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AFC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EBEFCE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77777777" w:rsidR="00A12E4A" w:rsidRPr="00384712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384712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34D19139" w14:textId="77777777" w:rsidR="002B64E1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2.15</w:t>
      </w:r>
      <w:r w:rsidRPr="00384712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66BD1417" w14:textId="77777777" w:rsidR="00917E02" w:rsidRPr="00384712" w:rsidRDefault="00A12E4A" w:rsidP="00B8015E">
      <w:pPr>
        <w:spacing w:after="0"/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384712">
        <w:rPr>
          <w:rFonts w:ascii="Arial" w:hAnsi="Arial" w:cs="Arial"/>
          <w:b/>
          <w:sz w:val="24"/>
          <w:szCs w:val="24"/>
        </w:rPr>
        <w:t>Ośrodki edukacji ekologicznej</w:t>
      </w:r>
    </w:p>
    <w:p w14:paraId="7EB8B521" w14:textId="77777777" w:rsidR="00917E02" w:rsidRPr="00384712" w:rsidRDefault="00917E02" w:rsidP="00B801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r w:rsidR="00DD2A8C" w:rsidRPr="00384712">
        <w:rPr>
          <w:rFonts w:ascii="Arial" w:hAnsi="Arial" w:cs="Arial"/>
          <w:b/>
          <w:bCs/>
          <w:sz w:val="24"/>
          <w:szCs w:val="24"/>
        </w:rPr>
        <w:t>Ośrodki edukacji ekologicznej podległe Samorządowi Województwa</w:t>
      </w:r>
    </w:p>
    <w:p w14:paraId="75D5DC56" w14:textId="567C065F" w:rsidR="006D3BF0" w:rsidRDefault="00917E02" w:rsidP="006D3BF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bookmarkStart w:id="0" w:name="_Hlk179197187"/>
      <w:r w:rsidR="00DD2A8C" w:rsidRPr="00384712">
        <w:rPr>
          <w:rFonts w:ascii="Arial" w:hAnsi="Arial" w:cs="Arial"/>
          <w:b/>
          <w:bCs/>
          <w:sz w:val="24"/>
          <w:szCs w:val="24"/>
        </w:rPr>
        <w:t xml:space="preserve">Ośrodki edukacji ekologicznej </w:t>
      </w:r>
      <w:r w:rsidR="006D3BF0">
        <w:rPr>
          <w:rFonts w:ascii="Arial" w:hAnsi="Arial" w:cs="Arial"/>
          <w:b/>
          <w:bCs/>
          <w:sz w:val="24"/>
          <w:szCs w:val="24"/>
        </w:rPr>
        <w:t>–</w:t>
      </w:r>
      <w:r w:rsidR="00E058B5" w:rsidRPr="00384712">
        <w:rPr>
          <w:rFonts w:ascii="Arial" w:hAnsi="Arial" w:cs="Arial"/>
          <w:b/>
          <w:bCs/>
          <w:sz w:val="24"/>
          <w:szCs w:val="24"/>
        </w:rPr>
        <w:t xml:space="preserve"> pozostałe</w:t>
      </w:r>
      <w:bookmarkEnd w:id="0"/>
    </w:p>
    <w:p w14:paraId="29B0A4C4" w14:textId="77777777" w:rsidR="006D3BF0" w:rsidRPr="006D3BF0" w:rsidRDefault="006D3BF0" w:rsidP="006D3BF0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0B9E706A" w14:textId="4FC09212" w:rsidR="002B64E1" w:rsidRDefault="00A12E4A" w:rsidP="006D3BF0">
      <w:pPr>
        <w:spacing w:after="0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0CC93C39" w14:textId="77777777" w:rsidR="006D3BF0" w:rsidRPr="006D3BF0" w:rsidRDefault="006D3BF0" w:rsidP="006D3BF0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584B5053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Nabór jest skierowany do:</w:t>
      </w:r>
    </w:p>
    <w:p w14:paraId="5C55545F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5092A0A5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organizacji pozarządowych,</w:t>
      </w:r>
    </w:p>
    <w:p w14:paraId="7A2D0E36" w14:textId="77777777" w:rsidR="006D3BF0" w:rsidRDefault="00FA24A9" w:rsidP="006D3BF0">
      <w:pPr>
        <w:numPr>
          <w:ilvl w:val="0"/>
          <w:numId w:val="5"/>
        </w:numPr>
        <w:spacing w:after="0" w:line="240" w:lineRule="auto"/>
        <w:ind w:left="284" w:hanging="284"/>
        <w:rPr>
          <w:ins w:id="1" w:author="Anna Kacprzak" w:date="2024-10-03T14:03:00Z" w16du:dateUtc="2024-10-03T12:03:00Z"/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spółek prawa handlowego</w:t>
      </w:r>
      <w:r w:rsidR="00DF36EE">
        <w:rPr>
          <w:rFonts w:ascii="Arial" w:hAnsi="Arial" w:cs="Arial"/>
          <w:sz w:val="24"/>
          <w:szCs w:val="24"/>
        </w:rPr>
        <w:t xml:space="preserve"> </w:t>
      </w:r>
      <w:r w:rsidR="00DF36EE" w:rsidRPr="00384712">
        <w:rPr>
          <w:rFonts w:ascii="Arial" w:hAnsi="Arial" w:cs="Arial"/>
          <w:sz w:val="24"/>
          <w:szCs w:val="24"/>
        </w:rPr>
        <w:t>prowadząc</w:t>
      </w:r>
      <w:r w:rsidR="00DF36EE">
        <w:rPr>
          <w:rFonts w:ascii="Arial" w:hAnsi="Arial" w:cs="Arial"/>
          <w:sz w:val="24"/>
          <w:szCs w:val="24"/>
        </w:rPr>
        <w:t>e</w:t>
      </w:r>
      <w:r w:rsidR="00DF36EE" w:rsidRPr="00384712">
        <w:rPr>
          <w:rFonts w:ascii="Arial" w:hAnsi="Arial" w:cs="Arial"/>
          <w:sz w:val="24"/>
          <w:szCs w:val="24"/>
        </w:rPr>
        <w:t xml:space="preserve"> statutową działalność w zakresie edukacji ekologicznej</w:t>
      </w:r>
      <w:ins w:id="2" w:author="Anna Kacprzak" w:date="2024-10-03T14:03:00Z" w16du:dateUtc="2024-10-03T12:03:00Z">
        <w:r w:rsidR="006D3BF0">
          <w:rPr>
            <w:rFonts w:ascii="Arial" w:hAnsi="Arial" w:cs="Arial"/>
            <w:sz w:val="24"/>
            <w:szCs w:val="24"/>
          </w:rPr>
          <w:t>,</w:t>
        </w:r>
      </w:ins>
    </w:p>
    <w:p w14:paraId="2429B581" w14:textId="7FECDD40" w:rsidR="00FA24A9" w:rsidRPr="006D3BF0" w:rsidRDefault="006D3BF0" w:rsidP="006D3BF0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commentRangeStart w:id="3"/>
      <w:ins w:id="4" w:author="Anna Kacprzak" w:date="2024-10-03T14:03:00Z" w16du:dateUtc="2024-10-03T12:03:00Z">
        <w:r>
          <w:rPr>
            <w:rFonts w:ascii="Arial" w:hAnsi="Arial" w:cs="Arial"/>
            <w:sz w:val="24"/>
            <w:szCs w:val="24"/>
          </w:rPr>
          <w:t>spółek prawa handlowego z większo</w:t>
        </w:r>
      </w:ins>
      <w:ins w:id="5" w:author="Anna Kacprzak" w:date="2024-10-03T14:04:00Z" w16du:dateUtc="2024-10-03T12:04:00Z">
        <w:r>
          <w:rPr>
            <w:rFonts w:ascii="Arial" w:hAnsi="Arial" w:cs="Arial"/>
            <w:sz w:val="24"/>
            <w:szCs w:val="24"/>
          </w:rPr>
          <w:t>ściowym udziałem jednostek samorządu terytorialnego</w:t>
        </w:r>
      </w:ins>
      <w:r w:rsidR="00FA24A9" w:rsidRPr="006D3BF0">
        <w:rPr>
          <w:rFonts w:ascii="Arial" w:hAnsi="Arial" w:cs="Arial"/>
          <w:sz w:val="24"/>
          <w:szCs w:val="24"/>
        </w:rPr>
        <w:t>.</w:t>
      </w:r>
      <w:commentRangeEnd w:id="3"/>
      <w:r>
        <w:rPr>
          <w:rStyle w:val="Odwoaniedokomentarza"/>
          <w:lang w:val="x-none" w:eastAsia="x-none"/>
        </w:rPr>
        <w:commentReference w:id="3"/>
      </w:r>
    </w:p>
    <w:p w14:paraId="6F24EE5A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Zakres wsparcia to:</w:t>
      </w:r>
    </w:p>
    <w:p w14:paraId="76D8E063" w14:textId="50FFE0BE" w:rsidR="00FA24A9" w:rsidRPr="00384712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>budowa, przebudowa i modernizacja ośrodków prowadzących działalność w zakresie edukacji ekologicznej</w:t>
      </w:r>
      <w:r w:rsidR="00B8015E">
        <w:rPr>
          <w:rFonts w:ascii="Arial" w:hAnsi="Arial" w:cs="Arial"/>
          <w:color w:val="auto"/>
        </w:rPr>
        <w:t>,</w:t>
      </w:r>
      <w:r w:rsidR="00B8015E" w:rsidRPr="00B8015E">
        <w:rPr>
          <w:rFonts w:ascii="Arial" w:hAnsi="Arial" w:cs="Arial"/>
          <w:color w:val="auto"/>
        </w:rPr>
        <w:t xml:space="preserve"> rozumiana jako</w:t>
      </w:r>
      <w:r w:rsidR="00B8015E">
        <w:t xml:space="preserve"> </w:t>
      </w:r>
      <w:r w:rsidR="00B8015E" w:rsidRPr="00B8015E">
        <w:rPr>
          <w:rFonts w:ascii="Arial" w:hAnsi="Arial" w:cs="Arial"/>
          <w:color w:val="auto"/>
        </w:rPr>
        <w:t>dostosowanie do potrzeb osób niepełnosprawnych oraz unowocześnienie i dostosowanie do realizacji zadań z zakresu edukacji ekologicznej w sposób atrakcyjny i nowoczesny</w:t>
      </w:r>
      <w:r w:rsidRPr="00384712">
        <w:rPr>
          <w:rFonts w:ascii="Arial" w:hAnsi="Arial" w:cs="Arial"/>
          <w:color w:val="auto"/>
        </w:rPr>
        <w:t xml:space="preserve">, </w:t>
      </w:r>
    </w:p>
    <w:p w14:paraId="7925332B" w14:textId="77777777" w:rsidR="00FA24A9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>doposażenie ośrodków prowadzących działalność w zakresie edukacji ekologicznej</w:t>
      </w:r>
      <w:r w:rsidR="001265B7" w:rsidRPr="00384712">
        <w:rPr>
          <w:rFonts w:ascii="Arial" w:hAnsi="Arial" w:cs="Arial"/>
          <w:color w:val="auto"/>
        </w:rPr>
        <w:t>,</w:t>
      </w:r>
    </w:p>
    <w:p w14:paraId="2328E68B" w14:textId="77777777" w:rsidR="005F58C4" w:rsidRPr="005F58C4" w:rsidRDefault="001265B7" w:rsidP="005F58C4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 w:rsidRPr="005F58C4">
        <w:rPr>
          <w:rFonts w:ascii="Arial" w:hAnsi="Arial" w:cs="Arial"/>
          <w:color w:val="auto"/>
        </w:rPr>
        <w:t>działania informacyjno-edukacyjne podnoszące świadomość mieszkańców w zakresie właściwych zachowań społecznych w odniesieniu do dziedzictwa przyrodniczego i walorów krajobrazowych region</w:t>
      </w:r>
      <w:r w:rsidR="00384712" w:rsidRPr="005F58C4">
        <w:rPr>
          <w:rFonts w:ascii="Arial" w:hAnsi="Arial" w:cs="Arial"/>
          <w:color w:val="auto"/>
        </w:rPr>
        <w:t>u.</w:t>
      </w:r>
    </w:p>
    <w:p w14:paraId="732127F4" w14:textId="77777777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6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6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2B92D99F" w:rsidR="003C40D0" w:rsidRPr="00384712" w:rsidRDefault="00747222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384712" w:rsidRDefault="003C40D0" w:rsidP="002B4E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1232E4BC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74722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384712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77777777" w:rsidR="003C40D0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B652F7" w14:textId="49A3CE7A" w:rsidR="005E1ADE" w:rsidRDefault="005E1ADE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</w:rPr>
              <w:t xml:space="preserve">dnia 13 grudnia 2023 r. w sprawie stosowania art. 107 i 108 Traktatu o funkcjonowaniu Unii Europejskiej do pomocy de </w:t>
            </w:r>
            <w:proofErr w:type="spellStart"/>
            <w:r w:rsidRPr="003C068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C0689"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A554C68" w14:textId="7DE4D8F9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C1CE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5612339" w14:textId="1F7E911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38471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5511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F76BE6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A911BD8" w14:textId="77777777" w:rsidR="003C40D0" w:rsidRPr="00384712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5BE61B03" w14:textId="77777777" w:rsidR="003C40D0" w:rsidRPr="00384712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F00AD06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53C" w:rsidRPr="00384712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38471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38471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38471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38471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38471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3193732" w14:textId="77777777" w:rsidR="005C5430" w:rsidRPr="005C5430" w:rsidRDefault="005C5430" w:rsidP="005C543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5430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42A8A58E" w14:textId="1773DF70" w:rsidR="007E78A6" w:rsidRPr="007E78A6" w:rsidRDefault="007E78A6" w:rsidP="005C543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0EB40EB" w14:textId="77777777" w:rsidR="007E78A6" w:rsidRDefault="007E78A6" w:rsidP="007E78A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FA3C80">
              <w:rPr>
                <w:rFonts w:ascii="Arial" w:hAnsi="Arial" w:cs="Arial"/>
                <w:sz w:val="24"/>
                <w:szCs w:val="24"/>
              </w:rPr>
              <w:t xml:space="preserve"> wniosku o dofinansowanie.</w:t>
            </w:r>
          </w:p>
          <w:p w14:paraId="53B37133" w14:textId="1B358A1A" w:rsidR="007E78A6" w:rsidRPr="00FA3C80" w:rsidRDefault="007E78A6" w:rsidP="007E78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weryfikowane jest m.in. w oparciu o oświadczenie wnioskodawcy</w:t>
            </w:r>
            <w:r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terytorialnego dyskryminujących aktów prawa miejscowego oraz w oparciu o listę prowadzoną przez Rzecznika Praw Obywatelskich (RPO) obejmującą JST, które ustanowiły obowiązujące i uznane przez RPO za dyskryminujące akty prawa miejscowego (aktualną na dzień zakończenia naboru).</w:t>
            </w:r>
          </w:p>
          <w:p w14:paraId="59599256" w14:textId="77777777" w:rsidR="0025353C" w:rsidRPr="00384712" w:rsidRDefault="0025353C" w:rsidP="007E78A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4FE07B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5769CE0C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4BC1F4D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76C7BBB3" w14:textId="2D47B48D" w:rsidTr="002B4E3F">
        <w:trPr>
          <w:trHeight w:val="708"/>
        </w:trPr>
        <w:tc>
          <w:tcPr>
            <w:tcW w:w="1110" w:type="dxa"/>
            <w:vAlign w:val="center"/>
          </w:tcPr>
          <w:p w14:paraId="17BBB303" w14:textId="59D05CE1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6425C542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commentRangeStart w:id="7"/>
            <w:r w:rsidRPr="0038471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  <w:commentRangeEnd w:id="7"/>
            <w:r w:rsidR="00FC306C">
              <w:rPr>
                <w:rStyle w:val="Odwoaniedokomentarza"/>
                <w:lang w:val="x-none" w:eastAsia="x-none"/>
              </w:rPr>
              <w:commentReference w:id="7"/>
            </w:r>
          </w:p>
        </w:tc>
        <w:tc>
          <w:tcPr>
            <w:tcW w:w="7199" w:type="dxa"/>
          </w:tcPr>
          <w:p w14:paraId="4875A33C" w14:textId="77777777" w:rsidR="00917866" w:rsidRPr="00400F03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64042257" w14:textId="6E3FC5AB" w:rsidR="00917866" w:rsidRPr="00935252" w:rsidRDefault="00917866" w:rsidP="0091786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del w:id="8" w:author="Anna Kacprzak" w:date="2024-10-07T14:01:00Z" w16du:dateUtc="2024-10-07T12:01:00Z">
              <w:r w:rsidRPr="00935252" w:rsidDel="00E42E2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ins w:id="9" w:author="Anna Kacprzak" w:date="2024-10-07T14:01:00Z" w16du:dateUtc="2024-10-07T12:01:00Z">
              <w:r w:rsidR="00E42E2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10" w:author="Anna Kacprzak" w:date="2024-10-07T14:01:00Z" w16du:dateUtc="2024-10-07T12:01:00Z">
              <w:r w:rsidR="00E42E2F"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decyz</w:t>
              </w:r>
              <w:r w:rsidR="00E42E2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klauzulą ostateczności </w:t>
            </w:r>
            <w:del w:id="11" w:author="Anna Kacprzak" w:date="2024-10-07T14:01:00Z" w16du:dateUtc="2024-10-07T12:01:00Z">
              <w:r w:rsidRPr="00935252" w:rsidDel="00E42E2F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E42E2F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E42E2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0DA652E1" w14:textId="77777777" w:rsidR="00917866" w:rsidRPr="005A20D9" w:rsidRDefault="00917866" w:rsidP="0091786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40C62B19" w14:textId="164F9E11" w:rsidR="00917866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C83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70421D" w14:textId="77777777" w:rsidR="00917866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A518D2" w14:textId="77777777" w:rsidR="00917866" w:rsidRPr="005526E5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2"/>
          <w:p w14:paraId="7E0D25BC" w14:textId="77777777" w:rsidR="00917866" w:rsidRDefault="00917866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205BD528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06DD2915" w:rsidR="003C40D0" w:rsidRPr="00384712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6D7DBF73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6BA8846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3AEB7C5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4A85433C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97A956" w14:textId="757143EA" w:rsidR="00C72292" w:rsidRPr="00384712" w:rsidRDefault="00C72292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6BDAFAF3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F791C85" w14:textId="305AB780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61885CA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7866" w:rsidRPr="00384712" w14:paraId="35A92794" w14:textId="77777777" w:rsidTr="002B4E3F">
        <w:trPr>
          <w:trHeight w:val="708"/>
        </w:trPr>
        <w:tc>
          <w:tcPr>
            <w:tcW w:w="1110" w:type="dxa"/>
            <w:vAlign w:val="center"/>
          </w:tcPr>
          <w:p w14:paraId="304C59D4" w14:textId="78F2B2B2" w:rsidR="00917866" w:rsidRPr="00384712" w:rsidRDefault="00917866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7C1EE278" w14:textId="0B98FB39" w:rsidR="00917866" w:rsidRPr="00384712" w:rsidRDefault="00917866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BC7F251" w14:textId="77777777" w:rsidR="00917866" w:rsidRPr="00063F63" w:rsidRDefault="00917866" w:rsidP="00917866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36 miesięcy. </w:t>
            </w:r>
          </w:p>
          <w:p w14:paraId="60A7E012" w14:textId="77777777" w:rsidR="00917866" w:rsidRPr="00FB545A" w:rsidRDefault="00917866" w:rsidP="0091786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67D456D0" w14:textId="77777777" w:rsidR="00475199" w:rsidRDefault="00475199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E3083C" w14:textId="15187F32" w:rsidR="00917866" w:rsidRPr="00384712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3EDA522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E51218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40F97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06EADA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C5C40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1BDFCA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BFBC56" w14:textId="77777777" w:rsidR="00917866" w:rsidRPr="00384712" w:rsidRDefault="00917866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079" w:rsidRPr="00384712" w14:paraId="788402CB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6778CA9F" w14:textId="17785455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1786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200214B3" w14:textId="77777777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Liczba złożonych wniosków</w:t>
            </w:r>
          </w:p>
        </w:tc>
        <w:tc>
          <w:tcPr>
            <w:tcW w:w="7199" w:type="dxa"/>
          </w:tcPr>
          <w:p w14:paraId="0AE0CFD4" w14:textId="77777777" w:rsidR="00CF5273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wnioskodawca w ramach danego schematu złożył jeden wniosek o dofinansowanie projektu. </w:t>
            </w:r>
            <w:r w:rsidR="00CF5273" w:rsidRPr="00384712">
              <w:rPr>
                <w:rFonts w:ascii="Arial" w:hAnsi="Arial" w:cs="Arial"/>
                <w:sz w:val="24"/>
                <w:szCs w:val="24"/>
              </w:rPr>
              <w:br/>
            </w:r>
          </w:p>
          <w:p w14:paraId="6D919F5A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przypadku złożenia więcej niż jednego wniosku o dofinansowanie projektu, wnioskodawca zostanie poproszony o wskazanie właściwego wniosku.</w:t>
            </w:r>
          </w:p>
          <w:p w14:paraId="069B2766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33685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28F443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  <w:r w:rsidRPr="00384712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38B8C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15E9E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BA6E7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2CFCF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F13D8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1A3C2" w14:textId="264DF33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C93BE8" w14:textId="77777777" w:rsidR="00BB4115" w:rsidRDefault="00BB4115">
      <w:pPr>
        <w:rPr>
          <w:rFonts w:ascii="Arial" w:hAnsi="Arial" w:cs="Arial"/>
          <w:sz w:val="24"/>
          <w:szCs w:val="24"/>
        </w:rPr>
      </w:pPr>
    </w:p>
    <w:p w14:paraId="2317DF0B" w14:textId="77777777" w:rsidR="00983A3B" w:rsidRDefault="00983A3B">
      <w:pPr>
        <w:rPr>
          <w:rFonts w:ascii="Arial" w:hAnsi="Arial" w:cs="Arial"/>
          <w:sz w:val="24"/>
          <w:szCs w:val="24"/>
        </w:rPr>
      </w:pPr>
    </w:p>
    <w:p w14:paraId="0E00DA66" w14:textId="77777777" w:rsidR="00343F4C" w:rsidRPr="00384712" w:rsidRDefault="00343F4C">
      <w:pPr>
        <w:rPr>
          <w:rFonts w:ascii="Arial" w:hAnsi="Arial" w:cs="Arial"/>
          <w:sz w:val="24"/>
          <w:szCs w:val="24"/>
        </w:rPr>
      </w:pPr>
    </w:p>
    <w:p w14:paraId="3CBC3C42" w14:textId="77777777" w:rsidR="002C2CE8" w:rsidRPr="00384712" w:rsidRDefault="00B10B0D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98"/>
        <w:gridCol w:w="3480"/>
        <w:gridCol w:w="107"/>
        <w:gridCol w:w="3586"/>
        <w:gridCol w:w="3246"/>
      </w:tblGrid>
      <w:tr w:rsidR="003C40D0" w:rsidRPr="00384712" w14:paraId="7EB10808" w14:textId="77777777" w:rsidTr="00984D9E">
        <w:trPr>
          <w:trHeight w:val="283"/>
        </w:trPr>
        <w:tc>
          <w:tcPr>
            <w:tcW w:w="1108" w:type="dxa"/>
            <w:shd w:val="clear" w:color="auto" w:fill="E7E6E6"/>
          </w:tcPr>
          <w:p w14:paraId="1C607CA1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73" w:type="dxa"/>
            <w:gridSpan w:val="3"/>
            <w:shd w:val="clear" w:color="auto" w:fill="E7E6E6"/>
          </w:tcPr>
          <w:p w14:paraId="7AE64236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6" w:type="dxa"/>
            <w:shd w:val="clear" w:color="auto" w:fill="E7E6E6"/>
          </w:tcPr>
          <w:p w14:paraId="6E8710FE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93AA1" w:rsidRPr="00384712" w14:paraId="1C87E88E" w14:textId="77777777" w:rsidTr="00984D9E">
        <w:trPr>
          <w:trHeight w:val="425"/>
        </w:trPr>
        <w:tc>
          <w:tcPr>
            <w:tcW w:w="1108" w:type="dxa"/>
            <w:vMerge w:val="restart"/>
            <w:vAlign w:val="center"/>
          </w:tcPr>
          <w:p w14:paraId="688E1257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Merge w:val="restart"/>
            <w:vAlign w:val="center"/>
          </w:tcPr>
          <w:p w14:paraId="2D628220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73" w:type="dxa"/>
            <w:gridSpan w:val="3"/>
            <w:shd w:val="clear" w:color="auto" w:fill="auto"/>
          </w:tcPr>
          <w:p w14:paraId="3726DC65" w14:textId="77777777" w:rsidR="00E93AA1" w:rsidRPr="00384712" w:rsidDel="007968FF" w:rsidRDefault="00E93AA1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</w:tc>
        <w:tc>
          <w:tcPr>
            <w:tcW w:w="3246" w:type="dxa"/>
            <w:vMerge w:val="restart"/>
          </w:tcPr>
          <w:p w14:paraId="68E1CF34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06F54965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0EABCFD1" w14:textId="77777777" w:rsidTr="005C708E">
        <w:trPr>
          <w:trHeight w:val="777"/>
        </w:trPr>
        <w:tc>
          <w:tcPr>
            <w:tcW w:w="1108" w:type="dxa"/>
            <w:vMerge/>
            <w:vAlign w:val="center"/>
          </w:tcPr>
          <w:p w14:paraId="24F15A4B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5A21A664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57F93E8A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586" w:type="dxa"/>
            <w:shd w:val="clear" w:color="auto" w:fill="auto"/>
          </w:tcPr>
          <w:p w14:paraId="0FE129C6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46" w:type="dxa"/>
            <w:vMerge/>
          </w:tcPr>
          <w:p w14:paraId="4C0C4B26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75048324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705044B0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526803E1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7B69B6F6" w14:textId="77777777" w:rsidR="00E93AA1" w:rsidRPr="00384712" w:rsidRDefault="001B684D" w:rsidP="0078593E">
            <w:pPr>
              <w:numPr>
                <w:ilvl w:val="0"/>
                <w:numId w:val="5"/>
              </w:numPr>
              <w:spacing w:after="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samorząd województwa - podmiotami realizującymi projekt mogą być parki krajobrazowe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19CEE9C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60" w:line="240" w:lineRule="auto"/>
              <w:ind w:left="436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spółki prawa handlowego 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prowadzące statutową działalność w zakresie edukacji ekologicznej </w:t>
            </w:r>
            <w:r w:rsidRPr="00384712">
              <w:rPr>
                <w:rFonts w:ascii="Arial" w:hAnsi="Arial" w:cs="Arial"/>
                <w:sz w:val="24"/>
                <w:szCs w:val="24"/>
              </w:rPr>
              <w:t>z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większościowym udziałem Samorządu Województwa</w:t>
            </w:r>
            <w:r w:rsidR="00232159"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7A983D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6" w:type="dxa"/>
            <w:shd w:val="clear" w:color="auto" w:fill="auto"/>
          </w:tcPr>
          <w:p w14:paraId="262F0D2A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18D627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organizacje pozarządowe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EC76879" w14:textId="6A4EE117" w:rsidR="00E5003B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ins w:id="15" w:author="Przemysław Mentkowski" w:date="2024-10-08T09:46:00Z" w16du:dateUtc="2024-10-08T07:46:00Z"/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spółk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>i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prawa handlowego </w:t>
            </w:r>
            <w:bookmarkStart w:id="16" w:name="_Hlk143175605"/>
            <w:r w:rsidRPr="00384712">
              <w:rPr>
                <w:rFonts w:ascii="Arial" w:hAnsi="Arial" w:cs="Arial"/>
                <w:sz w:val="24"/>
                <w:szCs w:val="24"/>
              </w:rPr>
              <w:t>prowadzącą statutową działalność w zakresie edukacji ekologicznej</w:t>
            </w:r>
            <w:bookmarkEnd w:id="16"/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ins w:id="17" w:author="Anna Kacprzak" w:date="2024-10-03T14:07:00Z" w16du:dateUtc="2024-10-03T12:07:00Z">
              <w:r w:rsidR="00E61C16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</w:p>
          <w:p w14:paraId="73D28B17" w14:textId="6F36AB1C" w:rsidR="00E93AA1" w:rsidRPr="00384712" w:rsidRDefault="00E61C16" w:rsidP="00E5003B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commentRangeStart w:id="18"/>
            <w:ins w:id="19" w:author="Anna Kacprzak" w:date="2024-10-03T14:07:00Z" w16du:dateUtc="2024-10-03T12:07:00Z">
              <w:r w:rsidRPr="00E5003B">
                <w:rPr>
                  <w:rFonts w:ascii="Arial" w:hAnsi="Arial" w:cs="Arial"/>
                  <w:sz w:val="24"/>
                  <w:szCs w:val="24"/>
                </w:rPr>
                <w:t>spół</w:t>
              </w:r>
            </w:ins>
            <w:ins w:id="20" w:author="Anna Kacprzak" w:date="2024-10-03T14:22:00Z" w16du:dateUtc="2024-10-03T12:22:00Z">
              <w:r w:rsidR="003734D7" w:rsidRPr="00E5003B">
                <w:rPr>
                  <w:rFonts w:ascii="Arial" w:hAnsi="Arial" w:cs="Arial"/>
                  <w:sz w:val="24"/>
                  <w:szCs w:val="24"/>
                </w:rPr>
                <w:t>ki</w:t>
              </w:r>
            </w:ins>
            <w:ins w:id="21" w:author="Anna Kacprzak" w:date="2024-10-03T14:07:00Z" w16du:dateUtc="2024-10-03T12:07:00Z">
              <w:r w:rsidRPr="00E5003B">
                <w:rPr>
                  <w:rFonts w:ascii="Arial" w:hAnsi="Arial" w:cs="Arial"/>
                  <w:sz w:val="24"/>
                  <w:szCs w:val="24"/>
                </w:rPr>
                <w:t xml:space="preserve"> prawa handlowego z większościowym udziałem jednostek samorządu terytorialnego.</w:t>
              </w:r>
              <w:commentRangeEnd w:id="18"/>
              <w:r>
                <w:rPr>
                  <w:rStyle w:val="Odwoaniedokomentarza"/>
                  <w:lang w:val="x-none" w:eastAsia="x-none"/>
                </w:rPr>
                <w:commentReference w:id="18"/>
              </w:r>
            </w:ins>
          </w:p>
        </w:tc>
        <w:tc>
          <w:tcPr>
            <w:tcW w:w="3246" w:type="dxa"/>
            <w:vMerge/>
          </w:tcPr>
          <w:p w14:paraId="6F2EE49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0CABA1E1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4927F9E2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1DAA2C0B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  <w:shd w:val="clear" w:color="auto" w:fill="auto"/>
          </w:tcPr>
          <w:p w14:paraId="24686CC7" w14:textId="77777777" w:rsidR="00E93AA1" w:rsidRPr="00384712" w:rsidRDefault="00E93AA1" w:rsidP="0078593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46" w:type="dxa"/>
            <w:vMerge/>
          </w:tcPr>
          <w:p w14:paraId="5521CC6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C37DE96" w14:textId="77777777" w:rsidTr="00984D9E">
        <w:trPr>
          <w:trHeight w:val="283"/>
        </w:trPr>
        <w:tc>
          <w:tcPr>
            <w:tcW w:w="1108" w:type="dxa"/>
            <w:vAlign w:val="center"/>
          </w:tcPr>
          <w:p w14:paraId="751CC054" w14:textId="525F39D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B661AB1" w14:textId="77777777" w:rsidR="00ED0A00" w:rsidRPr="0077679B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6B0B41E3" w14:textId="771ADDE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73" w:type="dxa"/>
            <w:gridSpan w:val="3"/>
          </w:tcPr>
          <w:p w14:paraId="71B6F6AD" w14:textId="3688F89D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322382C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D1A410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  <w:p w14:paraId="29EB868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EB2B2BA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87F71CB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3D6BFC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648A52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1B5BA8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981D24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DA2B124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955DA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0D05DF2E" w14:textId="77777777" w:rsidTr="00984D9E">
        <w:trPr>
          <w:trHeight w:val="283"/>
        </w:trPr>
        <w:tc>
          <w:tcPr>
            <w:tcW w:w="1108" w:type="dxa"/>
            <w:vAlign w:val="center"/>
          </w:tcPr>
          <w:p w14:paraId="2F6DDE06" w14:textId="0B0D4E5C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4EB693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73" w:type="dxa"/>
            <w:gridSpan w:val="3"/>
          </w:tcPr>
          <w:p w14:paraId="5988211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566A9A6A" w14:textId="77777777" w:rsidR="00ED0A00" w:rsidRPr="00384712" w:rsidRDefault="00ED0A00" w:rsidP="00ED0A00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t>budowa, przebudowa i modernizacja ośrodków prowadzących działalność w zakresie edukacji ekologicznej, rozumiana jako dostosowanie do potrzeb osób niepełnosprawnych oraz unowocześnienie i dostosowanie do realizacji zadań z zakresu edukacji ekologicznej</w:t>
            </w:r>
            <w:r w:rsidRPr="00384712">
              <w:rPr>
                <w:rStyle w:val="Odwoanieprzypisudolnego"/>
                <w:rFonts w:ascii="Arial" w:hAnsi="Arial" w:cs="Arial"/>
                <w:color w:val="auto"/>
              </w:rPr>
              <w:footnoteReference w:id="9"/>
            </w:r>
            <w:r w:rsidRPr="00384712">
              <w:rPr>
                <w:rFonts w:ascii="Arial" w:hAnsi="Arial" w:cs="Arial"/>
                <w:color w:val="auto"/>
              </w:rPr>
              <w:t xml:space="preserve"> w sposób atrakcyjny i nowoczesny;</w:t>
            </w:r>
          </w:p>
          <w:p w14:paraId="52B2C8A5" w14:textId="77777777" w:rsidR="00ED0A00" w:rsidRPr="00384712" w:rsidRDefault="00ED0A00" w:rsidP="00ED0A00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lastRenderedPageBreak/>
              <w:t>doposażenie ośrodków prowadzących działalność w zakresie edukacji ekologicznej.</w:t>
            </w:r>
          </w:p>
          <w:p w14:paraId="2FC8509D" w14:textId="5A2A478D" w:rsidR="00ED0A00" w:rsidRPr="00384712" w:rsidRDefault="00ED0A00" w:rsidP="00ED0A00">
            <w:pPr>
              <w:pStyle w:val="Default"/>
              <w:rPr>
                <w:rFonts w:ascii="Arial" w:hAnsi="Arial" w:cs="Arial"/>
              </w:rPr>
            </w:pPr>
            <w:r w:rsidRPr="00384712">
              <w:rPr>
                <w:rFonts w:ascii="Arial" w:hAnsi="Arial" w:cs="Arial"/>
              </w:rPr>
              <w:t>W odniesieniu do każdego z powyższych typów projektów obligatoryjnym elementem/zadaniem projektu muszą być działania informacyjno-edukacyjne, podnoszące świadomość mieszkańców w zakresie właściwych zachowań społecznych w odniesieniu do dziedzictwa przyrodniczego i walorów krajobrazowych regionu</w:t>
            </w:r>
            <w:commentRangeStart w:id="22"/>
            <w:ins w:id="23" w:author="Przemysław Mentkowski" w:date="2024-10-08T10:12:00Z" w16du:dateUtc="2024-10-08T08:12:00Z">
              <w:r w:rsidR="00AF4F4A">
                <w:rPr>
                  <w:rStyle w:val="Odwoanieprzypisudolnego"/>
                  <w:rFonts w:ascii="Arial" w:hAnsi="Arial" w:cs="Arial"/>
                </w:rPr>
                <w:footnoteReference w:id="10"/>
              </w:r>
            </w:ins>
            <w:commentRangeEnd w:id="22"/>
            <w:ins w:id="25" w:author="Przemysław Mentkowski" w:date="2024-10-08T10:13:00Z" w16du:dateUtc="2024-10-08T08:13:00Z">
              <w:r w:rsidR="00AF4F4A">
                <w:rPr>
                  <w:rStyle w:val="Odwoaniedokomentarza"/>
                  <w:rFonts w:cs="Times New Roman"/>
                  <w:color w:val="auto"/>
                  <w:lang w:val="x-none" w:eastAsia="x-none"/>
                </w:rPr>
                <w:commentReference w:id="22"/>
              </w:r>
            </w:ins>
            <w:r w:rsidRPr="00384712">
              <w:rPr>
                <w:rFonts w:ascii="Arial" w:hAnsi="Arial" w:cs="Arial"/>
              </w:rPr>
              <w:t>.</w:t>
            </w:r>
          </w:p>
          <w:p w14:paraId="32C95560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DD2282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>Nie będą kwalifikowane wydatki związane z budową parkingów oraz realizacją drogi dojazdowej do ośrodków edukacji ekologicznej.</w:t>
            </w:r>
          </w:p>
          <w:p w14:paraId="6E81BEDF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824F71C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F3BD5E" w14:textId="396739E6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B4B6B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21C20F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1883C869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D995E07" w14:textId="77777777" w:rsidTr="00500565">
        <w:trPr>
          <w:trHeight w:val="992"/>
        </w:trPr>
        <w:tc>
          <w:tcPr>
            <w:tcW w:w="1108" w:type="dxa"/>
            <w:vMerge w:val="restart"/>
            <w:vAlign w:val="center"/>
          </w:tcPr>
          <w:p w14:paraId="354FADD8" w14:textId="4BA21F0D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Merge w:val="restart"/>
            <w:vAlign w:val="center"/>
          </w:tcPr>
          <w:p w14:paraId="4CCD11E8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3480" w:type="dxa"/>
          </w:tcPr>
          <w:p w14:paraId="322EAF90" w14:textId="540560DE" w:rsidR="00ED0A00" w:rsidRDefault="00ED0A00" w:rsidP="00752E5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Schemat 1 </w:t>
            </w:r>
          </w:p>
          <w:p w14:paraId="7234D455" w14:textId="0628890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</w:t>
            </w:r>
            <w:r>
              <w:rPr>
                <w:rFonts w:ascii="Arial" w:hAnsi="Arial" w:cs="Arial"/>
                <w:sz w:val="24"/>
                <w:szCs w:val="24"/>
              </w:rPr>
              <w:t xml:space="preserve">stanowi nie mniej niż 15% w wydatkach kwalifikowalnych projektu. </w:t>
            </w:r>
          </w:p>
          <w:p w14:paraId="1E33CBD8" w14:textId="2F327655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14:paraId="2D2A3911" w14:textId="34C454F7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Schemat 2 </w:t>
            </w:r>
          </w:p>
          <w:p w14:paraId="40234B6D" w14:textId="77777777" w:rsidR="00397857" w:rsidRDefault="00ED0A00" w:rsidP="00ED0A00">
            <w:pPr>
              <w:spacing w:before="60" w:after="60" w:line="240" w:lineRule="auto"/>
              <w:rPr>
                <w:ins w:id="26" w:author="Anna Kacprzak" w:date="2024-09-05T12:52:00Z" w16du:dateUtc="2024-09-05T10:52:00Z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 wkład własny wnioskodawcy stanowi nie mniej niż</w:t>
            </w:r>
            <w:ins w:id="27" w:author="Anna Kacprzak" w:date="2024-09-05T12:52:00Z" w16du:dateUtc="2024-09-05T10:52:00Z">
              <w:r w:rsidR="00397857">
                <w:rPr>
                  <w:rFonts w:ascii="Arial" w:hAnsi="Arial" w:cs="Arial"/>
                  <w:sz w:val="24"/>
                  <w:szCs w:val="24"/>
                </w:rPr>
                <w:t>:</w:t>
              </w:r>
            </w:ins>
          </w:p>
          <w:p w14:paraId="7D409B6C" w14:textId="77777777" w:rsidR="007059EA" w:rsidRDefault="00ED0A00" w:rsidP="0099499A">
            <w:pPr>
              <w:pStyle w:val="Akapitzlist"/>
              <w:numPr>
                <w:ilvl w:val="0"/>
                <w:numId w:val="39"/>
              </w:numPr>
              <w:spacing w:before="60" w:after="60" w:line="240" w:lineRule="auto"/>
              <w:ind w:left="335" w:hanging="335"/>
              <w:contextualSpacing w:val="0"/>
              <w:rPr>
                <w:ins w:id="28" w:author="Anna Kacprzak" w:date="2024-09-05T13:27:00Z" w16du:dateUtc="2024-09-05T11:27:00Z"/>
                <w:rFonts w:ascii="Arial" w:hAnsi="Arial" w:cs="Arial"/>
                <w:sz w:val="24"/>
                <w:szCs w:val="24"/>
              </w:rPr>
            </w:pPr>
            <w:r w:rsidRPr="00397857">
              <w:rPr>
                <w:rFonts w:ascii="Arial" w:hAnsi="Arial" w:cs="Arial"/>
                <w:sz w:val="24"/>
                <w:szCs w:val="24"/>
              </w:rPr>
              <w:t>5%</w:t>
            </w:r>
            <w:commentRangeStart w:id="29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commentRangeEnd w:id="29"/>
            <w:r w:rsidR="00E61C16">
              <w:rPr>
                <w:rStyle w:val="Odwoaniedokomentarza"/>
                <w:lang w:eastAsia="x-none"/>
              </w:rPr>
              <w:commentReference w:id="29"/>
            </w:r>
            <w:r w:rsidRPr="007059EA">
              <w:rPr>
                <w:rFonts w:ascii="Arial" w:hAnsi="Arial" w:cs="Arial"/>
                <w:sz w:val="24"/>
                <w:szCs w:val="24"/>
              </w:rPr>
              <w:t xml:space="preserve"> w wydatkach kwalifikowalnych projektu</w:t>
            </w:r>
            <w:r w:rsidR="006D6CDC" w:rsidRPr="007059E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6D6CDC" w:rsidRPr="007059EA">
              <w:rPr>
                <w:rFonts w:ascii="Arial" w:hAnsi="Arial" w:cs="Arial"/>
                <w:sz w:val="24"/>
                <w:szCs w:val="24"/>
                <w:lang w:eastAsia="pl-PL"/>
              </w:rPr>
              <w:t>w przypadku organizacji pozarządowych</w:t>
            </w:r>
            <w:ins w:id="34" w:author="Anna Kacprzak" w:date="2024-09-05T13:27:00Z" w16du:dateUtc="2024-09-05T11:27:00Z">
              <w:r w:rsidR="007059EA">
                <w:rPr>
                  <w:rFonts w:ascii="Arial" w:hAnsi="Arial" w:cs="Arial"/>
                  <w:sz w:val="24"/>
                  <w:szCs w:val="24"/>
                  <w:lang w:eastAsia="pl-PL"/>
                </w:rPr>
                <w:t>,</w:t>
              </w:r>
            </w:ins>
          </w:p>
          <w:p w14:paraId="7C9756FE" w14:textId="1E13E243" w:rsidR="007059EA" w:rsidRDefault="007059EA" w:rsidP="007059EA">
            <w:pPr>
              <w:pStyle w:val="Akapitzlist"/>
              <w:numPr>
                <w:ilvl w:val="0"/>
                <w:numId w:val="39"/>
              </w:numPr>
              <w:spacing w:before="60" w:after="60" w:line="240" w:lineRule="auto"/>
              <w:ind w:left="334" w:hanging="334"/>
              <w:rPr>
                <w:ins w:id="35" w:author="Anna Kacprzak" w:date="2024-09-05T13:27:00Z" w16du:dateUtc="2024-09-05T11:27:00Z"/>
                <w:rFonts w:ascii="Arial" w:hAnsi="Arial" w:cs="Arial"/>
                <w:sz w:val="24"/>
                <w:szCs w:val="24"/>
              </w:rPr>
            </w:pPr>
            <w:ins w:id="36" w:author="Anna Kacprzak" w:date="2024-09-05T13:27:00Z" w16du:dateUtc="2024-09-05T11:27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15% w wydatkach kwalifikowalnych projektu – w przypadku pozostałych </w:t>
              </w:r>
            </w:ins>
            <w:ins w:id="37" w:author="Anna Kacprzak" w:date="2024-09-05T13:28:00Z" w16du:dateUtc="2024-09-05T11:28:00Z">
              <w:r>
                <w:rPr>
                  <w:rFonts w:ascii="Arial" w:hAnsi="Arial" w:cs="Arial"/>
                  <w:sz w:val="24"/>
                  <w:szCs w:val="24"/>
                </w:rPr>
                <w:t xml:space="preserve">wnioskodawców. </w:t>
              </w:r>
            </w:ins>
          </w:p>
          <w:p w14:paraId="2AEAFD5B" w14:textId="17A03974" w:rsidR="00ED0A00" w:rsidRPr="007059EA" w:rsidRDefault="00ED0A00" w:rsidP="007059E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</w:tcPr>
          <w:p w14:paraId="40F51261" w14:textId="398D8587" w:rsidR="00ED0A00" w:rsidRPr="00384712" w:rsidRDefault="00ED0A00" w:rsidP="00ED0A00">
            <w:pPr>
              <w:spacing w:after="0" w:line="240" w:lineRule="auto"/>
              <w:rPr>
                <w:ins w:id="38" w:author="Przemysław Mentkowski" w:date="2023-08-18T08:18:00Z"/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ED0A00" w:rsidRDefault="00ED0A00" w:rsidP="00ED0A00">
            <w:pPr>
              <w:spacing w:after="0" w:line="240" w:lineRule="auto"/>
              <w:rPr>
                <w:ins w:id="39" w:author="Przemysław Mentkowski" w:date="2023-08-18T08:18:00Z"/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385171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712108C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1A12CB9F" w14:textId="77777777" w:rsidTr="004F78C2">
        <w:trPr>
          <w:trHeight w:val="283"/>
        </w:trPr>
        <w:tc>
          <w:tcPr>
            <w:tcW w:w="1108" w:type="dxa"/>
            <w:vMerge/>
            <w:vAlign w:val="center"/>
          </w:tcPr>
          <w:p w14:paraId="0A18CBFC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745638D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1E551D6F" w14:textId="0011354B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  <w:vMerge/>
          </w:tcPr>
          <w:p w14:paraId="4256E16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C73A4BB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0FB91022" w14:textId="487BACD4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73" w:type="dxa"/>
            <w:gridSpan w:val="3"/>
          </w:tcPr>
          <w:p w14:paraId="7D224E59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 projekcie nie występuje pomoc publiczna. </w:t>
            </w:r>
          </w:p>
          <w:p w14:paraId="4246E771" w14:textId="29974602" w:rsidR="00ED0A00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</w:t>
            </w:r>
            <w:r w:rsidRPr="001B4F91">
              <w:rPr>
                <w:rFonts w:ascii="Arial" w:hAnsi="Arial" w:cs="Arial"/>
                <w:sz w:val="24"/>
                <w:szCs w:val="24"/>
              </w:rPr>
              <w:t>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8806FC" w14:textId="77777777" w:rsidR="00ED0A00" w:rsidRP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A00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ED0A0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ED0A0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80C83D" w14:textId="77777777" w:rsidR="00ED0A00" w:rsidRP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A00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385CACB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C79395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48999F28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6F7C1231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0B836624" w14:textId="55BB7BB3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73" w:type="dxa"/>
            <w:gridSpan w:val="3"/>
          </w:tcPr>
          <w:p w14:paraId="452E593C" w14:textId="77777777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8875F99" w14:textId="77777777" w:rsidR="006C2831" w:rsidRPr="00384712" w:rsidRDefault="006C2831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222991" w14:textId="5590E423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659F22D" w14:textId="080EA03B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16031" w14:textId="112241E1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22685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CF3FA57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229C2951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7D3044B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258E0DFD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A89132A" w14:textId="77777777" w:rsidTr="00AB618D">
        <w:trPr>
          <w:trHeight w:val="70"/>
        </w:trPr>
        <w:tc>
          <w:tcPr>
            <w:tcW w:w="1108" w:type="dxa"/>
            <w:vAlign w:val="center"/>
          </w:tcPr>
          <w:p w14:paraId="05D2C263" w14:textId="5C89752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17808B1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73" w:type="dxa"/>
            <w:gridSpan w:val="3"/>
          </w:tcPr>
          <w:p w14:paraId="74F20EA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529A1F3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dofinansowanie.</w:t>
            </w:r>
          </w:p>
          <w:p w14:paraId="29368E9E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0A04B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46" w:type="dxa"/>
          </w:tcPr>
          <w:p w14:paraId="7464891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FED4885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403A3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B5708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C5E9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559A12C" w14:textId="412E2358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D0A00" w:rsidRPr="00384712" w14:paraId="20F44A26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37B1079A" w14:textId="20604883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1D7D748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73" w:type="dxa"/>
            <w:gridSpan w:val="3"/>
          </w:tcPr>
          <w:p w14:paraId="1CCE33E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DAAC3F8" w14:textId="751BB4D5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4F1BD1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  <w:r w:rsidR="004F1BD1">
              <w:rPr>
                <w:rFonts w:ascii="Arial" w:hAnsi="Arial" w:cs="Arial"/>
                <w:sz w:val="24"/>
                <w:szCs w:val="24"/>
              </w:rPr>
              <w:t>112</w:t>
            </w:r>
            <w:r w:rsidRPr="00384712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B2CD5C4" w14:textId="53E1B38B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E10515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54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2117D6B" w14:textId="01808AAB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E10515">
              <w:rPr>
                <w:rFonts w:ascii="Arial" w:hAnsi="Arial" w:cs="Arial"/>
                <w:sz w:val="24"/>
                <w:szCs w:val="24"/>
              </w:rPr>
              <w:t>3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1336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04055B13" w14:textId="302237EC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4F1BD1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  <w:r w:rsidR="004F1BD1">
              <w:rPr>
                <w:rFonts w:ascii="Arial" w:hAnsi="Arial" w:cs="Arial"/>
                <w:sz w:val="24"/>
                <w:szCs w:val="24"/>
              </w:rPr>
              <w:t>087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 xml:space="preserve">. zm.) i Dyrektywą Parlamentu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ustanawiająca ramy wspólnotowego działania w dziedzinie polityki wodnej;</w:t>
            </w:r>
          </w:p>
          <w:p w14:paraId="5C839C47" w14:textId="77777777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400F285C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8C1FB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3AA9CEEE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744852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B072CAF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D4A069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FD1A0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B60B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2BC8307A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6A2DCAF8" w14:textId="77777777" w:rsidTr="000E6223">
        <w:trPr>
          <w:trHeight w:val="1133"/>
        </w:trPr>
        <w:tc>
          <w:tcPr>
            <w:tcW w:w="1108" w:type="dxa"/>
            <w:vAlign w:val="center"/>
          </w:tcPr>
          <w:p w14:paraId="56CD62B4" w14:textId="28ABF208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 w:rsidR="00E1051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73" w:type="dxa"/>
            <w:gridSpan w:val="3"/>
          </w:tcPr>
          <w:p w14:paraId="4A051063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220EB113" w:rsidR="00ED0A00" w:rsidRPr="00384712" w:rsidRDefault="00ED0A00" w:rsidP="00ED0A0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ED0A00" w:rsidRPr="00384712" w:rsidRDefault="00ED0A00" w:rsidP="00ED0A0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ED0A00" w:rsidRPr="00384712" w:rsidRDefault="00ED0A00" w:rsidP="00ED0A00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0E21E2B7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7D1BAE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6F7B7E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6770E55C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53B4CF41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79D078A9" w14:textId="711BED0F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05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DB1F32A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ED0A00" w:rsidRPr="00384712" w:rsidRDefault="00ED0A00" w:rsidP="00ED0A0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776543F5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AE8EC0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5762553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A3BD74A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5A7FDC6F" w14:textId="24744BE6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63876C5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73" w:type="dxa"/>
            <w:gridSpan w:val="3"/>
          </w:tcPr>
          <w:p w14:paraId="55FE009B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C6A0BE9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6C84DA09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7165AAD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74EE6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D860D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726B965C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0887F54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74BF0FD7" w14:textId="1C906F6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73" w:type="dxa"/>
            <w:gridSpan w:val="3"/>
          </w:tcPr>
          <w:p w14:paraId="18A41631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0" w:name="_Hlk126574575"/>
            <w:r w:rsidRPr="0038471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0"/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3D705ACF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1052B50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6A8C4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6C0F7D4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8B1D246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2DA4EA2" w14:textId="29457D49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C077783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73" w:type="dxa"/>
            <w:gridSpan w:val="3"/>
          </w:tcPr>
          <w:p w14:paraId="6A66F7B7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06B46CF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68EB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69E41C6E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02FAC0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8DC9893" w14:textId="41653991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73" w:type="dxa"/>
            <w:gridSpan w:val="3"/>
          </w:tcPr>
          <w:p w14:paraId="41B221BC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2F25164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6F2389AA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7D46FA7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2FE846FD" w14:textId="635E3E6C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73" w:type="dxa"/>
            <w:gridSpan w:val="3"/>
          </w:tcPr>
          <w:p w14:paraId="5871263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E935B1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DCC64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3E981B3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D088418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3BCC46C4" w14:textId="2D65ECDB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73" w:type="dxa"/>
            <w:gridSpan w:val="3"/>
          </w:tcPr>
          <w:p w14:paraId="37DE45D8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237BDFAA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24047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926F15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50216D2B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0F2B76B" w14:textId="77777777" w:rsidTr="00FF2693">
        <w:trPr>
          <w:trHeight w:val="850"/>
        </w:trPr>
        <w:tc>
          <w:tcPr>
            <w:tcW w:w="1108" w:type="dxa"/>
            <w:vMerge w:val="restart"/>
            <w:vAlign w:val="center"/>
          </w:tcPr>
          <w:p w14:paraId="0AC05BC6" w14:textId="3A3C460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Merge w:val="restart"/>
            <w:vAlign w:val="center"/>
          </w:tcPr>
          <w:p w14:paraId="108D603F" w14:textId="6010B42F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" w:name="_Hlk179197366"/>
            <w:r w:rsidRPr="00384712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ins w:id="42" w:author="Przemysław Mentkowski" w:date="2024-10-08T09:53:00Z" w16du:dateUtc="2024-10-08T07:53:00Z">
              <w:r w:rsidR="001A4AD9">
                <w:rPr>
                  <w:rFonts w:ascii="Arial" w:hAnsi="Arial" w:cs="Arial"/>
                  <w:sz w:val="24"/>
                  <w:szCs w:val="24"/>
                </w:rPr>
                <w:t>dofinansowania</w:t>
              </w:r>
            </w:ins>
            <w:del w:id="43" w:author="Przemysław Mentkowski" w:date="2024-10-08T09:53:00Z" w16du:dateUtc="2024-10-08T07:53:00Z">
              <w:r w:rsidRPr="00384712" w:rsidDel="001A4AD9">
                <w:rPr>
                  <w:rFonts w:ascii="Arial" w:hAnsi="Arial" w:cs="Arial"/>
                  <w:sz w:val="24"/>
                  <w:szCs w:val="24"/>
                </w:rPr>
                <w:delText>projektu</w:delText>
              </w:r>
            </w:del>
            <w:bookmarkEnd w:id="41"/>
          </w:p>
        </w:tc>
        <w:tc>
          <w:tcPr>
            <w:tcW w:w="3587" w:type="dxa"/>
            <w:gridSpan w:val="2"/>
          </w:tcPr>
          <w:p w14:paraId="1AB215E6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586" w:type="dxa"/>
          </w:tcPr>
          <w:p w14:paraId="3CFED732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46" w:type="dxa"/>
            <w:vMerge w:val="restart"/>
          </w:tcPr>
          <w:p w14:paraId="17926D5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7848D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9025F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0D7336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09A97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74C0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B499555" w14:textId="1A4BF89E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D0A00" w:rsidRPr="00384712" w14:paraId="4F117899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6A736008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6737FCC7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</w:tcPr>
          <w:p w14:paraId="69E9516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586" w:type="dxa"/>
          </w:tcPr>
          <w:p w14:paraId="36E3F671" w14:textId="1C12DEC2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44"/>
            <w:r w:rsidRPr="00384712">
              <w:rPr>
                <w:rFonts w:ascii="Arial" w:hAnsi="Arial" w:cs="Arial"/>
                <w:sz w:val="24"/>
                <w:szCs w:val="24"/>
              </w:rPr>
              <w:t>W kryterium sprawdzamy, czy wartość</w:t>
            </w:r>
            <w:ins w:id="45" w:author="Anna Kacprzak" w:date="2024-10-02T10:29:00Z" w16du:dateUtc="2024-10-02T08:29:00Z">
              <w:r w:rsidR="00F365A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46" w:author="Anna Kacprzak" w:date="2024-10-02T13:49:00Z" w16du:dateUtc="2024-10-02T11:49:00Z">
              <w:r w:rsidR="006E66EC">
                <w:rPr>
                  <w:rFonts w:ascii="Arial" w:hAnsi="Arial" w:cs="Arial"/>
                  <w:sz w:val="24"/>
                  <w:szCs w:val="24"/>
                </w:rPr>
                <w:t>dofinansowania projektu</w:t>
              </w:r>
              <w:r w:rsidR="006E66EC" w:rsidRPr="00384712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47" w:author="Przemysław Mentkowski" w:date="2024-10-08T10:03:00Z" w16du:dateUtc="2024-10-08T08:03:00Z">
              <w:r w:rsidR="00345591">
                <w:rPr>
                  <w:rFonts w:ascii="Arial" w:hAnsi="Arial" w:cs="Arial"/>
                  <w:sz w:val="24"/>
                  <w:szCs w:val="24"/>
                </w:rPr>
                <w:t xml:space="preserve">z EFRR </w:t>
              </w:r>
            </w:ins>
            <w:del w:id="48" w:author="Przemysław Mentkowski" w:date="2024-10-08T09:51:00Z" w16du:dateUtc="2024-10-08T07:51:00Z">
              <w:r w:rsidRPr="00384712" w:rsidDel="00E545DD">
                <w:rPr>
                  <w:rFonts w:ascii="Arial" w:hAnsi="Arial" w:cs="Arial"/>
                  <w:sz w:val="24"/>
                  <w:szCs w:val="24"/>
                </w:rPr>
                <w:delText xml:space="preserve">w wydatkach kwalifikowalnych </w:delText>
              </w:r>
            </w:del>
            <w:r w:rsidRPr="00384712">
              <w:rPr>
                <w:rFonts w:ascii="Arial" w:hAnsi="Arial" w:cs="Arial"/>
                <w:sz w:val="24"/>
                <w:szCs w:val="24"/>
              </w:rPr>
              <w:t xml:space="preserve">wynosi nie więcej niż </w:t>
            </w:r>
            <w:ins w:id="49" w:author="Anna Kacprzak" w:date="2024-10-02T10:29:00Z" w16du:dateUtc="2024-10-02T08:29:00Z">
              <w:r w:rsidR="00F365AD">
                <w:rPr>
                  <w:rFonts w:ascii="Arial" w:hAnsi="Arial" w:cs="Arial"/>
                  <w:sz w:val="24"/>
                  <w:szCs w:val="24"/>
                </w:rPr>
                <w:t>3,5</w:t>
              </w:r>
            </w:ins>
            <w:del w:id="50" w:author="Anna Kacprzak" w:date="2024-10-02T10:29:00Z" w16du:dateUtc="2024-10-02T08:29:00Z">
              <w:r w:rsidRPr="00384712" w:rsidDel="00F365AD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r w:rsidRPr="00384712">
              <w:rPr>
                <w:rFonts w:ascii="Arial" w:hAnsi="Arial" w:cs="Arial"/>
                <w:sz w:val="24"/>
                <w:szCs w:val="24"/>
              </w:rPr>
              <w:t xml:space="preserve"> mln zł.</w:t>
            </w:r>
            <w:commentRangeEnd w:id="44"/>
            <w:r w:rsidR="00F365AD">
              <w:rPr>
                <w:rStyle w:val="Odwoaniedokomentarza"/>
                <w:lang w:val="x-none" w:eastAsia="x-none"/>
              </w:rPr>
              <w:commentReference w:id="44"/>
            </w:r>
          </w:p>
        </w:tc>
        <w:tc>
          <w:tcPr>
            <w:tcW w:w="3246" w:type="dxa"/>
            <w:vMerge/>
          </w:tcPr>
          <w:p w14:paraId="62721EB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7376AD90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6C4C53C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4737F7F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493017B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  <w:vMerge/>
          </w:tcPr>
          <w:p w14:paraId="5509C927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EE5EEF" w14:textId="77777777" w:rsidR="002336D0" w:rsidRDefault="002336D0">
      <w:pPr>
        <w:rPr>
          <w:ins w:id="51" w:author="Przemysław Mentkowski" w:date="2024-10-08T09:53:00Z" w16du:dateUtc="2024-10-08T07:53:00Z"/>
          <w:rFonts w:ascii="Arial" w:hAnsi="Arial" w:cs="Arial"/>
          <w:b/>
          <w:sz w:val="24"/>
          <w:szCs w:val="24"/>
        </w:rPr>
      </w:pPr>
    </w:p>
    <w:p w14:paraId="09452D6B" w14:textId="77777777" w:rsidR="002336D0" w:rsidRDefault="002336D0">
      <w:pPr>
        <w:rPr>
          <w:ins w:id="52" w:author="Przemysław Mentkowski" w:date="2024-10-08T09:53:00Z" w16du:dateUtc="2024-10-08T07:53:00Z"/>
          <w:rFonts w:ascii="Arial" w:hAnsi="Arial" w:cs="Arial"/>
          <w:b/>
          <w:sz w:val="24"/>
          <w:szCs w:val="24"/>
        </w:rPr>
      </w:pPr>
    </w:p>
    <w:p w14:paraId="471E6F5F" w14:textId="77777777" w:rsidR="002336D0" w:rsidRDefault="002336D0">
      <w:pPr>
        <w:rPr>
          <w:ins w:id="53" w:author="Przemysław Mentkowski" w:date="2024-10-08T09:53:00Z" w16du:dateUtc="2024-10-08T07:53:00Z"/>
          <w:rFonts w:ascii="Arial" w:hAnsi="Arial" w:cs="Arial"/>
          <w:b/>
          <w:sz w:val="24"/>
          <w:szCs w:val="24"/>
        </w:rPr>
      </w:pPr>
    </w:p>
    <w:p w14:paraId="258EE518" w14:textId="584E18E8" w:rsidR="007257F1" w:rsidRPr="00384712" w:rsidRDefault="002C2CE8">
      <w:pPr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844F4" w:rsidRPr="00384712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84712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384712" w14:paraId="186727B8" w14:textId="77777777" w:rsidTr="002844F4">
        <w:tc>
          <w:tcPr>
            <w:tcW w:w="1110" w:type="dxa"/>
            <w:vAlign w:val="center"/>
          </w:tcPr>
          <w:p w14:paraId="3760A0EE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10AA654" w14:textId="77777777" w:rsidR="002844F4" w:rsidRPr="00384712" w:rsidRDefault="004A3B72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609B8C27" w14:textId="77777777" w:rsidR="004A3B72" w:rsidRPr="00384712" w:rsidRDefault="004A3B72" w:rsidP="00DB436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ze standardami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zakresie kształtowania ładu przestrzennego w województwie, co będzie oceniane na podstawie:</w:t>
            </w:r>
          </w:p>
          <w:p w14:paraId="4A5C9161" w14:textId="77777777" w:rsidR="004A3B72" w:rsidRPr="00384712" w:rsidRDefault="004A3B72" w:rsidP="00DB4361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5C420E94" w14:textId="77777777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362386" w14:textId="37670439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w </w:t>
            </w:r>
            <w:r w:rsidR="00D70952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57CE5C" w14:textId="77777777" w:rsidR="00D70952" w:rsidRDefault="00D7095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EBFEB8C" w14:textId="77777777" w:rsidR="00D70952" w:rsidRPr="00790F2F" w:rsidRDefault="00D70952" w:rsidP="00D7095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3BC32BA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5F2CD61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EBDEAD7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E8CE803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D8784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C1C9B" w:rsidRPr="00384712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261" w:type="dxa"/>
          </w:tcPr>
          <w:p w14:paraId="1234B74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B682764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BBDFD3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79D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FD254A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C6F37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93309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BC5074" w14:textId="353D54F9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4F4" w:rsidRPr="00384712" w14:paraId="5480C4F0" w14:textId="77777777" w:rsidTr="002844F4">
        <w:tc>
          <w:tcPr>
            <w:tcW w:w="1110" w:type="dxa"/>
            <w:vAlign w:val="center"/>
          </w:tcPr>
          <w:p w14:paraId="486B6C73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5C2C50DE" w14:textId="77777777" w:rsidR="002844F4" w:rsidRPr="00384712" w:rsidRDefault="00EF45EA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Adekwatność podejmowanych działań</w:t>
            </w:r>
          </w:p>
        </w:tc>
        <w:tc>
          <w:tcPr>
            <w:tcW w:w="7199" w:type="dxa"/>
          </w:tcPr>
          <w:p w14:paraId="2B272D5D" w14:textId="77777777" w:rsidR="00EF45EA" w:rsidRPr="00384712" w:rsidRDefault="000E138F" w:rsidP="00DB43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EF45EA" w:rsidRPr="00384712">
              <w:rPr>
                <w:rFonts w:ascii="Arial" w:hAnsi="Arial" w:cs="Arial"/>
                <w:sz w:val="24"/>
                <w:szCs w:val="24"/>
              </w:rPr>
              <w:t xml:space="preserve">, czy potrzeba budowy, rozbudowy, modernizacji lub doposażenia ośrodków oparta jest na wiarygodnych danych i jest niezbędna do właściwego wypełniania celów statutowych wnioskodawcy oraz czy przewiduje się zastosowanie form, narzędzi i metod edukacyjnych współmiernych i dostosowanych do </w:t>
            </w:r>
            <w:r w:rsidR="00EF45EA" w:rsidRPr="00384712">
              <w:rPr>
                <w:rFonts w:ascii="Arial" w:hAnsi="Arial" w:cs="Arial"/>
                <w:sz w:val="24"/>
                <w:szCs w:val="24"/>
              </w:rPr>
              <w:lastRenderedPageBreak/>
              <w:t>zidentyfikowanych potrzeb informacyjnych, edukacyjnych, celów szczegółowych, specyfiki grupy docelowej oraz tematyki projektu.</w:t>
            </w:r>
          </w:p>
          <w:p w14:paraId="19042506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D21A8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</w:p>
        </w:tc>
        <w:tc>
          <w:tcPr>
            <w:tcW w:w="3261" w:type="dxa"/>
          </w:tcPr>
          <w:p w14:paraId="45D11900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1B8EF38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BDDF22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25E02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1485D1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E7A5F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89410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8FFA43" w14:textId="2B698043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965927" w14:textId="77777777" w:rsidR="00801998" w:rsidRPr="00384712" w:rsidRDefault="00801998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p w14:paraId="2D4107B0" w14:textId="77777777" w:rsidR="009F6237" w:rsidRPr="00384712" w:rsidRDefault="009F6237" w:rsidP="009F6237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t>D. 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9F6237" w:rsidRPr="00384712" w14:paraId="004E85C4" w14:textId="77777777" w:rsidTr="006E655E">
        <w:tc>
          <w:tcPr>
            <w:tcW w:w="1090" w:type="dxa"/>
            <w:shd w:val="clear" w:color="auto" w:fill="D9D9D9"/>
            <w:vAlign w:val="center"/>
          </w:tcPr>
          <w:p w14:paraId="32D0B5F1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0BE0B193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460911C5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64FB8356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1FEA731B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9F6237" w:rsidRPr="00384712" w14:paraId="05A1C4A7" w14:textId="77777777" w:rsidTr="006E655E">
        <w:trPr>
          <w:trHeight w:val="372"/>
        </w:trPr>
        <w:tc>
          <w:tcPr>
            <w:tcW w:w="1090" w:type="dxa"/>
            <w:vAlign w:val="center"/>
          </w:tcPr>
          <w:p w14:paraId="5F6E5118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2629FBF5" w14:textId="77777777" w:rsidR="009F6237" w:rsidRPr="00384712" w:rsidRDefault="007F034A" w:rsidP="00CC2B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Działania informacyjne/edukacyjne</w:t>
            </w:r>
          </w:p>
        </w:tc>
        <w:tc>
          <w:tcPr>
            <w:tcW w:w="6448" w:type="dxa"/>
            <w:shd w:val="clear" w:color="auto" w:fill="auto"/>
          </w:tcPr>
          <w:p w14:paraId="33B3BFFE" w14:textId="77777777" w:rsidR="007F034A" w:rsidRDefault="007F034A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oceniamy, czy projekt</w:t>
            </w:r>
            <w:r w:rsidR="006D789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dotyczy lub zawiera element działań informacyjno-edukacyjnych przyczyniających się do zwiększenia wiedzy na temat ładu przestrzennego, zmian klimatu (w tym adaptacji do tych zmian) oraz zanieczyszczenia powietrza (aspekt smogowy).</w:t>
            </w:r>
          </w:p>
          <w:p w14:paraId="6AD12A25" w14:textId="77777777" w:rsidR="00127CED" w:rsidRDefault="00127CED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18BCB0" w14:textId="7E384BDE" w:rsidR="00127CED" w:rsidRPr="00384712" w:rsidRDefault="00127CED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11D952E3" w14:textId="77777777" w:rsidR="007F034A" w:rsidRPr="00384712" w:rsidRDefault="007F034A" w:rsidP="007F034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4D793F" w14:textId="77777777" w:rsidR="009F6237" w:rsidRPr="00384712" w:rsidRDefault="009F623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051" w:type="dxa"/>
            <w:vAlign w:val="center"/>
          </w:tcPr>
          <w:p w14:paraId="0C315B3A" w14:textId="77777777" w:rsidR="006D789A" w:rsidRPr="00384712" w:rsidRDefault="006D789A" w:rsidP="006D78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D4362B"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5C8584C7" w14:textId="77777777" w:rsidR="005A1552" w:rsidRPr="00384712" w:rsidRDefault="006D789A" w:rsidP="000660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Nie – 0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pkt</w:t>
            </w:r>
          </w:p>
        </w:tc>
        <w:tc>
          <w:tcPr>
            <w:tcW w:w="1978" w:type="dxa"/>
            <w:vAlign w:val="center"/>
          </w:tcPr>
          <w:p w14:paraId="0943B5CA" w14:textId="77777777" w:rsidR="009F6237" w:rsidRPr="00384712" w:rsidRDefault="007F03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9F6237" w:rsidRPr="00384712" w14:paraId="7D87B98E" w14:textId="77777777" w:rsidTr="006E655E">
        <w:trPr>
          <w:trHeight w:val="425"/>
        </w:trPr>
        <w:tc>
          <w:tcPr>
            <w:tcW w:w="1090" w:type="dxa"/>
            <w:vAlign w:val="center"/>
          </w:tcPr>
          <w:p w14:paraId="2A01EB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58" w:type="dxa"/>
            <w:vAlign w:val="center"/>
          </w:tcPr>
          <w:p w14:paraId="26C676DE" w14:textId="77777777" w:rsidR="009F6237" w:rsidRPr="00384712" w:rsidRDefault="001116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26CADA19" w14:textId="77777777" w:rsidR="001116C5" w:rsidRPr="00384712" w:rsidRDefault="001116C5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4E24A9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czy dobór grupy docelowej do </w:t>
            </w:r>
            <w:r w:rsidR="00C15281" w:rsidRPr="00384712">
              <w:rPr>
                <w:rFonts w:ascii="Arial" w:hAnsi="Arial" w:cs="Arial"/>
                <w:sz w:val="24"/>
                <w:szCs w:val="24"/>
              </w:rPr>
              <w:t>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zakresu edukacji ekologicznej realizowanych w ramach projektu 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>we wspieranych ośrodkach</w:t>
            </w:r>
            <w:r w:rsidR="00C20903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zapewnia równy i powszechny dostęp uczestników z obszaru całego województwa.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 xml:space="preserve"> Doborowi grupy docelowej powinien odpowiadać </w:t>
            </w:r>
            <w:r w:rsidR="00CC424F" w:rsidRPr="00384712">
              <w:rPr>
                <w:rFonts w:ascii="Arial" w:hAnsi="Arial" w:cs="Arial"/>
                <w:sz w:val="24"/>
                <w:szCs w:val="24"/>
              </w:rPr>
              <w:t xml:space="preserve">sposób i 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>zasięg rekrutacji.</w:t>
            </w:r>
          </w:p>
          <w:p w14:paraId="4F1DB471" w14:textId="77777777" w:rsidR="009F6237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5D3B57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A5EBE05" w14:textId="77777777" w:rsidR="00127CED" w:rsidRPr="00384712" w:rsidRDefault="00127CED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C6BECD" w14:textId="77777777" w:rsidR="009F6237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116C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41A03834" w14:textId="77777777" w:rsidR="00127CED" w:rsidRPr="00384712" w:rsidRDefault="00127CED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3A9904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8A756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1B609562" w14:textId="77777777" w:rsidR="009F6237" w:rsidRPr="00384712" w:rsidRDefault="009F6237" w:rsidP="00AE70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</w:tc>
        <w:tc>
          <w:tcPr>
            <w:tcW w:w="1978" w:type="dxa"/>
            <w:vAlign w:val="center"/>
          </w:tcPr>
          <w:p w14:paraId="634F8AAB" w14:textId="77777777" w:rsidR="009F6237" w:rsidRPr="00384712" w:rsidRDefault="00C466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05D12" w:rsidRPr="00384712" w14:paraId="72A878BC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5AE66AF4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54A201E8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Grupa docelowa działań edukacyjnych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6630175E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i opisał adekwatne działania edukacyjne, skierowane do następujących grup:</w:t>
            </w:r>
          </w:p>
          <w:p w14:paraId="5DFD552D" w14:textId="77777777" w:rsidR="00442D35" w:rsidRPr="00384712" w:rsidRDefault="00442D35" w:rsidP="00442D35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osoby starsze</w:t>
            </w:r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– 1 pkt;</w:t>
            </w:r>
          </w:p>
          <w:p w14:paraId="5AB98BFE" w14:textId="77777777" w:rsidR="00205D12" w:rsidRPr="00384712" w:rsidRDefault="00205D12" w:rsidP="00205D12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dzieci i młodzież szkolna</w:t>
            </w:r>
            <w:r w:rsidRPr="00384712" w:rsidDel="007543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3C77A7" w14:textId="77777777" w:rsidR="00EE57EB" w:rsidRPr="00384712" w:rsidRDefault="00EE57EB" w:rsidP="00EE57EB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oferta edukacyjna ośrodka realizowana w ramach projektu zostanie skierowana do szkół –</w:t>
            </w:r>
            <w:r w:rsidR="005329A5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="0014559E"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C6F61D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CBC6E" w14:textId="77777777" w:rsidR="00205D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sumują się.</w:t>
            </w:r>
          </w:p>
          <w:p w14:paraId="13DAB142" w14:textId="77777777" w:rsidR="00127CED" w:rsidRDefault="00127CE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A0F61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0F35B89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6DFD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0BF5AE99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B37CA3E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656A23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9ABF6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4FAE7417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C2B3B" w:rsidRPr="00384712" w14:paraId="6F3B6282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442CB118" w14:textId="77777777" w:rsidR="00CC2B3B" w:rsidRPr="00384712" w:rsidRDefault="00A75A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D.4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0192B5AC" w14:textId="77777777" w:rsidR="00CC2B3B" w:rsidRPr="00384712" w:rsidRDefault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Doświadczenie w realizacji zajęć z zakresu edukacji ekologicznej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745033B0" w14:textId="77777777" w:rsidR="00205D12" w:rsidRPr="00384712" w:rsidRDefault="00C05FC4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 xml:space="preserve"> doświadczenie Wnioskodawcy </w:t>
            </w:r>
            <w:r w:rsidR="0081533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>w zakresie prowadzenia zajęć z zakresu edukacji ekologicznej dla mieszkańców województwa.</w:t>
            </w:r>
          </w:p>
          <w:p w14:paraId="43DBED96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Zajęcia z zakresu edukacji ekologicznej Wnioskodawca prowadzi:</w:t>
            </w:r>
          </w:p>
          <w:p w14:paraId="6736623D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poniżej 5 lat – 0 pkt</w:t>
            </w:r>
          </w:p>
          <w:p w14:paraId="2C63BAB1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5 lat – 2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FDEDCC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10 lat – 5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986841" w14:textId="77777777" w:rsidR="00205D12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15 lat – 10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E4417B" w14:textId="77777777" w:rsidR="00B83540" w:rsidRPr="00384712" w:rsidRDefault="00B83540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B0EA8A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ramach których wspierane będzie prowadzenie zajęć z zakresu edukacji ekologicznej.</w:t>
            </w:r>
          </w:p>
          <w:p w14:paraId="5A22AEAF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467D5" w14:textId="77777777" w:rsidR="00205D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24F4A81" w14:textId="77777777" w:rsidR="00127CED" w:rsidRDefault="00127CE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2364C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7B6044AC" w14:textId="77777777" w:rsidR="00CC2B3B" w:rsidRPr="00384712" w:rsidRDefault="00CC2B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3762B6" w14:textId="77777777" w:rsidR="00A75A73" w:rsidRPr="00384712" w:rsidRDefault="00A75A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762867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62D2AD11" w14:textId="77777777" w:rsidR="005A1552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</w:t>
            </w:r>
            <w:r w:rsidR="00F4450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74653EB" w14:textId="77777777" w:rsidR="00CC2B3B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700E4A0A" w14:textId="77777777" w:rsidR="00CC2B3B" w:rsidRPr="00384712" w:rsidRDefault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05FC4" w:rsidRPr="00384712" w14:paraId="08B5C71D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EFF40" w14:textId="77777777" w:rsidR="00C05FC4" w:rsidRPr="00384712" w:rsidRDefault="00C05F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314FE" w14:textId="77777777" w:rsidR="00C05FC4" w:rsidRPr="00384712" w:rsidRDefault="00014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Innowacyjne i cyfrowe narzędzia </w:t>
            </w:r>
            <w:r w:rsidR="005A4105" w:rsidRPr="00384712">
              <w:rPr>
                <w:rFonts w:ascii="Arial" w:hAnsi="Arial" w:cs="Arial"/>
                <w:sz w:val="24"/>
                <w:szCs w:val="24"/>
              </w:rPr>
              <w:t>prowadzenia 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edukacyjnych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2FD9067A" w14:textId="77777777" w:rsidR="00C05FC4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="00A60E19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w ramach projektu wykorzystanie innowacyjnych lub cyfrowych form prowadzenia zajęć edukacyjnych.</w:t>
            </w:r>
          </w:p>
          <w:p w14:paraId="33DA449F" w14:textId="77777777" w:rsidR="005A4105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1F7451" w14:textId="28572977" w:rsidR="0047490D" w:rsidRDefault="0047490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71BD3EB" w14:textId="77777777" w:rsidR="0047490D" w:rsidRPr="00384712" w:rsidRDefault="0047490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875A7B" w14:textId="77777777" w:rsidR="005A4105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70EE6" w14:textId="77777777" w:rsidR="005A4105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CE4909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F3952C" w14:textId="77777777" w:rsidR="00C05FC4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B07F" w14:textId="77777777" w:rsidR="00C05FC4" w:rsidRPr="00384712" w:rsidRDefault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74B34" w:rsidRPr="00384712" w14:paraId="4FFFA418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4683F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D.6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0203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Wymiana wiedzy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 xml:space="preserve">i doświadczeń </w:t>
            </w:r>
            <w:r w:rsidR="00B420A8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z partnerami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789A3814" w14:textId="77777777" w:rsidR="00B420A8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kryterium oceniamy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Wnioskodawca zakłada współpracę, w tym wymianę wiedzy i doświadczeń oraz konsultacje, z partnerami z innych Państw Członkowskich, kandydujących lub stowarzyszonych z Unią Europejską 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obszarze tematycznym bezpośrednio związanym z realizowanym projektem.</w:t>
            </w:r>
          </w:p>
          <w:p w14:paraId="4F66555F" w14:textId="77777777" w:rsidR="00B420A8" w:rsidRPr="00384712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3E5EBF7" w14:textId="77777777" w:rsidR="00E74B34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469A1D06" w14:textId="77777777" w:rsidR="00D0787B" w:rsidRPr="00384712" w:rsidRDefault="00D0787B" w:rsidP="00B420A8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nie zakłada wymiany doświadczeń i wiedzy – 0 pkt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21585529" w14:textId="77777777" w:rsidR="00E74B34" w:rsidRPr="00384712" w:rsidRDefault="00D0787B" w:rsidP="00712924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zakłada wymianę doświadczeń i wiedzy z co najmniej 1 partnerem – 2 pkt.</w:t>
            </w:r>
          </w:p>
          <w:p w14:paraId="54C7C189" w14:textId="77777777" w:rsidR="00570804" w:rsidRPr="00384712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0E589517" w14:textId="77777777" w:rsidR="00570804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Koszty związane ze współpracą z partnerami nie mogą przekroczyć 1% bezpośrednich kosztów kwalifikowanych </w:t>
            </w:r>
            <w:r w:rsidR="009176AF" w:rsidRPr="00384712">
              <w:rPr>
                <w:rFonts w:ascii="Arial" w:hAnsi="Arial" w:cs="Arial"/>
                <w:sz w:val="24"/>
                <w:szCs w:val="24"/>
                <w:lang w:eastAsia="pl-PL"/>
              </w:rPr>
              <w:t>projektu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1D55EF0C" w14:textId="77777777" w:rsidR="00127CED" w:rsidRDefault="00127CED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CCAF9B8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9DB50E5" w14:textId="77777777" w:rsidR="00226857" w:rsidRDefault="00226857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CEC0F4" w14:textId="77777777" w:rsidR="00E74B34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2BB1388F" w14:textId="77777777" w:rsidR="0015447C" w:rsidRPr="00384712" w:rsidRDefault="0015447C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3918D" w14:textId="77777777" w:rsidR="003B29E2" w:rsidRPr="00384712" w:rsidRDefault="003B29E2" w:rsidP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0-2 pkt</w:t>
            </w:r>
          </w:p>
          <w:p w14:paraId="7783B2A0" w14:textId="77777777" w:rsidR="00E74B34" w:rsidRPr="00384712" w:rsidRDefault="003B29E2" w:rsidP="00B420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88D41" w14:textId="77777777" w:rsidR="00E74B34" w:rsidRPr="00384712" w:rsidRDefault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84712" w:rsidRDefault="009F6237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sectPr w:rsidR="009F6237" w:rsidRPr="00384712" w:rsidSect="00410F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73" w:right="1245" w:bottom="1417" w:left="1417" w:header="142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Anna Kacprzak" w:date="2024-10-03T14:05:00Z" w:initials="AK">
    <w:p w14:paraId="6FE89F8A" w14:textId="77777777" w:rsidR="003734D7" w:rsidRDefault="006D3BF0" w:rsidP="003734D7">
      <w:pPr>
        <w:pStyle w:val="Tekstkomentarza"/>
      </w:pPr>
      <w:r>
        <w:rPr>
          <w:rStyle w:val="Odwoaniedokomentarza"/>
        </w:rPr>
        <w:annotationRef/>
      </w:r>
      <w:r w:rsidR="003734D7">
        <w:t>Stanowisko GR ds. EFRR.</w:t>
      </w:r>
    </w:p>
  </w:comment>
  <w:comment w:id="7" w:author="Anna Kacprzak" w:date="2024-10-09T13:59:00Z" w:initials="AK">
    <w:p w14:paraId="1DF7864A" w14:textId="77777777" w:rsidR="00FC306C" w:rsidRDefault="00FC306C" w:rsidP="00FC306C">
      <w:pPr>
        <w:pStyle w:val="Tekstkomentarza"/>
      </w:pPr>
      <w:r>
        <w:rPr>
          <w:rStyle w:val="Odwoaniedokomentarza"/>
        </w:rPr>
        <w:annotationRef/>
      </w:r>
      <w:r>
        <w:t>Stanowisko GR ds. EFRR.</w:t>
      </w:r>
    </w:p>
  </w:comment>
  <w:comment w:id="18" w:author="Anna Kacprzak" w:date="2024-10-03T14:05:00Z" w:initials="AK">
    <w:p w14:paraId="59EA02A0" w14:textId="53B12781" w:rsidR="003734D7" w:rsidRDefault="00E61C16" w:rsidP="003734D7">
      <w:pPr>
        <w:pStyle w:val="Tekstkomentarza"/>
      </w:pPr>
      <w:r>
        <w:rPr>
          <w:rStyle w:val="Odwoaniedokomentarza"/>
        </w:rPr>
        <w:annotationRef/>
      </w:r>
      <w:r w:rsidR="003734D7">
        <w:t>Stanowisko GR ds. EFRR.</w:t>
      </w:r>
    </w:p>
  </w:comment>
  <w:comment w:id="22" w:author="Przemysław Mentkowski" w:date="2024-10-08T10:13:00Z" w:initials="PM">
    <w:p w14:paraId="64048D7C" w14:textId="77777777" w:rsidR="00AF4F4A" w:rsidRDefault="00AF4F4A" w:rsidP="00AF4F4A">
      <w:pPr>
        <w:pStyle w:val="Tekstkomentarza"/>
      </w:pPr>
      <w:r>
        <w:rPr>
          <w:rStyle w:val="Odwoaniedokomentarza"/>
        </w:rPr>
        <w:annotationRef/>
      </w:r>
      <w:r>
        <w:t>Stanowisko GR ds. EFRR.</w:t>
      </w:r>
    </w:p>
  </w:comment>
  <w:comment w:id="29" w:author="Anna Kacprzak" w:date="2024-10-03T14:09:00Z" w:initials="AK">
    <w:p w14:paraId="3C3E1C55" w14:textId="503AB999" w:rsidR="003734D7" w:rsidRDefault="00E61C16" w:rsidP="003734D7">
      <w:pPr>
        <w:pStyle w:val="Tekstkomentarza"/>
      </w:pPr>
      <w:r>
        <w:rPr>
          <w:rStyle w:val="Odwoaniedokomentarza"/>
        </w:rPr>
        <w:annotationRef/>
      </w:r>
      <w:r w:rsidR="003734D7">
        <w:t>Stanowisko GR ds. EFRR.</w:t>
      </w:r>
    </w:p>
  </w:comment>
  <w:comment w:id="44" w:author="Anna Kacprzak" w:date="2024-10-02T10:29:00Z" w:initials="AK">
    <w:p w14:paraId="4DACB582" w14:textId="77777777" w:rsidR="00AB618D" w:rsidRDefault="00F365AD" w:rsidP="00AB618D">
      <w:pPr>
        <w:pStyle w:val="Tekstkomentarza"/>
      </w:pPr>
      <w:r>
        <w:rPr>
          <w:rStyle w:val="Odwoaniedokomentarza"/>
        </w:rPr>
        <w:annotationRef/>
      </w:r>
      <w:r w:rsidR="00AB618D">
        <w:t>Stanowisko GR ds. EFRR.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FE89F8A" w15:done="0"/>
  <w15:commentEx w15:paraId="1DF7864A" w15:done="0"/>
  <w15:commentEx w15:paraId="59EA02A0" w15:done="0"/>
  <w15:commentEx w15:paraId="64048D7C" w15:done="0"/>
  <w15:commentEx w15:paraId="3C3E1C55" w15:done="0"/>
  <w15:commentEx w15:paraId="4DACB5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B468B3" w16cex:dateUtc="2024-10-03T12:05:00Z"/>
  <w16cex:commentExtensible w16cex:durableId="7CD2E1AA" w16cex:dateUtc="2024-10-09T11:59:00Z"/>
  <w16cex:commentExtensible w16cex:durableId="489C4600" w16cex:dateUtc="2024-10-03T12:05:00Z"/>
  <w16cex:commentExtensible w16cex:durableId="6751930A" w16cex:dateUtc="2024-10-08T08:13:00Z"/>
  <w16cex:commentExtensible w16cex:durableId="2D8B8D19" w16cex:dateUtc="2024-10-03T12:09:00Z"/>
  <w16cex:commentExtensible w16cex:durableId="3FB30458" w16cex:dateUtc="2024-10-02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FE89F8A" w16cid:durableId="4CB468B3"/>
  <w16cid:commentId w16cid:paraId="1DF7864A" w16cid:durableId="7CD2E1AA"/>
  <w16cid:commentId w16cid:paraId="59EA02A0" w16cid:durableId="489C4600"/>
  <w16cid:commentId w16cid:paraId="64048D7C" w16cid:durableId="6751930A"/>
  <w16cid:commentId w16cid:paraId="3C3E1C55" w16cid:durableId="2D8B8D19"/>
  <w16cid:commentId w16cid:paraId="4DACB582" w16cid:durableId="3FB304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C008B" w14:textId="77777777" w:rsidR="00A16FA6" w:rsidRDefault="00A16FA6" w:rsidP="00D15E00">
      <w:pPr>
        <w:spacing w:after="0" w:line="240" w:lineRule="auto"/>
      </w:pPr>
      <w:r>
        <w:separator/>
      </w:r>
    </w:p>
  </w:endnote>
  <w:endnote w:type="continuationSeparator" w:id="0">
    <w:p w14:paraId="4FB29F38" w14:textId="77777777" w:rsidR="00A16FA6" w:rsidRDefault="00A16FA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95ED6" w14:textId="77777777" w:rsidR="00410FFA" w:rsidRDefault="00410F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</w:rPr>
      <w:drawing>
        <wp:inline distT="0" distB="0" distL="0" distR="0" wp14:anchorId="2E5497C6" wp14:editId="604B0531">
          <wp:extent cx="6962775" cy="857250"/>
          <wp:effectExtent l="0" t="0" r="0" b="0"/>
          <wp:docPr id="1328966240" name="Obraz 132896624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A9FD9" w14:textId="77777777" w:rsidR="00A16FA6" w:rsidRDefault="00A16FA6" w:rsidP="00D15E00">
      <w:pPr>
        <w:spacing w:after="0" w:line="240" w:lineRule="auto"/>
      </w:pPr>
      <w:r>
        <w:separator/>
      </w:r>
    </w:p>
  </w:footnote>
  <w:footnote w:type="continuationSeparator" w:id="0">
    <w:p w14:paraId="7E4E34E5" w14:textId="77777777" w:rsidR="00A16FA6" w:rsidRDefault="00A16FA6" w:rsidP="00D15E00">
      <w:pPr>
        <w:spacing w:after="0" w:line="240" w:lineRule="auto"/>
      </w:pPr>
      <w:r>
        <w:continuationSeparator/>
      </w:r>
    </w:p>
  </w:footnote>
  <w:footnote w:id="1">
    <w:p w14:paraId="457DB98B" w14:textId="16DA70F8" w:rsidR="00747222" w:rsidRPr="00747222" w:rsidRDefault="00747222" w:rsidP="00747222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74722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47222">
        <w:rPr>
          <w:rFonts w:ascii="Arial" w:hAnsi="Arial" w:cs="Arial"/>
          <w:sz w:val="24"/>
          <w:szCs w:val="24"/>
        </w:rPr>
        <w:t xml:space="preserve"> </w:t>
      </w:r>
      <w:r w:rsidRPr="00747222">
        <w:rPr>
          <w:rFonts w:ascii="Arial" w:hAnsi="Arial" w:cs="Arial"/>
          <w:bCs/>
          <w:sz w:val="24"/>
          <w:szCs w:val="24"/>
        </w:rPr>
        <w:t>Wykluczenia podmiotowe</w:t>
      </w:r>
      <w:r w:rsidRPr="00747222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747222">
        <w:rPr>
          <w:rFonts w:ascii="Arial" w:hAnsi="Arial" w:cs="Arial"/>
          <w:bCs/>
          <w:sz w:val="24"/>
          <w:szCs w:val="24"/>
        </w:rPr>
        <w:t xml:space="preserve"> (dotyczące wnioskodawcy) weryfikowane będą przed podpisaniem umowy.</w:t>
      </w:r>
    </w:p>
  </w:footnote>
  <w:footnote w:id="2">
    <w:p w14:paraId="63CC427B" w14:textId="055825D1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747222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747222">
        <w:rPr>
          <w:rFonts w:ascii="Arial" w:hAnsi="Arial" w:cs="Arial"/>
          <w:sz w:val="24"/>
          <w:szCs w:val="24"/>
        </w:rPr>
        <w:t>.</w:t>
      </w:r>
    </w:p>
  </w:footnote>
  <w:footnote w:id="3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2254A0AB" w14:textId="77777777" w:rsidR="007E78A6" w:rsidRPr="00362444" w:rsidRDefault="007E78A6" w:rsidP="007E7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6B5F24E" w14:textId="5AB475CA" w:rsidR="00917866" w:rsidRPr="00544205" w:rsidRDefault="00917866" w:rsidP="0091786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del w:id="13" w:author="Anna Kacprzak" w:date="2024-10-09T13:58:00Z" w16du:dateUtc="2024-10-09T11:58:00Z">
        <w:r w:rsidRPr="00544205" w:rsidDel="00FC306C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wymagane.</w:delText>
        </w:r>
      </w:del>
      <w:ins w:id="14" w:author="Anna Kacprzak" w:date="2024-10-09T13:58:00Z" w16du:dateUtc="2024-10-09T11:58:00Z">
        <w:r w:rsidR="00FC306C" w:rsidRPr="00C07D59">
          <w:rPr>
            <w:rFonts w:ascii="Arial" w:hAnsi="Arial" w:cs="Arial"/>
            <w:sz w:val="24"/>
            <w:szCs w:val="24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6">
    <w:p w14:paraId="2D1D4ECA" w14:textId="77777777" w:rsidR="00917866" w:rsidRPr="00C35067" w:rsidRDefault="00917866" w:rsidP="0091786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EBA6491" w14:textId="77777777" w:rsidR="00232159" w:rsidRPr="00384712" w:rsidRDefault="0023215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Posiadającą siedzibę na terenie województwa kujawsko-pomorskiego, której statutowa działalność związana jest z edukacją ekologiczną dzieci i młodzieży szkolnej. Działania z zakresu edukacji ekologicznej prowadzone są od co najmniej 5 lat, licząc do dnia rozpoczęcia naboru wniosków o dofinansowanie w oparciu o własne zaplecze infrastrukturalne.</w:t>
      </w:r>
    </w:p>
  </w:footnote>
  <w:footnote w:id="8">
    <w:p w14:paraId="3FB0CEF8" w14:textId="77777777" w:rsidR="00E93AA1" w:rsidRPr="00384712" w:rsidRDefault="00E93AA1" w:rsidP="00D92D2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232159" w:rsidRPr="00384712">
        <w:rPr>
          <w:rFonts w:ascii="Arial" w:hAnsi="Arial" w:cs="Arial"/>
          <w:sz w:val="24"/>
          <w:szCs w:val="24"/>
          <w:lang w:val="pl-PL"/>
        </w:rPr>
        <w:t>Ibidem</w:t>
      </w:r>
    </w:p>
  </w:footnote>
  <w:footnote w:id="9">
    <w:p w14:paraId="7D00C4BA" w14:textId="77777777" w:rsidR="00ED0A00" w:rsidRPr="00ED7640" w:rsidRDefault="00ED0A00">
      <w:pPr>
        <w:pStyle w:val="Tekstprzypisudolnego"/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Poprzez edukację ekologiczną należy rozumieć działania mające na celu podniesienie poziomu świadomości ekologicznej społeczeństwa, propagowanie i kształtowanie zachowań korzystnych dla środowiska naturalnego oraz upowszechnianie wiedzy w tym zakresie.</w:t>
      </w:r>
    </w:p>
  </w:footnote>
  <w:footnote w:id="10">
    <w:p w14:paraId="05CDBE41" w14:textId="19A1DA9B" w:rsidR="00AF4F4A" w:rsidRPr="00AF4F4A" w:rsidRDefault="00AF4F4A">
      <w:pPr>
        <w:pStyle w:val="Tekstprzypisudolnego"/>
        <w:rPr>
          <w:rFonts w:ascii="Arial" w:hAnsi="Arial" w:cs="Arial"/>
          <w:sz w:val="24"/>
          <w:szCs w:val="24"/>
        </w:rPr>
      </w:pPr>
      <w:ins w:id="24" w:author="Przemysław Mentkowski" w:date="2024-10-08T10:12:00Z" w16du:dateUtc="2024-10-08T08:12:00Z">
        <w:r w:rsidRPr="00AF4F4A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AF4F4A">
          <w:rPr>
            <w:rFonts w:ascii="Arial" w:hAnsi="Arial" w:cs="Arial"/>
            <w:sz w:val="24"/>
            <w:szCs w:val="24"/>
          </w:rPr>
          <w:t xml:space="preserve"> Działania informacyjno-edukacyjne zaplanowane w ramach projektu nie mogą stanowić więcej niż 20% wydatków kwalifikowalnych projektu.</w:t>
        </w:r>
      </w:ins>
    </w:p>
  </w:footnote>
  <w:footnote w:id="11">
    <w:p w14:paraId="040D31C7" w14:textId="4EF249A1" w:rsidR="00ED0A00" w:rsidRPr="002203B8" w:rsidRDefault="00ED0A0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62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6223">
        <w:rPr>
          <w:rFonts w:ascii="Arial" w:hAnsi="Arial" w:cs="Arial"/>
          <w:sz w:val="24"/>
          <w:szCs w:val="24"/>
        </w:rPr>
        <w:t xml:space="preserve"> </w:t>
      </w:r>
      <w:bookmarkStart w:id="30" w:name="_Hlk173756515"/>
      <w:r w:rsidRPr="00D5091B">
        <w:rPr>
          <w:rFonts w:ascii="Arial" w:hAnsi="Arial" w:cs="Arial"/>
          <w:sz w:val="24"/>
          <w:szCs w:val="24"/>
        </w:rPr>
        <w:t xml:space="preserve">Wkład UE nie może wynieść więcej niż 85% w wydatkach kwalifikowalnych projektu, co oznacza, że we wniosku o dofinansowanie projektu zmniejszony wkład własny należy pokryć wkładem z budżetu państwa </w:t>
      </w:r>
      <w:bookmarkStart w:id="31" w:name="_Hlk173756621"/>
      <w:bookmarkEnd w:id="30"/>
      <w:r w:rsidRPr="00D5091B">
        <w:rPr>
          <w:rFonts w:ascii="Arial" w:hAnsi="Arial" w:cs="Arial"/>
          <w:sz w:val="24"/>
          <w:szCs w:val="24"/>
        </w:rPr>
        <w:t>(np. wkład UE może wynieść 85%, wkład z budżetu państwa 10%, a wkład własny 5</w:t>
      </w:r>
      <w:bookmarkEnd w:id="31"/>
      <w:r w:rsidRPr="00D5091B">
        <w:rPr>
          <w:rFonts w:ascii="Arial" w:hAnsi="Arial" w:cs="Arial"/>
          <w:sz w:val="24"/>
          <w:szCs w:val="24"/>
        </w:rPr>
        <w:t>%).</w:t>
      </w:r>
      <w:ins w:id="32" w:author="Przemysław Mentkowski" w:date="2024-08-05T13:25:00Z" w16du:dateUtc="2024-08-05T11:25:00Z">
        <w:r w:rsidR="006E5312" w:rsidRPr="006E5312">
          <w:rPr>
            <w:rFonts w:ascii="Arial" w:hAnsi="Arial" w:cs="Arial"/>
            <w:color w:val="FF0000"/>
            <w:sz w:val="24"/>
            <w:szCs w:val="24"/>
          </w:rPr>
          <w:t xml:space="preserve"> </w:t>
        </w:r>
      </w:ins>
      <w:ins w:id="33" w:author="Anna Kacprzak" w:date="2024-10-04T14:45:00Z" w16du:dateUtc="2024-10-04T12:45:00Z">
        <w:r w:rsidR="00E8146E">
          <w:rPr>
            <w:rFonts w:ascii="Arial" w:hAnsi="Arial" w:cs="Arial"/>
            <w:sz w:val="24"/>
            <w:szCs w:val="24"/>
          </w:rPr>
          <w:t>Przy czym wkład BP nie może wynieść więcej niż 10% dofinansowania z EFRR, tj. wkład BP należy</w:t>
        </w:r>
        <w:r w:rsidR="00E8146E">
          <w:rPr>
            <w:rFonts w:ascii="Arial" w:hAnsi="Arial" w:cs="Arial"/>
            <w:color w:val="FF0000"/>
            <w:sz w:val="24"/>
            <w:szCs w:val="24"/>
          </w:rPr>
          <w:t xml:space="preserve"> obliczyć zgodnie z następującym wzorem: </w:t>
        </w:r>
        <w:r w:rsidR="00E8146E" w:rsidRPr="001469FF">
          <w:rPr>
            <w:rFonts w:ascii="Arial" w:hAnsi="Arial" w:cs="Arial"/>
            <w:color w:val="FF0000"/>
            <w:sz w:val="24"/>
            <w:szCs w:val="24"/>
          </w:rPr>
          <w:t>wkład UE/85%*10%.</w:t>
        </w:r>
      </w:ins>
    </w:p>
  </w:footnote>
  <w:footnote w:id="12">
    <w:p w14:paraId="498EAC11" w14:textId="77777777" w:rsidR="00ED0A00" w:rsidRPr="00362444" w:rsidRDefault="00ED0A00" w:rsidP="00ED0A00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1ABB33DD" w14:textId="22AB4BBD" w:rsidR="00226857" w:rsidRPr="00226857" w:rsidRDefault="00226857">
      <w:pPr>
        <w:pStyle w:val="Tekstprzypisudolnego"/>
      </w:pPr>
      <w:r w:rsidRPr="0022685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57">
        <w:rPr>
          <w:rFonts w:ascii="Arial" w:hAnsi="Arial" w:cs="Arial"/>
          <w:sz w:val="24"/>
          <w:szCs w:val="24"/>
        </w:rPr>
        <w:t xml:space="preserve"> </w:t>
      </w:r>
      <w:r w:rsidRPr="00226857">
        <w:rPr>
          <w:rFonts w:ascii="Arial" w:hAnsi="Arial" w:cs="Arial"/>
          <w:sz w:val="24"/>
          <w:szCs w:val="24"/>
          <w:lang w:val="pl-PL"/>
        </w:rPr>
        <w:t>Z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2187FC19" w14:textId="77777777" w:rsidR="00ED0A00" w:rsidRPr="00384712" w:rsidRDefault="00ED0A0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78DF0D8A" w14:textId="4C4FA7BD" w:rsidR="00442D35" w:rsidRPr="00384712" w:rsidRDefault="00442D35" w:rsidP="00442D3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W rozumieniu do art. 4 pkt 1</w:t>
      </w:r>
      <w:r w:rsidRPr="002B01BB">
        <w:rPr>
          <w:rFonts w:ascii="Arial" w:hAnsi="Arial" w:cs="Arial"/>
          <w:sz w:val="24"/>
          <w:szCs w:val="24"/>
          <w:lang w:val="pl-PL"/>
        </w:rPr>
        <w:t xml:space="preserve"> ustawy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z dnia 11 września 2015 r. o osobach starszych</w:t>
      </w:r>
      <w:r w:rsidRPr="00384712">
        <w:rPr>
          <w:rFonts w:ascii="Arial" w:hAnsi="Arial" w:cs="Arial"/>
          <w:sz w:val="24"/>
          <w:szCs w:val="24"/>
        </w:rPr>
        <w:t xml:space="preserve"> (</w:t>
      </w:r>
      <w:r w:rsidRPr="00384712">
        <w:rPr>
          <w:rFonts w:ascii="Arial" w:hAnsi="Arial" w:cs="Arial"/>
          <w:sz w:val="24"/>
          <w:szCs w:val="24"/>
          <w:lang w:val="pl-PL"/>
        </w:rPr>
        <w:t>Dz.U. poz. 1705</w:t>
      </w:r>
      <w:r w:rsidR="00265108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265108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265108">
        <w:rPr>
          <w:rFonts w:ascii="Arial" w:hAnsi="Arial" w:cs="Arial"/>
          <w:sz w:val="24"/>
          <w:szCs w:val="24"/>
          <w:lang w:val="pl-PL"/>
        </w:rPr>
        <w:t>. zm.</w:t>
      </w:r>
      <w:r w:rsidRPr="00384712">
        <w:rPr>
          <w:rFonts w:ascii="Arial" w:hAnsi="Arial" w:cs="Arial"/>
          <w:sz w:val="24"/>
          <w:szCs w:val="24"/>
          <w:lang w:val="pl-P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5C936" w14:textId="77777777" w:rsidR="00410FFA" w:rsidRDefault="00410F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AF131" w14:textId="77777777" w:rsidR="00410FFA" w:rsidRDefault="00410F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956E71" w:rsidRDefault="005F58C4" w:rsidP="00410FFA">
    <w:pPr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2FD98F73" w14:textId="3A480525" w:rsidR="00410FFA" w:rsidRDefault="005F58C4" w:rsidP="00410FFA">
    <w:pPr>
      <w:spacing w:after="0" w:line="240" w:lineRule="auto"/>
      <w:rPr>
        <w:rFonts w:ascii="Arial" w:hAnsi="Arial" w:cs="Arial"/>
        <w:bCs/>
        <w:sz w:val="20"/>
        <w:szCs w:val="20"/>
      </w:rPr>
    </w:pPr>
    <w:r w:rsidRPr="00EB12C5">
      <w:rPr>
        <w:rFonts w:ascii="Arial" w:hAnsi="Arial" w:cs="Arial"/>
      </w:rPr>
      <w:t>FUNDUSZE EUROPEJSKIE DLA KUJAW I POMORZA 2021-2027</w:t>
    </w:r>
    <w:r w:rsidR="00AB618D">
      <w:rPr>
        <w:rFonts w:ascii="Arial" w:hAnsi="Arial" w:cs="Arial"/>
      </w:rPr>
      <w:t xml:space="preserve"> </w:t>
    </w:r>
    <w:r w:rsidRPr="006D3BF0">
      <w:rPr>
        <w:rFonts w:ascii="Arial" w:hAnsi="Arial" w:cs="Arial"/>
        <w:bCs/>
        <w:sz w:val="20"/>
        <w:szCs w:val="20"/>
      </w:rPr>
      <w:t xml:space="preserve">   </w:t>
    </w:r>
    <w:r w:rsidR="00AB618D">
      <w:rPr>
        <w:rFonts w:ascii="Arial" w:hAnsi="Arial" w:cs="Arial"/>
        <w:bCs/>
        <w:sz w:val="20"/>
        <w:szCs w:val="20"/>
      </w:rPr>
      <w:t xml:space="preserve">    </w:t>
    </w:r>
    <w:r w:rsidR="00410FFA">
      <w:rPr>
        <w:rFonts w:ascii="Arial" w:hAnsi="Arial" w:cs="Arial"/>
        <w:bCs/>
        <w:sz w:val="20"/>
        <w:szCs w:val="20"/>
      </w:rPr>
      <w:t xml:space="preserve">                                                                                                                                          </w:t>
    </w:r>
  </w:p>
  <w:p w14:paraId="79075CF4" w14:textId="559AD491" w:rsidR="00AB618D" w:rsidRDefault="00AB618D" w:rsidP="00410FFA">
    <w:pPr>
      <w:spacing w:after="0" w:line="240" w:lineRule="auto"/>
      <w:ind w:left="9498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nr 1 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 w:rsidR="00261327">
      <w:rPr>
        <w:rFonts w:ascii="Arial" w:hAnsi="Arial" w:cs="Arial"/>
        <w:bCs/>
        <w:sz w:val="20"/>
        <w:szCs w:val="20"/>
        <w:lang w:val="x-none"/>
      </w:rPr>
      <w:t>30</w:t>
    </w:r>
    <w:r>
      <w:rPr>
        <w:rFonts w:ascii="Arial" w:hAnsi="Arial" w:cs="Arial"/>
        <w:bCs/>
        <w:sz w:val="20"/>
        <w:szCs w:val="20"/>
        <w:lang w:val="x-none"/>
      </w:rPr>
      <w:t>/2024</w:t>
    </w:r>
  </w:p>
  <w:p w14:paraId="2A85E7F1" w14:textId="5977755C" w:rsidR="00AB618D" w:rsidRDefault="00AB618D" w:rsidP="00AB618D">
    <w:pPr>
      <w:tabs>
        <w:tab w:val="center" w:pos="4536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      </w:t>
    </w:r>
    <w:r w:rsidR="00410FFA">
      <w:rPr>
        <w:rFonts w:ascii="Arial" w:hAnsi="Arial" w:cs="Arial"/>
        <w:bCs/>
        <w:sz w:val="20"/>
        <w:szCs w:val="20"/>
        <w:lang w:val="x-none"/>
      </w:rPr>
      <w:t xml:space="preserve"> </w:t>
    </w:r>
    <w:r>
      <w:rPr>
        <w:rFonts w:ascii="Arial" w:hAnsi="Arial" w:cs="Arial"/>
        <w:bCs/>
        <w:sz w:val="20"/>
        <w:szCs w:val="20"/>
        <w:lang w:val="x-none"/>
      </w:rPr>
      <w:t xml:space="preserve">Grupy Roboczej ds. EFRR </w:t>
    </w:r>
    <w:r>
      <w:rPr>
        <w:rFonts w:ascii="Arial" w:hAnsi="Arial" w:cs="Arial"/>
        <w:bCs/>
        <w:sz w:val="20"/>
        <w:szCs w:val="20"/>
        <w:lang w:val="x-none"/>
      </w:rPr>
      <w:br/>
      <w:t xml:space="preserve">       </w:t>
    </w:r>
    <w:r w:rsidR="00410FFA">
      <w:rPr>
        <w:rFonts w:ascii="Arial" w:hAnsi="Arial" w:cs="Arial"/>
        <w:bCs/>
        <w:sz w:val="20"/>
        <w:szCs w:val="20"/>
        <w:lang w:val="x-none"/>
      </w:rPr>
      <w:t xml:space="preserve"> </w:t>
    </w:r>
    <w:r>
      <w:rPr>
        <w:rFonts w:ascii="Arial" w:hAnsi="Arial" w:cs="Arial"/>
        <w:bCs/>
        <w:sz w:val="20"/>
        <w:szCs w:val="20"/>
        <w:lang w:val="x-none"/>
      </w:rPr>
      <w:t>z dnia 3 października 2024 r.</w:t>
    </w:r>
  </w:p>
  <w:p w14:paraId="63F2777F" w14:textId="6E1FC038" w:rsidR="00EB12C5" w:rsidRPr="00AB618D" w:rsidRDefault="00EB12C5" w:rsidP="00AB618D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</w:p>
  <w:p w14:paraId="511FA685" w14:textId="77777777" w:rsidR="00D4429F" w:rsidRPr="00D4429F" w:rsidRDefault="00D4429F" w:rsidP="00D442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28E3"/>
    <w:multiLevelType w:val="hybridMultilevel"/>
    <w:tmpl w:val="9EB06894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08579">
    <w:abstractNumId w:val="26"/>
  </w:num>
  <w:num w:numId="2" w16cid:durableId="1771775576">
    <w:abstractNumId w:val="5"/>
  </w:num>
  <w:num w:numId="3" w16cid:durableId="654380797">
    <w:abstractNumId w:val="20"/>
  </w:num>
  <w:num w:numId="4" w16cid:durableId="931162063">
    <w:abstractNumId w:val="3"/>
  </w:num>
  <w:num w:numId="5" w16cid:durableId="1092707022">
    <w:abstractNumId w:val="14"/>
  </w:num>
  <w:num w:numId="6" w16cid:durableId="1398942189">
    <w:abstractNumId w:val="19"/>
  </w:num>
  <w:num w:numId="7" w16cid:durableId="730616499">
    <w:abstractNumId w:val="32"/>
  </w:num>
  <w:num w:numId="8" w16cid:durableId="1992176733">
    <w:abstractNumId w:val="17"/>
  </w:num>
  <w:num w:numId="9" w16cid:durableId="171261020">
    <w:abstractNumId w:val="28"/>
  </w:num>
  <w:num w:numId="10" w16cid:durableId="1412509791">
    <w:abstractNumId w:val="2"/>
  </w:num>
  <w:num w:numId="11" w16cid:durableId="2020308426">
    <w:abstractNumId w:val="24"/>
  </w:num>
  <w:num w:numId="12" w16cid:durableId="443421627">
    <w:abstractNumId w:val="4"/>
  </w:num>
  <w:num w:numId="13" w16cid:durableId="863175984">
    <w:abstractNumId w:val="13"/>
  </w:num>
  <w:num w:numId="14" w16cid:durableId="1020550873">
    <w:abstractNumId w:val="1"/>
  </w:num>
  <w:num w:numId="15" w16cid:durableId="17774575">
    <w:abstractNumId w:val="31"/>
  </w:num>
  <w:num w:numId="16" w16cid:durableId="296185709">
    <w:abstractNumId w:val="34"/>
  </w:num>
  <w:num w:numId="17" w16cid:durableId="1898392972">
    <w:abstractNumId w:val="35"/>
  </w:num>
  <w:num w:numId="18" w16cid:durableId="327441873">
    <w:abstractNumId w:val="11"/>
  </w:num>
  <w:num w:numId="19" w16cid:durableId="1497183962">
    <w:abstractNumId w:val="9"/>
  </w:num>
  <w:num w:numId="20" w16cid:durableId="13574957">
    <w:abstractNumId w:val="15"/>
  </w:num>
  <w:num w:numId="21" w16cid:durableId="920869308">
    <w:abstractNumId w:val="30"/>
  </w:num>
  <w:num w:numId="22" w16cid:durableId="44836645">
    <w:abstractNumId w:val="0"/>
  </w:num>
  <w:num w:numId="23" w16cid:durableId="2041976134">
    <w:abstractNumId w:val="25"/>
  </w:num>
  <w:num w:numId="24" w16cid:durableId="1698460338">
    <w:abstractNumId w:val="16"/>
  </w:num>
  <w:num w:numId="25" w16cid:durableId="1414201524">
    <w:abstractNumId w:val="10"/>
  </w:num>
  <w:num w:numId="26" w16cid:durableId="481049647">
    <w:abstractNumId w:val="8"/>
  </w:num>
  <w:num w:numId="27" w16cid:durableId="228615319">
    <w:abstractNumId w:val="23"/>
  </w:num>
  <w:num w:numId="28" w16cid:durableId="1254440744">
    <w:abstractNumId w:val="21"/>
  </w:num>
  <w:num w:numId="29" w16cid:durableId="821506437">
    <w:abstractNumId w:val="29"/>
  </w:num>
  <w:num w:numId="30" w16cid:durableId="1901205543">
    <w:abstractNumId w:val="22"/>
  </w:num>
  <w:num w:numId="31" w16cid:durableId="1060634670">
    <w:abstractNumId w:val="27"/>
  </w:num>
  <w:num w:numId="32" w16cid:durableId="431514551">
    <w:abstractNumId w:val="33"/>
  </w:num>
  <w:num w:numId="33" w16cid:durableId="713697281">
    <w:abstractNumId w:val="37"/>
  </w:num>
  <w:num w:numId="34" w16cid:durableId="1575503595">
    <w:abstractNumId w:val="6"/>
  </w:num>
  <w:num w:numId="35" w16cid:durableId="1589383681">
    <w:abstractNumId w:val="12"/>
  </w:num>
  <w:num w:numId="36" w16cid:durableId="1982726695">
    <w:abstractNumId w:val="18"/>
  </w:num>
  <w:num w:numId="37" w16cid:durableId="1018509423">
    <w:abstractNumId w:val="38"/>
  </w:num>
  <w:num w:numId="38" w16cid:durableId="2006393694">
    <w:abstractNumId w:val="7"/>
  </w:num>
  <w:num w:numId="39" w16cid:durableId="89283235">
    <w:abstractNumId w:val="36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acprzak">
    <w15:presenceInfo w15:providerId="AD" w15:userId="S-1-5-21-2619306676-2800222060-3362172700-5556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07A9B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AF1"/>
    <w:rsid w:val="000464CC"/>
    <w:rsid w:val="00046E00"/>
    <w:rsid w:val="00046EB9"/>
    <w:rsid w:val="000479E3"/>
    <w:rsid w:val="00050D1E"/>
    <w:rsid w:val="0005274F"/>
    <w:rsid w:val="000529E7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0BE"/>
    <w:rsid w:val="00067533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5F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65C"/>
    <w:rsid w:val="000D685B"/>
    <w:rsid w:val="000D6BC6"/>
    <w:rsid w:val="000D6EEA"/>
    <w:rsid w:val="000D797B"/>
    <w:rsid w:val="000D7A3B"/>
    <w:rsid w:val="000E0055"/>
    <w:rsid w:val="000E0167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C54"/>
    <w:rsid w:val="000F14ED"/>
    <w:rsid w:val="000F1D24"/>
    <w:rsid w:val="000F2C45"/>
    <w:rsid w:val="000F364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FAA"/>
    <w:rsid w:val="00124AA3"/>
    <w:rsid w:val="00124BF7"/>
    <w:rsid w:val="00124FAA"/>
    <w:rsid w:val="001257CF"/>
    <w:rsid w:val="0012588A"/>
    <w:rsid w:val="001265B7"/>
    <w:rsid w:val="001266A2"/>
    <w:rsid w:val="00127CED"/>
    <w:rsid w:val="00130AD5"/>
    <w:rsid w:val="00131103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395E"/>
    <w:rsid w:val="0014559E"/>
    <w:rsid w:val="0014592B"/>
    <w:rsid w:val="00145EB7"/>
    <w:rsid w:val="00146606"/>
    <w:rsid w:val="00147828"/>
    <w:rsid w:val="00152458"/>
    <w:rsid w:val="00153C0A"/>
    <w:rsid w:val="0015447C"/>
    <w:rsid w:val="00155285"/>
    <w:rsid w:val="00155A42"/>
    <w:rsid w:val="001573FB"/>
    <w:rsid w:val="00160766"/>
    <w:rsid w:val="0016162D"/>
    <w:rsid w:val="00161724"/>
    <w:rsid w:val="0016180A"/>
    <w:rsid w:val="00162792"/>
    <w:rsid w:val="00162E42"/>
    <w:rsid w:val="0016356D"/>
    <w:rsid w:val="00165D28"/>
    <w:rsid w:val="00166515"/>
    <w:rsid w:val="001666A5"/>
    <w:rsid w:val="001673C1"/>
    <w:rsid w:val="00167EE8"/>
    <w:rsid w:val="001706E8"/>
    <w:rsid w:val="00173116"/>
    <w:rsid w:val="00173CE6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A64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AD9"/>
    <w:rsid w:val="001A4FA0"/>
    <w:rsid w:val="001A62D2"/>
    <w:rsid w:val="001A7C70"/>
    <w:rsid w:val="001B107C"/>
    <w:rsid w:val="001B2E8D"/>
    <w:rsid w:val="001B3C79"/>
    <w:rsid w:val="001B5028"/>
    <w:rsid w:val="001B6062"/>
    <w:rsid w:val="001B6085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03B8"/>
    <w:rsid w:val="002216C9"/>
    <w:rsid w:val="00222C1C"/>
    <w:rsid w:val="002248F4"/>
    <w:rsid w:val="00225188"/>
    <w:rsid w:val="00225D21"/>
    <w:rsid w:val="00226015"/>
    <w:rsid w:val="00226857"/>
    <w:rsid w:val="00226BFB"/>
    <w:rsid w:val="00226E0A"/>
    <w:rsid w:val="00226F0A"/>
    <w:rsid w:val="00226FB8"/>
    <w:rsid w:val="002311A2"/>
    <w:rsid w:val="00231A39"/>
    <w:rsid w:val="00231B7A"/>
    <w:rsid w:val="002320B5"/>
    <w:rsid w:val="00232159"/>
    <w:rsid w:val="00232EAF"/>
    <w:rsid w:val="00233678"/>
    <w:rsid w:val="002336D0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327"/>
    <w:rsid w:val="0026200B"/>
    <w:rsid w:val="0026248A"/>
    <w:rsid w:val="0026369F"/>
    <w:rsid w:val="002646C9"/>
    <w:rsid w:val="00265108"/>
    <w:rsid w:val="00265574"/>
    <w:rsid w:val="00266FD5"/>
    <w:rsid w:val="002670B0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6EE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427"/>
    <w:rsid w:val="002A1BEA"/>
    <w:rsid w:val="002A2577"/>
    <w:rsid w:val="002A2941"/>
    <w:rsid w:val="002A35A8"/>
    <w:rsid w:val="002A3E1B"/>
    <w:rsid w:val="002A407E"/>
    <w:rsid w:val="002A4FBC"/>
    <w:rsid w:val="002A51B0"/>
    <w:rsid w:val="002A68A7"/>
    <w:rsid w:val="002A68DC"/>
    <w:rsid w:val="002A6FD7"/>
    <w:rsid w:val="002B01BB"/>
    <w:rsid w:val="002B0DF5"/>
    <w:rsid w:val="002B1EEE"/>
    <w:rsid w:val="002B2366"/>
    <w:rsid w:val="002B2C68"/>
    <w:rsid w:val="002B3469"/>
    <w:rsid w:val="002B4A7D"/>
    <w:rsid w:val="002B4E3F"/>
    <w:rsid w:val="002B5482"/>
    <w:rsid w:val="002B64E1"/>
    <w:rsid w:val="002B722C"/>
    <w:rsid w:val="002B7370"/>
    <w:rsid w:val="002B768F"/>
    <w:rsid w:val="002B7D66"/>
    <w:rsid w:val="002C1078"/>
    <w:rsid w:val="002C1454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3BE"/>
    <w:rsid w:val="002F64F4"/>
    <w:rsid w:val="002F6998"/>
    <w:rsid w:val="002F7290"/>
    <w:rsid w:val="00300526"/>
    <w:rsid w:val="00300641"/>
    <w:rsid w:val="00300914"/>
    <w:rsid w:val="003017A1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475E"/>
    <w:rsid w:val="00315CFA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3F4C"/>
    <w:rsid w:val="00345591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28CA"/>
    <w:rsid w:val="0035648F"/>
    <w:rsid w:val="00356D81"/>
    <w:rsid w:val="00357B85"/>
    <w:rsid w:val="003604E5"/>
    <w:rsid w:val="00360B26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4D7"/>
    <w:rsid w:val="00373881"/>
    <w:rsid w:val="00374692"/>
    <w:rsid w:val="00375206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857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634"/>
    <w:rsid w:val="003B7EC2"/>
    <w:rsid w:val="003C0D46"/>
    <w:rsid w:val="003C0E21"/>
    <w:rsid w:val="003C0E62"/>
    <w:rsid w:val="003C194B"/>
    <w:rsid w:val="003C2B44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0FFA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62B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0D"/>
    <w:rsid w:val="004749D9"/>
    <w:rsid w:val="0047519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0483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31B"/>
    <w:rsid w:val="004C2006"/>
    <w:rsid w:val="004C205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BD1"/>
    <w:rsid w:val="004F1CD9"/>
    <w:rsid w:val="004F3F95"/>
    <w:rsid w:val="004F50EA"/>
    <w:rsid w:val="004F6AE9"/>
    <w:rsid w:val="004F6D9D"/>
    <w:rsid w:val="00500076"/>
    <w:rsid w:val="00500565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8FD"/>
    <w:rsid w:val="00547F60"/>
    <w:rsid w:val="005511B5"/>
    <w:rsid w:val="005511F8"/>
    <w:rsid w:val="00552265"/>
    <w:rsid w:val="00552991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08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ADE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646B"/>
    <w:rsid w:val="005F686F"/>
    <w:rsid w:val="005F6AEA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5538"/>
    <w:rsid w:val="006067A1"/>
    <w:rsid w:val="00607386"/>
    <w:rsid w:val="00607BF0"/>
    <w:rsid w:val="0061003F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174CD"/>
    <w:rsid w:val="00620242"/>
    <w:rsid w:val="00620555"/>
    <w:rsid w:val="00621441"/>
    <w:rsid w:val="00621836"/>
    <w:rsid w:val="006228F4"/>
    <w:rsid w:val="00622D71"/>
    <w:rsid w:val="0062353A"/>
    <w:rsid w:val="00626571"/>
    <w:rsid w:val="00627879"/>
    <w:rsid w:val="00627FD0"/>
    <w:rsid w:val="0063039B"/>
    <w:rsid w:val="00631177"/>
    <w:rsid w:val="00633FE3"/>
    <w:rsid w:val="00634297"/>
    <w:rsid w:val="00635658"/>
    <w:rsid w:val="006361C6"/>
    <w:rsid w:val="006366BB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80C15"/>
    <w:rsid w:val="00680D8F"/>
    <w:rsid w:val="006816AB"/>
    <w:rsid w:val="0068173C"/>
    <w:rsid w:val="006823BC"/>
    <w:rsid w:val="00682BD1"/>
    <w:rsid w:val="0068347C"/>
    <w:rsid w:val="0068375B"/>
    <w:rsid w:val="00683900"/>
    <w:rsid w:val="00683B60"/>
    <w:rsid w:val="00683D23"/>
    <w:rsid w:val="006840C8"/>
    <w:rsid w:val="006860E9"/>
    <w:rsid w:val="006861E6"/>
    <w:rsid w:val="006865D0"/>
    <w:rsid w:val="0068768B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2E8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CEC"/>
    <w:rsid w:val="006C2831"/>
    <w:rsid w:val="006C4CF1"/>
    <w:rsid w:val="006C55B4"/>
    <w:rsid w:val="006C5E80"/>
    <w:rsid w:val="006C660C"/>
    <w:rsid w:val="006C67D0"/>
    <w:rsid w:val="006C7E4E"/>
    <w:rsid w:val="006D0AE6"/>
    <w:rsid w:val="006D2375"/>
    <w:rsid w:val="006D3BF0"/>
    <w:rsid w:val="006D5858"/>
    <w:rsid w:val="006D611E"/>
    <w:rsid w:val="006D6CDC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B79"/>
    <w:rsid w:val="006E3C3A"/>
    <w:rsid w:val="006E4B05"/>
    <w:rsid w:val="006E4D85"/>
    <w:rsid w:val="006E5312"/>
    <w:rsid w:val="006E5662"/>
    <w:rsid w:val="006E6079"/>
    <w:rsid w:val="006E655E"/>
    <w:rsid w:val="006E66EC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59EA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222"/>
    <w:rsid w:val="00747708"/>
    <w:rsid w:val="00747F9B"/>
    <w:rsid w:val="00750006"/>
    <w:rsid w:val="007501B7"/>
    <w:rsid w:val="00751784"/>
    <w:rsid w:val="00751FB2"/>
    <w:rsid w:val="0075219F"/>
    <w:rsid w:val="00752864"/>
    <w:rsid w:val="00752E50"/>
    <w:rsid w:val="00753BB4"/>
    <w:rsid w:val="00753E9E"/>
    <w:rsid w:val="00755404"/>
    <w:rsid w:val="00756C80"/>
    <w:rsid w:val="00757170"/>
    <w:rsid w:val="00760331"/>
    <w:rsid w:val="0076166B"/>
    <w:rsid w:val="00761C21"/>
    <w:rsid w:val="00762867"/>
    <w:rsid w:val="00762B8A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2FC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3E86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8DC"/>
    <w:rsid w:val="007E6C0B"/>
    <w:rsid w:val="007E6EF3"/>
    <w:rsid w:val="007E6F2E"/>
    <w:rsid w:val="007E71F5"/>
    <w:rsid w:val="007E75FC"/>
    <w:rsid w:val="007E78A6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98"/>
    <w:rsid w:val="008019DB"/>
    <w:rsid w:val="008025EC"/>
    <w:rsid w:val="0080406E"/>
    <w:rsid w:val="008057B1"/>
    <w:rsid w:val="0080598F"/>
    <w:rsid w:val="00806636"/>
    <w:rsid w:val="00806C1C"/>
    <w:rsid w:val="00810052"/>
    <w:rsid w:val="00810660"/>
    <w:rsid w:val="00811546"/>
    <w:rsid w:val="008131F0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158C"/>
    <w:rsid w:val="00822018"/>
    <w:rsid w:val="00822A71"/>
    <w:rsid w:val="008234CA"/>
    <w:rsid w:val="00824887"/>
    <w:rsid w:val="00826486"/>
    <w:rsid w:val="00826B8A"/>
    <w:rsid w:val="00826CE7"/>
    <w:rsid w:val="00831400"/>
    <w:rsid w:val="008339B6"/>
    <w:rsid w:val="00833ADA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435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21C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DEA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5B2"/>
    <w:rsid w:val="00911666"/>
    <w:rsid w:val="00911E61"/>
    <w:rsid w:val="00912C34"/>
    <w:rsid w:val="00913BEA"/>
    <w:rsid w:val="00915ACA"/>
    <w:rsid w:val="00916558"/>
    <w:rsid w:val="009166FA"/>
    <w:rsid w:val="009176AF"/>
    <w:rsid w:val="00917866"/>
    <w:rsid w:val="00917E02"/>
    <w:rsid w:val="0092270E"/>
    <w:rsid w:val="00922DD3"/>
    <w:rsid w:val="00924C1B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1C83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0A4"/>
    <w:rsid w:val="00981390"/>
    <w:rsid w:val="009817CA"/>
    <w:rsid w:val="00981956"/>
    <w:rsid w:val="00981964"/>
    <w:rsid w:val="00982AEA"/>
    <w:rsid w:val="00983A3B"/>
    <w:rsid w:val="00984D9E"/>
    <w:rsid w:val="00985931"/>
    <w:rsid w:val="009860F2"/>
    <w:rsid w:val="009875B2"/>
    <w:rsid w:val="00987ABF"/>
    <w:rsid w:val="00991248"/>
    <w:rsid w:val="0099141A"/>
    <w:rsid w:val="0099191A"/>
    <w:rsid w:val="00992263"/>
    <w:rsid w:val="009923AC"/>
    <w:rsid w:val="0099499A"/>
    <w:rsid w:val="009958B7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765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AF9"/>
    <w:rsid w:val="009C4FCF"/>
    <w:rsid w:val="009C6054"/>
    <w:rsid w:val="009C6557"/>
    <w:rsid w:val="009C6F1C"/>
    <w:rsid w:val="009C76E8"/>
    <w:rsid w:val="009D082E"/>
    <w:rsid w:val="009D10F6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2E1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A0B"/>
    <w:rsid w:val="00A73029"/>
    <w:rsid w:val="00A734FB"/>
    <w:rsid w:val="00A737B7"/>
    <w:rsid w:val="00A750E0"/>
    <w:rsid w:val="00A75A73"/>
    <w:rsid w:val="00A77F67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18A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618D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F4A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25FDF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5A8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8FC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6EE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115"/>
    <w:rsid w:val="00BB4346"/>
    <w:rsid w:val="00BB497E"/>
    <w:rsid w:val="00BB61FF"/>
    <w:rsid w:val="00BB6400"/>
    <w:rsid w:val="00BB70C9"/>
    <w:rsid w:val="00BB7489"/>
    <w:rsid w:val="00BC00FA"/>
    <w:rsid w:val="00BC239E"/>
    <w:rsid w:val="00BC2710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3AE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292"/>
    <w:rsid w:val="00C72F9D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DEF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BE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306"/>
    <w:rsid w:val="00D16C5C"/>
    <w:rsid w:val="00D22524"/>
    <w:rsid w:val="00D229CB"/>
    <w:rsid w:val="00D243AD"/>
    <w:rsid w:val="00D24AA2"/>
    <w:rsid w:val="00D24ACA"/>
    <w:rsid w:val="00D24CE0"/>
    <w:rsid w:val="00D26418"/>
    <w:rsid w:val="00D27AF8"/>
    <w:rsid w:val="00D27BF1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230"/>
    <w:rsid w:val="00D371F3"/>
    <w:rsid w:val="00D407C9"/>
    <w:rsid w:val="00D40E5C"/>
    <w:rsid w:val="00D42AC1"/>
    <w:rsid w:val="00D4362B"/>
    <w:rsid w:val="00D4429F"/>
    <w:rsid w:val="00D45DD8"/>
    <w:rsid w:val="00D4702A"/>
    <w:rsid w:val="00D47189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13D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952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E33"/>
    <w:rsid w:val="00DB2179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925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515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2E2F"/>
    <w:rsid w:val="00E44B6B"/>
    <w:rsid w:val="00E44B76"/>
    <w:rsid w:val="00E45C43"/>
    <w:rsid w:val="00E45CB9"/>
    <w:rsid w:val="00E4668C"/>
    <w:rsid w:val="00E4719C"/>
    <w:rsid w:val="00E5003B"/>
    <w:rsid w:val="00E50724"/>
    <w:rsid w:val="00E508F2"/>
    <w:rsid w:val="00E50B2B"/>
    <w:rsid w:val="00E51060"/>
    <w:rsid w:val="00E51DE7"/>
    <w:rsid w:val="00E545DD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1C16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146E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5F67"/>
    <w:rsid w:val="00E8613C"/>
    <w:rsid w:val="00E865F2"/>
    <w:rsid w:val="00E86EC2"/>
    <w:rsid w:val="00E876E8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12C5"/>
    <w:rsid w:val="00EB500F"/>
    <w:rsid w:val="00EB509F"/>
    <w:rsid w:val="00EB5171"/>
    <w:rsid w:val="00EB53F7"/>
    <w:rsid w:val="00EB5972"/>
    <w:rsid w:val="00EB5D94"/>
    <w:rsid w:val="00EC13E2"/>
    <w:rsid w:val="00EC5377"/>
    <w:rsid w:val="00EC7093"/>
    <w:rsid w:val="00ED0A00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44A4"/>
    <w:rsid w:val="00F3572E"/>
    <w:rsid w:val="00F359C6"/>
    <w:rsid w:val="00F36442"/>
    <w:rsid w:val="00F36548"/>
    <w:rsid w:val="00F365AD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42EE"/>
    <w:rsid w:val="00F559C3"/>
    <w:rsid w:val="00F56C5B"/>
    <w:rsid w:val="00F61295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45A"/>
    <w:rsid w:val="00FB6530"/>
    <w:rsid w:val="00FB7BE9"/>
    <w:rsid w:val="00FB7C1B"/>
    <w:rsid w:val="00FC005E"/>
    <w:rsid w:val="00FC1D97"/>
    <w:rsid w:val="00FC278E"/>
    <w:rsid w:val="00FC306C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0FBE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93"/>
    <w:rsid w:val="00FF30EA"/>
    <w:rsid w:val="00FF39F8"/>
    <w:rsid w:val="00FF4382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chartTrackingRefBased/>
  <w15:docId w15:val="{DBBD327A-4445-4FEC-B368-5A90C09F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24</Pages>
  <Words>4996</Words>
  <Characters>29979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92</cp:revision>
  <cp:lastPrinted>2023-08-18T07:07:00Z</cp:lastPrinted>
  <dcterms:created xsi:type="dcterms:W3CDTF">2023-05-17T07:07:00Z</dcterms:created>
  <dcterms:modified xsi:type="dcterms:W3CDTF">2024-10-10T08:43:00Z</dcterms:modified>
</cp:coreProperties>
</file>