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4B20F" w14:textId="77777777" w:rsidR="003C40D0" w:rsidRPr="00EE004C" w:rsidRDefault="003C40D0" w:rsidP="00EE004C">
      <w:pPr>
        <w:pStyle w:val="Tytu"/>
        <w:rPr>
          <w:rFonts w:ascii="Arial" w:hAnsi="Arial" w:cs="Arial"/>
          <w:sz w:val="28"/>
          <w:szCs w:val="28"/>
        </w:rPr>
      </w:pPr>
      <w:r w:rsidRPr="00EE004C">
        <w:rPr>
          <w:rFonts w:ascii="Arial" w:hAnsi="Arial" w:cs="Arial"/>
          <w:sz w:val="28"/>
          <w:szCs w:val="28"/>
        </w:rPr>
        <w:t>Kryteria wyboru projektów</w:t>
      </w:r>
    </w:p>
    <w:p w14:paraId="187FAB17" w14:textId="77777777" w:rsidR="003C40D0" w:rsidRPr="005526E5" w:rsidRDefault="003C40D0" w:rsidP="00206D7D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526E5">
        <w:rPr>
          <w:rFonts w:ascii="Arial" w:hAnsi="Arial" w:cs="Arial"/>
          <w:b/>
          <w:bCs/>
          <w:sz w:val="24"/>
          <w:szCs w:val="24"/>
        </w:rPr>
        <w:t>Priorytet</w:t>
      </w:r>
      <w:r w:rsidRPr="005526E5">
        <w:rPr>
          <w:rFonts w:ascii="Arial" w:hAnsi="Arial" w:cs="Arial"/>
          <w:sz w:val="24"/>
          <w:szCs w:val="24"/>
        </w:rPr>
        <w:t xml:space="preserve"> </w:t>
      </w:r>
      <w:r w:rsidRPr="005526E5">
        <w:rPr>
          <w:rFonts w:ascii="Arial" w:hAnsi="Arial" w:cs="Arial"/>
          <w:b/>
          <w:bCs/>
          <w:sz w:val="24"/>
          <w:szCs w:val="24"/>
        </w:rPr>
        <w:t>2.</w:t>
      </w:r>
      <w:r w:rsidRPr="005526E5">
        <w:rPr>
          <w:rFonts w:ascii="Arial" w:hAnsi="Arial" w:cs="Arial"/>
          <w:sz w:val="24"/>
          <w:szCs w:val="24"/>
        </w:rPr>
        <w:t xml:space="preserve"> Fundusze Europejskie dla czystej energii i ochrony zasobów środowiska regionu</w:t>
      </w:r>
    </w:p>
    <w:p w14:paraId="74D34953" w14:textId="77777777" w:rsidR="003C40D0" w:rsidRPr="005526E5" w:rsidRDefault="003C40D0" w:rsidP="00206D7D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526E5">
        <w:rPr>
          <w:rFonts w:ascii="Arial" w:hAnsi="Arial" w:cs="Arial"/>
          <w:b/>
          <w:bCs/>
          <w:sz w:val="24"/>
          <w:szCs w:val="24"/>
        </w:rPr>
        <w:t>Cel szczegółowy 2 v.</w:t>
      </w:r>
      <w:r w:rsidRPr="005526E5">
        <w:rPr>
          <w:rFonts w:ascii="Arial" w:hAnsi="Arial" w:cs="Arial"/>
          <w:sz w:val="24"/>
          <w:szCs w:val="24"/>
        </w:rPr>
        <w:t xml:space="preserve"> </w:t>
      </w:r>
      <w:r w:rsidR="00172FBB" w:rsidRPr="005526E5">
        <w:rPr>
          <w:rFonts w:ascii="Arial" w:hAnsi="Arial" w:cs="Arial"/>
          <w:sz w:val="24"/>
          <w:szCs w:val="24"/>
        </w:rPr>
        <w:t>Wspieranie dostępu do wody oraz zrównoważonej gospodarki wodnej</w:t>
      </w:r>
    </w:p>
    <w:p w14:paraId="68B0E94A" w14:textId="77777777" w:rsidR="003C40D0" w:rsidRPr="00EE004C" w:rsidRDefault="003C40D0" w:rsidP="00EE004C">
      <w:pPr>
        <w:pStyle w:val="Podtytu"/>
        <w:rPr>
          <w:rFonts w:ascii="Arial" w:hAnsi="Arial" w:cs="Arial"/>
          <w:b/>
          <w:bCs/>
          <w:color w:val="auto"/>
          <w:spacing w:val="0"/>
          <w:sz w:val="24"/>
          <w:szCs w:val="24"/>
        </w:rPr>
      </w:pPr>
      <w:r w:rsidRPr="00EE004C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Działanie </w:t>
      </w:r>
      <w:r w:rsidR="00D82A36" w:rsidRPr="00EE004C">
        <w:rPr>
          <w:rFonts w:ascii="Arial" w:hAnsi="Arial" w:cs="Arial"/>
          <w:b/>
          <w:bCs/>
          <w:color w:val="auto"/>
          <w:spacing w:val="0"/>
          <w:sz w:val="24"/>
          <w:szCs w:val="24"/>
        </w:rPr>
        <w:t>2.</w:t>
      </w:r>
      <w:r w:rsidR="0061376C" w:rsidRPr="00EE004C">
        <w:rPr>
          <w:rFonts w:ascii="Arial" w:hAnsi="Arial" w:cs="Arial"/>
          <w:b/>
          <w:bCs/>
          <w:color w:val="auto"/>
          <w:spacing w:val="0"/>
          <w:sz w:val="24"/>
          <w:szCs w:val="24"/>
        </w:rPr>
        <w:t>20</w:t>
      </w:r>
      <w:r w:rsidR="00D82A36" w:rsidRPr="00EE004C">
        <w:rPr>
          <w:rFonts w:ascii="Arial" w:hAnsi="Arial" w:cs="Arial"/>
          <w:color w:val="auto"/>
          <w:spacing w:val="0"/>
          <w:sz w:val="24"/>
          <w:szCs w:val="24"/>
        </w:rPr>
        <w:t xml:space="preserve"> Efektywne gospodarowanie wodą do spożycia i poprawa jej jakości </w:t>
      </w:r>
      <w:r w:rsidR="0061376C" w:rsidRPr="00EE004C">
        <w:rPr>
          <w:rFonts w:ascii="Arial" w:hAnsi="Arial" w:cs="Arial"/>
          <w:color w:val="auto"/>
          <w:spacing w:val="0"/>
          <w:sz w:val="24"/>
          <w:szCs w:val="24"/>
        </w:rPr>
        <w:t>OPPT</w:t>
      </w:r>
    </w:p>
    <w:p w14:paraId="65F2AAB3" w14:textId="77777777" w:rsidR="003C40D0" w:rsidRPr="005526E5" w:rsidRDefault="003C40D0" w:rsidP="00206D7D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06D7D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5526E5">
        <w:rPr>
          <w:rFonts w:ascii="Arial" w:hAnsi="Arial" w:cs="Arial"/>
          <w:sz w:val="24"/>
          <w:szCs w:val="24"/>
        </w:rPr>
        <w:t xml:space="preserve"> konkurencyjny</w:t>
      </w:r>
    </w:p>
    <w:p w14:paraId="298B87AB" w14:textId="77777777" w:rsidR="001E566C" w:rsidRPr="002B1E8A" w:rsidRDefault="001E566C" w:rsidP="00206D7D">
      <w:pPr>
        <w:spacing w:before="100" w:beforeAutospacing="1" w:after="100" w:afterAutospacing="1"/>
        <w:rPr>
          <w:ins w:id="0" w:author="Małgorzata Chojnacka" w:date="2024-11-15T13:54:00Z"/>
          <w:rFonts w:ascii="Arial" w:hAnsi="Arial" w:cs="Arial"/>
          <w:sz w:val="24"/>
          <w:szCs w:val="24"/>
        </w:rPr>
      </w:pPr>
      <w:ins w:id="1" w:author="Małgorzata Chojnacka" w:date="2024-11-15T13:54:00Z">
        <w:r w:rsidRPr="002B1E8A">
          <w:rPr>
            <w:rFonts w:ascii="Arial" w:hAnsi="Arial" w:cs="Arial"/>
            <w:sz w:val="24"/>
            <w:szCs w:val="24"/>
          </w:rPr>
          <w:t>Nabór realizowany w ramach polityki terytorialnej</w:t>
        </w:r>
        <w:r>
          <w:rPr>
            <w:rFonts w:ascii="Arial" w:hAnsi="Arial" w:cs="Arial"/>
            <w:sz w:val="24"/>
            <w:szCs w:val="24"/>
          </w:rPr>
          <w:t>.</w:t>
        </w:r>
      </w:ins>
    </w:p>
    <w:p w14:paraId="68E08183" w14:textId="77777777" w:rsidR="003E6FE4" w:rsidRPr="005526E5" w:rsidRDefault="00967B45" w:rsidP="00206D7D">
      <w:pPr>
        <w:spacing w:after="0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526E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Nabór </w:t>
      </w:r>
      <w:r w:rsidR="00D11AE6" w:rsidRPr="005526E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dotyczy </w:t>
      </w:r>
      <w:r w:rsidR="00D82A36" w:rsidRPr="005526E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projektów związanych z zaopatrzeniem w wodę realizowanych </w:t>
      </w:r>
      <w:r w:rsidR="0061376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OPPT</w:t>
      </w:r>
      <w:r w:rsidR="00D82A36" w:rsidRPr="005526E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07D568FE" w14:textId="77777777" w:rsidR="00344267" w:rsidRDefault="001E566C" w:rsidP="00206D7D">
      <w:pPr>
        <w:spacing w:before="120" w:after="0"/>
        <w:rPr>
          <w:ins w:id="2" w:author="Małgorzata Chojnacka" w:date="2024-11-15T13:54:00Z"/>
          <w:rFonts w:ascii="Arial" w:eastAsia="Times New Roman" w:hAnsi="Arial" w:cs="Arial"/>
          <w:color w:val="000000"/>
          <w:sz w:val="24"/>
          <w:szCs w:val="24"/>
          <w:lang w:eastAsia="pl-PL"/>
        </w:rPr>
      </w:pPr>
      <w:ins w:id="3" w:author="Małgorzata Chojnacka" w:date="2024-11-15T13:54:00Z">
        <w:r w:rsidRPr="002B1E8A">
          <w:rPr>
            <w:rFonts w:ascii="Arial" w:eastAsia="Times New Roman" w:hAnsi="Arial" w:cs="Arial"/>
            <w:color w:val="000000"/>
            <w:sz w:val="24"/>
            <w:szCs w:val="24"/>
            <w:lang w:eastAsia="pl-PL"/>
          </w:rPr>
          <w:t>Nabór jest skierowany do następujących podmiotów</w:t>
        </w:r>
        <w:r w:rsidR="00344267">
          <w:rPr>
            <w:rFonts w:ascii="Arial" w:eastAsia="Times New Roman" w:hAnsi="Arial" w:cs="Arial"/>
            <w:color w:val="000000"/>
            <w:sz w:val="24"/>
            <w:szCs w:val="24"/>
            <w:lang w:eastAsia="pl-PL"/>
          </w:rPr>
          <w:t>:</w:t>
        </w:r>
      </w:ins>
    </w:p>
    <w:p w14:paraId="2129890E" w14:textId="77777777" w:rsidR="00344267" w:rsidRPr="005526E5" w:rsidRDefault="00344267" w:rsidP="00206D7D">
      <w:pPr>
        <w:numPr>
          <w:ilvl w:val="0"/>
          <w:numId w:val="4"/>
        </w:numPr>
        <w:spacing w:after="60"/>
        <w:rPr>
          <w:ins w:id="4" w:author="Małgorzata Chojnacka" w:date="2024-11-15T13:54:00Z"/>
          <w:rFonts w:ascii="Arial" w:hAnsi="Arial" w:cs="Arial"/>
          <w:sz w:val="24"/>
          <w:szCs w:val="24"/>
        </w:rPr>
      </w:pPr>
      <w:ins w:id="5" w:author="Małgorzata Chojnacka" w:date="2024-11-15T13:54:00Z">
        <w:r w:rsidRPr="005526E5">
          <w:rPr>
            <w:rFonts w:ascii="Arial" w:hAnsi="Arial" w:cs="Arial"/>
            <w:sz w:val="24"/>
            <w:szCs w:val="24"/>
          </w:rPr>
          <w:t xml:space="preserve">jednostki samorządu terytorialnego </w:t>
        </w:r>
      </w:ins>
    </w:p>
    <w:p w14:paraId="517B9B14" w14:textId="77777777" w:rsidR="00344267" w:rsidRPr="005526E5" w:rsidRDefault="00344267" w:rsidP="00206D7D">
      <w:pPr>
        <w:numPr>
          <w:ilvl w:val="0"/>
          <w:numId w:val="4"/>
        </w:numPr>
        <w:spacing w:after="60"/>
        <w:rPr>
          <w:ins w:id="6" w:author="Małgorzata Chojnacka" w:date="2024-11-15T13:54:00Z"/>
          <w:rFonts w:ascii="Arial" w:hAnsi="Arial" w:cs="Arial"/>
          <w:sz w:val="24"/>
          <w:szCs w:val="24"/>
        </w:rPr>
      </w:pPr>
      <w:ins w:id="7" w:author="Małgorzata Chojnacka" w:date="2024-11-15T13:54:00Z">
        <w:r w:rsidRPr="005526E5">
          <w:rPr>
            <w:rFonts w:ascii="Arial" w:hAnsi="Arial" w:cs="Arial"/>
            <w:sz w:val="24"/>
            <w:szCs w:val="24"/>
          </w:rPr>
          <w:t>przedsiębiorstwa wodociągowo-kanalizacyjne</w:t>
        </w:r>
      </w:ins>
    </w:p>
    <w:p w14:paraId="0DF92290" w14:textId="77777777" w:rsidR="00344267" w:rsidRPr="005526E5" w:rsidRDefault="00344267" w:rsidP="00206D7D">
      <w:pPr>
        <w:numPr>
          <w:ilvl w:val="0"/>
          <w:numId w:val="4"/>
        </w:numPr>
        <w:spacing w:after="60"/>
        <w:rPr>
          <w:ins w:id="8" w:author="Małgorzata Chojnacka" w:date="2024-11-15T13:54:00Z"/>
          <w:rFonts w:ascii="Arial" w:hAnsi="Arial" w:cs="Arial"/>
          <w:sz w:val="24"/>
          <w:szCs w:val="24"/>
        </w:rPr>
      </w:pPr>
      <w:ins w:id="9" w:author="Małgorzata Chojnacka" w:date="2024-11-15T13:54:00Z">
        <w:r w:rsidRPr="005526E5">
          <w:rPr>
            <w:rFonts w:ascii="Arial" w:hAnsi="Arial" w:cs="Arial"/>
            <w:sz w:val="24"/>
            <w:szCs w:val="24"/>
          </w:rPr>
          <w:t>podmioty świadczące usługi publiczne w ramach realizacji obowiązków własnych jednostek samorządu terytorialnego</w:t>
        </w:r>
      </w:ins>
    </w:p>
    <w:p w14:paraId="29AFAF0D" w14:textId="77777777" w:rsidR="003E6FE4" w:rsidRPr="00344267" w:rsidRDefault="00344267" w:rsidP="00206D7D">
      <w:pPr>
        <w:numPr>
          <w:ilvl w:val="0"/>
          <w:numId w:val="4"/>
        </w:numPr>
        <w:spacing w:after="0"/>
        <w:rPr>
          <w:ins w:id="10" w:author="Małgorzata Chojnacka" w:date="2024-11-15T13:54:00Z"/>
          <w:rFonts w:ascii="Arial" w:eastAsia="Times New Roman" w:hAnsi="Arial" w:cs="Arial"/>
          <w:color w:val="000000"/>
          <w:sz w:val="24"/>
          <w:szCs w:val="24"/>
          <w:lang w:eastAsia="pl-PL"/>
        </w:rPr>
      </w:pPr>
      <w:ins w:id="11" w:author="Małgorzata Chojnacka" w:date="2024-11-15T13:54:00Z">
        <w:r w:rsidRPr="00344267">
          <w:rPr>
            <w:rFonts w:ascii="Arial" w:hAnsi="Arial" w:cs="Arial"/>
            <w:sz w:val="24"/>
            <w:szCs w:val="24"/>
          </w:rPr>
          <w:t>partner prywatny we współpracy z podmiotem publicznym w przypadku projektów realizowanych w formule partnerstwa publiczno-prywatnego.</w:t>
        </w:r>
      </w:ins>
    </w:p>
    <w:p w14:paraId="53DB5D2A" w14:textId="77777777" w:rsidR="003E6FE4" w:rsidRPr="005526E5" w:rsidRDefault="001549ED" w:rsidP="00206D7D">
      <w:pPr>
        <w:spacing w:after="0"/>
        <w:rPr>
          <w:ins w:id="12" w:author="Małgorzata Chojnacka" w:date="2024-11-15T13:54:00Z"/>
          <w:rFonts w:ascii="Arial" w:eastAsia="Times New Roman" w:hAnsi="Arial" w:cs="Arial"/>
          <w:color w:val="000000"/>
          <w:sz w:val="24"/>
          <w:szCs w:val="24"/>
          <w:lang w:eastAsia="pl-PL"/>
        </w:rPr>
      </w:pPr>
      <w:ins w:id="13" w:author="Małgorzata Chojnacka" w:date="2024-11-15T13:54:00Z">
        <w:r w:rsidRPr="005526E5">
          <w:rPr>
            <w:rFonts w:ascii="Arial" w:eastAsia="Times New Roman" w:hAnsi="Arial" w:cs="Arial"/>
            <w:color w:val="000000"/>
            <w:sz w:val="24"/>
            <w:szCs w:val="24"/>
            <w:lang w:eastAsia="pl-PL"/>
          </w:rPr>
          <w:br w:type="page"/>
        </w:r>
      </w:ins>
    </w:p>
    <w:p w14:paraId="2191ED20" w14:textId="77777777" w:rsidR="005172B5" w:rsidRPr="00206D7D" w:rsidRDefault="007257F1" w:rsidP="00206D7D">
      <w:pPr>
        <w:pStyle w:val="Nagwek1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206D7D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EA5C77" w:rsidRPr="005526E5" w14:paraId="51BD4092" w14:textId="77777777" w:rsidTr="00206D7D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7642A86F" w14:textId="77777777" w:rsidR="003C40D0" w:rsidRPr="005526E5" w:rsidRDefault="003C40D0" w:rsidP="00206D7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bookmarkStart w:id="14" w:name="_Hlk126562839"/>
            <w:r w:rsidRPr="005526E5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764492EC" w14:textId="77777777" w:rsidR="003C40D0" w:rsidRPr="005526E5" w:rsidRDefault="003C40D0" w:rsidP="00206D7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3FC55774" w14:textId="77777777" w:rsidR="003C40D0" w:rsidRPr="005526E5" w:rsidRDefault="003C40D0" w:rsidP="00206D7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10B8D064" w14:textId="77777777" w:rsidR="003C40D0" w:rsidRPr="005526E5" w:rsidRDefault="003C40D0" w:rsidP="00206D7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D1F383D" w14:textId="77777777" w:rsidR="003C40D0" w:rsidRPr="005526E5" w:rsidRDefault="003C40D0" w:rsidP="00206D7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14"/>
      <w:tr w:rsidR="003C40D0" w:rsidRPr="005526E5" w14:paraId="603CC211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6462F4A8" w14:textId="77777777" w:rsidR="003C40D0" w:rsidRPr="005526E5" w:rsidRDefault="003C40D0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4350C625" w14:textId="77777777" w:rsidR="003C40D0" w:rsidRPr="005526E5" w:rsidRDefault="003C40D0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0CCE4F9D" w14:textId="77777777" w:rsidR="003C40D0" w:rsidRPr="005526E5" w:rsidRDefault="003C40D0" w:rsidP="00206D7D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61D0E92A" w14:textId="77777777" w:rsidR="003C40D0" w:rsidRPr="005526E5" w:rsidRDefault="003C40D0" w:rsidP="00206D7D">
            <w:pPr>
              <w:numPr>
                <w:ilvl w:val="0"/>
                <w:numId w:val="2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268DD3C4" w14:textId="77777777" w:rsidR="003C40D0" w:rsidRPr="005526E5" w:rsidRDefault="003C40D0" w:rsidP="00206D7D">
            <w:pPr>
              <w:numPr>
                <w:ilvl w:val="0"/>
                <w:numId w:val="2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2A01C213" w14:textId="77777777" w:rsidR="003C40D0" w:rsidRPr="005526E5" w:rsidRDefault="003C40D0" w:rsidP="00206D7D">
            <w:pPr>
              <w:numPr>
                <w:ilvl w:val="0"/>
                <w:numId w:val="2"/>
              </w:numPr>
              <w:spacing w:before="60" w:after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del w:id="15" w:author="Małgorzata Chojnacka" w:date="2024-11-15T13:54:00Z">
              <w:r w:rsidRPr="005526E5">
                <w:rPr>
                  <w:rFonts w:ascii="Arial" w:hAnsi="Arial" w:cs="Arial"/>
                  <w:bCs/>
                  <w:sz w:val="24"/>
                  <w:szCs w:val="24"/>
                </w:rPr>
                <w:delText>wnioskodawca</w:delText>
              </w:r>
              <w:r w:rsidR="004F653F" w:rsidRPr="005526E5">
                <w:rPr>
                  <w:rStyle w:val="Odwoanieprzypisudolnego"/>
                  <w:rFonts w:ascii="Arial" w:hAnsi="Arial" w:cs="Arial"/>
                  <w:bCs/>
                  <w:sz w:val="24"/>
                  <w:szCs w:val="24"/>
                </w:rPr>
                <w:footnoteReference w:id="2"/>
              </w:r>
              <w:r w:rsidR="004F653F" w:rsidRPr="005526E5">
                <w:rPr>
                  <w:rFonts w:ascii="Arial" w:hAnsi="Arial" w:cs="Arial"/>
                  <w:bCs/>
                  <w:sz w:val="24"/>
                  <w:szCs w:val="24"/>
                </w:rPr>
                <w:delText xml:space="preserve"> podpisał elektronicznym podpisem kwalifikowanym</w:delText>
              </w:r>
              <w:r w:rsidR="004F653F" w:rsidRPr="005526E5">
                <w:rPr>
                  <w:rStyle w:val="Odwoanieprzypisudolnego"/>
                  <w:rFonts w:ascii="Arial" w:hAnsi="Arial" w:cs="Arial"/>
                  <w:bCs/>
                  <w:sz w:val="24"/>
                  <w:szCs w:val="24"/>
                </w:rPr>
                <w:footnoteReference w:id="3"/>
              </w:r>
              <w:r w:rsidR="004F653F" w:rsidRPr="005526E5">
                <w:rPr>
                  <w:rFonts w:ascii="Arial" w:hAnsi="Arial" w:cs="Arial"/>
                  <w:bCs/>
                  <w:sz w:val="24"/>
                  <w:szCs w:val="24"/>
                </w:rPr>
                <w:delText xml:space="preserve"> </w:delText>
              </w:r>
              <w:r w:rsidRPr="005526E5">
                <w:rPr>
                  <w:rFonts w:ascii="Arial" w:hAnsi="Arial" w:cs="Arial"/>
                  <w:bCs/>
                  <w:sz w:val="24"/>
                  <w:szCs w:val="24"/>
                </w:rPr>
                <w:delText xml:space="preserve"> </w:delText>
              </w:r>
            </w:del>
            <w:r w:rsidR="00A7213C">
              <w:rPr>
                <w:rFonts w:ascii="Arial" w:hAnsi="Arial" w:cs="Arial"/>
                <w:bCs/>
                <w:sz w:val="24"/>
                <w:szCs w:val="24"/>
              </w:rPr>
              <w:t xml:space="preserve">wszystkie </w:t>
            </w:r>
            <w:del w:id="18" w:author="Małgorzata Chojnacka" w:date="2024-11-15T13:54:00Z">
              <w:r w:rsidRPr="005526E5">
                <w:rPr>
                  <w:rFonts w:ascii="Arial" w:hAnsi="Arial" w:cs="Arial"/>
                  <w:bCs/>
                  <w:sz w:val="24"/>
                  <w:szCs w:val="24"/>
                </w:rPr>
                <w:delText xml:space="preserve">niezbędne oświadczenia stanowiące </w:delText>
              </w:r>
            </w:del>
            <w:r w:rsidR="00A7213C">
              <w:rPr>
                <w:rFonts w:ascii="Arial" w:hAnsi="Arial" w:cs="Arial"/>
                <w:bCs/>
                <w:sz w:val="24"/>
                <w:szCs w:val="24"/>
              </w:rPr>
              <w:t xml:space="preserve">załączniki </w:t>
            </w:r>
            <w:del w:id="19" w:author="Małgorzata Chojnacka" w:date="2024-11-15T13:54:00Z">
              <w:r w:rsidRPr="005526E5">
                <w:rPr>
                  <w:rFonts w:ascii="Arial" w:hAnsi="Arial" w:cs="Arial"/>
                  <w:bCs/>
                  <w:sz w:val="24"/>
                  <w:szCs w:val="24"/>
                </w:rPr>
                <w:delText>do wniosku</w:delText>
              </w:r>
            </w:del>
            <w:ins w:id="20" w:author="Małgorzata Chojnacka" w:date="2024-11-15T13:54:00Z">
              <w:r w:rsidR="00A7213C">
                <w:rPr>
                  <w:rFonts w:ascii="Arial" w:hAnsi="Arial" w:cs="Arial"/>
                  <w:bCs/>
                  <w:sz w:val="24"/>
                  <w:szCs w:val="24"/>
                </w:rPr>
                <w:t>zostały podpisane zgodnie ze sposobem wskazanym w Regulaminie wyboru projektów</w:t>
              </w:r>
            </w:ins>
            <w:r w:rsidR="00A7213C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07F0B67" w14:textId="77777777" w:rsidR="003C40D0" w:rsidRPr="005526E5" w:rsidRDefault="003C40D0" w:rsidP="00206D7D">
            <w:pPr>
              <w:spacing w:before="120" w:after="6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20348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44E5203F" w14:textId="77777777" w:rsidR="003C40D0" w:rsidRPr="005526E5" w:rsidRDefault="003C40D0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512E2B6" w14:textId="77777777" w:rsidR="003C40D0" w:rsidRPr="005526E5" w:rsidRDefault="003C40D0" w:rsidP="00206D7D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0902114" w14:textId="77777777" w:rsidR="003C40D0" w:rsidRPr="005526E5" w:rsidRDefault="003C40D0" w:rsidP="00206D7D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451E89D" w14:textId="77777777" w:rsidR="003C40D0" w:rsidRPr="005526E5" w:rsidRDefault="003C40D0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5559B8A" w14:textId="77777777" w:rsidR="003C40D0" w:rsidRPr="005526E5" w:rsidRDefault="003C40D0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del w:id="21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delText xml:space="preserve">Przyznanie wartości „NIE” (po jednokrotnym złożeniu uzupełnień lub </w:delText>
              </w:r>
              <w:r w:rsidR="005147D2" w:rsidRPr="005526E5">
                <w:rPr>
                  <w:rFonts w:ascii="Arial" w:hAnsi="Arial" w:cs="Arial"/>
                  <w:sz w:val="24"/>
                  <w:szCs w:val="24"/>
                </w:rPr>
                <w:delText>poprawy</w:delText>
              </w:r>
              <w:r w:rsidRPr="005526E5">
                <w:rPr>
                  <w:rFonts w:ascii="Arial" w:hAnsi="Arial" w:cs="Arial"/>
                  <w:sz w:val="24"/>
                  <w:szCs w:val="24"/>
                </w:rPr>
                <w:delText>) oznacza, iż kryterium nie jest spełnione.</w:delText>
              </w:r>
            </w:del>
          </w:p>
        </w:tc>
      </w:tr>
      <w:tr w:rsidR="003C40D0" w:rsidRPr="005526E5" w14:paraId="6C45919C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15EDE437" w14:textId="77777777" w:rsidR="003C40D0" w:rsidRPr="005526E5" w:rsidRDefault="003C40D0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6258C3E2" w14:textId="77777777" w:rsidR="00460A53" w:rsidRPr="005526E5" w:rsidRDefault="003C40D0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460A53" w:rsidRPr="005526E5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880F88" w:rsidRPr="005526E5">
              <w:rPr>
                <w:rFonts w:ascii="Arial" w:hAnsi="Arial" w:cs="Arial"/>
                <w:sz w:val="24"/>
                <w:szCs w:val="24"/>
              </w:rPr>
              <w:t> </w:t>
            </w:r>
            <w:r w:rsidR="00460A53" w:rsidRPr="005526E5">
              <w:rPr>
                <w:rFonts w:ascii="Arial" w:hAnsi="Arial" w:cs="Arial"/>
                <w:sz w:val="24"/>
                <w:szCs w:val="24"/>
              </w:rPr>
              <w:t>podmiotowe</w:t>
            </w:r>
          </w:p>
          <w:p w14:paraId="025F8DE5" w14:textId="77777777" w:rsidR="003C40D0" w:rsidRPr="005526E5" w:rsidRDefault="003C40D0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26D34709" w14:textId="77777777" w:rsidR="003C40D0" w:rsidRPr="005526E5" w:rsidRDefault="003C40D0" w:rsidP="00206D7D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lastRenderedPageBreak/>
              <w:t>W kryterium sprawdzamy, czy występuje wykluczenie przedmiotowe (dotyczące przedmiotu projektu)</w:t>
            </w:r>
            <w:r w:rsidR="00460A53" w:rsidRPr="005526E5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ins w:id="22" w:author="Małgorzata Chojnacka" w:date="2024-11-15T13:54:00Z">
              <w:r w:rsidR="00145F26">
                <w:rPr>
                  <w:rStyle w:val="Odwoanieprzypisudolnego"/>
                  <w:rFonts w:ascii="Arial" w:hAnsi="Arial" w:cs="Arial"/>
                  <w:bCs/>
                  <w:sz w:val="24"/>
                  <w:szCs w:val="24"/>
                </w:rPr>
                <w:footnoteReference w:id="4"/>
              </w:r>
            </w:ins>
            <w:r w:rsidR="00460A53" w:rsidRPr="005526E5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="00460A53" w:rsidRPr="005526E5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5"/>
            </w:r>
            <w:r w:rsidR="00460A53" w:rsidRPr="005526E5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Pr="005526E5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14:paraId="1258EAA2" w14:textId="77777777" w:rsidR="003C40D0" w:rsidRPr="005526E5" w:rsidRDefault="003C40D0" w:rsidP="00206D7D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lastRenderedPageBreak/>
              <w:t>Oceniamy, czy:</w:t>
            </w:r>
          </w:p>
          <w:p w14:paraId="782E0278" w14:textId="77777777" w:rsidR="003C40D0" w:rsidRPr="005526E5" w:rsidRDefault="003C40D0" w:rsidP="00206D7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</w:t>
            </w:r>
            <w:r w:rsidR="00461503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których mowa:</w:t>
            </w:r>
          </w:p>
          <w:p w14:paraId="1821A996" w14:textId="77777777" w:rsidR="003C40D0" w:rsidRPr="005526E5" w:rsidRDefault="003C40D0" w:rsidP="00206D7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1F605A" w:rsidRPr="005526E5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1F605A" w:rsidRPr="005526E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Rozporządzenie Parlamentu Europejskiego i Rady (UE) 2021/1058 z dnia 24 czerwca 2021 r. w sprawie Europejskiego Funduszu Rozwoju Regionalnego i</w:t>
            </w:r>
            <w:ins w:id="25" w:author="Małgorzata Chojnacka" w:date="2024-11-15T13:54:00Z">
              <w:r w:rsidR="00461503">
                <w:rPr>
                  <w:rFonts w:ascii="Arial" w:hAnsi="Arial" w:cs="Arial"/>
                  <w:sz w:val="24"/>
                  <w:szCs w:val="24"/>
                  <w:shd w:val="clear" w:color="auto" w:fill="FFFFFF"/>
                </w:rPr>
                <w:t> </w:t>
              </w:r>
            </w:ins>
            <w:r w:rsidR="001F605A" w:rsidRPr="005526E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Funduszu Spójności (Dz. U. UE. L. z 2021 r. Nr 231, str. 60 z </w:t>
            </w:r>
            <w:proofErr w:type="spellStart"/>
            <w:r w:rsidR="001F605A" w:rsidRPr="005526E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="001F605A" w:rsidRPr="005526E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</w:t>
            </w:r>
            <w:r w:rsidR="001F605A" w:rsidRPr="005526E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E7399DC" w14:textId="77777777" w:rsidR="003C40D0" w:rsidRDefault="003C40D0" w:rsidP="00206D7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rPr>
                <w:ins w:id="26" w:author="Małgorzata Chojnacka" w:date="2024-11-15T14:25:00Z"/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 z 26.06.2014 z</w:t>
            </w:r>
            <w:ins w:id="27" w:author="Małgorzata Chojnacka" w:date="2024-11-15T13:54:00Z">
              <w:r w:rsidR="00461503">
                <w:rPr>
                  <w:rFonts w:ascii="Arial" w:hAnsi="Arial" w:cs="Arial"/>
                  <w:sz w:val="24"/>
                  <w:szCs w:val="24"/>
                </w:rPr>
                <w:t> </w:t>
              </w:r>
            </w:ins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. zm.)</w:t>
            </w:r>
            <w:r w:rsidR="001F605A" w:rsidRPr="005526E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3E279DF" w14:textId="77777777" w:rsidR="00B11D51" w:rsidRPr="005526E5" w:rsidRDefault="00B11D51" w:rsidP="00206D7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ins w:id="28" w:author="Małgorzata Chojnacka" w:date="2024-11-15T14:25:00Z">
              <w:r w:rsidRPr="00B11D51">
                <w:rPr>
                  <w:rFonts w:ascii="Arial" w:hAnsi="Arial" w:cs="Arial"/>
                  <w:sz w:val="24"/>
                  <w:szCs w:val="24"/>
                </w:rPr>
                <w:t xml:space="preserve">w art. 1 rozporządzenia Komisji (UE) 2023/2831 z dnia 13 grudnia 2023 r. w sprawie stosowania art. 107 i 108 Traktatu o funkcjonowaniu Unii Europejskiej do pomocy de </w:t>
              </w:r>
              <w:proofErr w:type="spellStart"/>
              <w:r w:rsidRPr="00B11D51">
                <w:rPr>
                  <w:rFonts w:ascii="Arial" w:hAnsi="Arial" w:cs="Arial"/>
                  <w:sz w:val="24"/>
                  <w:szCs w:val="24"/>
                </w:rPr>
                <w:t>minimis</w:t>
              </w:r>
              <w:proofErr w:type="spellEnd"/>
              <w:r w:rsidRPr="00B11D51">
                <w:rPr>
                  <w:rFonts w:ascii="Arial" w:hAnsi="Arial" w:cs="Arial"/>
                  <w:sz w:val="24"/>
                  <w:szCs w:val="24"/>
                </w:rPr>
                <w:t xml:space="preserve"> (Dz. U. UE. L. z 2023 r. poz. 2831);</w:t>
              </w:r>
            </w:ins>
          </w:p>
          <w:p w14:paraId="726A1788" w14:textId="77777777" w:rsidR="003C40D0" w:rsidRPr="005526E5" w:rsidRDefault="003C40D0" w:rsidP="00206D7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rPr>
                <w:del w:id="29" w:author="Małgorzata Chojnacka" w:date="2024-11-15T13:54:00Z"/>
                <w:rFonts w:ascii="Arial" w:hAnsi="Arial" w:cs="Arial"/>
                <w:sz w:val="24"/>
                <w:szCs w:val="24"/>
              </w:rPr>
            </w:pPr>
            <w:del w:id="30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delText>w art. 1 rozporządzenia Komisji (UE) nr 1407/2013 z dnia 18 grudnia 2013 r. w sprawie stosowania art. 107 i 108 Traktatu o funkcjonowaniu Unii Europejskiej do pomocy de minimis (Dz. Urz. UE L 352 z 24.12.2013 r.),</w:delText>
              </w:r>
            </w:del>
          </w:p>
          <w:p w14:paraId="6B15AD19" w14:textId="77777777" w:rsidR="003C40D0" w:rsidRPr="005526E5" w:rsidRDefault="003C40D0" w:rsidP="00206D7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D64CBD" w:rsidRPr="005526E5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399E791D" w14:textId="77777777" w:rsidR="00D64CBD" w:rsidRPr="005526E5" w:rsidRDefault="00D64CBD" w:rsidP="00206D7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projekt nie został fizycznie ukończony lub w pełni wdrożony przed złożeniem wniosku o dofinansowanie projektu zgodnie z</w:t>
            </w:r>
            <w:r w:rsidR="00461503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art. 63 ust. 6 rozporządzenia nr 2021/1060</w:t>
            </w:r>
            <w:r w:rsidRPr="005526E5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6"/>
            </w: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0F993012" w14:textId="77777777" w:rsidR="003C40D0" w:rsidRPr="00206D7D" w:rsidRDefault="006F2EA1" w:rsidP="00206D7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279" w:hanging="284"/>
              <w:contextualSpacing w:val="0"/>
              <w:rPr>
                <w:del w:id="33" w:author="Małgorzata Chojnacka" w:date="2024-11-15T13:54:00Z"/>
                <w:rFonts w:ascii="Arial" w:hAnsi="Arial" w:cs="Arial"/>
                <w:sz w:val="24"/>
                <w:szCs w:val="24"/>
                <w:lang w:val="pl-PL"/>
              </w:rPr>
            </w:pP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</w:t>
            </w:r>
            <w:r w:rsidR="00461503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rozumieniu pkt. 24 Wytycznych dotyczących pomocy państwa na ratowanie i restrukturyzację przedsiębiorstw niefinansowych znajdujących się w trudnej sytuacji (Dz. Urz. UE C 249/1 z 31.07.2014 r.).</w:t>
            </w:r>
          </w:p>
          <w:p w14:paraId="02D5D08D" w14:textId="77777777" w:rsidR="003C40D0" w:rsidRPr="00206D7D" w:rsidRDefault="003C40D0" w:rsidP="00206D7D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D6A71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5FAE5290" w14:textId="77777777" w:rsidR="003C40D0" w:rsidRPr="005526E5" w:rsidRDefault="003C40D0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DA25800" w14:textId="77777777" w:rsidR="003C40D0" w:rsidRPr="005526E5" w:rsidRDefault="003C40D0" w:rsidP="00206D7D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1816C1E2" w14:textId="77777777" w:rsidR="003C40D0" w:rsidRPr="005526E5" w:rsidRDefault="003C40D0" w:rsidP="00206D7D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C18B253" w14:textId="77777777" w:rsidR="003C40D0" w:rsidRPr="005526E5" w:rsidRDefault="003C40D0" w:rsidP="00206D7D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A7DEEF9" w14:textId="77777777" w:rsidR="003C40D0" w:rsidRPr="005526E5" w:rsidRDefault="003C40D0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del w:id="34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delText xml:space="preserve">Przyznanie wartości „NIE” (po jednokrotnym złożeniu uzupełnień lub </w:delText>
              </w:r>
              <w:r w:rsidR="001E1C9A" w:rsidRPr="005526E5">
                <w:rPr>
                  <w:rFonts w:ascii="Arial" w:hAnsi="Arial" w:cs="Arial"/>
                  <w:sz w:val="24"/>
                  <w:szCs w:val="24"/>
                </w:rPr>
                <w:delText>poprawy</w:delText>
              </w:r>
              <w:r w:rsidRPr="005526E5">
                <w:rPr>
                  <w:rFonts w:ascii="Arial" w:hAnsi="Arial" w:cs="Arial"/>
                  <w:sz w:val="24"/>
                  <w:szCs w:val="24"/>
                </w:rPr>
                <w:delText xml:space="preserve">) oznacza, iż kryterium nie jest spełnione. </w:delText>
              </w:r>
            </w:del>
          </w:p>
        </w:tc>
      </w:tr>
      <w:tr w:rsidR="007428AA" w:rsidRPr="005526E5" w14:paraId="698CFC41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43EFEEA1" w14:textId="77777777" w:rsidR="007428AA" w:rsidRPr="005526E5" w:rsidRDefault="007428AA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66A27220" w14:textId="77777777" w:rsidR="007428AA" w:rsidRPr="005526E5" w:rsidRDefault="007428AA" w:rsidP="00206D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B13AF3" w:rsidRPr="005526E5">
              <w:rPr>
                <w:rFonts w:ascii="Arial" w:hAnsi="Arial" w:cs="Arial"/>
                <w:sz w:val="24"/>
                <w:szCs w:val="24"/>
              </w:rPr>
              <w:br/>
              <w:t xml:space="preserve">(dotyczy </w:t>
            </w:r>
            <w:proofErr w:type="spellStart"/>
            <w:r w:rsidR="00B13AF3" w:rsidRPr="005526E5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="00B13AF3" w:rsidRPr="005526E5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7199" w:type="dxa"/>
          </w:tcPr>
          <w:p w14:paraId="01011516" w14:textId="77777777" w:rsidR="00CA38B4" w:rsidRPr="005526E5" w:rsidRDefault="00CA38B4" w:rsidP="00206D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przypadku, gdy wnioskodawcą jest jednostka samorządu terytorialnego (lub podmiot przez nią kontrolowany lub od niej zależny), w kryterium </w:t>
            </w:r>
            <w:r w:rsidR="00C676B5" w:rsidRPr="005526E5">
              <w:rPr>
                <w:rFonts w:ascii="Arial" w:hAnsi="Arial" w:cs="Arial"/>
                <w:sz w:val="24"/>
                <w:szCs w:val="24"/>
              </w:rPr>
              <w:t>sprawdzamy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, czy przestrzega ona przepisów antydyskryminacyjnych, o których mowa w art. 9 ust. 3 rozporządzenia nr 2021/1060. </w:t>
            </w:r>
          </w:p>
          <w:p w14:paraId="2192B034" w14:textId="77777777" w:rsidR="006445D4" w:rsidRPr="00874FE2" w:rsidRDefault="006445D4" w:rsidP="00206D7D">
            <w:pPr>
              <w:spacing w:before="60" w:after="60"/>
              <w:rPr>
                <w:del w:id="35" w:author="Małgorzata Chojnacka" w:date="2024-11-15T13:54:00Z"/>
                <w:rFonts w:ascii="Arial" w:hAnsi="Arial" w:cs="Arial"/>
                <w:sz w:val="24"/>
                <w:szCs w:val="24"/>
              </w:rPr>
            </w:pPr>
            <w:del w:id="36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delText xml:space="preserve">W </w:delText>
              </w:r>
            </w:del>
            <w:ins w:id="37" w:author="Małgorzata Chojnacka" w:date="2024-11-15T13:54:00Z">
              <w:r w:rsidR="00FB6772" w:rsidRPr="00FB6772">
                <w:rPr>
                  <w:rFonts w:ascii="Arial" w:hAnsi="Arial" w:cs="Arial"/>
                  <w:sz w:val="24"/>
                  <w:szCs w:val="24"/>
                </w:rPr>
                <w:t xml:space="preserve">Z klauzuli antydyskryminacyjnej, zawartej w Umowie Partnerstwa oraz programie Fundusze Europejskie dla Kujaw i Pomorza 2021-2027 wynika, że w </w:t>
              </w:r>
            </w:ins>
            <w:r w:rsidR="00FB6772" w:rsidRPr="00FB6772">
              <w:rPr>
                <w:rFonts w:ascii="Arial" w:hAnsi="Arial" w:cs="Arial"/>
                <w:sz w:val="24"/>
                <w:szCs w:val="24"/>
              </w:rPr>
              <w:t xml:space="preserve">razie podjęcia przez </w:t>
            </w:r>
            <w:del w:id="38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delText>ww. podmioty jakichkolwiek działań</w:delText>
              </w:r>
            </w:del>
            <w:ins w:id="39" w:author="Małgorzata Chojnacka" w:date="2024-11-15T13:54:00Z">
              <w:r w:rsidR="00FB6772" w:rsidRPr="00FB6772">
                <w:rPr>
                  <w:rFonts w:ascii="Arial" w:hAnsi="Arial" w:cs="Arial"/>
                  <w:sz w:val="24"/>
                  <w:szCs w:val="24"/>
                </w:rPr>
                <w:t>JST</w:t>
              </w:r>
            </w:ins>
            <w:r w:rsidR="00FB6772" w:rsidRPr="00FB6772">
              <w:rPr>
                <w:rFonts w:ascii="Arial" w:hAnsi="Arial" w:cs="Arial"/>
                <w:sz w:val="24"/>
                <w:szCs w:val="24"/>
              </w:rPr>
              <w:t xml:space="preserve"> dyskryminujących</w:t>
            </w:r>
            <w:del w:id="40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delText>, sprzecznych z zasadami, o których mowa w</w:delText>
              </w:r>
              <w:r w:rsidR="003A6ABB">
                <w:rPr>
                  <w:rFonts w:ascii="Arial" w:hAnsi="Arial" w:cs="Arial"/>
                  <w:sz w:val="24"/>
                  <w:szCs w:val="24"/>
                </w:rPr>
                <w:delText> </w:delText>
              </w:r>
              <w:r w:rsidRPr="005526E5">
                <w:rPr>
                  <w:rFonts w:ascii="Arial" w:hAnsi="Arial" w:cs="Arial"/>
                  <w:sz w:val="24"/>
                  <w:szCs w:val="24"/>
                </w:rPr>
                <w:delText xml:space="preserve">art. 9 </w:delText>
              </w:r>
              <w:r w:rsidRPr="00874FE2">
                <w:rPr>
                  <w:rFonts w:ascii="Arial" w:hAnsi="Arial" w:cs="Arial"/>
                  <w:sz w:val="24"/>
                  <w:szCs w:val="24"/>
                </w:rPr>
                <w:delText>ust. 3 rozporządzenia nr 2021/1060</w:delText>
              </w:r>
            </w:del>
            <w:ins w:id="41" w:author="Małgorzata Chojnacka" w:date="2024-11-15T13:54:00Z">
              <w:r w:rsidR="00FB6772" w:rsidRPr="00FB6772">
                <w:rPr>
                  <w:rFonts w:ascii="Arial" w:hAnsi="Arial" w:cs="Arial"/>
                  <w:sz w:val="24"/>
                  <w:szCs w:val="24"/>
                </w:rPr>
                <w:t xml:space="preserve"> aktów prawa miejscowego</w:t>
              </w:r>
            </w:ins>
            <w:r w:rsidR="00FB6772" w:rsidRPr="00FB6772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FB6772" w:rsidRPr="00FB6772">
              <w:rPr>
                <w:rFonts w:ascii="Arial" w:hAnsi="Arial" w:cs="Arial"/>
                <w:sz w:val="24"/>
                <w:szCs w:val="24"/>
              </w:rPr>
              <w:lastRenderedPageBreak/>
              <w:t xml:space="preserve">wsparcie </w:t>
            </w:r>
            <w:ins w:id="42" w:author="Małgorzata Chojnacka" w:date="2024-11-15T13:54:00Z">
              <w:r w:rsidR="00FB6772" w:rsidRPr="00FB6772">
                <w:rPr>
                  <w:rFonts w:ascii="Arial" w:hAnsi="Arial" w:cs="Arial"/>
                  <w:sz w:val="24"/>
                  <w:szCs w:val="24"/>
                </w:rPr>
                <w:t xml:space="preserve">dla tej jednostki oraz podmiotów przez nią kontrolowanych lub od niej zależnych </w:t>
              </w:r>
            </w:ins>
            <w:r w:rsidR="00FB6772" w:rsidRPr="00FB6772">
              <w:rPr>
                <w:rFonts w:ascii="Arial" w:hAnsi="Arial" w:cs="Arial"/>
                <w:sz w:val="24"/>
                <w:szCs w:val="24"/>
              </w:rPr>
              <w:t xml:space="preserve">nie będzie </w:t>
            </w:r>
            <w:proofErr w:type="spellStart"/>
            <w:r w:rsidR="00FB6772" w:rsidRPr="00FB6772">
              <w:rPr>
                <w:rFonts w:ascii="Arial" w:hAnsi="Arial" w:cs="Arial"/>
                <w:sz w:val="24"/>
                <w:szCs w:val="24"/>
              </w:rPr>
              <w:t>udzielone.</w:t>
            </w:r>
          </w:p>
          <w:p w14:paraId="137E921D" w14:textId="77777777" w:rsidR="006445D4" w:rsidRPr="00874FE2" w:rsidRDefault="006445D4" w:rsidP="00206D7D">
            <w:pPr>
              <w:spacing w:before="60"/>
              <w:rPr>
                <w:del w:id="43" w:author="Małgorzata Chojnacka" w:date="2024-11-15T13:54:00Z"/>
                <w:rFonts w:ascii="Arial" w:hAnsi="Arial" w:cs="Arial"/>
                <w:bCs/>
                <w:sz w:val="24"/>
                <w:szCs w:val="24"/>
              </w:rPr>
            </w:pPr>
            <w:del w:id="44" w:author="Małgorzata Chojnacka" w:date="2024-11-15T13:54:00Z">
              <w:r w:rsidRPr="00874FE2">
                <w:rPr>
                  <w:rFonts w:ascii="Arial" w:hAnsi="Arial" w:cs="Arial"/>
                  <w:bCs/>
                  <w:sz w:val="24"/>
                  <w:szCs w:val="24"/>
                </w:rPr>
                <w:delText>Kryterium weryfikowane jest w oparciu o oświadczenie zawarte we wniosku o dofinansowanie projektu oraz wszystkie inne informacje będące w posiadaniu Instytucji Zarządzającej/Instytucji Pośredniczących tj. m.in. listę prowadzoną przez Rzecznika Praw Obywatelskich, aktualną na dzień zakończenia naboru; wnioski z kontroli przeprowadzonych przez Instytucję Zarządzającą/Instytucję Pośredniczące programów (RPO WKP, FEdKP) w projektach realizowanych przez wnioskodawcę świadczące o prowadzeniu działań dyskryminujących; prawomocne wyroki sądów.</w:delText>
              </w:r>
            </w:del>
          </w:p>
          <w:p w14:paraId="79B80BA1" w14:textId="77777777" w:rsidR="00CA38B4" w:rsidRPr="005526E5" w:rsidRDefault="00FB6772" w:rsidP="00206D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FB6772">
              <w:rPr>
                <w:rFonts w:ascii="Arial" w:hAnsi="Arial" w:cs="Arial"/>
                <w:sz w:val="24"/>
                <w:szCs w:val="24"/>
              </w:rPr>
              <w:t>W</w:t>
            </w:r>
            <w:proofErr w:type="spellEnd"/>
            <w:r w:rsidRPr="00FB6772">
              <w:rPr>
                <w:rFonts w:ascii="Arial" w:hAnsi="Arial" w:cs="Arial"/>
                <w:sz w:val="24"/>
                <w:szCs w:val="24"/>
              </w:rPr>
              <w:t xml:space="preserve"> przypadku, gdy </w:t>
            </w:r>
            <w:del w:id="45" w:author="Małgorzata Chojnacka" w:date="2024-11-15T13:54:00Z">
              <w:r w:rsidR="006445D4" w:rsidRPr="00874FE2">
                <w:rPr>
                  <w:rFonts w:ascii="Arial" w:hAnsi="Arial" w:cs="Arial"/>
                  <w:bCs/>
                  <w:sz w:val="24"/>
                  <w:szCs w:val="24"/>
                </w:rPr>
                <w:delText>wnioskodawca podjął działania</w:delText>
              </w:r>
            </w:del>
            <w:ins w:id="46" w:author="Małgorzata Chojnacka" w:date="2024-11-15T13:54:00Z">
              <w:r w:rsidRPr="00FB6772">
                <w:rPr>
                  <w:rFonts w:ascii="Arial" w:hAnsi="Arial" w:cs="Arial"/>
                  <w:sz w:val="24"/>
                  <w:szCs w:val="24"/>
                </w:rPr>
                <w:t>JST przyjęła</w:t>
              </w:r>
            </w:ins>
            <w:r w:rsidRPr="00FB6772">
              <w:rPr>
                <w:rFonts w:ascii="Arial" w:hAnsi="Arial" w:cs="Arial"/>
                <w:sz w:val="24"/>
                <w:szCs w:val="24"/>
              </w:rPr>
              <w:t xml:space="preserve"> dyskryminujące</w:t>
            </w:r>
            <w:del w:id="47" w:author="Małgorzata Chojnacka" w:date="2024-11-15T13:54:00Z">
              <w:r w:rsidR="006445D4" w:rsidRPr="00874FE2">
                <w:rPr>
                  <w:rFonts w:ascii="Arial" w:hAnsi="Arial" w:cs="Arial"/>
                  <w:bCs/>
                  <w:sz w:val="24"/>
                  <w:szCs w:val="24"/>
                </w:rPr>
                <w:delText>,</w:delText>
              </w:r>
            </w:del>
            <w:ins w:id="48" w:author="Małgorzata Chojnacka" w:date="2024-11-15T13:54:00Z">
              <w:r w:rsidRPr="00FB6772">
                <w:rPr>
                  <w:rFonts w:ascii="Arial" w:hAnsi="Arial" w:cs="Arial"/>
                  <w:sz w:val="24"/>
                  <w:szCs w:val="24"/>
                </w:rPr>
                <w:t xml:space="preserve"> akty prawa miejscowego</w:t>
              </w:r>
            </w:ins>
            <w:r w:rsidRPr="00FB6772">
              <w:rPr>
                <w:rFonts w:ascii="Arial" w:hAnsi="Arial" w:cs="Arial"/>
                <w:sz w:val="24"/>
                <w:szCs w:val="24"/>
              </w:rPr>
              <w:t xml:space="preserve"> sprzeczne z zasadami, o których mowa w art. 9 ust. 3 rozporządzenia nr 2021/1060, a następnie </w:t>
            </w:r>
            <w:del w:id="49" w:author="Małgorzata Chojnacka" w:date="2024-11-15T13:54:00Z">
              <w:r w:rsidR="006445D4" w:rsidRPr="00874FE2">
                <w:rPr>
                  <w:rFonts w:ascii="Arial" w:hAnsi="Arial" w:cs="Arial"/>
                  <w:bCs/>
                  <w:sz w:val="24"/>
                  <w:szCs w:val="24"/>
                </w:rPr>
                <w:delText>podjął</w:delText>
              </w:r>
            </w:del>
            <w:ins w:id="50" w:author="Małgorzata Chojnacka" w:date="2024-11-15T13:54:00Z">
              <w:r w:rsidRPr="00FB6772">
                <w:rPr>
                  <w:rFonts w:ascii="Arial" w:hAnsi="Arial" w:cs="Arial"/>
                  <w:sz w:val="24"/>
                  <w:szCs w:val="24"/>
                </w:rPr>
                <w:t>podjęła</w:t>
              </w:r>
            </w:ins>
            <w:r w:rsidRPr="00FB6772">
              <w:rPr>
                <w:rFonts w:ascii="Arial" w:hAnsi="Arial" w:cs="Arial"/>
                <w:sz w:val="24"/>
                <w:szCs w:val="24"/>
              </w:rPr>
              <w:t xml:space="preserve"> skuteczne działania naprawcze</w:t>
            </w:r>
            <w:ins w:id="51" w:author="Małgorzata Chojnacka" w:date="2024-11-15T13:54:00Z">
              <w:r w:rsidRPr="00FB6772">
                <w:rPr>
                  <w:rFonts w:ascii="Arial" w:hAnsi="Arial" w:cs="Arial"/>
                  <w:sz w:val="24"/>
                  <w:szCs w:val="24"/>
                </w:rPr>
                <w:t>,</w:t>
              </w:r>
            </w:ins>
            <w:r w:rsidRPr="00FB6772">
              <w:rPr>
                <w:rFonts w:ascii="Arial" w:hAnsi="Arial" w:cs="Arial"/>
                <w:sz w:val="24"/>
                <w:szCs w:val="24"/>
              </w:rPr>
              <w:t xml:space="preserve"> kryterium uznaje się za spełnione. Podjęte działania naprawcze powinny być opisane we wniosku o dofinansowanie.</w:t>
            </w:r>
            <w:del w:id="52" w:author="Małgorzata Chojnacka" w:date="2024-11-15T13:54:00Z">
              <w:r w:rsidR="006445D4" w:rsidRPr="00874FE2">
                <w:rPr>
                  <w:rFonts w:ascii="Arial" w:hAnsi="Arial" w:cs="Arial"/>
                  <w:bCs/>
                  <w:sz w:val="24"/>
                  <w:szCs w:val="24"/>
                </w:rPr>
                <w:delText xml:space="preserve"> Każdy podmiot zobowiązany jest do złożenia osobnego oświadczenia.</w:delText>
              </w:r>
            </w:del>
          </w:p>
          <w:p w14:paraId="24A324AD" w14:textId="77777777" w:rsidR="007428AA" w:rsidRPr="005526E5" w:rsidRDefault="00F33222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ins w:id="53" w:author="Małgorzata Chojnacka" w:date="2024-11-15T13:54:00Z">
              <w:r w:rsidRPr="005526E5">
                <w:rPr>
                  <w:rFonts w:ascii="Arial" w:hAnsi="Arial" w:cs="Arial"/>
                  <w:bCs/>
                  <w:sz w:val="24"/>
                  <w:szCs w:val="24"/>
                </w:rPr>
                <w:t xml:space="preserve">Kryterium weryfikowane jest </w:t>
              </w:r>
              <w:r w:rsidR="00565849" w:rsidRPr="0077679B">
                <w:rPr>
                  <w:rFonts w:ascii="Arial" w:hAnsi="Arial" w:cs="Arial"/>
                  <w:sz w:val="24"/>
                  <w:szCs w:val="24"/>
                </w:rPr>
                <w:t xml:space="preserve">m.in. </w:t>
              </w:r>
              <w:r w:rsidR="00565849" w:rsidRPr="005F781E">
                <w:rPr>
                  <w:rFonts w:ascii="Arial" w:hAnsi="Arial"/>
                  <w:sz w:val="24"/>
                </w:rPr>
                <w:t>w oparciu o</w:t>
              </w:r>
              <w:r w:rsidR="00565849" w:rsidRPr="0077679B">
                <w:rPr>
                  <w:rFonts w:ascii="Arial" w:hAnsi="Arial" w:cs="Arial"/>
                  <w:sz w:val="24"/>
                  <w:szCs w:val="24"/>
                </w:rPr>
                <w:t> </w:t>
              </w:r>
              <w:r w:rsidR="00565849" w:rsidRPr="005F781E">
                <w:rPr>
                  <w:rFonts w:ascii="Arial" w:hAnsi="Arial"/>
                  <w:sz w:val="24"/>
                </w:rPr>
                <w:t xml:space="preserve">oświadczenie </w:t>
              </w:r>
              <w:r w:rsidR="00565849" w:rsidRPr="0077679B">
                <w:rPr>
                  <w:rFonts w:ascii="Arial" w:hAnsi="Arial" w:cs="Arial"/>
                  <w:sz w:val="24"/>
                  <w:szCs w:val="24"/>
                </w:rPr>
                <w:t>wnioskodawcy</w:t>
              </w:r>
              <w:r w:rsidR="00565849" w:rsidRPr="0077679B">
                <w:rPr>
                  <w:rFonts w:ascii="Arial" w:hAnsi="Arial" w:cs="Arial"/>
                  <w:sz w:val="24"/>
                  <w:szCs w:val="24"/>
                  <w:vertAlign w:val="superscript"/>
                </w:rPr>
                <w:footnoteReference w:id="7"/>
              </w:r>
              <w:r w:rsidR="00565849" w:rsidRPr="0077679B">
                <w:rPr>
                  <w:rFonts w:ascii="Arial" w:hAnsi="Arial" w:cs="Arial"/>
                  <w:sz w:val="24"/>
                  <w:szCs w:val="24"/>
                </w:rPr>
                <w:t xml:space="preserve">, zawarte we wniosku o dofinansowanie projektu, o braku obowiązywania na terenie jednostki samorządu terytorialnego dyskryminujących aktów prawa miejscowego oraz w oparciu o </w:t>
              </w:r>
              <w:r w:rsidR="00565849">
                <w:rPr>
                  <w:rFonts w:ascii="Arial" w:hAnsi="Arial" w:cs="Arial"/>
                  <w:sz w:val="24"/>
                  <w:szCs w:val="24"/>
                </w:rPr>
                <w:t xml:space="preserve">informacje znajdujące się na stronie internetowej </w:t>
              </w:r>
              <w:r w:rsidR="00565849" w:rsidRPr="005F781E">
                <w:rPr>
                  <w:rFonts w:ascii="Arial" w:hAnsi="Arial"/>
                  <w:sz w:val="24"/>
                </w:rPr>
                <w:t>Rzecznika Praw Obywatelskich</w:t>
              </w:r>
              <w:r w:rsidR="00565849" w:rsidRPr="0077679B">
                <w:rPr>
                  <w:rFonts w:ascii="Arial" w:hAnsi="Arial" w:cs="Arial"/>
                  <w:sz w:val="24"/>
                  <w:szCs w:val="24"/>
                </w:rPr>
                <w:t xml:space="preserve"> (RPO) </w:t>
              </w:r>
              <w:r w:rsidR="00565849">
                <w:rPr>
                  <w:rFonts w:ascii="Arial" w:hAnsi="Arial" w:cs="Arial"/>
                  <w:sz w:val="24"/>
                  <w:szCs w:val="24"/>
                </w:rPr>
                <w:t>dotyczące</w:t>
              </w:r>
              <w:r w:rsidR="00565849" w:rsidRPr="0077679B">
                <w:rPr>
                  <w:rFonts w:ascii="Arial" w:hAnsi="Arial" w:cs="Arial"/>
                  <w:sz w:val="24"/>
                  <w:szCs w:val="24"/>
                </w:rPr>
                <w:t xml:space="preserve"> JST, które </w:t>
              </w:r>
              <w:r w:rsidR="00565849" w:rsidRPr="0077679B">
                <w:rPr>
                  <w:rFonts w:ascii="Arial" w:hAnsi="Arial" w:cs="Arial"/>
                  <w:sz w:val="24"/>
                  <w:szCs w:val="24"/>
                </w:rPr>
                <w:lastRenderedPageBreak/>
                <w:t>ustanowiły obowiązujące i uznane przez RPO za dyskryminujące akty prawa miejscowego (</w:t>
              </w:r>
              <w:r w:rsidR="00565849" w:rsidRPr="005F781E">
                <w:rPr>
                  <w:rFonts w:ascii="Arial" w:hAnsi="Arial"/>
                  <w:sz w:val="24"/>
                </w:rPr>
                <w:t>aktualn</w:t>
              </w:r>
              <w:r w:rsidR="00565849">
                <w:rPr>
                  <w:rFonts w:ascii="Arial" w:hAnsi="Arial"/>
                  <w:sz w:val="24"/>
                </w:rPr>
                <w:t>e</w:t>
              </w:r>
              <w:r w:rsidR="00565849" w:rsidRPr="005F781E">
                <w:rPr>
                  <w:rFonts w:ascii="Arial" w:hAnsi="Arial"/>
                  <w:sz w:val="24"/>
                </w:rPr>
                <w:t xml:space="preserve"> na dzień zakończenia naboru</w:t>
              </w:r>
              <w:r w:rsidR="00565849" w:rsidRPr="0077679B">
                <w:rPr>
                  <w:rFonts w:ascii="Arial" w:hAnsi="Arial" w:cs="Arial"/>
                  <w:sz w:val="24"/>
                  <w:szCs w:val="24"/>
                </w:rPr>
                <w:t>).</w:t>
              </w:r>
            </w:ins>
          </w:p>
        </w:tc>
        <w:tc>
          <w:tcPr>
            <w:tcW w:w="3260" w:type="dxa"/>
          </w:tcPr>
          <w:p w14:paraId="21C2C269" w14:textId="77777777" w:rsidR="007428AA" w:rsidRPr="005526E5" w:rsidRDefault="007428AA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AF3768" w:rsidRPr="005526E5">
              <w:rPr>
                <w:rFonts w:ascii="Arial" w:hAnsi="Arial" w:cs="Arial"/>
                <w:sz w:val="24"/>
                <w:szCs w:val="24"/>
              </w:rPr>
              <w:t>/</w:t>
            </w:r>
            <w:r w:rsidR="00F72B2A" w:rsidRPr="005526E5">
              <w:rPr>
                <w:rFonts w:ascii="Arial" w:hAnsi="Arial" w:cs="Arial"/>
                <w:sz w:val="24"/>
                <w:szCs w:val="24"/>
              </w:rPr>
              <w:t>NIE DOTYCZY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7A90D83" w14:textId="77777777" w:rsidR="006445D4" w:rsidRPr="005526E5" w:rsidRDefault="007428AA" w:rsidP="00206D7D">
            <w:pPr>
              <w:spacing w:before="120" w:after="0"/>
              <w:rPr>
                <w:del w:id="55" w:author="Małgorzata Chojnacka" w:date="2024-11-15T13:54:00Z"/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dofinansowania.</w:t>
            </w:r>
          </w:p>
          <w:p w14:paraId="3B782C7D" w14:textId="77777777" w:rsidR="007428AA" w:rsidRPr="005526E5" w:rsidRDefault="007428AA" w:rsidP="00206D7D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 xml:space="preserve"> uznaje się za spełnione, jeżeli odpowiedź będzie pozytywna</w:t>
            </w:r>
            <w:r w:rsidR="00F72B2A" w:rsidRPr="005526E5">
              <w:rPr>
                <w:rFonts w:ascii="Arial" w:hAnsi="Arial" w:cs="Arial"/>
                <w:sz w:val="24"/>
                <w:szCs w:val="24"/>
              </w:rPr>
              <w:t xml:space="preserve"> (wartość logiczna: „TAK” lub „NIE DOTYCZY”)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0C4F7F58" w14:textId="77777777" w:rsidR="007428AA" w:rsidRPr="005526E5" w:rsidRDefault="007428AA" w:rsidP="00206D7D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60D514D4" w14:textId="77777777" w:rsidR="007428AA" w:rsidRPr="005526E5" w:rsidRDefault="006445D4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del w:id="56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delText>Przyznanie wartości „NIE” (po jednokrotnym złożeniu uzupełnień lub poprawy) oznacza, iż kryterium nie jest spełnione.</w:delText>
              </w:r>
            </w:del>
          </w:p>
        </w:tc>
      </w:tr>
      <w:tr w:rsidR="007428AA" w:rsidRPr="005526E5" w14:paraId="0AC914BF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60B63163" w14:textId="77777777" w:rsidR="007428AA" w:rsidRPr="005526E5" w:rsidRDefault="007428AA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56" w:type="dxa"/>
            <w:vAlign w:val="center"/>
          </w:tcPr>
          <w:p w14:paraId="489192C2" w14:textId="77777777" w:rsidR="007428AA" w:rsidRPr="005526E5" w:rsidRDefault="007428AA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13B7F69E" w14:textId="77777777" w:rsidR="007428AA" w:rsidRPr="005526E5" w:rsidRDefault="007428AA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137CD295" w14:textId="77777777" w:rsidR="007428AA" w:rsidRPr="005526E5" w:rsidRDefault="007428AA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D6A71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36A76709" w14:textId="77777777" w:rsidR="007428AA" w:rsidRPr="005526E5" w:rsidRDefault="007428AA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F2893FE" w14:textId="77777777" w:rsidR="007428AA" w:rsidRPr="005526E5" w:rsidRDefault="007428AA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2C25B4D" w14:textId="77777777" w:rsidR="007428AA" w:rsidRPr="005526E5" w:rsidRDefault="007428AA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535859E" w14:textId="77777777" w:rsidR="007428AA" w:rsidRPr="005526E5" w:rsidRDefault="007428AA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153E6C7" w14:textId="77777777" w:rsidR="007428AA" w:rsidRPr="005526E5" w:rsidRDefault="007428AA" w:rsidP="00206D7D">
            <w:pPr>
              <w:rPr>
                <w:rFonts w:ascii="Arial" w:hAnsi="Arial" w:cs="Arial"/>
                <w:sz w:val="24"/>
                <w:szCs w:val="24"/>
              </w:rPr>
            </w:pPr>
            <w:del w:id="57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delText xml:space="preserve">Przyznanie wartości „NIE” (po jednokrotnym złożeniu uzupełnień lub poprawy) oznacza, iż kryterium nie jest spełnione. </w:delText>
              </w:r>
            </w:del>
            <w:ins w:id="58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</w:p>
        </w:tc>
      </w:tr>
      <w:tr w:rsidR="007428AA" w:rsidRPr="005526E5" w14:paraId="64DEE781" w14:textId="77777777" w:rsidTr="00CE1854">
        <w:trPr>
          <w:trHeight w:val="992"/>
        </w:trPr>
        <w:tc>
          <w:tcPr>
            <w:tcW w:w="1110" w:type="dxa"/>
            <w:vAlign w:val="center"/>
          </w:tcPr>
          <w:p w14:paraId="5F2D9C8E" w14:textId="77777777" w:rsidR="007428AA" w:rsidRPr="005526E5" w:rsidRDefault="007428AA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56" w:type="dxa"/>
            <w:vAlign w:val="center"/>
          </w:tcPr>
          <w:p w14:paraId="73DBEFA0" w14:textId="77777777" w:rsidR="007428AA" w:rsidRPr="005526E5" w:rsidRDefault="007428AA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5784D532" w14:textId="77777777" w:rsidR="000573BB" w:rsidRPr="00400F03" w:rsidRDefault="000573BB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0F03">
              <w:rPr>
                <w:rFonts w:ascii="Arial" w:hAnsi="Arial" w:cs="Arial"/>
                <w:sz w:val="24"/>
                <w:szCs w:val="24"/>
              </w:rPr>
              <w:t xml:space="preserve">na moment złożenia wniosku o dofinansowanie wnioskodawca posiada prawo do dysponowania gruntami lub obiektami na cele inwestycji, posiada </w:t>
            </w:r>
            <w:r w:rsidRPr="00400F03">
              <w:rPr>
                <w:rFonts w:ascii="Arial" w:hAnsi="Arial" w:cs="Arial"/>
                <w:sz w:val="24"/>
                <w:szCs w:val="24"/>
              </w:rPr>
              <w:lastRenderedPageBreak/>
              <w:t>wymaganą dokumentację techniczną i projektową, wymagane prawem decyzje, uzgodnienia i pozwolenia administracyjne</w:t>
            </w:r>
            <w:del w:id="59" w:author="Małgorzata Chojnacka" w:date="2024-11-15T13:54:00Z">
              <w:r w:rsidR="007428AA" w:rsidRPr="005526E5">
                <w:rPr>
                  <w:rStyle w:val="Odwoanieprzypisudolnego"/>
                  <w:rFonts w:ascii="Arial" w:hAnsi="Arial" w:cs="Arial"/>
                  <w:sz w:val="24"/>
                  <w:szCs w:val="24"/>
                </w:rPr>
                <w:footnoteReference w:id="8"/>
              </w:r>
              <w:r w:rsidR="007428AA" w:rsidRPr="005526E5">
                <w:rPr>
                  <w:rFonts w:ascii="Arial" w:hAnsi="Arial" w:cs="Arial"/>
                  <w:sz w:val="24"/>
                  <w:szCs w:val="24"/>
                </w:rPr>
                <w:delText xml:space="preserve">. </w:delText>
              </w:r>
            </w:del>
            <w:ins w:id="61" w:author="Małgorzata Chojnacka" w:date="2024-11-15T13:54:00Z">
              <w:r w:rsidRPr="00400F03">
                <w:rPr>
                  <w:rFonts w:ascii="Arial" w:hAnsi="Arial" w:cs="Arial"/>
                  <w:sz w:val="24"/>
                  <w:szCs w:val="24"/>
                </w:rPr>
                <w:t>.</w:t>
              </w:r>
            </w:ins>
          </w:p>
          <w:p w14:paraId="1DF3B39C" w14:textId="77777777" w:rsidR="000573BB" w:rsidRPr="00935252" w:rsidRDefault="000573BB" w:rsidP="00206D7D">
            <w:pPr>
              <w:pStyle w:val="Tekstprzypisudolnego"/>
              <w:spacing w:after="120"/>
              <w:rPr>
                <w:ins w:id="62" w:author="Małgorzata Chojnacka" w:date="2024-11-15T13:54:00Z"/>
                <w:rFonts w:ascii="Arial" w:hAnsi="Arial" w:cs="Arial"/>
                <w:sz w:val="24"/>
                <w:szCs w:val="24"/>
                <w:lang w:val="pl-PL"/>
              </w:rPr>
            </w:pPr>
            <w:ins w:id="63" w:author="Małgorzata Chojnacka" w:date="2024-11-15T13:54:00Z">
              <w:r w:rsidRPr="00935252">
                <w:rPr>
                  <w:rFonts w:ascii="Arial" w:hAnsi="Arial" w:cs="Arial"/>
                  <w:sz w:val="24"/>
                  <w:szCs w:val="24"/>
                  <w:lang w:val="pl-PL"/>
                </w:rPr>
                <w:t>Jeśli wydane pozwolenie</w:t>
              </w:r>
              <w:r w:rsidRPr="003F2027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 zezwalające na realizację inwestycji</w:t>
              </w:r>
              <w:r w:rsidRPr="00935252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 (</w:t>
              </w:r>
              <w:r>
                <w:rPr>
                  <w:rFonts w:ascii="Arial" w:hAnsi="Arial" w:cs="Arial"/>
                  <w:sz w:val="24"/>
                  <w:szCs w:val="24"/>
                  <w:lang w:val="pl-PL"/>
                </w:rPr>
                <w:t>np. decyzja o pozwoleniu</w:t>
              </w:r>
              <w:r w:rsidRPr="00935252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 na budowę</w:t>
              </w:r>
              <w:r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, </w:t>
              </w:r>
              <w:r w:rsidRPr="00935252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zezwolenie na realizację inwestycji drogowej) nie jest prawomocne w momencie składania wniosku o dofinansowanie, </w:t>
              </w:r>
              <w:r w:rsidR="00397CF3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należy </w:t>
              </w:r>
              <w:r w:rsidRPr="00935252">
                <w:rPr>
                  <w:rFonts w:ascii="Arial" w:hAnsi="Arial" w:cs="Arial"/>
                  <w:sz w:val="24"/>
                  <w:szCs w:val="24"/>
                  <w:lang w:val="pl-PL"/>
                </w:rPr>
                <w:t>przedłożyć</w:t>
              </w:r>
              <w:r w:rsidR="00397CF3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 decyzję</w:t>
              </w:r>
              <w:r w:rsidRPr="00935252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 </w:t>
              </w:r>
              <w:r>
                <w:rPr>
                  <w:rFonts w:ascii="Arial" w:hAnsi="Arial" w:cs="Arial"/>
                  <w:sz w:val="24"/>
                  <w:szCs w:val="24"/>
                  <w:lang w:val="pl-PL"/>
                </w:rPr>
                <w:t>o</w:t>
              </w:r>
              <w:r w:rsidRPr="00935252">
                <w:rPr>
                  <w:rFonts w:ascii="Arial" w:hAnsi="Arial" w:cs="Arial"/>
                  <w:sz w:val="24"/>
                  <w:szCs w:val="24"/>
                  <w:lang w:val="pl-PL"/>
                </w:rPr>
                <w:t>patrzon</w:t>
              </w:r>
              <w:r>
                <w:rPr>
                  <w:rFonts w:ascii="Arial" w:hAnsi="Arial" w:cs="Arial"/>
                  <w:sz w:val="24"/>
                  <w:szCs w:val="24"/>
                  <w:lang w:val="pl-PL"/>
                </w:rPr>
                <w:t>ą</w:t>
              </w:r>
              <w:r w:rsidRPr="00935252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 klauzulą ostateczności najpóźniej na etapie podpisania umowy o</w:t>
              </w:r>
              <w:r w:rsidR="00461503">
                <w:rPr>
                  <w:rFonts w:ascii="Arial" w:hAnsi="Arial" w:cs="Arial"/>
                  <w:sz w:val="24"/>
                  <w:szCs w:val="24"/>
                  <w:lang w:val="pl-PL"/>
                </w:rPr>
                <w:t> </w:t>
              </w:r>
              <w:r w:rsidRPr="00935252">
                <w:rPr>
                  <w:rFonts w:ascii="Arial" w:hAnsi="Arial" w:cs="Arial"/>
                  <w:sz w:val="24"/>
                  <w:szCs w:val="24"/>
                  <w:lang w:val="pl-PL"/>
                </w:rPr>
                <w:t>dofinansowanie projektu.</w:t>
              </w:r>
            </w:ins>
          </w:p>
          <w:p w14:paraId="293E3659" w14:textId="77777777" w:rsidR="000573BB" w:rsidRDefault="000573BB" w:rsidP="00206D7D">
            <w:pPr>
              <w:spacing w:before="60"/>
              <w:rPr>
                <w:ins w:id="64" w:author="Małgorzata Chojnacka" w:date="2024-11-15T13:54:00Z"/>
                <w:rFonts w:ascii="Arial" w:hAnsi="Arial" w:cs="Arial"/>
                <w:sz w:val="24"/>
                <w:szCs w:val="24"/>
              </w:rPr>
            </w:pPr>
            <w:ins w:id="65" w:author="Małgorzata Chojnacka" w:date="2024-11-15T13:54:00Z">
              <w:r>
                <w:rPr>
                  <w:rFonts w:ascii="Arial" w:hAnsi="Arial" w:cs="Arial"/>
                  <w:sz w:val="24"/>
                  <w:szCs w:val="24"/>
                </w:rPr>
                <w:t xml:space="preserve">Jeśli na </w:t>
              </w:r>
              <w:r w:rsidRPr="003F2027">
                <w:rPr>
                  <w:rFonts w:ascii="Arial" w:hAnsi="Arial" w:cs="Arial"/>
                  <w:sz w:val="24"/>
                  <w:szCs w:val="24"/>
                </w:rPr>
                <w:t>moment złożenia wniosku o dofinansowanie</w:t>
              </w:r>
              <w:r>
                <w:rPr>
                  <w:rFonts w:ascii="Arial" w:hAnsi="Arial" w:cs="Arial"/>
                  <w:sz w:val="24"/>
                  <w:szCs w:val="24"/>
                </w:rPr>
                <w:t xml:space="preserve">, wnioskodawca nie </w:t>
              </w:r>
              <w:r w:rsidRPr="003F2027">
                <w:rPr>
                  <w:rFonts w:ascii="Arial" w:hAnsi="Arial" w:cs="Arial"/>
                  <w:sz w:val="24"/>
                  <w:szCs w:val="24"/>
                </w:rPr>
                <w:t>posiada pozwolenia administracyjnego zezwalającego na realizację inwestycji (np. decyzji o pozwoleniu na budowę</w:t>
              </w:r>
              <w:r>
                <w:rPr>
                  <w:rFonts w:ascii="Arial" w:hAnsi="Arial" w:cs="Arial"/>
                  <w:sz w:val="24"/>
                  <w:szCs w:val="24"/>
                </w:rPr>
                <w:t>,</w:t>
              </w:r>
              <w:r w:rsidRPr="00935252">
                <w:rPr>
                  <w:rFonts w:ascii="Arial" w:hAnsi="Arial" w:cs="Arial"/>
                  <w:sz w:val="24"/>
                  <w:szCs w:val="24"/>
                </w:rPr>
                <w:t xml:space="preserve"> zezwoleni</w:t>
              </w:r>
              <w:r>
                <w:rPr>
                  <w:rFonts w:ascii="Arial" w:hAnsi="Arial" w:cs="Arial"/>
                  <w:sz w:val="24"/>
                  <w:szCs w:val="24"/>
                </w:rPr>
                <w:t>a</w:t>
              </w:r>
              <w:r w:rsidRPr="00935252">
                <w:rPr>
                  <w:rFonts w:ascii="Arial" w:hAnsi="Arial" w:cs="Arial"/>
                  <w:sz w:val="24"/>
                  <w:szCs w:val="24"/>
                </w:rPr>
                <w:t xml:space="preserve"> na realizację inwestycji drogowej</w:t>
              </w:r>
              <w:r w:rsidRPr="003F2027">
                <w:rPr>
                  <w:rFonts w:ascii="Arial" w:hAnsi="Arial" w:cs="Arial"/>
                  <w:sz w:val="24"/>
                  <w:szCs w:val="24"/>
                </w:rPr>
                <w:t>)</w:t>
              </w:r>
              <w:bookmarkStart w:id="66" w:name="_Hlk177989520"/>
              <w:r>
                <w:rPr>
                  <w:rStyle w:val="Odwoanieprzypisudolnego"/>
                  <w:rFonts w:ascii="Arial" w:hAnsi="Arial" w:cs="Arial"/>
                  <w:sz w:val="24"/>
                  <w:szCs w:val="24"/>
                </w:rPr>
                <w:footnoteReference w:id="9"/>
              </w:r>
              <w:r>
                <w:rPr>
                  <w:rFonts w:ascii="Arial" w:hAnsi="Arial" w:cs="Arial"/>
                  <w:sz w:val="24"/>
                  <w:szCs w:val="24"/>
                </w:rPr>
                <w:t>, w</w:t>
              </w:r>
              <w:r w:rsidR="00461503">
                <w:rPr>
                  <w:rFonts w:ascii="Arial" w:hAnsi="Arial" w:cs="Arial"/>
                  <w:sz w:val="24"/>
                  <w:szCs w:val="24"/>
                </w:rPr>
                <w:t> </w:t>
              </w:r>
              <w:r w:rsidRPr="0085673C">
                <w:rPr>
                  <w:rFonts w:ascii="Arial" w:hAnsi="Arial" w:cs="Arial"/>
                  <w:sz w:val="24"/>
                  <w:szCs w:val="24"/>
                </w:rPr>
                <w:t xml:space="preserve">przypadku </w:t>
              </w:r>
              <w:r>
                <w:rPr>
                  <w:rFonts w:ascii="Arial" w:hAnsi="Arial" w:cs="Arial"/>
                  <w:sz w:val="24"/>
                  <w:szCs w:val="24"/>
                </w:rPr>
                <w:t>zatwierdzenia</w:t>
              </w:r>
              <w:r w:rsidRPr="0085673C">
                <w:rPr>
                  <w:rFonts w:ascii="Arial" w:hAnsi="Arial" w:cs="Arial"/>
                  <w:sz w:val="24"/>
                  <w:szCs w:val="24"/>
                </w:rPr>
                <w:t xml:space="preserve"> projektu do dofinansowania zobowiązany będzie dostarczyć wymagane pozwolenie</w:t>
              </w:r>
              <w:r>
                <w:rPr>
                  <w:rFonts w:ascii="Arial" w:hAnsi="Arial" w:cs="Arial"/>
                  <w:sz w:val="24"/>
                  <w:szCs w:val="24"/>
                </w:rPr>
                <w:t xml:space="preserve"> opatrzone klauzulą ostateczności</w:t>
              </w:r>
              <w:r w:rsidRPr="0085673C">
                <w:rPr>
                  <w:rFonts w:ascii="Arial" w:hAnsi="Arial" w:cs="Arial"/>
                  <w:sz w:val="24"/>
                  <w:szCs w:val="24"/>
                </w:rPr>
                <w:t xml:space="preserve"> w terminie </w:t>
              </w:r>
              <w:r>
                <w:rPr>
                  <w:rFonts w:ascii="Arial" w:hAnsi="Arial" w:cs="Arial"/>
                  <w:sz w:val="24"/>
                  <w:szCs w:val="24"/>
                </w:rPr>
                <w:t>wskazanym</w:t>
              </w:r>
              <w:r w:rsidRPr="0085673C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r w:rsidR="00686C33">
                <w:rPr>
                  <w:rFonts w:ascii="Arial" w:hAnsi="Arial" w:cs="Arial"/>
                  <w:sz w:val="24"/>
                  <w:szCs w:val="24"/>
                </w:rPr>
                <w:t xml:space="preserve">w </w:t>
              </w:r>
              <w:r>
                <w:rPr>
                  <w:rFonts w:ascii="Arial" w:hAnsi="Arial" w:cs="Arial"/>
                  <w:sz w:val="24"/>
                  <w:szCs w:val="24"/>
                </w:rPr>
                <w:t>umowie o dofinansowanie projektu</w:t>
              </w:r>
              <w:r>
                <w:rPr>
                  <w:rStyle w:val="Odwoanieprzypisudolnego"/>
                  <w:rFonts w:ascii="Arial" w:hAnsi="Arial" w:cs="Arial"/>
                  <w:sz w:val="24"/>
                  <w:szCs w:val="24"/>
                </w:rPr>
                <w:footnoteReference w:id="10"/>
              </w:r>
              <w:r w:rsidRPr="0085673C">
                <w:rPr>
                  <w:rFonts w:ascii="Arial" w:hAnsi="Arial" w:cs="Arial"/>
                  <w:sz w:val="24"/>
                  <w:szCs w:val="24"/>
                </w:rPr>
                <w:t xml:space="preserve">, </w:t>
              </w:r>
              <w:r w:rsidR="00397CF3" w:rsidRPr="00397CF3">
                <w:rPr>
                  <w:rFonts w:ascii="Arial" w:hAnsi="Arial" w:cs="Arial"/>
                  <w:sz w:val="24"/>
                  <w:szCs w:val="24"/>
                </w:rPr>
                <w:t xml:space="preserve">jednak nie później niż </w:t>
              </w:r>
              <w:r w:rsidR="00AE2B05">
                <w:rPr>
                  <w:rFonts w:ascii="Arial" w:hAnsi="Arial" w:cs="Arial"/>
                  <w:sz w:val="24"/>
                  <w:szCs w:val="24"/>
                </w:rPr>
                <w:br/>
              </w:r>
              <w:r w:rsidR="00397CF3" w:rsidRPr="00397CF3">
                <w:rPr>
                  <w:rFonts w:ascii="Arial" w:hAnsi="Arial" w:cs="Arial"/>
                  <w:sz w:val="24"/>
                  <w:szCs w:val="24"/>
                </w:rPr>
                <w:t>12 m-</w:t>
              </w:r>
              <w:proofErr w:type="spellStart"/>
              <w:r w:rsidR="00397CF3" w:rsidRPr="00397CF3">
                <w:rPr>
                  <w:rFonts w:ascii="Arial" w:hAnsi="Arial" w:cs="Arial"/>
                  <w:sz w:val="24"/>
                  <w:szCs w:val="24"/>
                </w:rPr>
                <w:t>cy</w:t>
              </w:r>
              <w:proofErr w:type="spellEnd"/>
              <w:r w:rsidR="00397CF3" w:rsidRPr="00397CF3">
                <w:rPr>
                  <w:rFonts w:ascii="Arial" w:hAnsi="Arial" w:cs="Arial"/>
                  <w:sz w:val="24"/>
                  <w:szCs w:val="24"/>
                </w:rPr>
                <w:t xml:space="preserve"> od daty </w:t>
              </w:r>
              <w:r w:rsidR="002B5EE9" w:rsidRPr="002B5EE9">
                <w:rPr>
                  <w:rFonts w:ascii="Arial" w:hAnsi="Arial" w:cs="Arial"/>
                  <w:sz w:val="24"/>
                  <w:szCs w:val="24"/>
                </w:rPr>
                <w:t>uchwały zarządu województwa o wyborze projektu do dofinansowania.</w:t>
              </w:r>
            </w:ins>
          </w:p>
          <w:p w14:paraId="52B7C388" w14:textId="77777777" w:rsidR="000573BB" w:rsidRPr="005526E5" w:rsidRDefault="000573BB" w:rsidP="00206D7D">
            <w:pPr>
              <w:spacing w:before="60"/>
              <w:rPr>
                <w:ins w:id="69" w:author="Małgorzata Chojnacka" w:date="2024-11-15T13:54:00Z"/>
                <w:rFonts w:ascii="Arial" w:hAnsi="Arial" w:cs="Arial"/>
                <w:sz w:val="24"/>
                <w:szCs w:val="24"/>
              </w:rPr>
            </w:pPr>
            <w:ins w:id="70" w:author="Małgorzata Chojnacka" w:date="2024-11-15T13:54:00Z">
              <w:r>
                <w:rPr>
                  <w:rFonts w:ascii="Arial" w:hAnsi="Arial" w:cs="Arial"/>
                  <w:sz w:val="24"/>
                  <w:szCs w:val="24"/>
                </w:rPr>
                <w:t>W każdym przypadku pozwolenie</w:t>
              </w:r>
              <w:r w:rsidRPr="00BA50CC">
                <w:rPr>
                  <w:rFonts w:ascii="Arial" w:hAnsi="Arial" w:cs="Arial"/>
                  <w:sz w:val="24"/>
                  <w:szCs w:val="24"/>
                </w:rPr>
                <w:t xml:space="preserve"> nieostateczne posiadające klauzulę natychmiastowej wykonalności należy uznać za </w:t>
              </w:r>
              <w:r>
                <w:rPr>
                  <w:rFonts w:ascii="Arial" w:hAnsi="Arial" w:cs="Arial"/>
                  <w:sz w:val="24"/>
                  <w:szCs w:val="24"/>
                </w:rPr>
                <w:t>po</w:t>
              </w:r>
              <w:r w:rsidRPr="00BA50CC">
                <w:rPr>
                  <w:rFonts w:ascii="Arial" w:hAnsi="Arial" w:cs="Arial"/>
                  <w:sz w:val="24"/>
                  <w:szCs w:val="24"/>
                </w:rPr>
                <w:t>zwolenie spełniające warunki kryterium</w:t>
              </w:r>
              <w:r>
                <w:rPr>
                  <w:rFonts w:ascii="Arial" w:hAnsi="Arial" w:cs="Arial"/>
                  <w:sz w:val="24"/>
                  <w:szCs w:val="24"/>
                </w:rPr>
                <w:t>.</w:t>
              </w:r>
            </w:ins>
          </w:p>
          <w:bookmarkEnd w:id="66"/>
          <w:p w14:paraId="6ED51205" w14:textId="77777777" w:rsidR="007428AA" w:rsidRPr="005526E5" w:rsidRDefault="007428AA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BD6A71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7F212CF1" w14:textId="77777777" w:rsidR="007428AA" w:rsidRPr="005526E5" w:rsidRDefault="007428AA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6C625BE" w14:textId="77777777" w:rsidR="007428AA" w:rsidRPr="005526E5" w:rsidRDefault="007428AA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6AA2BE2A" w14:textId="77777777" w:rsidR="007428AA" w:rsidRPr="005526E5" w:rsidRDefault="007428AA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006650CA" w14:textId="77777777" w:rsidR="007428AA" w:rsidRPr="005526E5" w:rsidRDefault="007428AA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0360EB3" w14:textId="77777777" w:rsidR="007428AA" w:rsidRPr="005526E5" w:rsidRDefault="007428AA" w:rsidP="00206D7D">
            <w:pPr>
              <w:rPr>
                <w:rFonts w:ascii="Arial" w:hAnsi="Arial" w:cs="Arial"/>
                <w:sz w:val="24"/>
                <w:szCs w:val="24"/>
              </w:rPr>
            </w:pPr>
            <w:del w:id="71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delText>Przyznanie wartości „NIE” (po jednokrotnym złożeniu uzupełnień lub poprawy) oznacza, iż kryterium nie jest spełnione.</w:delText>
              </w:r>
            </w:del>
          </w:p>
        </w:tc>
      </w:tr>
      <w:tr w:rsidR="00E9535D" w:rsidRPr="005526E5" w14:paraId="6150F194" w14:textId="77777777" w:rsidTr="00B908BB">
        <w:trPr>
          <w:trHeight w:val="992"/>
          <w:ins w:id="72" w:author="Małgorzata Chojnacka" w:date="2024-11-15T13:54:00Z"/>
        </w:trPr>
        <w:tc>
          <w:tcPr>
            <w:tcW w:w="1110" w:type="dxa"/>
            <w:vAlign w:val="center"/>
          </w:tcPr>
          <w:p w14:paraId="56643F77" w14:textId="77777777" w:rsidR="00E9535D" w:rsidRPr="005526E5" w:rsidRDefault="00E9535D" w:rsidP="00206D7D">
            <w:pPr>
              <w:spacing w:after="0"/>
              <w:rPr>
                <w:ins w:id="73" w:author="Małgorzata Chojnacka" w:date="2024-11-15T13:54:00Z"/>
                <w:rFonts w:ascii="Arial" w:hAnsi="Arial" w:cs="Arial"/>
                <w:sz w:val="24"/>
                <w:szCs w:val="24"/>
              </w:rPr>
            </w:pPr>
            <w:ins w:id="74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lastRenderedPageBreak/>
                <w:t>A.</w:t>
              </w:r>
              <w:r w:rsidR="009A0952">
                <w:rPr>
                  <w:rFonts w:ascii="Arial" w:hAnsi="Arial" w:cs="Arial"/>
                  <w:sz w:val="24"/>
                  <w:szCs w:val="24"/>
                </w:rPr>
                <w:t>6</w:t>
              </w:r>
            </w:ins>
          </w:p>
        </w:tc>
        <w:tc>
          <w:tcPr>
            <w:tcW w:w="2856" w:type="dxa"/>
            <w:vAlign w:val="center"/>
          </w:tcPr>
          <w:p w14:paraId="5EE39EE1" w14:textId="77777777" w:rsidR="00E9535D" w:rsidRPr="009678AF" w:rsidRDefault="00E9535D" w:rsidP="00206D7D">
            <w:pPr>
              <w:spacing w:after="0"/>
              <w:rPr>
                <w:ins w:id="75" w:author="Małgorzata Chojnacka" w:date="2024-11-15T13:54:00Z"/>
                <w:rFonts w:ascii="Arial" w:hAnsi="Arial" w:cs="Arial"/>
                <w:sz w:val="24"/>
                <w:szCs w:val="24"/>
              </w:rPr>
            </w:pPr>
            <w:ins w:id="76" w:author="Małgorzata Chojnacka" w:date="2024-11-15T13:54:00Z">
              <w:r w:rsidRPr="009678AF">
                <w:rPr>
                  <w:rFonts w:ascii="Arial" w:hAnsi="Arial" w:cs="Arial"/>
                  <w:sz w:val="24"/>
                  <w:szCs w:val="24"/>
                </w:rPr>
                <w:t>Okres realizacji projektu</w:t>
              </w:r>
            </w:ins>
          </w:p>
        </w:tc>
        <w:tc>
          <w:tcPr>
            <w:tcW w:w="7199" w:type="dxa"/>
          </w:tcPr>
          <w:p w14:paraId="5D531818" w14:textId="77777777" w:rsidR="00E9535D" w:rsidRPr="009678AF" w:rsidRDefault="00E9535D" w:rsidP="00206D7D">
            <w:pPr>
              <w:spacing w:before="60"/>
              <w:rPr>
                <w:ins w:id="77" w:author="Małgorzata Chojnacka" w:date="2024-11-15T13:54:00Z"/>
                <w:rFonts w:ascii="Arial" w:hAnsi="Arial" w:cs="Arial"/>
                <w:sz w:val="24"/>
                <w:szCs w:val="24"/>
              </w:rPr>
            </w:pPr>
            <w:ins w:id="78" w:author="Małgorzata Chojnacka" w:date="2024-11-15T13:54:00Z">
              <w:r w:rsidRPr="009678AF">
                <w:rPr>
                  <w:rFonts w:ascii="Arial" w:hAnsi="Arial" w:cs="Arial"/>
                  <w:sz w:val="24"/>
                  <w:szCs w:val="24"/>
                </w:rPr>
                <w:t>W kryterium sprawdz</w:t>
              </w:r>
              <w:r>
                <w:rPr>
                  <w:rFonts w:ascii="Arial" w:hAnsi="Arial" w:cs="Arial"/>
                  <w:sz w:val="24"/>
                  <w:szCs w:val="24"/>
                </w:rPr>
                <w:t>a</w:t>
              </w:r>
              <w:r w:rsidRPr="009678AF">
                <w:rPr>
                  <w:rFonts w:ascii="Arial" w:hAnsi="Arial" w:cs="Arial"/>
                  <w:sz w:val="24"/>
                  <w:szCs w:val="24"/>
                </w:rPr>
                <w:t>my, czy zakładany maksymalny okres realizacji projektu nie przekracza 36 miesięcy</w:t>
              </w:r>
              <w:r w:rsidR="00E73AC1">
                <w:rPr>
                  <w:rFonts w:ascii="Arial" w:hAnsi="Arial" w:cs="Arial"/>
                  <w:sz w:val="24"/>
                  <w:szCs w:val="24"/>
                </w:rPr>
                <w:t xml:space="preserve"> od terminu zakończenia naboru.</w:t>
              </w:r>
            </w:ins>
          </w:p>
          <w:p w14:paraId="57D0424F" w14:textId="77777777" w:rsidR="00E9535D" w:rsidRDefault="00E9535D" w:rsidP="00206D7D">
            <w:pPr>
              <w:spacing w:before="60"/>
              <w:rPr>
                <w:ins w:id="79" w:author="Małgorzata Chojnacka" w:date="2024-11-15T13:54:00Z"/>
                <w:rFonts w:ascii="Arial" w:hAnsi="Arial" w:cs="Arial"/>
                <w:sz w:val="24"/>
                <w:szCs w:val="24"/>
              </w:rPr>
            </w:pPr>
            <w:ins w:id="80" w:author="Małgorzata Chojnacka" w:date="2024-11-15T13:54:00Z">
              <w:r w:rsidRPr="001F7BB8">
                <w:rPr>
                  <w:rFonts w:ascii="Arial" w:hAnsi="Arial" w:cs="Arial"/>
                  <w:sz w:val="24"/>
                  <w:szCs w:val="24"/>
                </w:rPr>
                <w:t xml:space="preserve">W uzasadnionych przypadkach Instytucja </w:t>
              </w:r>
            </w:ins>
            <w:r w:rsidR="00206D7D">
              <w:rPr>
                <w:rFonts w:ascii="Arial" w:hAnsi="Arial" w:cs="Arial"/>
                <w:sz w:val="24"/>
                <w:szCs w:val="24"/>
              </w:rPr>
              <w:t>Zarządzająca</w:t>
            </w:r>
            <w:ins w:id="81" w:author="Małgorzata Chojnacka" w:date="2024-11-15T13:54:00Z">
              <w:r w:rsidRPr="001F7BB8">
                <w:rPr>
                  <w:rFonts w:ascii="Arial" w:hAnsi="Arial" w:cs="Arial"/>
                  <w:sz w:val="24"/>
                  <w:szCs w:val="24"/>
                </w:rPr>
                <w:t xml:space="preserve"> może na wniosek beneficjenta złożony w trakcie realizacji projektu wyrazić zgodę na wydłużenie okresu realizacji projektu.</w:t>
              </w:r>
            </w:ins>
          </w:p>
          <w:p w14:paraId="6B8CB89F" w14:textId="77777777" w:rsidR="00E9535D" w:rsidRPr="009678AF" w:rsidRDefault="00E9535D" w:rsidP="00206D7D">
            <w:pPr>
              <w:spacing w:before="60"/>
              <w:rPr>
                <w:ins w:id="82" w:author="Małgorzata Chojnacka" w:date="2024-11-15T13:54:00Z"/>
                <w:rFonts w:ascii="Arial" w:hAnsi="Arial" w:cs="Arial"/>
                <w:sz w:val="24"/>
                <w:szCs w:val="24"/>
              </w:rPr>
            </w:pPr>
            <w:ins w:id="83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t>Kryterium jest weryfikowane w oparciu o wniosek o</w:t>
              </w:r>
              <w:r>
                <w:rPr>
                  <w:rFonts w:ascii="Arial" w:hAnsi="Arial" w:cs="Arial"/>
                  <w:sz w:val="24"/>
                  <w:szCs w:val="24"/>
                </w:rPr>
                <w:t> </w:t>
              </w:r>
              <w:r w:rsidRPr="005526E5">
                <w:rPr>
                  <w:rFonts w:ascii="Arial" w:hAnsi="Arial" w:cs="Arial"/>
                  <w:sz w:val="24"/>
                  <w:szCs w:val="24"/>
                </w:rPr>
                <w:t>dofinansowanie projektu.</w:t>
              </w:r>
            </w:ins>
          </w:p>
        </w:tc>
        <w:tc>
          <w:tcPr>
            <w:tcW w:w="3260" w:type="dxa"/>
          </w:tcPr>
          <w:p w14:paraId="1093A97F" w14:textId="77777777" w:rsidR="00E9535D" w:rsidRPr="005526E5" w:rsidRDefault="00E9535D" w:rsidP="00206D7D">
            <w:pPr>
              <w:rPr>
                <w:ins w:id="84" w:author="Małgorzata Chojnacka" w:date="2024-11-15T13:54:00Z"/>
                <w:rFonts w:ascii="Arial" w:hAnsi="Arial" w:cs="Arial"/>
                <w:sz w:val="24"/>
                <w:szCs w:val="24"/>
              </w:rPr>
            </w:pPr>
            <w:ins w:id="85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t>TAK/NIE</w:t>
              </w:r>
              <w:r w:rsidRPr="005526E5" w:rsidDel="00596757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r w:rsidRPr="005526E5">
                <w:rPr>
                  <w:rFonts w:ascii="Arial" w:hAnsi="Arial" w:cs="Arial"/>
                  <w:sz w:val="24"/>
                  <w:szCs w:val="24"/>
                </w:rPr>
                <w:br/>
                <w:t>(NIE oznacza odrzucenie wniosku)</w:t>
              </w:r>
            </w:ins>
          </w:p>
          <w:p w14:paraId="0BDA18D3" w14:textId="77777777" w:rsidR="00E9535D" w:rsidRPr="005526E5" w:rsidRDefault="00E9535D" w:rsidP="00206D7D">
            <w:pPr>
              <w:rPr>
                <w:ins w:id="86" w:author="Małgorzata Chojnacka" w:date="2024-11-15T13:54:00Z"/>
                <w:rFonts w:ascii="Arial" w:hAnsi="Arial" w:cs="Arial"/>
                <w:sz w:val="24"/>
                <w:szCs w:val="24"/>
              </w:rPr>
            </w:pPr>
            <w:ins w:id="87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t>Kryterium obligatoryjne – spełnienie kryterium jest niezbędne do przyznania dofinansowania.</w:t>
              </w:r>
            </w:ins>
          </w:p>
          <w:p w14:paraId="48F70628" w14:textId="77777777" w:rsidR="00E9535D" w:rsidRPr="005526E5" w:rsidRDefault="00E9535D" w:rsidP="00206D7D">
            <w:pPr>
              <w:rPr>
                <w:ins w:id="88" w:author="Małgorzata Chojnacka" w:date="2024-11-15T13:54:00Z"/>
                <w:rFonts w:ascii="Arial" w:hAnsi="Arial" w:cs="Arial"/>
                <w:sz w:val="24"/>
                <w:szCs w:val="24"/>
              </w:rPr>
            </w:pPr>
            <w:ins w:id="89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t xml:space="preserve">Kryterium uznaje się za spełnione, jeżeli odpowiedź będzie pozytywna . </w:t>
              </w:r>
            </w:ins>
          </w:p>
          <w:p w14:paraId="47B40C84" w14:textId="77777777" w:rsidR="00E9535D" w:rsidRPr="005526E5" w:rsidRDefault="00E9535D" w:rsidP="00206D7D">
            <w:pPr>
              <w:rPr>
                <w:ins w:id="90" w:author="Małgorzata Chojnacka" w:date="2024-11-15T13:54:00Z"/>
                <w:rFonts w:ascii="Arial" w:hAnsi="Arial" w:cs="Arial"/>
                <w:sz w:val="24"/>
                <w:szCs w:val="24"/>
              </w:rPr>
            </w:pPr>
            <w:ins w:id="91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t>W trakcie oceny kryterium wnioskodawca może zostać poproszony o uzupełnienie lub poprawienie wniosku.</w:t>
              </w:r>
            </w:ins>
          </w:p>
        </w:tc>
      </w:tr>
    </w:tbl>
    <w:p w14:paraId="79509B7F" w14:textId="77777777" w:rsidR="00894117" w:rsidRDefault="00894117" w:rsidP="00206D7D">
      <w:pPr>
        <w:rPr>
          <w:ins w:id="92" w:author="Małgorzata Chojnacka" w:date="2024-11-15T13:54:00Z"/>
          <w:rFonts w:ascii="Arial" w:hAnsi="Arial" w:cs="Arial"/>
          <w:sz w:val="24"/>
          <w:szCs w:val="24"/>
        </w:rPr>
      </w:pPr>
    </w:p>
    <w:p w14:paraId="246A4416" w14:textId="77777777" w:rsidR="00472B37" w:rsidRPr="005526E5" w:rsidRDefault="00894117" w:rsidP="00206D7D">
      <w:pPr>
        <w:rPr>
          <w:rFonts w:ascii="Arial" w:hAnsi="Arial" w:cs="Arial"/>
          <w:sz w:val="24"/>
          <w:szCs w:val="24"/>
        </w:rPr>
      </w:pPr>
      <w:ins w:id="93" w:author="Małgorzata Chojnacka" w:date="2024-11-15T13:54:00Z">
        <w:r>
          <w:rPr>
            <w:rFonts w:ascii="Arial" w:hAnsi="Arial" w:cs="Arial"/>
            <w:sz w:val="24"/>
            <w:szCs w:val="24"/>
          </w:rPr>
          <w:br w:type="page"/>
        </w:r>
      </w:ins>
    </w:p>
    <w:p w14:paraId="1BC2B7AB" w14:textId="77777777" w:rsidR="002C2CE8" w:rsidRPr="00206D7D" w:rsidRDefault="007257F1" w:rsidP="00206D7D">
      <w:pPr>
        <w:pStyle w:val="Nagwek1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206D7D">
        <w:rPr>
          <w:rFonts w:ascii="Arial" w:hAnsi="Arial" w:cs="Arial"/>
          <w:sz w:val="24"/>
          <w:szCs w:val="24"/>
        </w:rPr>
        <w:lastRenderedPageBreak/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6"/>
        <w:gridCol w:w="3342"/>
        <w:gridCol w:w="6863"/>
        <w:gridCol w:w="3124"/>
      </w:tblGrid>
      <w:tr w:rsidR="00894117" w:rsidRPr="005526E5" w14:paraId="5D8A17C3" w14:textId="77777777" w:rsidTr="00206D7D">
        <w:trPr>
          <w:trHeight w:val="283"/>
          <w:tblHeader/>
        </w:trPr>
        <w:tc>
          <w:tcPr>
            <w:tcW w:w="1110" w:type="dxa"/>
            <w:shd w:val="clear" w:color="auto" w:fill="E7E6E6"/>
            <w:vAlign w:val="center"/>
          </w:tcPr>
          <w:p w14:paraId="180CCD07" w14:textId="77777777" w:rsidR="003C40D0" w:rsidRPr="005526E5" w:rsidRDefault="003C40D0" w:rsidP="00206D7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3E2237F8" w14:textId="77777777" w:rsidR="003C40D0" w:rsidRPr="005526E5" w:rsidRDefault="003C40D0" w:rsidP="00206D7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41CA084D" w14:textId="77777777" w:rsidR="003C40D0" w:rsidRPr="005526E5" w:rsidRDefault="003C40D0" w:rsidP="00206D7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7EAD3854" w14:textId="77777777" w:rsidR="003C40D0" w:rsidRPr="005526E5" w:rsidRDefault="003C40D0" w:rsidP="00206D7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5656DDDC" w14:textId="77777777" w:rsidR="003C40D0" w:rsidRPr="005526E5" w:rsidRDefault="003C40D0" w:rsidP="00206D7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3C40D0" w:rsidRPr="005526E5" w14:paraId="06A9B9D6" w14:textId="77777777" w:rsidTr="002844F4">
        <w:trPr>
          <w:trHeight w:val="283"/>
        </w:trPr>
        <w:tc>
          <w:tcPr>
            <w:tcW w:w="1110" w:type="dxa"/>
            <w:vAlign w:val="center"/>
          </w:tcPr>
          <w:p w14:paraId="15BE81B0" w14:textId="77777777" w:rsidR="003C40D0" w:rsidRPr="005526E5" w:rsidRDefault="003C40D0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4881FB5A" w14:textId="77777777" w:rsidR="003C40D0" w:rsidRPr="005526E5" w:rsidRDefault="003C40D0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Kwalifikowalność wnioskodawcy/ partnerów</w:t>
            </w:r>
          </w:p>
        </w:tc>
        <w:tc>
          <w:tcPr>
            <w:tcW w:w="7199" w:type="dxa"/>
            <w:shd w:val="clear" w:color="auto" w:fill="auto"/>
          </w:tcPr>
          <w:p w14:paraId="3D94914C" w14:textId="77777777" w:rsidR="003C40D0" w:rsidRPr="005526E5" w:rsidRDefault="003C40D0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wnioskodawca oraz partnerzy są uprawnieni do ubiegania się o dofinansowanie, tj. czy należą do jednej z poniższych grup:</w:t>
            </w:r>
          </w:p>
          <w:p w14:paraId="0796F624" w14:textId="77777777" w:rsidR="00390619" w:rsidRPr="005526E5" w:rsidRDefault="00390619" w:rsidP="00206D7D">
            <w:pPr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jednostki samorządu terytorialnego </w:t>
            </w:r>
          </w:p>
          <w:p w14:paraId="456D7B46" w14:textId="77777777" w:rsidR="00390619" w:rsidRPr="005526E5" w:rsidRDefault="00390619" w:rsidP="00206D7D">
            <w:pPr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przedsiębiorstwa wodociągowo-kanalizacyjne</w:t>
            </w:r>
          </w:p>
          <w:p w14:paraId="141F0F1D" w14:textId="77777777" w:rsidR="00390619" w:rsidRPr="005526E5" w:rsidRDefault="00390619" w:rsidP="00206D7D">
            <w:pPr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podmioty świadczące usługi publiczne w ramach realizacji obowiązków własnych jednostek samorządu terytorialnego</w:t>
            </w:r>
          </w:p>
          <w:p w14:paraId="0693877B" w14:textId="77777777" w:rsidR="003C40D0" w:rsidRPr="005526E5" w:rsidRDefault="00390619" w:rsidP="00206D7D">
            <w:pPr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partner prywatny we współpracy z podmiotem publicznym w przypadku projektów realizowanych w</w:t>
            </w:r>
            <w:ins w:id="94" w:author="Małgorzata Chojnacka" w:date="2024-11-15T13:54:00Z">
              <w:r w:rsidR="00461503">
                <w:rPr>
                  <w:rFonts w:ascii="Arial" w:hAnsi="Arial" w:cs="Arial"/>
                  <w:sz w:val="24"/>
                  <w:szCs w:val="24"/>
                </w:rPr>
                <w:t> </w:t>
              </w:r>
            </w:ins>
            <w:r w:rsidRPr="005526E5">
              <w:rPr>
                <w:rFonts w:ascii="Arial" w:hAnsi="Arial" w:cs="Arial"/>
                <w:sz w:val="24"/>
                <w:szCs w:val="24"/>
              </w:rPr>
              <w:t>formule partnerstwa publiczno-prywatnego.</w:t>
            </w:r>
          </w:p>
          <w:p w14:paraId="64C13925" w14:textId="77777777" w:rsidR="003C40D0" w:rsidRPr="005526E5" w:rsidDel="007968FF" w:rsidRDefault="003C40D0" w:rsidP="00206D7D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D6A71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 (porozumienie/umowa o</w:t>
            </w:r>
            <w:r w:rsidR="00BD6A71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partnerstwie).</w:t>
            </w:r>
          </w:p>
        </w:tc>
        <w:tc>
          <w:tcPr>
            <w:tcW w:w="3260" w:type="dxa"/>
          </w:tcPr>
          <w:p w14:paraId="63BA3ADF" w14:textId="77777777" w:rsidR="003C40D0" w:rsidRDefault="003C40D0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A717591" w14:textId="77777777" w:rsidR="003C40D0" w:rsidRDefault="003C40D0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DB845D7" w14:textId="77777777" w:rsidR="003C40D0" w:rsidRPr="005526E5" w:rsidRDefault="003C40D0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15C4736" w14:textId="77777777" w:rsidR="003C40D0" w:rsidRPr="005526E5" w:rsidRDefault="003C40D0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ins w:id="95" w:author="Małgorzata Chojnacka" w:date="2024-11-15T13:54:00Z">
              <w:r w:rsidR="00B90B09">
                <w:rPr>
                  <w:rFonts w:ascii="Arial" w:hAnsi="Arial" w:cs="Arial"/>
                  <w:sz w:val="24"/>
                  <w:szCs w:val="24"/>
                </w:rPr>
                <w:t> </w:t>
              </w:r>
            </w:ins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  <w:p w14:paraId="5C24B111" w14:textId="77777777" w:rsidR="003C40D0" w:rsidRPr="005526E5" w:rsidRDefault="003C40D0" w:rsidP="00206D7D">
            <w:pPr>
              <w:rPr>
                <w:rFonts w:ascii="Arial" w:hAnsi="Arial" w:cs="Arial"/>
                <w:sz w:val="24"/>
                <w:szCs w:val="24"/>
              </w:rPr>
            </w:pPr>
            <w:del w:id="96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delText xml:space="preserve">Przyznanie wartości „NIE” (po jednokrotnym złożeniu uzupełnień lub </w:delText>
              </w:r>
              <w:r w:rsidR="001E1C9A" w:rsidRPr="005526E5">
                <w:rPr>
                  <w:rFonts w:ascii="Arial" w:hAnsi="Arial" w:cs="Arial"/>
                  <w:sz w:val="24"/>
                  <w:szCs w:val="24"/>
                </w:rPr>
                <w:delText>poprawy</w:delText>
              </w:r>
              <w:r w:rsidRPr="005526E5">
                <w:rPr>
                  <w:rFonts w:ascii="Arial" w:hAnsi="Arial" w:cs="Arial"/>
                  <w:sz w:val="24"/>
                  <w:szCs w:val="24"/>
                </w:rPr>
                <w:delText>) oznacza, iż kryterium nie jest spełnione.</w:delText>
              </w:r>
            </w:del>
          </w:p>
        </w:tc>
      </w:tr>
      <w:tr w:rsidR="00A7213C" w:rsidRPr="005526E5" w14:paraId="5A3B6416" w14:textId="77777777" w:rsidTr="00527C97">
        <w:tblPrEx>
          <w:tblCellMar>
            <w:left w:w="70" w:type="dxa"/>
            <w:right w:w="70" w:type="dxa"/>
          </w:tblCellMar>
        </w:tblPrEx>
        <w:trPr>
          <w:trHeight w:val="283"/>
          <w:ins w:id="97" w:author="Małgorzata Chojnacka" w:date="2024-11-15T13:54:00Z"/>
        </w:trPr>
        <w:tc>
          <w:tcPr>
            <w:tcW w:w="1110" w:type="dxa"/>
            <w:vAlign w:val="center"/>
          </w:tcPr>
          <w:p w14:paraId="384B065B" w14:textId="77777777" w:rsidR="00A7213C" w:rsidRPr="005526E5" w:rsidRDefault="00A7213C" w:rsidP="00206D7D">
            <w:pPr>
              <w:spacing w:after="0"/>
              <w:rPr>
                <w:ins w:id="98" w:author="Małgorzata Chojnacka" w:date="2024-11-15T13:54:00Z"/>
                <w:rFonts w:ascii="Arial" w:hAnsi="Arial" w:cs="Arial"/>
                <w:sz w:val="24"/>
                <w:szCs w:val="24"/>
              </w:rPr>
            </w:pPr>
            <w:ins w:id="99" w:author="Małgorzata Chojnacka" w:date="2024-11-15T13:54:00Z">
              <w:r>
                <w:rPr>
                  <w:rFonts w:ascii="Arial" w:hAnsi="Arial" w:cs="Arial"/>
                  <w:sz w:val="24"/>
                  <w:szCs w:val="24"/>
                </w:rPr>
                <w:t>B.2</w:t>
              </w:r>
            </w:ins>
          </w:p>
        </w:tc>
        <w:tc>
          <w:tcPr>
            <w:tcW w:w="2856" w:type="dxa"/>
            <w:vAlign w:val="center"/>
          </w:tcPr>
          <w:p w14:paraId="313FB311" w14:textId="77777777" w:rsidR="00A7213C" w:rsidRPr="005526E5" w:rsidRDefault="00A7213C" w:rsidP="00206D7D">
            <w:pPr>
              <w:spacing w:after="0"/>
              <w:rPr>
                <w:ins w:id="100" w:author="Małgorzata Chojnacka" w:date="2024-11-15T13:54:00Z"/>
                <w:rFonts w:ascii="Arial" w:hAnsi="Arial" w:cs="Arial"/>
                <w:sz w:val="24"/>
                <w:szCs w:val="24"/>
              </w:rPr>
            </w:pPr>
            <w:bookmarkStart w:id="101" w:name="_Hlk150257590"/>
            <w:ins w:id="102" w:author="Małgorzata Chojnacka" w:date="2024-11-15T13:54:00Z">
              <w:r>
                <w:rPr>
                  <w:rFonts w:ascii="Arial" w:hAnsi="Arial" w:cs="Arial"/>
                  <w:sz w:val="24"/>
                  <w:szCs w:val="24"/>
                </w:rPr>
                <w:t>Prawidłowość wyboru partnerów uczestniczących/realizujących projekt</w:t>
              </w:r>
              <w:bookmarkEnd w:id="101"/>
            </w:ins>
          </w:p>
        </w:tc>
        <w:tc>
          <w:tcPr>
            <w:tcW w:w="7199" w:type="dxa"/>
          </w:tcPr>
          <w:p w14:paraId="73C55D21" w14:textId="77777777" w:rsidR="00A7213C" w:rsidRPr="008C3417" w:rsidRDefault="00A7213C" w:rsidP="00206D7D">
            <w:pPr>
              <w:rPr>
                <w:ins w:id="103" w:author="Małgorzata Chojnacka" w:date="2024-11-15T13:54:00Z"/>
                <w:rFonts w:ascii="Arial" w:hAnsi="Arial" w:cs="Arial"/>
                <w:sz w:val="24"/>
                <w:szCs w:val="24"/>
              </w:rPr>
            </w:pPr>
            <w:bookmarkStart w:id="104" w:name="_Hlk150257684"/>
            <w:ins w:id="105" w:author="Małgorzata Chojnacka" w:date="2024-11-15T13:54:00Z">
              <w:r>
                <w:rPr>
                  <w:rFonts w:ascii="Arial" w:hAnsi="Arial" w:cs="Arial"/>
                  <w:sz w:val="24"/>
                  <w:szCs w:val="24"/>
                </w:rPr>
                <w:t>W kryterium sprawdzamy,</w:t>
              </w:r>
              <w:r w:rsidRPr="008C3417">
                <w:rPr>
                  <w:rFonts w:ascii="Arial" w:hAnsi="Arial" w:cs="Arial"/>
                  <w:sz w:val="24"/>
                  <w:szCs w:val="24"/>
                </w:rPr>
                <w:t xml:space="preserve"> czy wnioskodawca dokonał wyboru partnera/ów zgodnie z przepisami ustawy z dnia 28 kwietnia 2022 r. o zasadach realizacji zadań finansowanych ze środków europejskich w perspektywie finansowej 2021-2027 (Dz.U. 2022 poz. 1079).</w:t>
              </w:r>
            </w:ins>
          </w:p>
          <w:p w14:paraId="75929F8A" w14:textId="77777777" w:rsidR="00F450AD" w:rsidRPr="005526E5" w:rsidRDefault="00A7213C" w:rsidP="00206D7D">
            <w:pPr>
              <w:spacing w:before="60"/>
              <w:rPr>
                <w:ins w:id="106" w:author="Małgorzata Chojnacka" w:date="2024-11-15T13:54:00Z"/>
                <w:rFonts w:ascii="Arial" w:hAnsi="Arial" w:cs="Arial"/>
                <w:sz w:val="24"/>
                <w:szCs w:val="24"/>
              </w:rPr>
            </w:pPr>
            <w:ins w:id="107" w:author="Małgorzata Chojnacka" w:date="2024-11-15T13:54:00Z">
              <w:r w:rsidRPr="008C3417">
                <w:rPr>
                  <w:rFonts w:ascii="Arial" w:hAnsi="Arial" w:cs="Arial"/>
                  <w:sz w:val="24"/>
                  <w:szCs w:val="24"/>
                </w:rPr>
                <w:lastRenderedPageBreak/>
                <w:t>Kryterium jest weryfikowane w oparciu o treść oświadczenia stanowiącego</w:t>
              </w:r>
              <w:r>
                <w:rPr>
                  <w:rFonts w:ascii="Arial" w:hAnsi="Arial" w:cs="Arial"/>
                  <w:sz w:val="24"/>
                  <w:szCs w:val="24"/>
                </w:rPr>
                <w:t xml:space="preserve"> załącznik do </w:t>
              </w:r>
              <w:r w:rsidRPr="008C3417">
                <w:rPr>
                  <w:rFonts w:ascii="Arial" w:hAnsi="Arial" w:cs="Arial"/>
                  <w:sz w:val="24"/>
                  <w:szCs w:val="24"/>
                </w:rPr>
                <w:t>wniosku o dofinansowanie projektu.</w:t>
              </w:r>
              <w:bookmarkEnd w:id="104"/>
            </w:ins>
          </w:p>
        </w:tc>
        <w:tc>
          <w:tcPr>
            <w:tcW w:w="3260" w:type="dxa"/>
          </w:tcPr>
          <w:p w14:paraId="14FF6859" w14:textId="77777777" w:rsidR="00A7213C" w:rsidRPr="00713570" w:rsidRDefault="00A7213C" w:rsidP="00206D7D">
            <w:pPr>
              <w:rPr>
                <w:ins w:id="108" w:author="Małgorzata Chojnacka" w:date="2024-11-15T13:54:00Z"/>
                <w:rFonts w:ascii="Arial" w:hAnsi="Arial" w:cs="Arial"/>
                <w:sz w:val="24"/>
                <w:szCs w:val="24"/>
              </w:rPr>
            </w:pPr>
            <w:ins w:id="109" w:author="Małgorzata Chojnacka" w:date="2024-11-15T13:54:00Z">
              <w:r w:rsidRPr="00713570">
                <w:rPr>
                  <w:rFonts w:ascii="Arial" w:hAnsi="Arial" w:cs="Arial"/>
                  <w:sz w:val="24"/>
                  <w:szCs w:val="24"/>
                </w:rPr>
                <w:lastRenderedPageBreak/>
                <w:t>TAK/NIE/NIE DOTYCZY</w:t>
              </w:r>
              <w:r w:rsidRPr="00713570">
                <w:rPr>
                  <w:rFonts w:ascii="Arial" w:hAnsi="Arial" w:cs="Arial"/>
                  <w:sz w:val="24"/>
                  <w:szCs w:val="24"/>
                </w:rPr>
                <w:br/>
                <w:t>(NIE oznacza odrzucenie wniosku)</w:t>
              </w:r>
            </w:ins>
          </w:p>
          <w:p w14:paraId="2552D183" w14:textId="77777777" w:rsidR="00A7213C" w:rsidRPr="00713570" w:rsidRDefault="00A7213C" w:rsidP="00206D7D">
            <w:pPr>
              <w:rPr>
                <w:ins w:id="110" w:author="Małgorzata Chojnacka" w:date="2024-11-15T13:54:00Z"/>
                <w:rFonts w:ascii="Arial" w:hAnsi="Arial" w:cs="Arial"/>
                <w:sz w:val="24"/>
                <w:szCs w:val="24"/>
              </w:rPr>
            </w:pPr>
            <w:ins w:id="111" w:author="Małgorzata Chojnacka" w:date="2024-11-15T13:54:00Z">
              <w:r w:rsidRPr="00713570">
                <w:rPr>
                  <w:rFonts w:ascii="Arial" w:hAnsi="Arial" w:cs="Arial"/>
                  <w:sz w:val="24"/>
                  <w:szCs w:val="24"/>
                </w:rPr>
                <w:t xml:space="preserve">Kryterium obligatoryjne – spełnienie kryterium jest </w:t>
              </w:r>
              <w:r w:rsidRPr="00713570">
                <w:rPr>
                  <w:rFonts w:ascii="Arial" w:hAnsi="Arial" w:cs="Arial"/>
                  <w:sz w:val="24"/>
                  <w:szCs w:val="24"/>
                </w:rPr>
                <w:lastRenderedPageBreak/>
                <w:t>niezbędne do przyznania dofinansowania.</w:t>
              </w:r>
            </w:ins>
          </w:p>
          <w:p w14:paraId="753C4463" w14:textId="77777777" w:rsidR="00A7213C" w:rsidRPr="00713570" w:rsidRDefault="00A7213C" w:rsidP="00206D7D">
            <w:pPr>
              <w:rPr>
                <w:ins w:id="112" w:author="Małgorzata Chojnacka" w:date="2024-11-15T13:54:00Z"/>
                <w:rFonts w:ascii="Arial" w:hAnsi="Arial" w:cs="Arial"/>
                <w:sz w:val="24"/>
                <w:szCs w:val="24"/>
              </w:rPr>
            </w:pPr>
            <w:ins w:id="113" w:author="Małgorzata Chojnacka" w:date="2024-11-15T13:54:00Z">
              <w:r w:rsidRPr="00713570">
                <w:rPr>
                  <w:rFonts w:ascii="Arial" w:hAnsi="Arial" w:cs="Arial"/>
                  <w:sz w:val="24"/>
                  <w:szCs w:val="24"/>
                </w:rPr>
                <w:t xml:space="preserve">Kryterium uznaje się za spełnione, jeżeli odpowiedź będzie pozytywna (wartość logiczna: „TAK” lub „NIE DOTYCZY”). </w:t>
              </w:r>
            </w:ins>
          </w:p>
          <w:p w14:paraId="241873D7" w14:textId="77777777" w:rsidR="00A7213C" w:rsidRDefault="00A7213C" w:rsidP="00206D7D">
            <w:pPr>
              <w:rPr>
                <w:ins w:id="114" w:author="Małgorzata Chojnacka" w:date="2024-11-15T13:54:00Z"/>
                <w:rFonts w:ascii="Arial" w:hAnsi="Arial" w:cs="Arial"/>
                <w:sz w:val="24"/>
                <w:szCs w:val="24"/>
              </w:rPr>
            </w:pPr>
            <w:ins w:id="115" w:author="Małgorzata Chojnacka" w:date="2024-11-15T13:54:00Z">
              <w:r w:rsidRPr="00713570">
                <w:rPr>
                  <w:rFonts w:ascii="Arial" w:hAnsi="Arial" w:cs="Arial"/>
                  <w:sz w:val="24"/>
                  <w:szCs w:val="24"/>
                </w:rPr>
                <w:t>W trakcie oceny kryterium wnioskodawca może zostać poproszony o uzupełnienie lub poprawienie wniosku.</w:t>
              </w:r>
            </w:ins>
          </w:p>
          <w:p w14:paraId="5920CBE8" w14:textId="77777777" w:rsidR="00A7213C" w:rsidRPr="005526E5" w:rsidRDefault="00A7213C" w:rsidP="00206D7D">
            <w:pPr>
              <w:rPr>
                <w:ins w:id="116" w:author="Małgorzata Chojnacka" w:date="2024-11-15T13:54:00Z"/>
                <w:rFonts w:ascii="Arial" w:hAnsi="Arial" w:cs="Arial"/>
                <w:sz w:val="24"/>
                <w:szCs w:val="24"/>
              </w:rPr>
            </w:pPr>
          </w:p>
        </w:tc>
      </w:tr>
      <w:tr w:rsidR="00A7213C" w:rsidRPr="005526E5" w14:paraId="12632E62" w14:textId="77777777" w:rsidTr="00527C97">
        <w:tblPrEx>
          <w:tblCellMar>
            <w:left w:w="70" w:type="dxa"/>
            <w:right w:w="70" w:type="dxa"/>
          </w:tblCellMar>
        </w:tblPrEx>
        <w:trPr>
          <w:trHeight w:val="283"/>
        </w:trPr>
        <w:tc>
          <w:tcPr>
            <w:tcW w:w="1110" w:type="dxa"/>
            <w:vAlign w:val="center"/>
          </w:tcPr>
          <w:p w14:paraId="337B93E8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del w:id="117" w:author="Małgorzata Chojnacka" w:date="2024-11-15T13:54:00Z">
              <w:r w:rsidR="003C40D0" w:rsidRPr="005526E5">
                <w:rPr>
                  <w:rFonts w:ascii="Arial" w:hAnsi="Arial" w:cs="Arial"/>
                  <w:sz w:val="24"/>
                  <w:szCs w:val="24"/>
                </w:rPr>
                <w:delText>2</w:delText>
              </w:r>
            </w:del>
            <w:ins w:id="118" w:author="Małgorzata Chojnacka" w:date="2024-11-15T13:54:00Z">
              <w:r>
                <w:rPr>
                  <w:rFonts w:ascii="Arial" w:hAnsi="Arial" w:cs="Arial"/>
                  <w:sz w:val="24"/>
                  <w:szCs w:val="24"/>
                </w:rPr>
                <w:t>3</w:t>
              </w:r>
            </w:ins>
          </w:p>
        </w:tc>
        <w:tc>
          <w:tcPr>
            <w:tcW w:w="2856" w:type="dxa"/>
            <w:vAlign w:val="center"/>
          </w:tcPr>
          <w:p w14:paraId="26E6050C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Projekt jest zgodny z typami </w:t>
            </w:r>
          </w:p>
          <w:p w14:paraId="615C6810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projektów przewidzianymi do</w:t>
            </w:r>
            <w:ins w:id="119" w:author="Małgorzata Chojnacka" w:date="2024-11-15T13:54:00Z">
              <w:r w:rsidR="00663CC2">
                <w:rPr>
                  <w:rFonts w:ascii="Arial" w:hAnsi="Arial" w:cs="Arial"/>
                  <w:sz w:val="24"/>
                  <w:szCs w:val="24"/>
                </w:rPr>
                <w:t> </w:t>
              </w:r>
            </w:ins>
            <w:r w:rsidRPr="005526E5">
              <w:rPr>
                <w:rFonts w:ascii="Arial" w:hAnsi="Arial" w:cs="Arial"/>
                <w:sz w:val="24"/>
                <w:szCs w:val="24"/>
              </w:rPr>
              <w:t>wsparcia w ramach działania</w:t>
            </w:r>
          </w:p>
        </w:tc>
        <w:tc>
          <w:tcPr>
            <w:tcW w:w="7199" w:type="dxa"/>
          </w:tcPr>
          <w:p w14:paraId="31110B53" w14:textId="77777777" w:rsidR="00A7213C" w:rsidRPr="005526E5" w:rsidRDefault="00A7213C" w:rsidP="00206D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projekt dotyczy przynajmniej jednego z następujących przedsięwzięć:</w:t>
            </w:r>
          </w:p>
          <w:p w14:paraId="75EC3D00" w14:textId="77777777" w:rsidR="00A7213C" w:rsidRPr="005526E5" w:rsidRDefault="00A7213C" w:rsidP="00206D7D">
            <w:pPr>
              <w:pStyle w:val="Akapitzlist"/>
              <w:numPr>
                <w:ilvl w:val="0"/>
                <w:numId w:val="12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Modernizacja/naprawa sieci wodociągowych.</w:t>
            </w:r>
          </w:p>
          <w:p w14:paraId="02ED1EA4" w14:textId="77777777" w:rsidR="00A7213C" w:rsidRPr="005526E5" w:rsidRDefault="00A7213C" w:rsidP="00206D7D">
            <w:pPr>
              <w:pStyle w:val="Akapitzlist"/>
              <w:numPr>
                <w:ilvl w:val="0"/>
                <w:numId w:val="12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Inteligentne systemy monitowania i zarządzania siecią wodociągową. </w:t>
            </w:r>
          </w:p>
          <w:p w14:paraId="5DBD33F2" w14:textId="77777777" w:rsidR="00A7213C" w:rsidRPr="005526E5" w:rsidRDefault="00A7213C" w:rsidP="00206D7D">
            <w:pPr>
              <w:pStyle w:val="Akapitzlist"/>
              <w:numPr>
                <w:ilvl w:val="0"/>
                <w:numId w:val="12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Modernizacja stacji uzdatniania wody. </w:t>
            </w:r>
          </w:p>
          <w:p w14:paraId="3E7EB7DD" w14:textId="77777777" w:rsidR="00A7213C" w:rsidRPr="005526E5" w:rsidRDefault="00A7213C" w:rsidP="00206D7D">
            <w:pPr>
              <w:pStyle w:val="Akapitzlist"/>
              <w:numPr>
                <w:ilvl w:val="0"/>
                <w:numId w:val="12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Rozbudowa systemów wodociągowych (</w:t>
            </w:r>
            <w:r w:rsidRPr="00CE1854">
              <w:rPr>
                <w:rFonts w:ascii="Arial" w:hAnsi="Arial"/>
                <w:sz w:val="24"/>
                <w:lang w:val="pl-PL"/>
              </w:rPr>
              <w:t>m.in.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nowe sieci wodociągowe, nowe stacje uzdatniania wody i</w:t>
            </w:r>
            <w:ins w:id="120" w:author="Małgorzata Chojnacka" w:date="2024-11-15T13:54:00Z">
              <w:r w:rsidR="00461503">
                <w:rPr>
                  <w:rFonts w:ascii="Arial" w:hAnsi="Arial" w:cs="Arial"/>
                  <w:sz w:val="24"/>
                  <w:szCs w:val="24"/>
                </w:rPr>
                <w:t> </w:t>
              </w:r>
            </w:ins>
            <w:r w:rsidRPr="005526E5">
              <w:rPr>
                <w:rFonts w:ascii="Arial" w:hAnsi="Arial" w:cs="Arial"/>
                <w:sz w:val="24"/>
                <w:szCs w:val="24"/>
              </w:rPr>
              <w:t>uj</w:t>
            </w:r>
            <w:r w:rsidRPr="00CE1854">
              <w:rPr>
                <w:rFonts w:ascii="Arial" w:hAnsi="Arial"/>
                <w:sz w:val="24"/>
                <w:lang w:val="pl-PL"/>
              </w:rPr>
              <w:t>ęc</w:t>
            </w:r>
            <w:r w:rsidRPr="005526E5">
              <w:rPr>
                <w:rFonts w:ascii="Arial" w:hAnsi="Arial" w:cs="Arial"/>
                <w:sz w:val="24"/>
                <w:szCs w:val="24"/>
              </w:rPr>
              <w:t>ia) - wyłącznie, gdy zapewniona jest  gospodarka ściekowa zgodna z przepisami krajowymi i unijnymi na danym obszarze.</w:t>
            </w:r>
          </w:p>
          <w:p w14:paraId="1E6067D0" w14:textId="77777777" w:rsidR="00A7213C" w:rsidRPr="005526E5" w:rsidRDefault="00A7213C" w:rsidP="00206D7D">
            <w:pPr>
              <w:pStyle w:val="Akapitzlist"/>
              <w:numPr>
                <w:ilvl w:val="0"/>
                <w:numId w:val="12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Działania informacyjno-edukacyjne w zakresie oszczędności wody pitnej przez mieszkańców i</w:t>
            </w:r>
            <w:r w:rsidR="00415659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przedsiębiors</w:t>
            </w:r>
            <w:r>
              <w:rPr>
                <w:rFonts w:ascii="Arial" w:hAnsi="Arial" w:cs="Arial"/>
                <w:sz w:val="24"/>
                <w:szCs w:val="24"/>
              </w:rPr>
              <w:t>t</w:t>
            </w:r>
            <w:r w:rsidRPr="00CE1854">
              <w:rPr>
                <w:rFonts w:ascii="Arial" w:hAnsi="Arial"/>
                <w:sz w:val="24"/>
                <w:lang w:val="pl-PL"/>
              </w:rPr>
              <w:t>wa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, itp. w celu ograniczenia strat wody oraz efektywnego wykorzystania istniejących zasobów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wody pitnej stanowiące element ww. projektów infrastrukturalnych.</w:t>
            </w:r>
          </w:p>
          <w:p w14:paraId="737B57D2" w14:textId="77777777" w:rsidR="00A7213C" w:rsidRPr="005526E5" w:rsidRDefault="00A7213C" w:rsidP="00206D7D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5DE51B82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395D2CC2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8AE2D9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92D668A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DC38F74" w14:textId="77777777" w:rsidR="00A7213C" w:rsidRPr="005526E5" w:rsidRDefault="003C40D0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del w:id="121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lastRenderedPageBreak/>
                <w:delText xml:space="preserve">Przyznanie wartości „NIE” (po jednokrotnym złożeniu uzupełnień lub </w:delText>
              </w:r>
              <w:r w:rsidR="001E1C9A" w:rsidRPr="005526E5">
                <w:rPr>
                  <w:rFonts w:ascii="Arial" w:hAnsi="Arial" w:cs="Arial"/>
                  <w:sz w:val="24"/>
                  <w:szCs w:val="24"/>
                </w:rPr>
                <w:delText>poprawy</w:delText>
              </w:r>
              <w:r w:rsidRPr="005526E5">
                <w:rPr>
                  <w:rFonts w:ascii="Arial" w:hAnsi="Arial" w:cs="Arial"/>
                  <w:sz w:val="24"/>
                  <w:szCs w:val="24"/>
                </w:rPr>
                <w:delText>) oznacza, iż kryterium nie jest spełnione.</w:delText>
              </w:r>
            </w:del>
          </w:p>
        </w:tc>
      </w:tr>
      <w:tr w:rsidR="00A7213C" w:rsidRPr="005526E5" w14:paraId="4465A808" w14:textId="77777777" w:rsidTr="002844F4">
        <w:trPr>
          <w:trHeight w:val="283"/>
        </w:trPr>
        <w:tc>
          <w:tcPr>
            <w:tcW w:w="1110" w:type="dxa"/>
            <w:vAlign w:val="center"/>
          </w:tcPr>
          <w:p w14:paraId="01F725E5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del w:id="122" w:author="Małgorzata Chojnacka" w:date="2024-11-15T13:54:00Z">
              <w:r w:rsidR="008B1221" w:rsidRPr="005526E5">
                <w:rPr>
                  <w:rFonts w:ascii="Arial" w:hAnsi="Arial" w:cs="Arial"/>
                  <w:sz w:val="24"/>
                  <w:szCs w:val="24"/>
                </w:rPr>
                <w:delText>3</w:delText>
              </w:r>
            </w:del>
            <w:ins w:id="123" w:author="Małgorzata Chojnacka" w:date="2024-11-15T13:54:00Z">
              <w:r w:rsidR="00D368F1">
                <w:rPr>
                  <w:rFonts w:ascii="Arial" w:hAnsi="Arial" w:cs="Arial"/>
                  <w:sz w:val="24"/>
                  <w:szCs w:val="24"/>
                </w:rPr>
                <w:t>4</w:t>
              </w:r>
            </w:ins>
          </w:p>
        </w:tc>
        <w:tc>
          <w:tcPr>
            <w:tcW w:w="2856" w:type="dxa"/>
            <w:vAlign w:val="center"/>
          </w:tcPr>
          <w:p w14:paraId="01756FD4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199" w:type="dxa"/>
          </w:tcPr>
          <w:p w14:paraId="114FBCE3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</w:t>
            </w:r>
            <w:ins w:id="124" w:author="Małgorzata Chojnacka" w:date="2024-11-15T13:54:00Z">
              <w:r w:rsidR="00921151">
                <w:rPr>
                  <w:rFonts w:ascii="Arial" w:hAnsi="Arial" w:cs="Arial"/>
                  <w:sz w:val="24"/>
                  <w:szCs w:val="24"/>
                </w:rPr>
                <w:t xml:space="preserve"> (</w:t>
              </w:r>
              <w:proofErr w:type="spellStart"/>
              <w:r w:rsidR="00921151">
                <w:rPr>
                  <w:rFonts w:ascii="Arial" w:hAnsi="Arial" w:cs="Arial"/>
                  <w:sz w:val="24"/>
                  <w:szCs w:val="24"/>
                </w:rPr>
                <w:t>SzOP</w:t>
              </w:r>
              <w:proofErr w:type="spellEnd"/>
              <w:r w:rsidR="00921151">
                <w:rPr>
                  <w:rFonts w:ascii="Arial" w:hAnsi="Arial" w:cs="Arial"/>
                  <w:sz w:val="24"/>
                  <w:szCs w:val="24"/>
                </w:rPr>
                <w:t>)</w:t>
              </w:r>
              <w:r w:rsidR="00C3193B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r w:rsidR="00C3193B" w:rsidRPr="005F781E">
                <w:rPr>
                  <w:rFonts w:ascii="Arial" w:hAnsi="Arial"/>
                  <w:sz w:val="24"/>
                </w:rPr>
                <w:t>dla danego działania</w:t>
              </w:r>
            </w:ins>
            <w:r w:rsidRPr="005526E5">
              <w:rPr>
                <w:rFonts w:ascii="Arial" w:hAnsi="Arial" w:cs="Arial"/>
                <w:sz w:val="24"/>
                <w:szCs w:val="24"/>
              </w:rPr>
              <w:t>, w wersji aktualnej na dzień rozpoczęcia naboru</w:t>
            </w:r>
            <w:del w:id="125" w:author="Małgorzata Chojnacka" w:date="2024-11-15T13:54:00Z">
              <w:r w:rsidR="0098392F" w:rsidRPr="005526E5">
                <w:rPr>
                  <w:rFonts w:ascii="Arial" w:hAnsi="Arial" w:cs="Arial"/>
                  <w:sz w:val="24"/>
                  <w:szCs w:val="24"/>
                </w:rPr>
                <w:delText xml:space="preserve">. </w:delText>
              </w:r>
              <w:r w:rsidR="0098392F" w:rsidRPr="005526E5">
                <w:rPr>
                  <w:rFonts w:ascii="Arial" w:hAnsi="Arial" w:cs="Arial"/>
                  <w:sz w:val="24"/>
                  <w:szCs w:val="24"/>
                  <w:lang w:eastAsia="pl-PL"/>
                </w:rPr>
                <w:delText xml:space="preserve"> </w:delText>
              </w:r>
            </w:del>
            <w:ins w:id="126" w:author="Małgorzata Chojnacka" w:date="2024-11-15T13:54:00Z">
              <w:r w:rsidR="00C3193B" w:rsidRPr="0077679B">
                <w:rPr>
                  <w:rStyle w:val="Odwoanieprzypisudolnego"/>
                  <w:rFonts w:ascii="Arial" w:hAnsi="Arial" w:cs="Arial"/>
                  <w:sz w:val="24"/>
                  <w:szCs w:val="24"/>
                </w:rPr>
                <w:footnoteReference w:id="11"/>
              </w:r>
              <w:r w:rsidRPr="005526E5">
                <w:rPr>
                  <w:rFonts w:ascii="Arial" w:hAnsi="Arial" w:cs="Arial"/>
                  <w:sz w:val="24"/>
                  <w:szCs w:val="24"/>
                </w:rPr>
                <w:t>.</w:t>
              </w:r>
            </w:ins>
          </w:p>
          <w:p w14:paraId="3B0E02A9" w14:textId="77777777" w:rsidR="00A7213C" w:rsidRPr="005526E5" w:rsidRDefault="00A7213C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2388EEEF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7431533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3911F37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1676B15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ins w:id="128" w:author="Małgorzata Chojnacka" w:date="2024-11-15T13:54:00Z">
              <w:r w:rsidR="00B90B09">
                <w:rPr>
                  <w:rFonts w:ascii="Arial" w:hAnsi="Arial" w:cs="Arial"/>
                  <w:sz w:val="24"/>
                  <w:szCs w:val="24"/>
                </w:rPr>
                <w:t> </w:t>
              </w:r>
            </w:ins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  <w:p w14:paraId="6783BFE5" w14:textId="77777777" w:rsidR="00A7213C" w:rsidRPr="005526E5" w:rsidRDefault="008B1221" w:rsidP="00206D7D">
            <w:pPr>
              <w:rPr>
                <w:rFonts w:ascii="Arial" w:hAnsi="Arial" w:cs="Arial"/>
                <w:sz w:val="24"/>
                <w:szCs w:val="24"/>
              </w:rPr>
            </w:pPr>
            <w:del w:id="129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delText xml:space="preserve">Przyznanie wartości „NIE” (po jednokrotnym złożeniu </w:delText>
              </w:r>
              <w:r w:rsidRPr="005526E5">
                <w:rPr>
                  <w:rFonts w:ascii="Arial" w:hAnsi="Arial" w:cs="Arial"/>
                  <w:sz w:val="24"/>
                  <w:szCs w:val="24"/>
                </w:rPr>
                <w:lastRenderedPageBreak/>
                <w:delText xml:space="preserve">uzupełnień lub </w:delText>
              </w:r>
              <w:r w:rsidR="001E1C9A" w:rsidRPr="005526E5">
                <w:rPr>
                  <w:rFonts w:ascii="Arial" w:hAnsi="Arial" w:cs="Arial"/>
                  <w:sz w:val="24"/>
                  <w:szCs w:val="24"/>
                </w:rPr>
                <w:delText>poprawy</w:delText>
              </w:r>
              <w:r w:rsidRPr="005526E5">
                <w:rPr>
                  <w:rFonts w:ascii="Arial" w:hAnsi="Arial" w:cs="Arial"/>
                  <w:sz w:val="24"/>
                  <w:szCs w:val="24"/>
                </w:rPr>
                <w:delText>) oznacza, iż kryterium nie jest spełnione.</w:delText>
              </w:r>
            </w:del>
          </w:p>
        </w:tc>
      </w:tr>
      <w:tr w:rsidR="00A7213C" w:rsidRPr="005526E5" w14:paraId="6C3693CA" w14:textId="77777777" w:rsidTr="002844F4">
        <w:trPr>
          <w:trHeight w:val="425"/>
        </w:trPr>
        <w:tc>
          <w:tcPr>
            <w:tcW w:w="1110" w:type="dxa"/>
            <w:vAlign w:val="center"/>
          </w:tcPr>
          <w:p w14:paraId="0AEC0DB5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del w:id="130" w:author="Małgorzata Chojnacka" w:date="2024-11-15T13:54:00Z">
              <w:r w:rsidR="008B1221" w:rsidRPr="005526E5">
                <w:rPr>
                  <w:rFonts w:ascii="Arial" w:hAnsi="Arial" w:cs="Arial"/>
                  <w:sz w:val="24"/>
                  <w:szCs w:val="24"/>
                </w:rPr>
                <w:delText>4</w:delText>
              </w:r>
            </w:del>
            <w:ins w:id="131" w:author="Małgorzata Chojnacka" w:date="2024-11-15T13:54:00Z">
              <w:r w:rsidR="00620CDF">
                <w:rPr>
                  <w:rFonts w:ascii="Arial" w:hAnsi="Arial" w:cs="Arial"/>
                  <w:sz w:val="24"/>
                  <w:szCs w:val="24"/>
                </w:rPr>
                <w:t>5</w:t>
              </w:r>
            </w:ins>
          </w:p>
        </w:tc>
        <w:tc>
          <w:tcPr>
            <w:tcW w:w="2856" w:type="dxa"/>
            <w:vAlign w:val="center"/>
          </w:tcPr>
          <w:p w14:paraId="1CD68138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199" w:type="dxa"/>
          </w:tcPr>
          <w:p w14:paraId="6C27F81D" w14:textId="77777777" w:rsidR="00A7213C" w:rsidRPr="005526E5" w:rsidRDefault="00A7213C" w:rsidP="00206D7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ins w:id="132" w:author="Małgorzata Chojnacka" w:date="2024-11-15T13:54:00Z">
              <w:r w:rsidR="00921151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r w:rsidRPr="005526E5">
              <w:rPr>
                <w:rFonts w:ascii="Arial" w:hAnsi="Arial" w:cs="Arial"/>
                <w:sz w:val="24"/>
                <w:szCs w:val="24"/>
              </w:rPr>
              <w:t>w projekcie nie występuje pomoc publiczna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4666845" w14:textId="77777777" w:rsidR="00D368F1" w:rsidRPr="0077679B" w:rsidRDefault="00D368F1" w:rsidP="00206D7D">
            <w:pPr>
              <w:autoSpaceDE w:val="0"/>
              <w:autoSpaceDN w:val="0"/>
              <w:adjustRightInd w:val="0"/>
              <w:spacing w:before="60"/>
              <w:rPr>
                <w:ins w:id="133" w:author="Małgorzata Chojnacka" w:date="2024-11-15T13:54:00Z"/>
                <w:rFonts w:ascii="Arial" w:hAnsi="Arial" w:cs="Arial"/>
                <w:sz w:val="24"/>
                <w:szCs w:val="24"/>
              </w:rPr>
            </w:pPr>
            <w:ins w:id="134" w:author="Małgorzata Chojnacka" w:date="2024-11-15T13:54:00Z">
              <w:r w:rsidRPr="0077679B">
                <w:rPr>
                  <w:rFonts w:ascii="Arial" w:hAnsi="Arial" w:cs="Arial"/>
                  <w:sz w:val="24"/>
                  <w:szCs w:val="24"/>
                </w:rPr>
                <w:t>Nie stanowi pomocy publicznej sytuacja, w której wykorzystywanie infrastruktury (budynków oraz sprzętu) do celów działalności gospodarczej ma charakter pomocniczy tj. działalności bezpośrednio powiązanej z eksploatacją infrastruktury, koniecznej do eksploatacji infrastruktury lub nieodłącznie związanej z podstawowym wykorzystaniem o</w:t>
              </w:r>
              <w:r w:rsidR="00461503">
                <w:rPr>
                  <w:rFonts w:ascii="Arial" w:hAnsi="Arial" w:cs="Arial"/>
                  <w:sz w:val="24"/>
                  <w:szCs w:val="24"/>
                </w:rPr>
                <w:t> </w:t>
              </w:r>
              <w:r w:rsidRPr="0077679B">
                <w:rPr>
                  <w:rFonts w:ascii="Arial" w:hAnsi="Arial" w:cs="Arial"/>
                  <w:sz w:val="24"/>
                  <w:szCs w:val="24"/>
                </w:rPr>
                <w:t>charakterze niegospodarczym</w:t>
              </w:r>
              <w:r w:rsidRPr="0077679B">
                <w:rPr>
                  <w:rStyle w:val="Odwoanieprzypisudolnego"/>
                  <w:rFonts w:ascii="Arial" w:hAnsi="Arial" w:cs="Arial"/>
                  <w:sz w:val="24"/>
                  <w:szCs w:val="24"/>
                </w:rPr>
                <w:footnoteReference w:id="12"/>
              </w:r>
              <w:r w:rsidRPr="0077679B">
                <w:rPr>
                  <w:rFonts w:ascii="Arial" w:hAnsi="Arial" w:cs="Arial"/>
                  <w:sz w:val="24"/>
                  <w:szCs w:val="24"/>
                </w:rPr>
                <w:t>.</w:t>
              </w:r>
            </w:ins>
          </w:p>
          <w:p w14:paraId="77BB0318" w14:textId="77777777" w:rsidR="00D368F1" w:rsidRPr="0077679B" w:rsidRDefault="00D368F1" w:rsidP="00206D7D">
            <w:pPr>
              <w:autoSpaceDE w:val="0"/>
              <w:autoSpaceDN w:val="0"/>
              <w:adjustRightInd w:val="0"/>
              <w:spacing w:before="60"/>
              <w:rPr>
                <w:ins w:id="136" w:author="Małgorzata Chojnacka" w:date="2024-11-15T13:54:00Z"/>
                <w:rFonts w:ascii="Arial" w:hAnsi="Arial" w:cs="Arial"/>
                <w:sz w:val="24"/>
                <w:szCs w:val="24"/>
              </w:rPr>
            </w:pPr>
            <w:ins w:id="137" w:author="Małgorzata Chojnacka" w:date="2024-11-15T13:54:00Z">
              <w:r w:rsidRPr="0077679B">
                <w:rPr>
                  <w:rFonts w:ascii="Arial" w:hAnsi="Arial" w:cs="Arial"/>
                  <w:sz w:val="24"/>
                  <w:szCs w:val="24"/>
                </w:rPr>
                <w:t>W przypadku prowadzenia działalności gospodarczej o 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  </w:r>
            </w:ins>
          </w:p>
          <w:p w14:paraId="5C729C5D" w14:textId="77777777" w:rsidR="00A7213C" w:rsidRPr="005526E5" w:rsidRDefault="00A7213C" w:rsidP="00206D7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33E58450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711B374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D1E1A11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6DAEF78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ins w:id="138" w:author="Małgorzata Chojnacka" w:date="2024-11-15T13:54:00Z">
              <w:r w:rsidR="00B90B09">
                <w:rPr>
                  <w:rFonts w:ascii="Arial" w:hAnsi="Arial" w:cs="Arial"/>
                  <w:sz w:val="24"/>
                  <w:szCs w:val="24"/>
                </w:rPr>
                <w:t> </w:t>
              </w:r>
            </w:ins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  <w:p w14:paraId="68219AA5" w14:textId="77777777" w:rsidR="00A7213C" w:rsidRPr="005526E5" w:rsidRDefault="003C40D0" w:rsidP="00206D7D">
            <w:pPr>
              <w:rPr>
                <w:rFonts w:ascii="Arial" w:hAnsi="Arial" w:cs="Arial"/>
                <w:sz w:val="24"/>
                <w:szCs w:val="24"/>
              </w:rPr>
            </w:pPr>
            <w:del w:id="139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delText xml:space="preserve">Przyznanie wartości „NIE” (po jednokrotnym złożeniu uzupełnień lub </w:delText>
              </w:r>
              <w:r w:rsidR="001E1C9A" w:rsidRPr="005526E5">
                <w:rPr>
                  <w:rFonts w:ascii="Arial" w:hAnsi="Arial" w:cs="Arial"/>
                  <w:sz w:val="24"/>
                  <w:szCs w:val="24"/>
                </w:rPr>
                <w:delText>poprawy</w:delText>
              </w:r>
              <w:r w:rsidRPr="005526E5">
                <w:rPr>
                  <w:rFonts w:ascii="Arial" w:hAnsi="Arial" w:cs="Arial"/>
                  <w:sz w:val="24"/>
                  <w:szCs w:val="24"/>
                </w:rPr>
                <w:delText xml:space="preserve">) </w:delText>
              </w:r>
              <w:r w:rsidRPr="005526E5">
                <w:rPr>
                  <w:rFonts w:ascii="Arial" w:hAnsi="Arial" w:cs="Arial"/>
                  <w:sz w:val="24"/>
                  <w:szCs w:val="24"/>
                </w:rPr>
                <w:lastRenderedPageBreak/>
                <w:delText>oznacza, iż kryterium nie jest spełnione.</w:delText>
              </w:r>
            </w:del>
          </w:p>
        </w:tc>
      </w:tr>
      <w:tr w:rsidR="00A7213C" w:rsidRPr="005526E5" w14:paraId="57DFE2AC" w14:textId="77777777" w:rsidTr="002844F4">
        <w:trPr>
          <w:trHeight w:val="992"/>
        </w:trPr>
        <w:tc>
          <w:tcPr>
            <w:tcW w:w="1110" w:type="dxa"/>
            <w:vAlign w:val="center"/>
          </w:tcPr>
          <w:p w14:paraId="04D0A326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del w:id="140" w:author="Małgorzata Chojnacka" w:date="2024-11-15T13:54:00Z">
              <w:r w:rsidR="00370569" w:rsidRPr="005526E5">
                <w:rPr>
                  <w:rFonts w:ascii="Arial" w:hAnsi="Arial" w:cs="Arial"/>
                  <w:sz w:val="24"/>
                  <w:szCs w:val="24"/>
                </w:rPr>
                <w:delText>5</w:delText>
              </w:r>
            </w:del>
            <w:ins w:id="141" w:author="Małgorzata Chojnacka" w:date="2024-11-15T13:54:00Z">
              <w:r w:rsidR="00620CDF">
                <w:rPr>
                  <w:rFonts w:ascii="Arial" w:hAnsi="Arial" w:cs="Arial"/>
                  <w:sz w:val="24"/>
                  <w:szCs w:val="24"/>
                </w:rPr>
                <w:t>6</w:t>
              </w:r>
            </w:ins>
          </w:p>
        </w:tc>
        <w:tc>
          <w:tcPr>
            <w:tcW w:w="2856" w:type="dxa"/>
            <w:vAlign w:val="center"/>
          </w:tcPr>
          <w:p w14:paraId="530F9888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7199" w:type="dxa"/>
          </w:tcPr>
          <w:p w14:paraId="185B8E4C" w14:textId="77777777" w:rsidR="00A7213C" w:rsidRPr="004D2482" w:rsidRDefault="00A7213C" w:rsidP="00206D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D2482">
              <w:rPr>
                <w:rFonts w:ascii="Arial" w:hAnsi="Arial" w:cs="Arial"/>
                <w:sz w:val="24"/>
                <w:szCs w:val="24"/>
              </w:rPr>
              <w:t>W tym kryterium sprawdzamy czy projekt jest zgodny z zasadą zrównoważonego rozwoju, określoną w art. 9 ust. 4 Rozporządzenia 2021/1060.</w:t>
            </w:r>
          </w:p>
          <w:p w14:paraId="0B6EBAE0" w14:textId="77777777" w:rsidR="00A7213C" w:rsidRPr="004D2482" w:rsidRDefault="00A7213C" w:rsidP="00206D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D2482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</w:t>
            </w:r>
            <w:del w:id="142" w:author="Małgorzata Chojnacka" w:date="2024-11-15T13:54:00Z">
              <w:r w:rsidR="004D2482" w:rsidRPr="004D2482">
                <w:rPr>
                  <w:rFonts w:ascii="Arial" w:hAnsi="Arial" w:cs="Arial"/>
                  <w:sz w:val="24"/>
                  <w:szCs w:val="24"/>
                </w:rPr>
                <w:delText>projektów</w:delText>
              </w:r>
            </w:del>
            <w:ins w:id="143" w:author="Małgorzata Chojnacka" w:date="2024-11-15T13:54:00Z">
              <w:r w:rsidRPr="004D2482">
                <w:rPr>
                  <w:rFonts w:ascii="Arial" w:hAnsi="Arial" w:cs="Arial"/>
                  <w:sz w:val="24"/>
                  <w:szCs w:val="24"/>
                </w:rPr>
                <w:t>projekt</w:t>
              </w:r>
              <w:r w:rsidR="006841B7">
                <w:rPr>
                  <w:rFonts w:ascii="Arial" w:hAnsi="Arial" w:cs="Arial"/>
                  <w:sz w:val="24"/>
                  <w:szCs w:val="24"/>
                </w:rPr>
                <w:t>u</w:t>
              </w:r>
            </w:ins>
            <w:r w:rsidRPr="004D2482">
              <w:rPr>
                <w:rFonts w:ascii="Arial" w:hAnsi="Arial" w:cs="Arial"/>
                <w:sz w:val="24"/>
                <w:szCs w:val="24"/>
              </w:rPr>
              <w:t xml:space="preserve">. Należy przedstawić jak projekt wspiera działania respektujące standardy i priorytety klimatyczne UE. </w:t>
            </w:r>
          </w:p>
          <w:p w14:paraId="3203DEDF" w14:textId="77777777" w:rsidR="00A7213C" w:rsidRPr="004D2482" w:rsidRDefault="00A7213C" w:rsidP="00206D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D2482">
              <w:rPr>
                <w:rFonts w:ascii="Arial" w:hAnsi="Arial" w:cs="Arial"/>
                <w:sz w:val="24"/>
                <w:szCs w:val="24"/>
              </w:rPr>
              <w:t>Weryfikacja spełnienia przez projekt zasady DNSH odbywa się na podstawie wyników oceny zawartych w dokumencie „Ocena zgodności z zasadą „nie czyń poważnych szkód” (DNSH) zakresów wsparcia zawartych w projekcie programu regionalnego Fundusze Europejskie dla Kujaw i Pomorza na lata 2021-2027”</w:t>
            </w:r>
            <w:r w:rsidRPr="004D2482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3"/>
            </w:r>
            <w:r w:rsidRPr="004D248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989CD07" w14:textId="77777777" w:rsidR="00A7213C" w:rsidRPr="004D2482" w:rsidRDefault="00A7213C" w:rsidP="00206D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D2482">
              <w:rPr>
                <w:rFonts w:ascii="Arial" w:hAnsi="Arial" w:cs="Arial"/>
                <w:sz w:val="24"/>
                <w:szCs w:val="24"/>
              </w:rPr>
              <w:t>W celu potwierdzenia spełnienia zasady DNSH w tym kryterium sprawdzamy, czy w projekcie</w:t>
            </w:r>
            <w:r>
              <w:rPr>
                <w:rFonts w:ascii="Arial" w:hAnsi="Arial" w:cs="Arial"/>
                <w:sz w:val="24"/>
                <w:szCs w:val="24"/>
              </w:rPr>
              <w:t xml:space="preserve"> dotyczącym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infrastruktury uzdatniania wody</w:t>
            </w:r>
            <w:r w:rsidRPr="004D2482">
              <w:rPr>
                <w:rFonts w:ascii="Arial" w:hAnsi="Arial" w:cs="Arial"/>
                <w:sz w:val="24"/>
                <w:szCs w:val="24"/>
              </w:rPr>
              <w:t xml:space="preserve"> przewidziano następujące rozwiązania wspierające zgodność z zasadą DNSH:</w:t>
            </w:r>
          </w:p>
          <w:p w14:paraId="168B7257" w14:textId="77777777" w:rsidR="00A7213C" w:rsidRPr="00DC6438" w:rsidRDefault="00FB5B2D" w:rsidP="00206D7D">
            <w:pPr>
              <w:pStyle w:val="Akapitzlist"/>
              <w:numPr>
                <w:ilvl w:val="0"/>
                <w:numId w:val="17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del w:id="144" w:author="Małgorzata Chojnacka" w:date="2024-11-15T13:54:00Z">
              <w:r>
                <w:rPr>
                  <w:rFonts w:ascii="Arial" w:hAnsi="Arial" w:cs="Arial"/>
                  <w:sz w:val="24"/>
                  <w:szCs w:val="24"/>
                </w:rPr>
                <w:delText xml:space="preserve">- </w:delText>
              </w:r>
            </w:del>
            <w:r w:rsidR="00A7213C" w:rsidRPr="00DC6438">
              <w:rPr>
                <w:rFonts w:ascii="Arial" w:hAnsi="Arial" w:cs="Arial"/>
                <w:sz w:val="24"/>
                <w:szCs w:val="24"/>
              </w:rPr>
              <w:t>zapewnienie efektywności uzdatniania wody poprzez zastosowanie technologii mającej na celu minimalizację popłuczyn do poziomu nieprzekraczającego 5% wydajności stacji.</w:t>
            </w:r>
          </w:p>
          <w:p w14:paraId="7EAE438D" w14:textId="77777777" w:rsidR="00A7213C" w:rsidRPr="005526E5" w:rsidRDefault="00A7213C" w:rsidP="00206D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7E627127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19BEBF7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5B833E0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6AB0DB7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ins w:id="145" w:author="Małgorzata Chojnacka" w:date="2024-11-15T13:54:00Z">
              <w:r w:rsidR="00B90B09">
                <w:rPr>
                  <w:rFonts w:ascii="Arial" w:hAnsi="Arial" w:cs="Arial"/>
                  <w:sz w:val="24"/>
                  <w:szCs w:val="24"/>
                </w:rPr>
                <w:t> </w:t>
              </w:r>
            </w:ins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  <w:p w14:paraId="5B39EA57" w14:textId="77777777" w:rsidR="00A7213C" w:rsidRPr="005526E5" w:rsidRDefault="00370569" w:rsidP="00206D7D">
            <w:pPr>
              <w:rPr>
                <w:rFonts w:ascii="Arial" w:hAnsi="Arial" w:cs="Arial"/>
                <w:sz w:val="24"/>
                <w:szCs w:val="24"/>
              </w:rPr>
            </w:pPr>
            <w:del w:id="146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delText xml:space="preserve">Przyznanie wartości „NIE” (po jednokrotnym złożeniu uzupełnień lub poprawy) </w:delText>
              </w:r>
              <w:r w:rsidRPr="005526E5">
                <w:rPr>
                  <w:rFonts w:ascii="Arial" w:hAnsi="Arial" w:cs="Arial"/>
                  <w:sz w:val="24"/>
                  <w:szCs w:val="24"/>
                </w:rPr>
                <w:lastRenderedPageBreak/>
                <w:delText>oznacza, iż kryterium nie jest spełnione.</w:delText>
              </w:r>
            </w:del>
          </w:p>
        </w:tc>
      </w:tr>
      <w:tr w:rsidR="00A7213C" w:rsidRPr="005526E5" w14:paraId="58AB387F" w14:textId="77777777" w:rsidTr="008B1221">
        <w:trPr>
          <w:trHeight w:val="992"/>
        </w:trPr>
        <w:tc>
          <w:tcPr>
            <w:tcW w:w="1110" w:type="dxa"/>
            <w:vAlign w:val="center"/>
          </w:tcPr>
          <w:p w14:paraId="4307BCDF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del w:id="147" w:author="Małgorzata Chojnacka" w:date="2024-11-15T13:54:00Z">
              <w:r w:rsidR="00C50DF5" w:rsidRPr="005526E5">
                <w:rPr>
                  <w:rFonts w:ascii="Arial" w:hAnsi="Arial" w:cs="Arial"/>
                  <w:sz w:val="24"/>
                  <w:szCs w:val="24"/>
                </w:rPr>
                <w:delText>6</w:delText>
              </w:r>
            </w:del>
            <w:ins w:id="148" w:author="Małgorzata Chojnacka" w:date="2024-11-15T13:54:00Z">
              <w:r w:rsidR="00620CDF">
                <w:rPr>
                  <w:rFonts w:ascii="Arial" w:hAnsi="Arial" w:cs="Arial"/>
                  <w:sz w:val="24"/>
                  <w:szCs w:val="24"/>
                </w:rPr>
                <w:t>7</w:t>
              </w:r>
            </w:ins>
          </w:p>
        </w:tc>
        <w:tc>
          <w:tcPr>
            <w:tcW w:w="2856" w:type="dxa"/>
            <w:vAlign w:val="center"/>
          </w:tcPr>
          <w:p w14:paraId="1AE58F6E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199" w:type="dxa"/>
          </w:tcPr>
          <w:p w14:paraId="73BC2F52" w14:textId="77777777" w:rsidR="00A7213C" w:rsidRPr="005526E5" w:rsidRDefault="00A7213C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 przewidywanej trwałości wynoszącej co najmniej pięć lat przewidziana w ramach projektu jest odporna na zmiany klimatu. </w:t>
            </w:r>
          </w:p>
          <w:p w14:paraId="15705E1E" w14:textId="77777777" w:rsidR="00A7213C" w:rsidRPr="005526E5" w:rsidRDefault="00A7213C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12D76C29" w14:textId="77777777" w:rsidR="00A7213C" w:rsidRPr="005526E5" w:rsidRDefault="00A7213C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 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dofinasowanie projektu i załączniki.</w:t>
            </w:r>
          </w:p>
        </w:tc>
        <w:tc>
          <w:tcPr>
            <w:tcW w:w="3260" w:type="dxa"/>
          </w:tcPr>
          <w:p w14:paraId="6D5D0A67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TAK/NIE</w:t>
            </w:r>
            <w:del w:id="149" w:author="Małgorzata Chojnacka" w:date="2024-11-15T13:54:00Z">
              <w:r w:rsidR="00C50DF5" w:rsidRPr="005526E5">
                <w:rPr>
                  <w:rFonts w:ascii="Arial" w:hAnsi="Arial" w:cs="Arial"/>
                  <w:sz w:val="24"/>
                  <w:szCs w:val="24"/>
                </w:rPr>
                <w:delText>/NIE DOTYCZY</w:delText>
              </w:r>
            </w:del>
          </w:p>
          <w:p w14:paraId="25650363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F3FAB15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8930E5C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del w:id="150" w:author="Małgorzata Chojnacka" w:date="2024-11-15T13:54:00Z">
              <w:r w:rsidR="00C50DF5" w:rsidRPr="005526E5">
                <w:rPr>
                  <w:rFonts w:ascii="Arial" w:hAnsi="Arial" w:cs="Arial"/>
                  <w:sz w:val="24"/>
                  <w:szCs w:val="24"/>
                </w:rPr>
                <w:delText xml:space="preserve"> (wartość logiczna: „TAK” lub „NIE DOTYCZY”).</w:delText>
              </w:r>
            </w:del>
            <w:ins w:id="151" w:author="Małgorzata Chojnacka" w:date="2024-11-15T13:54:00Z">
              <w:r w:rsidR="00D368F1">
                <w:rPr>
                  <w:rFonts w:ascii="Arial" w:hAnsi="Arial" w:cs="Arial"/>
                  <w:sz w:val="24"/>
                  <w:szCs w:val="24"/>
                </w:rPr>
                <w:t>.</w:t>
              </w:r>
            </w:ins>
            <w:r w:rsidRPr="005526E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C9AAF11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ins w:id="152" w:author="Małgorzata Chojnacka" w:date="2024-11-15T13:54:00Z">
              <w:r w:rsidR="00B90B09">
                <w:rPr>
                  <w:rFonts w:ascii="Arial" w:hAnsi="Arial" w:cs="Arial"/>
                  <w:sz w:val="24"/>
                  <w:szCs w:val="24"/>
                </w:rPr>
                <w:t> </w:t>
              </w:r>
            </w:ins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  <w:p w14:paraId="553B2299" w14:textId="77777777" w:rsidR="00A7213C" w:rsidRPr="005526E5" w:rsidRDefault="00C50DF5" w:rsidP="00206D7D">
            <w:pPr>
              <w:rPr>
                <w:rFonts w:ascii="Arial" w:hAnsi="Arial" w:cs="Arial"/>
                <w:sz w:val="24"/>
                <w:szCs w:val="24"/>
              </w:rPr>
            </w:pPr>
            <w:del w:id="153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delText xml:space="preserve">Przyznanie wartości „NIE” (po jednokrotnym złożeniu </w:delText>
              </w:r>
              <w:r w:rsidRPr="005526E5">
                <w:rPr>
                  <w:rFonts w:ascii="Arial" w:hAnsi="Arial" w:cs="Arial"/>
                  <w:sz w:val="24"/>
                  <w:szCs w:val="24"/>
                </w:rPr>
                <w:lastRenderedPageBreak/>
                <w:delText>uzupełnień lub poprawy) oznacza, iż kryterium nie jest spełnione.</w:delText>
              </w:r>
            </w:del>
          </w:p>
        </w:tc>
      </w:tr>
      <w:tr w:rsidR="00A7213C" w:rsidRPr="005526E5" w14:paraId="2B252E7C" w14:textId="77777777" w:rsidTr="008B1221">
        <w:trPr>
          <w:trHeight w:val="992"/>
        </w:trPr>
        <w:tc>
          <w:tcPr>
            <w:tcW w:w="1110" w:type="dxa"/>
            <w:vAlign w:val="center"/>
          </w:tcPr>
          <w:p w14:paraId="3BA35613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del w:id="154" w:author="Małgorzata Chojnacka" w:date="2024-11-15T13:54:00Z">
              <w:r w:rsidR="00C50DF5" w:rsidRPr="005526E5">
                <w:rPr>
                  <w:rFonts w:ascii="Arial" w:hAnsi="Arial" w:cs="Arial"/>
                  <w:sz w:val="24"/>
                  <w:szCs w:val="24"/>
                </w:rPr>
                <w:delText>7</w:delText>
              </w:r>
            </w:del>
            <w:ins w:id="155" w:author="Małgorzata Chojnacka" w:date="2024-11-15T13:54:00Z">
              <w:r w:rsidR="00620CDF">
                <w:rPr>
                  <w:rFonts w:ascii="Arial" w:hAnsi="Arial" w:cs="Arial"/>
                  <w:sz w:val="24"/>
                  <w:szCs w:val="24"/>
                </w:rPr>
                <w:t>8</w:t>
              </w:r>
            </w:ins>
          </w:p>
        </w:tc>
        <w:tc>
          <w:tcPr>
            <w:tcW w:w="2856" w:type="dxa"/>
            <w:vAlign w:val="center"/>
          </w:tcPr>
          <w:p w14:paraId="0429ED00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5775C129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7199" w:type="dxa"/>
          </w:tcPr>
          <w:p w14:paraId="5B802985" w14:textId="77777777" w:rsidR="00A7213C" w:rsidRPr="005526E5" w:rsidRDefault="00A7213C" w:rsidP="00206D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5EC5B52C" w14:textId="77777777" w:rsidR="00A7213C" w:rsidRPr="005526E5" w:rsidRDefault="00A7213C" w:rsidP="00206D7D">
            <w:pPr>
              <w:numPr>
                <w:ilvl w:val="0"/>
                <w:numId w:val="6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</w:t>
            </w:r>
            <w:r w:rsidR="00934D08" w:rsidRPr="00934D08">
              <w:rPr>
                <w:rFonts w:ascii="Arial" w:hAnsi="Arial" w:cs="Arial"/>
                <w:sz w:val="24"/>
                <w:szCs w:val="24"/>
              </w:rPr>
              <w:t>Dz.</w:t>
            </w:r>
            <w:ins w:id="156" w:author="Małgorzata Chojnacka" w:date="2024-11-15T13:54:00Z">
              <w:r w:rsidR="00934D08" w:rsidRPr="00934D08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r w:rsidR="00934D08" w:rsidRPr="00934D08">
              <w:rPr>
                <w:rFonts w:ascii="Arial" w:hAnsi="Arial" w:cs="Arial"/>
                <w:sz w:val="24"/>
                <w:szCs w:val="24"/>
              </w:rPr>
              <w:t xml:space="preserve">U. z </w:t>
            </w:r>
            <w:del w:id="157" w:author="Małgorzata Chojnacka" w:date="2024-11-15T13:54:00Z">
              <w:r w:rsidR="005E0939" w:rsidRPr="005526E5">
                <w:rPr>
                  <w:rFonts w:ascii="Arial" w:hAnsi="Arial" w:cs="Arial"/>
                  <w:sz w:val="24"/>
                  <w:szCs w:val="24"/>
                </w:rPr>
                <w:delText>2021</w:delText>
              </w:r>
            </w:del>
            <w:ins w:id="158" w:author="Małgorzata Chojnacka" w:date="2024-11-15T13:54:00Z">
              <w:r w:rsidR="00934D08" w:rsidRPr="00934D08">
                <w:rPr>
                  <w:rFonts w:ascii="Arial" w:hAnsi="Arial" w:cs="Arial"/>
                  <w:sz w:val="24"/>
                  <w:szCs w:val="24"/>
                </w:rPr>
                <w:t>2024</w:t>
              </w:r>
            </w:ins>
            <w:r w:rsidR="00934D08" w:rsidRPr="00934D08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del w:id="159" w:author="Małgorzata Chojnacka" w:date="2024-11-15T13:54:00Z">
              <w:r w:rsidR="005E0939" w:rsidRPr="005526E5">
                <w:rPr>
                  <w:rFonts w:ascii="Arial" w:hAnsi="Arial" w:cs="Arial"/>
                  <w:sz w:val="24"/>
                  <w:szCs w:val="24"/>
                </w:rPr>
                <w:delText>247 z</w:delText>
              </w:r>
              <w:r w:rsidR="009D2E90">
                <w:rPr>
                  <w:rFonts w:ascii="Arial" w:hAnsi="Arial" w:cs="Arial"/>
                  <w:sz w:val="24"/>
                  <w:szCs w:val="24"/>
                </w:rPr>
                <w:delText> </w:delText>
              </w:r>
              <w:r w:rsidR="005E0939" w:rsidRPr="005526E5">
                <w:rPr>
                  <w:rFonts w:ascii="Arial" w:hAnsi="Arial" w:cs="Arial"/>
                  <w:sz w:val="24"/>
                  <w:szCs w:val="24"/>
                </w:rPr>
                <w:delText>późn. zm.)</w:delText>
              </w:r>
            </w:del>
            <w:ins w:id="160" w:author="Małgorzata Chojnacka" w:date="2024-11-15T13:54:00Z">
              <w:r w:rsidR="00934D08" w:rsidRPr="00934D08">
                <w:rPr>
                  <w:rFonts w:ascii="Arial" w:hAnsi="Arial" w:cs="Arial"/>
                  <w:sz w:val="24"/>
                  <w:szCs w:val="24"/>
                </w:rPr>
                <w:t>1112</w:t>
              </w:r>
              <w:r w:rsidRPr="005526E5">
                <w:rPr>
                  <w:rFonts w:ascii="Arial" w:hAnsi="Arial" w:cs="Arial"/>
                  <w:sz w:val="24"/>
                  <w:szCs w:val="24"/>
                </w:rPr>
                <w:t>)</w:t>
              </w:r>
            </w:ins>
            <w:r w:rsidRPr="005526E5">
              <w:rPr>
                <w:rFonts w:ascii="Arial" w:hAnsi="Arial" w:cs="Arial"/>
                <w:sz w:val="24"/>
                <w:szCs w:val="24"/>
              </w:rPr>
              <w:t xml:space="preserve"> i Dyrektywą Parlamentu Europejskiego i Rady 2011/92/UE z dnia 13 grudnia 2011 r. w sprawie oceny skutków wywieranych przez niektóre przedsięwzięcia publiczne i prywatne na środowisko;</w:t>
            </w:r>
          </w:p>
          <w:p w14:paraId="61C43B5D" w14:textId="77777777" w:rsidR="00A7213C" w:rsidRPr="005526E5" w:rsidRDefault="00A7213C" w:rsidP="00206D7D">
            <w:pPr>
              <w:numPr>
                <w:ilvl w:val="0"/>
                <w:numId w:val="6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27 kwietnia 2001 r. Prawo ochrony środowiska (</w:t>
            </w:r>
            <w:r w:rsidR="00934D08" w:rsidRPr="00934D08">
              <w:rPr>
                <w:rFonts w:ascii="Arial" w:hAnsi="Arial" w:cs="Arial"/>
                <w:sz w:val="24"/>
                <w:szCs w:val="24"/>
              </w:rPr>
              <w:t>Dz.</w:t>
            </w:r>
            <w:ins w:id="161" w:author="Małgorzata Chojnacka" w:date="2024-11-15T13:54:00Z">
              <w:r w:rsidR="00934D08" w:rsidRPr="00934D08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r w:rsidR="00934D08" w:rsidRPr="00934D08">
              <w:rPr>
                <w:rFonts w:ascii="Arial" w:hAnsi="Arial" w:cs="Arial"/>
                <w:sz w:val="24"/>
                <w:szCs w:val="24"/>
              </w:rPr>
              <w:t xml:space="preserve">U. z </w:t>
            </w:r>
            <w:del w:id="162" w:author="Małgorzata Chojnacka" w:date="2024-11-15T13:54:00Z">
              <w:r w:rsidR="005E0939" w:rsidRPr="005526E5">
                <w:rPr>
                  <w:rFonts w:ascii="Arial" w:hAnsi="Arial" w:cs="Arial"/>
                  <w:sz w:val="24"/>
                  <w:szCs w:val="24"/>
                </w:rPr>
                <w:delText>2020</w:delText>
              </w:r>
            </w:del>
            <w:ins w:id="163" w:author="Małgorzata Chojnacka" w:date="2024-11-15T13:54:00Z">
              <w:r w:rsidR="00934D08" w:rsidRPr="00934D08">
                <w:rPr>
                  <w:rFonts w:ascii="Arial" w:hAnsi="Arial" w:cs="Arial"/>
                  <w:sz w:val="24"/>
                  <w:szCs w:val="24"/>
                </w:rPr>
                <w:t>2024</w:t>
              </w:r>
            </w:ins>
            <w:r w:rsidR="00934D08" w:rsidRPr="00934D08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del w:id="164" w:author="Małgorzata Chojnacka" w:date="2024-11-15T13:54:00Z">
              <w:r w:rsidR="005E0939" w:rsidRPr="005526E5">
                <w:rPr>
                  <w:rFonts w:ascii="Arial" w:hAnsi="Arial" w:cs="Arial"/>
                  <w:sz w:val="24"/>
                  <w:szCs w:val="24"/>
                </w:rPr>
                <w:delText>1219</w:delText>
              </w:r>
            </w:del>
            <w:ins w:id="165" w:author="Małgorzata Chojnacka" w:date="2024-11-15T13:54:00Z">
              <w:r w:rsidR="00934D08" w:rsidRPr="00934D08">
                <w:rPr>
                  <w:rFonts w:ascii="Arial" w:hAnsi="Arial" w:cs="Arial"/>
                  <w:sz w:val="24"/>
                  <w:szCs w:val="24"/>
                </w:rPr>
                <w:t>54</w:t>
              </w:r>
            </w:ins>
            <w:r w:rsidRPr="005526E5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40264B95" w14:textId="77777777" w:rsidR="00A7213C" w:rsidRPr="005526E5" w:rsidRDefault="00A7213C" w:rsidP="00206D7D">
            <w:pPr>
              <w:numPr>
                <w:ilvl w:val="0"/>
                <w:numId w:val="6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16 kwietnia 2004 r. o ochronie przyrody (</w:t>
            </w:r>
            <w:r w:rsidR="00934D08" w:rsidRPr="00934D08">
              <w:rPr>
                <w:rFonts w:ascii="Arial" w:hAnsi="Arial" w:cs="Arial"/>
                <w:sz w:val="24"/>
                <w:szCs w:val="24"/>
              </w:rPr>
              <w:t>Dz.</w:t>
            </w:r>
            <w:ins w:id="166" w:author="Małgorzata Chojnacka" w:date="2024-11-15T13:54:00Z">
              <w:r w:rsidR="00934D08" w:rsidRPr="00934D08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r w:rsidR="00934D08" w:rsidRPr="00934D08">
              <w:rPr>
                <w:rFonts w:ascii="Arial" w:hAnsi="Arial" w:cs="Arial"/>
                <w:sz w:val="24"/>
                <w:szCs w:val="24"/>
              </w:rPr>
              <w:t xml:space="preserve">U. z </w:t>
            </w:r>
            <w:del w:id="167" w:author="Małgorzata Chojnacka" w:date="2024-11-15T13:54:00Z">
              <w:r w:rsidR="005E0939" w:rsidRPr="005526E5">
                <w:rPr>
                  <w:rFonts w:ascii="Arial" w:hAnsi="Arial" w:cs="Arial"/>
                  <w:sz w:val="24"/>
                  <w:szCs w:val="24"/>
                </w:rPr>
                <w:delText>2021</w:delText>
              </w:r>
            </w:del>
            <w:ins w:id="168" w:author="Małgorzata Chojnacka" w:date="2024-11-15T13:54:00Z">
              <w:r w:rsidR="00934D08" w:rsidRPr="00934D08">
                <w:rPr>
                  <w:rFonts w:ascii="Arial" w:hAnsi="Arial" w:cs="Arial"/>
                  <w:sz w:val="24"/>
                  <w:szCs w:val="24"/>
                </w:rPr>
                <w:t>202</w:t>
              </w:r>
              <w:r w:rsidR="00DE5E21">
                <w:rPr>
                  <w:rFonts w:ascii="Arial" w:hAnsi="Arial" w:cs="Arial"/>
                  <w:sz w:val="24"/>
                  <w:szCs w:val="24"/>
                </w:rPr>
                <w:t>4</w:t>
              </w:r>
            </w:ins>
            <w:r w:rsidR="00934D08" w:rsidRPr="00934D08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del w:id="169" w:author="Małgorzata Chojnacka" w:date="2024-11-15T13:54:00Z">
              <w:r w:rsidR="005E0939" w:rsidRPr="005526E5">
                <w:rPr>
                  <w:rFonts w:ascii="Arial" w:hAnsi="Arial" w:cs="Arial"/>
                  <w:sz w:val="24"/>
                  <w:szCs w:val="24"/>
                </w:rPr>
                <w:delText>1098 z późn. zm.)</w:delText>
              </w:r>
            </w:del>
            <w:ins w:id="170" w:author="Małgorzata Chojnacka" w:date="2024-11-15T13:54:00Z">
              <w:r w:rsidR="00934D08" w:rsidRPr="00934D08">
                <w:rPr>
                  <w:rFonts w:ascii="Arial" w:hAnsi="Arial" w:cs="Arial"/>
                  <w:sz w:val="24"/>
                  <w:szCs w:val="24"/>
                </w:rPr>
                <w:t>1</w:t>
              </w:r>
              <w:r w:rsidR="00DE5E21">
                <w:rPr>
                  <w:rFonts w:ascii="Arial" w:hAnsi="Arial" w:cs="Arial"/>
                  <w:sz w:val="24"/>
                  <w:szCs w:val="24"/>
                </w:rPr>
                <w:t>478</w:t>
              </w:r>
              <w:r w:rsidRPr="005526E5">
                <w:rPr>
                  <w:rFonts w:ascii="Arial" w:hAnsi="Arial" w:cs="Arial"/>
                  <w:sz w:val="24"/>
                  <w:szCs w:val="24"/>
                </w:rPr>
                <w:t xml:space="preserve"> )</w:t>
              </w:r>
            </w:ins>
            <w:r w:rsidRPr="005526E5">
              <w:rPr>
                <w:rFonts w:ascii="Arial" w:hAnsi="Arial" w:cs="Arial"/>
                <w:sz w:val="24"/>
                <w:szCs w:val="24"/>
              </w:rPr>
              <w:t xml:space="preserve"> i Dyrektywą Rady 92/43/EWG z dnia 21 maja 1992 r. w sprawie ochrony siedlisk przyrodniczych oraz dzikiej fauny i flory;</w:t>
            </w:r>
          </w:p>
          <w:p w14:paraId="182E6315" w14:textId="77777777" w:rsidR="00A7213C" w:rsidRPr="005526E5" w:rsidRDefault="00A7213C" w:rsidP="00206D7D">
            <w:pPr>
              <w:numPr>
                <w:ilvl w:val="0"/>
                <w:numId w:val="6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20 lipca 2017 r. Prawo wodne (</w:t>
            </w:r>
            <w:r w:rsidR="00607819" w:rsidRPr="00607819">
              <w:rPr>
                <w:rFonts w:ascii="Arial" w:hAnsi="Arial" w:cs="Arial"/>
                <w:sz w:val="24"/>
                <w:szCs w:val="24"/>
              </w:rPr>
              <w:t>Dz. U. z</w:t>
            </w:r>
            <w:r w:rsidR="00461503">
              <w:rPr>
                <w:rFonts w:ascii="Arial" w:hAnsi="Arial" w:cs="Arial"/>
                <w:sz w:val="24"/>
                <w:szCs w:val="24"/>
              </w:rPr>
              <w:t> </w:t>
            </w:r>
            <w:del w:id="171" w:author="Małgorzata Chojnacka" w:date="2024-11-15T13:54:00Z">
              <w:r w:rsidR="005E0939" w:rsidRPr="005526E5">
                <w:rPr>
                  <w:rFonts w:ascii="Arial" w:hAnsi="Arial" w:cs="Arial"/>
                  <w:sz w:val="24"/>
                  <w:szCs w:val="24"/>
                </w:rPr>
                <w:delText>2021</w:delText>
              </w:r>
            </w:del>
            <w:ins w:id="172" w:author="Małgorzata Chojnacka" w:date="2024-11-15T13:54:00Z">
              <w:r w:rsidR="00607819" w:rsidRPr="00607819">
                <w:rPr>
                  <w:rFonts w:ascii="Arial" w:hAnsi="Arial" w:cs="Arial"/>
                  <w:sz w:val="24"/>
                  <w:szCs w:val="24"/>
                </w:rPr>
                <w:t>2024</w:t>
              </w:r>
            </w:ins>
            <w:r w:rsidR="00607819" w:rsidRPr="00607819">
              <w:rPr>
                <w:rFonts w:ascii="Arial" w:hAnsi="Arial" w:cs="Arial"/>
                <w:sz w:val="24"/>
                <w:szCs w:val="24"/>
              </w:rPr>
              <w:t xml:space="preserve"> r</w:t>
            </w:r>
            <w:del w:id="173" w:author="Małgorzata Chojnacka" w:date="2024-11-15T13:54:00Z">
              <w:r w:rsidR="005E0939" w:rsidRPr="005526E5">
                <w:rPr>
                  <w:rFonts w:ascii="Arial" w:hAnsi="Arial" w:cs="Arial"/>
                  <w:sz w:val="24"/>
                  <w:szCs w:val="24"/>
                </w:rPr>
                <w:delText>.,</w:delText>
              </w:r>
            </w:del>
            <w:ins w:id="174" w:author="Małgorzata Chojnacka" w:date="2024-11-15T13:54:00Z">
              <w:r w:rsidR="00607819" w:rsidRPr="00607819">
                <w:rPr>
                  <w:rFonts w:ascii="Arial" w:hAnsi="Arial" w:cs="Arial"/>
                  <w:sz w:val="24"/>
                  <w:szCs w:val="24"/>
                </w:rPr>
                <w:t>.</w:t>
              </w:r>
            </w:ins>
            <w:r w:rsidR="00607819" w:rsidRPr="00607819">
              <w:rPr>
                <w:rFonts w:ascii="Arial" w:hAnsi="Arial" w:cs="Arial"/>
                <w:sz w:val="24"/>
                <w:szCs w:val="24"/>
              </w:rPr>
              <w:t xml:space="preserve"> poz. </w:t>
            </w:r>
            <w:del w:id="175" w:author="Małgorzata Chojnacka" w:date="2024-11-15T13:54:00Z">
              <w:r w:rsidR="005E0939" w:rsidRPr="005526E5">
                <w:rPr>
                  <w:rFonts w:ascii="Arial" w:hAnsi="Arial" w:cs="Arial"/>
                  <w:sz w:val="24"/>
                  <w:szCs w:val="24"/>
                </w:rPr>
                <w:delText>2233</w:delText>
              </w:r>
            </w:del>
            <w:ins w:id="176" w:author="Małgorzata Chojnacka" w:date="2024-11-15T13:54:00Z">
              <w:r w:rsidR="00607819" w:rsidRPr="00607819">
                <w:rPr>
                  <w:rFonts w:ascii="Arial" w:hAnsi="Arial" w:cs="Arial"/>
                  <w:sz w:val="24"/>
                  <w:szCs w:val="24"/>
                </w:rPr>
                <w:t>1087</w:t>
              </w:r>
            </w:ins>
            <w:r w:rsidR="009F697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 xml:space="preserve">. zm.) i Dyrektywą Parlamentu Europejskiego i Rady 2000/60/WE z dnia 23 października 2000 r. </w:t>
            </w:r>
            <w:del w:id="177" w:author="Małgorzata Chojnacka" w:date="2024-11-15T13:54:00Z">
              <w:r w:rsidR="005E0939" w:rsidRPr="005526E5">
                <w:rPr>
                  <w:rFonts w:ascii="Arial" w:hAnsi="Arial" w:cs="Arial"/>
                  <w:sz w:val="24"/>
                  <w:szCs w:val="24"/>
                </w:rPr>
                <w:delText>ustanawiająca</w:delText>
              </w:r>
            </w:del>
            <w:ins w:id="178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t>ustanawiając</w:t>
              </w:r>
              <w:r w:rsidR="006841B7">
                <w:rPr>
                  <w:rFonts w:ascii="Arial" w:hAnsi="Arial" w:cs="Arial"/>
                  <w:sz w:val="24"/>
                  <w:szCs w:val="24"/>
                </w:rPr>
                <w:t>ą</w:t>
              </w:r>
            </w:ins>
            <w:r w:rsidRPr="005526E5">
              <w:rPr>
                <w:rFonts w:ascii="Arial" w:hAnsi="Arial" w:cs="Arial"/>
                <w:sz w:val="24"/>
                <w:szCs w:val="24"/>
              </w:rPr>
              <w:t xml:space="preserve"> ramy wspólnotowego działania w</w:t>
            </w:r>
            <w:ins w:id="179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r w:rsidRPr="005526E5">
              <w:rPr>
                <w:rFonts w:ascii="Arial" w:hAnsi="Arial" w:cs="Arial"/>
                <w:sz w:val="24"/>
                <w:szCs w:val="24"/>
              </w:rPr>
              <w:t>dziedzinie polityki wodnej;</w:t>
            </w:r>
          </w:p>
          <w:p w14:paraId="469BC8D6" w14:textId="77777777" w:rsidR="00A7213C" w:rsidRPr="005526E5" w:rsidRDefault="00A7213C" w:rsidP="00206D7D">
            <w:pPr>
              <w:numPr>
                <w:ilvl w:val="0"/>
                <w:numId w:val="6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Wytycznymi w sprawie działań naprawczych w odniesieniu do projektów współfinansowanych w okresie programowania 2014 – 2020 oraz ubiegających się o</w:t>
            </w:r>
            <w:r w:rsidR="009A4B84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współfinansowanie w okresie 2021 – 2027 z</w:t>
            </w:r>
            <w:r w:rsidR="009A4B84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Funduszy UE, dotkniętych naruszeniem 2016/2046 w</w:t>
            </w:r>
            <w:ins w:id="180" w:author="Małgorzata Chojnacka" w:date="2024-11-15T13:54:00Z">
              <w:r w:rsidR="00461503">
                <w:rPr>
                  <w:rFonts w:ascii="Arial" w:hAnsi="Arial" w:cs="Arial"/>
                  <w:sz w:val="24"/>
                  <w:szCs w:val="24"/>
                </w:rPr>
                <w:t> </w:t>
              </w:r>
            </w:ins>
            <w:r w:rsidRPr="005526E5">
              <w:rPr>
                <w:rFonts w:ascii="Arial" w:hAnsi="Arial" w:cs="Arial"/>
                <w:sz w:val="24"/>
                <w:szCs w:val="24"/>
              </w:rPr>
              <w:t>zakresie specustaw, dla których prowadzone jest postępowanie w</w:t>
            </w:r>
            <w:r w:rsidR="009A4B84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sprawie oceny oddziaływania na środowisko (Ares(2021)1432319 z 23.02.</w:t>
            </w:r>
            <w:r w:rsidR="005E0939" w:rsidRPr="005526E5">
              <w:rPr>
                <w:rFonts w:ascii="Arial" w:hAnsi="Arial" w:cs="Arial"/>
                <w:sz w:val="24"/>
                <w:szCs w:val="24"/>
              </w:rPr>
              <w:t>2021</w:t>
            </w:r>
            <w:r w:rsidR="009A4B8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E0939" w:rsidRPr="005526E5">
              <w:rPr>
                <w:rFonts w:ascii="Arial" w:hAnsi="Arial" w:cs="Arial"/>
                <w:sz w:val="24"/>
                <w:szCs w:val="24"/>
              </w:rPr>
              <w:t>r</w:t>
            </w:r>
            <w:r w:rsidRPr="005526E5">
              <w:rPr>
                <w:rFonts w:ascii="Arial" w:hAnsi="Arial" w:cs="Arial"/>
                <w:sz w:val="24"/>
                <w:szCs w:val="24"/>
              </w:rPr>
              <w:t>.).</w:t>
            </w:r>
          </w:p>
          <w:p w14:paraId="61749A06" w14:textId="77777777" w:rsidR="00A7213C" w:rsidRPr="005526E5" w:rsidRDefault="00A7213C" w:rsidP="00206D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5145C1AE" w14:textId="77777777" w:rsidR="00A7213C" w:rsidRPr="005526E5" w:rsidRDefault="00A7213C" w:rsidP="00206D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7C240075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C3276F4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70A183B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9503BA5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60CE2DD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ins w:id="181" w:author="Małgorzata Chojnacka" w:date="2024-11-15T13:54:00Z">
              <w:r w:rsidR="00B90B09">
                <w:rPr>
                  <w:rFonts w:ascii="Arial" w:hAnsi="Arial" w:cs="Arial"/>
                  <w:sz w:val="24"/>
                  <w:szCs w:val="24"/>
                </w:rPr>
                <w:t> </w:t>
              </w:r>
            </w:ins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  <w:p w14:paraId="3767FB6C" w14:textId="77777777" w:rsidR="00A7213C" w:rsidRPr="005526E5" w:rsidRDefault="00C50DF5" w:rsidP="00206D7D">
            <w:pPr>
              <w:rPr>
                <w:rFonts w:ascii="Arial" w:hAnsi="Arial" w:cs="Arial"/>
                <w:sz w:val="24"/>
                <w:szCs w:val="24"/>
              </w:rPr>
            </w:pPr>
            <w:del w:id="182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delText>Przyznanie wartości „NIE” (po jednokrotnym złożeniu uzupełnień lub poprawy) oznacza, iż kryterium nie jest spełnione.</w:delText>
              </w:r>
            </w:del>
          </w:p>
        </w:tc>
      </w:tr>
      <w:tr w:rsidR="00A7213C" w:rsidRPr="005526E5" w14:paraId="3B01C7B6" w14:textId="77777777" w:rsidTr="00CE1854">
        <w:trPr>
          <w:trHeight w:val="1134"/>
        </w:trPr>
        <w:tc>
          <w:tcPr>
            <w:tcW w:w="1110" w:type="dxa"/>
            <w:vAlign w:val="center"/>
          </w:tcPr>
          <w:p w14:paraId="4C751321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del w:id="183" w:author="Małgorzata Chojnacka" w:date="2024-11-15T13:54:00Z">
              <w:r w:rsidR="00C50DF5" w:rsidRPr="005526E5">
                <w:rPr>
                  <w:rFonts w:ascii="Arial" w:hAnsi="Arial" w:cs="Arial"/>
                  <w:sz w:val="24"/>
                  <w:szCs w:val="24"/>
                </w:rPr>
                <w:delText>8</w:delText>
              </w:r>
            </w:del>
            <w:ins w:id="184" w:author="Małgorzata Chojnacka" w:date="2024-11-15T13:54:00Z">
              <w:r w:rsidR="00620CDF">
                <w:rPr>
                  <w:rFonts w:ascii="Arial" w:hAnsi="Arial" w:cs="Arial"/>
                  <w:sz w:val="24"/>
                  <w:szCs w:val="24"/>
                </w:rPr>
                <w:t>9</w:t>
              </w:r>
            </w:ins>
          </w:p>
        </w:tc>
        <w:tc>
          <w:tcPr>
            <w:tcW w:w="2856" w:type="dxa"/>
            <w:vAlign w:val="center"/>
          </w:tcPr>
          <w:p w14:paraId="426BA8C9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99" w:type="dxa"/>
          </w:tcPr>
          <w:p w14:paraId="37371205" w14:textId="77777777" w:rsidR="00A7213C" w:rsidRPr="005526E5" w:rsidRDefault="00A7213C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56BB0BFA" w14:textId="77777777" w:rsidR="00A7213C" w:rsidRPr="005526E5" w:rsidRDefault="00A7213C" w:rsidP="00206D7D">
            <w:pPr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</w:t>
            </w:r>
            <w:del w:id="185" w:author="Małgorzata Chojnacka" w:date="2024-11-15T13:54:00Z">
              <w:r w:rsidR="00C50DF5" w:rsidRPr="005526E5">
                <w:rPr>
                  <w:rFonts w:ascii="Arial" w:hAnsi="Arial" w:cs="Arial"/>
                  <w:sz w:val="24"/>
                  <w:szCs w:val="24"/>
                </w:rPr>
                <w:delText xml:space="preserve"> oraz podano czas ich osiągnięcia</w:delText>
              </w:r>
            </w:del>
            <w:r w:rsidRPr="005526E5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0C75E92" w14:textId="77777777" w:rsidR="00A7213C" w:rsidRPr="005526E5" w:rsidRDefault="00A7213C" w:rsidP="00206D7D">
            <w:pPr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5B83DE54" w14:textId="77777777" w:rsidR="00A7213C" w:rsidRPr="005526E5" w:rsidRDefault="00A7213C" w:rsidP="00206D7D">
            <w:pPr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6CF52DCE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14EB2A41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1CC0C12E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9BFB2B7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A37E861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DDA992C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</w:t>
            </w:r>
            <w:ins w:id="186" w:author="Małgorzata Chojnacka" w:date="2024-11-15T13:54:00Z">
              <w:r w:rsidR="00B90B09">
                <w:rPr>
                  <w:rFonts w:ascii="Arial" w:hAnsi="Arial" w:cs="Arial"/>
                  <w:sz w:val="24"/>
                  <w:szCs w:val="24"/>
                </w:rPr>
                <w:t> </w:t>
              </w:r>
            </w:ins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  <w:p w14:paraId="1632EED9" w14:textId="77777777" w:rsidR="00A7213C" w:rsidRPr="005526E5" w:rsidRDefault="00C50DF5" w:rsidP="00206D7D">
            <w:pPr>
              <w:rPr>
                <w:rFonts w:ascii="Arial" w:hAnsi="Arial" w:cs="Arial"/>
                <w:sz w:val="24"/>
                <w:szCs w:val="24"/>
              </w:rPr>
            </w:pPr>
            <w:del w:id="187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delText>Przyznanie wartości „NIE” (po jednokrotnym złożeniu uzupełnień lub poprawy) oznacza, iż kryterium nie jest spełnione.</w:delText>
              </w:r>
            </w:del>
          </w:p>
        </w:tc>
      </w:tr>
      <w:tr w:rsidR="00A7213C" w:rsidRPr="005526E5" w14:paraId="58D49827" w14:textId="77777777" w:rsidTr="002844F4">
        <w:trPr>
          <w:trHeight w:val="416"/>
        </w:trPr>
        <w:tc>
          <w:tcPr>
            <w:tcW w:w="1110" w:type="dxa"/>
            <w:vAlign w:val="center"/>
          </w:tcPr>
          <w:p w14:paraId="4E575287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del w:id="188" w:author="Małgorzata Chojnacka" w:date="2024-11-15T13:54:00Z">
              <w:r w:rsidR="00C50DF5" w:rsidRPr="005526E5">
                <w:rPr>
                  <w:rFonts w:ascii="Arial" w:hAnsi="Arial" w:cs="Arial"/>
                  <w:sz w:val="24"/>
                  <w:szCs w:val="24"/>
                </w:rPr>
                <w:delText>9</w:delText>
              </w:r>
            </w:del>
            <w:ins w:id="189" w:author="Małgorzata Chojnacka" w:date="2024-11-15T13:54:00Z">
              <w:r w:rsidR="00620CDF">
                <w:rPr>
                  <w:rFonts w:ascii="Arial" w:hAnsi="Arial" w:cs="Arial"/>
                  <w:sz w:val="24"/>
                  <w:szCs w:val="24"/>
                </w:rPr>
                <w:t>10</w:t>
              </w:r>
            </w:ins>
          </w:p>
        </w:tc>
        <w:tc>
          <w:tcPr>
            <w:tcW w:w="2856" w:type="dxa"/>
            <w:vAlign w:val="center"/>
          </w:tcPr>
          <w:p w14:paraId="0705F4D7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7199" w:type="dxa"/>
          </w:tcPr>
          <w:p w14:paraId="0A8E8FE2" w14:textId="77777777" w:rsidR="00A7213C" w:rsidRPr="005526E5" w:rsidRDefault="00A7213C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1A329849" w14:textId="77777777" w:rsidR="00A7213C" w:rsidRPr="005526E5" w:rsidRDefault="00A7213C" w:rsidP="00206D7D">
            <w:pPr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harmonogram realizacji projektu jest realistyczny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uwzględnia zakres rzeczowy oraz czas niezbędny na realizację procedur przetargowych i inne okoliczności niezbędne do realizacji tych procedur,</w:t>
            </w:r>
          </w:p>
          <w:p w14:paraId="2208F16D" w14:textId="77777777" w:rsidR="00A7213C" w:rsidRPr="005526E5" w:rsidRDefault="00A7213C" w:rsidP="00206D7D">
            <w:pPr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4C22B252" w14:textId="77777777" w:rsidR="00A7213C" w:rsidRPr="005526E5" w:rsidRDefault="00A7213C" w:rsidP="00206D7D">
            <w:pPr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6A1FD7D1" w14:textId="77777777" w:rsidR="00A7213C" w:rsidRPr="005526E5" w:rsidRDefault="00A7213C" w:rsidP="00206D7D">
            <w:pPr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62A75992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49241E6A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9AFA353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2196053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2911A56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ins w:id="190" w:author="Małgorzata Chojnacka" w:date="2024-11-15T13:54:00Z">
              <w:r w:rsidR="00B90B09">
                <w:rPr>
                  <w:rFonts w:ascii="Arial" w:hAnsi="Arial" w:cs="Arial"/>
                  <w:sz w:val="24"/>
                  <w:szCs w:val="24"/>
                </w:rPr>
                <w:t> </w:t>
              </w:r>
            </w:ins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  <w:p w14:paraId="63AC01F9" w14:textId="77777777" w:rsidR="00A7213C" w:rsidRPr="005526E5" w:rsidRDefault="00C50DF5" w:rsidP="00206D7D">
            <w:pPr>
              <w:rPr>
                <w:rFonts w:ascii="Arial" w:hAnsi="Arial" w:cs="Arial"/>
                <w:sz w:val="24"/>
                <w:szCs w:val="24"/>
              </w:rPr>
            </w:pPr>
            <w:del w:id="191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lastRenderedPageBreak/>
                <w:delText>Przyznanie wartości „NIE” (po jednokrotnym złożeniu uzupełnień lub poprawy) oznacza, iż kryterium nie jest spełnione.</w:delText>
              </w:r>
            </w:del>
          </w:p>
        </w:tc>
      </w:tr>
      <w:tr w:rsidR="00A7213C" w:rsidRPr="005526E5" w14:paraId="47ABC950" w14:textId="77777777" w:rsidTr="002844F4">
        <w:trPr>
          <w:trHeight w:val="416"/>
        </w:trPr>
        <w:tc>
          <w:tcPr>
            <w:tcW w:w="1110" w:type="dxa"/>
            <w:vAlign w:val="center"/>
          </w:tcPr>
          <w:p w14:paraId="6EDE032E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del w:id="192" w:author="Małgorzata Chojnacka" w:date="2024-11-15T13:54:00Z">
              <w:r w:rsidR="00C50DF5" w:rsidRPr="005526E5">
                <w:rPr>
                  <w:rFonts w:ascii="Arial" w:hAnsi="Arial" w:cs="Arial"/>
                  <w:sz w:val="24"/>
                  <w:szCs w:val="24"/>
                </w:rPr>
                <w:delText>10</w:delText>
              </w:r>
            </w:del>
            <w:ins w:id="193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t>1</w:t>
              </w:r>
              <w:r w:rsidR="00620CDF">
                <w:rPr>
                  <w:rFonts w:ascii="Arial" w:hAnsi="Arial" w:cs="Arial"/>
                  <w:sz w:val="24"/>
                  <w:szCs w:val="24"/>
                </w:rPr>
                <w:t>1</w:t>
              </w:r>
            </w:ins>
          </w:p>
        </w:tc>
        <w:tc>
          <w:tcPr>
            <w:tcW w:w="2856" w:type="dxa"/>
            <w:vAlign w:val="center"/>
          </w:tcPr>
          <w:p w14:paraId="562CF4F2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15BDBDDC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199" w:type="dxa"/>
          </w:tcPr>
          <w:p w14:paraId="2B296183" w14:textId="77777777" w:rsidR="00A7213C" w:rsidRPr="005526E5" w:rsidRDefault="00A7213C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projekt wykazuje pozytywne efekty ekonomiczne oraz czy analiza finansowa przedsięwzięcia została przeprowadzona poprawnie, w</w:t>
            </w:r>
            <w:ins w:id="194" w:author="Małgorzata Chojnacka" w:date="2024-11-15T13:54:00Z">
              <w:r w:rsidR="00461503">
                <w:rPr>
                  <w:rFonts w:ascii="Arial" w:hAnsi="Arial" w:cs="Arial"/>
                  <w:sz w:val="24"/>
                  <w:szCs w:val="24"/>
                </w:rPr>
                <w:t> </w:t>
              </w:r>
            </w:ins>
            <w:r w:rsidRPr="005526E5">
              <w:rPr>
                <w:rFonts w:ascii="Arial" w:hAnsi="Arial" w:cs="Arial"/>
                <w:sz w:val="24"/>
                <w:szCs w:val="24"/>
              </w:rPr>
              <w:t>szczególności czy:</w:t>
            </w:r>
          </w:p>
          <w:p w14:paraId="6D8EA818" w14:textId="77777777" w:rsidR="00A7213C" w:rsidRPr="005526E5" w:rsidRDefault="00A7213C" w:rsidP="00206D7D">
            <w:pPr>
              <w:numPr>
                <w:ilvl w:val="0"/>
                <w:numId w:val="9"/>
              </w:num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14D381D4" w14:textId="77777777" w:rsidR="00A7213C" w:rsidRPr="005526E5" w:rsidRDefault="00A7213C" w:rsidP="00206D7D">
            <w:pPr>
              <w:numPr>
                <w:ilvl w:val="0"/>
                <w:numId w:val="9"/>
              </w:num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przyjęte założenia analiz finansowych są spójne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uzasadnione, </w:t>
            </w:r>
          </w:p>
          <w:p w14:paraId="11286514" w14:textId="77777777" w:rsidR="00A7213C" w:rsidRPr="005526E5" w:rsidRDefault="00A7213C" w:rsidP="00206D7D">
            <w:pPr>
              <w:numPr>
                <w:ilvl w:val="0"/>
                <w:numId w:val="9"/>
              </w:num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55BA798B" w14:textId="77777777" w:rsidR="00A7213C" w:rsidRPr="005526E5" w:rsidRDefault="00A7213C" w:rsidP="00206D7D">
            <w:pPr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6DD5BC0F" w14:textId="77777777" w:rsidR="00A7213C" w:rsidRPr="005526E5" w:rsidRDefault="00A7213C" w:rsidP="00206D7D">
            <w:pPr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3B9C813D" w14:textId="77777777" w:rsidR="00A7213C" w:rsidRPr="005526E5" w:rsidRDefault="00A7213C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7E16C950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4B35FF31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18BE1D3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E63527E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360628B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ins w:id="195" w:author="Małgorzata Chojnacka" w:date="2024-11-15T13:54:00Z">
              <w:r w:rsidR="00B90B09">
                <w:rPr>
                  <w:rFonts w:ascii="Arial" w:hAnsi="Arial" w:cs="Arial"/>
                  <w:sz w:val="24"/>
                  <w:szCs w:val="24"/>
                </w:rPr>
                <w:t> </w:t>
              </w:r>
            </w:ins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  <w:p w14:paraId="03B1663C" w14:textId="77777777" w:rsidR="00A7213C" w:rsidRPr="005526E5" w:rsidRDefault="00C50DF5" w:rsidP="00206D7D">
            <w:pPr>
              <w:rPr>
                <w:rFonts w:ascii="Arial" w:hAnsi="Arial" w:cs="Arial"/>
                <w:sz w:val="24"/>
                <w:szCs w:val="24"/>
              </w:rPr>
            </w:pPr>
            <w:del w:id="196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delText>Przyznanie wartości „NIE” (po jednokrotnym złożeniu uzupełnień lub poprawy) oznacza, iż kryterium nie jest spełnione.</w:delText>
              </w:r>
            </w:del>
          </w:p>
        </w:tc>
      </w:tr>
      <w:tr w:rsidR="00A7213C" w:rsidRPr="005526E5" w14:paraId="62C8F647" w14:textId="77777777" w:rsidTr="002844F4">
        <w:trPr>
          <w:trHeight w:val="425"/>
        </w:trPr>
        <w:tc>
          <w:tcPr>
            <w:tcW w:w="1110" w:type="dxa"/>
            <w:vAlign w:val="center"/>
          </w:tcPr>
          <w:p w14:paraId="2456E0C6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del w:id="197" w:author="Małgorzata Chojnacka" w:date="2024-11-15T13:54:00Z">
              <w:r w:rsidR="00C50DF5" w:rsidRPr="005526E5">
                <w:rPr>
                  <w:rFonts w:ascii="Arial" w:hAnsi="Arial" w:cs="Arial"/>
                  <w:sz w:val="24"/>
                  <w:szCs w:val="24"/>
                </w:rPr>
                <w:delText>11</w:delText>
              </w:r>
            </w:del>
            <w:ins w:id="198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t>1</w:t>
              </w:r>
              <w:r w:rsidR="00620CDF">
                <w:rPr>
                  <w:rFonts w:ascii="Arial" w:hAnsi="Arial" w:cs="Arial"/>
                  <w:sz w:val="24"/>
                  <w:szCs w:val="24"/>
                </w:rPr>
                <w:t>2</w:t>
              </w:r>
            </w:ins>
          </w:p>
        </w:tc>
        <w:tc>
          <w:tcPr>
            <w:tcW w:w="2856" w:type="dxa"/>
            <w:vAlign w:val="center"/>
          </w:tcPr>
          <w:p w14:paraId="33F9D62F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99" w:type="dxa"/>
          </w:tcPr>
          <w:p w14:paraId="129AA324" w14:textId="77777777" w:rsidR="00A7213C" w:rsidRPr="005526E5" w:rsidRDefault="00A7213C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wydatki wskazane w</w:t>
            </w:r>
            <w:ins w:id="199" w:author="Małgorzata Chojnacka" w:date="2024-11-15T13:54:00Z">
              <w:r w:rsidR="00EF6BCE">
                <w:rPr>
                  <w:rFonts w:ascii="Arial" w:hAnsi="Arial" w:cs="Arial"/>
                  <w:sz w:val="24"/>
                  <w:szCs w:val="24"/>
                </w:rPr>
                <w:t> </w:t>
              </w:r>
            </w:ins>
            <w:r w:rsidRPr="005526E5">
              <w:rPr>
                <w:rFonts w:ascii="Arial" w:hAnsi="Arial" w:cs="Arial"/>
                <w:sz w:val="24"/>
                <w:szCs w:val="24"/>
              </w:rPr>
              <w:t>projekcie spełniają warunki kwalifikowalności, tj.:</w:t>
            </w:r>
          </w:p>
          <w:p w14:paraId="51715C4A" w14:textId="77777777" w:rsidR="00A7213C" w:rsidRPr="005526E5" w:rsidRDefault="00A7213C" w:rsidP="00206D7D">
            <w:pPr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ramach czasowych określonych  w art. 63 ust. 2 rozporządzenia nr 2021/1060,</w:t>
            </w:r>
          </w:p>
          <w:p w14:paraId="04EE7647" w14:textId="77777777" w:rsidR="00A7213C" w:rsidRPr="005526E5" w:rsidRDefault="00A7213C" w:rsidP="00206D7D">
            <w:pPr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200" w:name="_Hlk126574575"/>
            <w:r w:rsidRPr="005526E5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200"/>
            <w:r w:rsidRPr="005526E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4B3C2AC7" w14:textId="77777777" w:rsidR="00A7213C" w:rsidRPr="005526E5" w:rsidRDefault="00A7213C" w:rsidP="00206D7D">
            <w:pPr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5E41FBD8" w14:textId="77777777" w:rsidR="00A7213C" w:rsidRPr="005526E5" w:rsidRDefault="00A7213C" w:rsidP="00206D7D">
            <w:pPr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2467685C" w14:textId="77777777" w:rsidR="00A7213C" w:rsidRPr="005526E5" w:rsidRDefault="00A7213C" w:rsidP="00206D7D">
            <w:pPr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zostaną dokonane w sposób racjonalny i efektywny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zachowaniem zasad uzyskiwania najlepszych efektów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danych nakładów,</w:t>
            </w:r>
          </w:p>
          <w:p w14:paraId="2E1B5190" w14:textId="77777777" w:rsidR="00A7213C" w:rsidRPr="005526E5" w:rsidRDefault="00A7213C" w:rsidP="00206D7D">
            <w:pPr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6914C75E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5D315AFB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97C365C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D3E45D5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909D120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ins w:id="202" w:author="Małgorzata Chojnacka" w:date="2024-11-15T13:54:00Z">
              <w:r w:rsidR="00B90B09">
                <w:rPr>
                  <w:rFonts w:ascii="Arial" w:hAnsi="Arial" w:cs="Arial"/>
                  <w:sz w:val="24"/>
                  <w:szCs w:val="24"/>
                </w:rPr>
                <w:t> </w:t>
              </w:r>
            </w:ins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  <w:p w14:paraId="28A87CD0" w14:textId="77777777" w:rsidR="00A7213C" w:rsidRPr="005526E5" w:rsidRDefault="00C50DF5" w:rsidP="00206D7D">
            <w:pPr>
              <w:rPr>
                <w:rFonts w:ascii="Arial" w:hAnsi="Arial" w:cs="Arial"/>
                <w:sz w:val="24"/>
                <w:szCs w:val="24"/>
              </w:rPr>
            </w:pPr>
            <w:del w:id="203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delText>Przyznanie wartości „NIE” (po jednokrotnym złożeniu uzupełnień lub poprawy) oznacza, iż kryterium nie jest spełnione.</w:delText>
              </w:r>
            </w:del>
          </w:p>
        </w:tc>
      </w:tr>
      <w:tr w:rsidR="00A7213C" w:rsidRPr="005526E5" w14:paraId="34141E29" w14:textId="77777777" w:rsidTr="002844F4">
        <w:trPr>
          <w:trHeight w:val="425"/>
        </w:trPr>
        <w:tc>
          <w:tcPr>
            <w:tcW w:w="1110" w:type="dxa"/>
            <w:vAlign w:val="center"/>
          </w:tcPr>
          <w:p w14:paraId="529CDCE8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del w:id="204" w:author="Małgorzata Chojnacka" w:date="2024-11-15T13:54:00Z">
              <w:r w:rsidR="00C50DF5" w:rsidRPr="005526E5">
                <w:rPr>
                  <w:rFonts w:ascii="Arial" w:hAnsi="Arial" w:cs="Arial"/>
                  <w:sz w:val="24"/>
                  <w:szCs w:val="24"/>
                </w:rPr>
                <w:delText>12</w:delText>
              </w:r>
            </w:del>
            <w:ins w:id="205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t>1</w:t>
              </w:r>
              <w:r w:rsidR="00620CDF">
                <w:rPr>
                  <w:rFonts w:ascii="Arial" w:hAnsi="Arial" w:cs="Arial"/>
                  <w:sz w:val="24"/>
                  <w:szCs w:val="24"/>
                </w:rPr>
                <w:t>3</w:t>
              </w:r>
            </w:ins>
          </w:p>
        </w:tc>
        <w:tc>
          <w:tcPr>
            <w:tcW w:w="2856" w:type="dxa"/>
            <w:vAlign w:val="center"/>
          </w:tcPr>
          <w:p w14:paraId="66D38553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5BAEA136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7199" w:type="dxa"/>
          </w:tcPr>
          <w:p w14:paraId="556B6936" w14:textId="77777777" w:rsidR="00A7213C" w:rsidRPr="005526E5" w:rsidRDefault="00A7213C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nie występują niezgodności zapisów wniosku o dofinansowanie projektu z zasadą równości szans i niedyskryminacji, określoną w art. 9 Rozporządzenia 2021/1060 oraz we wniosku o</w:t>
            </w:r>
            <w:ins w:id="206" w:author="Małgorzata Chojnacka" w:date="2024-11-15T13:54:00Z">
              <w:r w:rsidR="003D6E47">
                <w:rPr>
                  <w:rFonts w:ascii="Arial" w:hAnsi="Arial" w:cs="Arial"/>
                  <w:sz w:val="24"/>
                  <w:szCs w:val="24"/>
                </w:rPr>
                <w:t> </w:t>
              </w:r>
            </w:ins>
            <w:r w:rsidRPr="005526E5">
              <w:rPr>
                <w:rFonts w:ascii="Arial" w:hAnsi="Arial" w:cs="Arial"/>
                <w:sz w:val="24"/>
                <w:szCs w:val="24"/>
              </w:rPr>
              <w:t>dofinansowanie projektu zadeklarowano dostępność wszystkich produktów projektu (które nie zostały uznane za neutralne) - zgodnie z załącznikiem nr 2 do Wytycznych dotyczących realizacji zasad równościowych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ramach funduszy unijnych na lata 2021-2027. </w:t>
            </w:r>
          </w:p>
          <w:p w14:paraId="14B0193B" w14:textId="77777777" w:rsidR="00A7213C" w:rsidRPr="005526E5" w:rsidRDefault="00A7213C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42C4B364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0F22DDB2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79FAB63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37ED7DF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42C56DC" w14:textId="77777777" w:rsidR="00C50DF5" w:rsidRPr="005526E5" w:rsidRDefault="00A7213C" w:rsidP="00206D7D">
            <w:pPr>
              <w:spacing w:after="0"/>
              <w:rPr>
                <w:del w:id="207" w:author="Małgorzata Chojnacka" w:date="2024-11-15T13:54:00Z"/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ins w:id="208" w:author="Małgorzata Chojnacka" w:date="2024-11-15T13:54:00Z">
              <w:r w:rsidR="00B90B09">
                <w:rPr>
                  <w:rFonts w:ascii="Arial" w:hAnsi="Arial" w:cs="Arial"/>
                  <w:sz w:val="24"/>
                  <w:szCs w:val="24"/>
                </w:rPr>
                <w:t> </w:t>
              </w:r>
            </w:ins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  <w:p w14:paraId="740D0F62" w14:textId="77777777" w:rsidR="00A7213C" w:rsidRPr="005526E5" w:rsidRDefault="00C50DF5" w:rsidP="00206D7D">
            <w:pPr>
              <w:rPr>
                <w:rFonts w:ascii="Arial" w:hAnsi="Arial" w:cs="Arial"/>
                <w:sz w:val="24"/>
                <w:szCs w:val="24"/>
              </w:rPr>
            </w:pPr>
            <w:del w:id="209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delText>Przyznanie wartości „NIE” (po jednokrotnym złożeniu uzupełnień lub poprawy) oznacza, iż kryterium nie jest spełnione.</w:delText>
              </w:r>
            </w:del>
          </w:p>
        </w:tc>
      </w:tr>
      <w:tr w:rsidR="00A7213C" w:rsidRPr="005526E5" w14:paraId="4E0B9BE1" w14:textId="77777777" w:rsidTr="002844F4">
        <w:trPr>
          <w:trHeight w:val="425"/>
        </w:trPr>
        <w:tc>
          <w:tcPr>
            <w:tcW w:w="1110" w:type="dxa"/>
            <w:vAlign w:val="center"/>
          </w:tcPr>
          <w:p w14:paraId="02D5D29B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del w:id="210" w:author="Małgorzata Chojnacka" w:date="2024-11-15T13:54:00Z">
              <w:r w:rsidR="00C50DF5" w:rsidRPr="005526E5">
                <w:rPr>
                  <w:rFonts w:ascii="Arial" w:hAnsi="Arial" w:cs="Arial"/>
                  <w:sz w:val="24"/>
                  <w:szCs w:val="24"/>
                </w:rPr>
                <w:delText>13</w:delText>
              </w:r>
            </w:del>
            <w:ins w:id="211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t>1</w:t>
              </w:r>
              <w:r w:rsidR="00620CDF">
                <w:rPr>
                  <w:rFonts w:ascii="Arial" w:hAnsi="Arial" w:cs="Arial"/>
                  <w:sz w:val="24"/>
                  <w:szCs w:val="24"/>
                </w:rPr>
                <w:t>4</w:t>
              </w:r>
            </w:ins>
          </w:p>
        </w:tc>
        <w:tc>
          <w:tcPr>
            <w:tcW w:w="2856" w:type="dxa"/>
            <w:vAlign w:val="center"/>
          </w:tcPr>
          <w:p w14:paraId="5FFD3144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199" w:type="dxa"/>
          </w:tcPr>
          <w:p w14:paraId="0F57D6F3" w14:textId="77777777" w:rsidR="00A7213C" w:rsidRPr="005526E5" w:rsidRDefault="00A7213C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projekt jest zgodny z Kartą Praw Podstawowych Unii Europejskiej z dnia 26 października 2012 r. (Dz. Urz. UE C 326/391 z 26.10.2012) w zakresie odnoszącym się do sposobu realizacji, zakresu projektu i</w:t>
            </w:r>
            <w:ins w:id="212" w:author="Małgorzata Chojnacka" w:date="2024-11-15T13:54:00Z">
              <w:r w:rsidR="00EF6BCE">
                <w:rPr>
                  <w:rFonts w:ascii="Arial" w:hAnsi="Arial" w:cs="Arial"/>
                  <w:sz w:val="24"/>
                  <w:szCs w:val="24"/>
                </w:rPr>
                <w:t> </w:t>
              </w:r>
            </w:ins>
            <w:r w:rsidRPr="005526E5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37DDD935" w14:textId="77777777" w:rsidR="00A7213C" w:rsidRPr="005526E5" w:rsidRDefault="00A7213C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sprzeczności pomiędzy wnioskiem o dofinansowanie projektu a wymogami tego dokumentu lub stwierdzenie, że te wymagania są neutralne wobec zakresu i zawartości projektu. Dla wnioskodawców i</w:t>
            </w:r>
            <w:ins w:id="213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r w:rsidRPr="005526E5">
              <w:rPr>
                <w:rFonts w:ascii="Arial" w:hAnsi="Arial" w:cs="Arial"/>
                <w:sz w:val="24"/>
                <w:szCs w:val="24"/>
              </w:rPr>
              <w:t>oceniających mogą być pomocne Wytyczne Komisji Europejskiej dotyczące zapewnienia poszanowania Karty praw podstawowych Unii Europejskiej przy wdrażaniu europejskich funduszy strukturalnych i</w:t>
            </w:r>
            <w:ins w:id="214" w:author="Małgorzata Chojnacka" w:date="2024-11-15T13:54:00Z">
              <w:r w:rsidR="00EF6BCE">
                <w:rPr>
                  <w:rFonts w:ascii="Arial" w:hAnsi="Arial" w:cs="Arial"/>
                  <w:sz w:val="24"/>
                  <w:szCs w:val="24"/>
                </w:rPr>
                <w:t> </w:t>
              </w:r>
            </w:ins>
            <w:r w:rsidRPr="005526E5">
              <w:rPr>
                <w:rFonts w:ascii="Arial" w:hAnsi="Arial" w:cs="Arial"/>
                <w:sz w:val="24"/>
                <w:szCs w:val="24"/>
              </w:rPr>
              <w:t>inwestycyjnych, w szczególności załącznik nr III.</w:t>
            </w:r>
          </w:p>
          <w:p w14:paraId="54E2912E" w14:textId="77777777" w:rsidR="00A7213C" w:rsidRPr="005526E5" w:rsidRDefault="00A7213C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12E88421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D21A779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F22C3B9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43BB3FF0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190A8B7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ins w:id="215" w:author="Małgorzata Chojnacka" w:date="2024-11-15T13:54:00Z">
              <w:r w:rsidR="00926346">
                <w:rPr>
                  <w:rFonts w:ascii="Arial" w:hAnsi="Arial" w:cs="Arial"/>
                  <w:sz w:val="24"/>
                  <w:szCs w:val="24"/>
                </w:rPr>
                <w:t> </w:t>
              </w:r>
            </w:ins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  <w:p w14:paraId="25A535BF" w14:textId="77777777" w:rsidR="00A7213C" w:rsidRPr="005526E5" w:rsidRDefault="00C50DF5" w:rsidP="00206D7D">
            <w:pPr>
              <w:rPr>
                <w:rFonts w:ascii="Arial" w:hAnsi="Arial" w:cs="Arial"/>
                <w:sz w:val="24"/>
                <w:szCs w:val="24"/>
              </w:rPr>
            </w:pPr>
            <w:del w:id="216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delText>Przyznanie wartości „NIE” (po jednokrotnym złożeniu uzupełnień lub poprawy) oznacza, iż kryterium nie jest spełnione.</w:delText>
              </w:r>
            </w:del>
          </w:p>
        </w:tc>
      </w:tr>
      <w:tr w:rsidR="00A7213C" w:rsidRPr="005526E5" w14:paraId="7214312F" w14:textId="77777777" w:rsidTr="002844F4">
        <w:trPr>
          <w:trHeight w:val="425"/>
        </w:trPr>
        <w:tc>
          <w:tcPr>
            <w:tcW w:w="1110" w:type="dxa"/>
            <w:vAlign w:val="center"/>
          </w:tcPr>
          <w:p w14:paraId="2E67F49F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del w:id="217" w:author="Małgorzata Chojnacka" w:date="2024-11-15T13:54:00Z">
              <w:r w:rsidR="00C50DF5" w:rsidRPr="005526E5">
                <w:rPr>
                  <w:rFonts w:ascii="Arial" w:hAnsi="Arial" w:cs="Arial"/>
                  <w:sz w:val="24"/>
                  <w:szCs w:val="24"/>
                </w:rPr>
                <w:delText>14</w:delText>
              </w:r>
            </w:del>
            <w:ins w:id="218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t>1</w:t>
              </w:r>
              <w:r w:rsidR="00620CDF">
                <w:rPr>
                  <w:rFonts w:ascii="Arial" w:hAnsi="Arial" w:cs="Arial"/>
                  <w:sz w:val="24"/>
                  <w:szCs w:val="24"/>
                </w:rPr>
                <w:t>5</w:t>
              </w:r>
            </w:ins>
          </w:p>
        </w:tc>
        <w:tc>
          <w:tcPr>
            <w:tcW w:w="2856" w:type="dxa"/>
            <w:vAlign w:val="center"/>
          </w:tcPr>
          <w:p w14:paraId="65204CE1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7199" w:type="dxa"/>
          </w:tcPr>
          <w:p w14:paraId="23323AC4" w14:textId="77777777" w:rsidR="00A7213C" w:rsidRPr="005526E5" w:rsidRDefault="00A7213C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projekt jest zgodny z</w:t>
            </w:r>
            <w:r w:rsidR="00EF6BCE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Konwencją o Prawach Osób Niepełnosprawnych sporządzoną w Nowym Jorku dnia 13 grudnia 2006 r. (Dz. U. z 2012 r. poz. 1169 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590541AD" w14:textId="77777777" w:rsidR="00A7213C" w:rsidRPr="005526E5" w:rsidRDefault="00A7213C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39B566D6" w14:textId="77777777" w:rsidR="00A7213C" w:rsidRPr="005526E5" w:rsidRDefault="00A7213C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7F36E32D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7B62177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12ED6A2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CECB6D5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02EC2C6" w14:textId="77777777" w:rsidR="00C50DF5" w:rsidRPr="005526E5" w:rsidRDefault="00A7213C" w:rsidP="00206D7D">
            <w:pPr>
              <w:spacing w:after="0"/>
              <w:rPr>
                <w:del w:id="219" w:author="Małgorzata Chojnacka" w:date="2024-11-15T13:54:00Z"/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</w:t>
            </w:r>
            <w:ins w:id="220" w:author="Małgorzata Chojnacka" w:date="2024-11-15T13:54:00Z">
              <w:r w:rsidR="00926346">
                <w:rPr>
                  <w:rFonts w:ascii="Arial" w:hAnsi="Arial" w:cs="Arial"/>
                  <w:sz w:val="24"/>
                  <w:szCs w:val="24"/>
                </w:rPr>
                <w:t> </w:t>
              </w:r>
            </w:ins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  <w:p w14:paraId="5CF30503" w14:textId="77777777" w:rsidR="00A7213C" w:rsidRPr="005526E5" w:rsidRDefault="00C50DF5" w:rsidP="00206D7D">
            <w:pPr>
              <w:rPr>
                <w:rFonts w:ascii="Arial" w:hAnsi="Arial" w:cs="Arial"/>
                <w:sz w:val="24"/>
                <w:szCs w:val="24"/>
              </w:rPr>
            </w:pPr>
            <w:del w:id="221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delText>Przyznanie wartości „NIE” (po jednokrotnym złożeniu uzupełnień lub poprawy) oznacza, iż kryterium nie jest spełnione.</w:delText>
              </w:r>
            </w:del>
          </w:p>
        </w:tc>
      </w:tr>
      <w:tr w:rsidR="00A7213C" w:rsidRPr="005526E5" w14:paraId="616F7F7F" w14:textId="77777777" w:rsidTr="002844F4">
        <w:trPr>
          <w:trHeight w:val="425"/>
        </w:trPr>
        <w:tc>
          <w:tcPr>
            <w:tcW w:w="1110" w:type="dxa"/>
            <w:vAlign w:val="center"/>
          </w:tcPr>
          <w:p w14:paraId="0BAFC3E6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del w:id="222" w:author="Małgorzata Chojnacka" w:date="2024-11-15T13:54:00Z">
              <w:r w:rsidR="00C50DF5" w:rsidRPr="005526E5">
                <w:rPr>
                  <w:rFonts w:ascii="Arial" w:hAnsi="Arial" w:cs="Arial"/>
                  <w:sz w:val="24"/>
                  <w:szCs w:val="24"/>
                </w:rPr>
                <w:delText>15</w:delText>
              </w:r>
            </w:del>
            <w:ins w:id="223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t>1</w:t>
              </w:r>
              <w:r w:rsidR="00620CDF">
                <w:rPr>
                  <w:rFonts w:ascii="Arial" w:hAnsi="Arial" w:cs="Arial"/>
                  <w:sz w:val="24"/>
                  <w:szCs w:val="24"/>
                </w:rPr>
                <w:t>6</w:t>
              </w:r>
            </w:ins>
          </w:p>
        </w:tc>
        <w:tc>
          <w:tcPr>
            <w:tcW w:w="2856" w:type="dxa"/>
            <w:vAlign w:val="center"/>
          </w:tcPr>
          <w:p w14:paraId="70FB10B7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199" w:type="dxa"/>
          </w:tcPr>
          <w:p w14:paraId="6ABD253A" w14:textId="77777777" w:rsidR="00A7213C" w:rsidRPr="005526E5" w:rsidRDefault="00A7213C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projekt jest zgodny z</w:t>
            </w:r>
            <w:ins w:id="224" w:author="Małgorzata Chojnacka" w:date="2024-11-15T13:54:00Z">
              <w:r w:rsidR="0090290E">
                <w:rPr>
                  <w:rFonts w:ascii="Arial" w:hAnsi="Arial" w:cs="Arial"/>
                  <w:sz w:val="24"/>
                  <w:szCs w:val="24"/>
                </w:rPr>
                <w:t> </w:t>
              </w:r>
            </w:ins>
            <w:r w:rsidRPr="005526E5">
              <w:rPr>
                <w:rFonts w:ascii="Arial" w:hAnsi="Arial" w:cs="Arial"/>
                <w:sz w:val="24"/>
                <w:szCs w:val="24"/>
              </w:rPr>
              <w:t>zasadą równości kobiet i mężczyzn. Przez zgodność z tą zasadą należy rozumieć, z jednej strony zaplanowanie takich działań w</w:t>
            </w:r>
            <w:ins w:id="225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r w:rsidRPr="005526E5">
              <w:rPr>
                <w:rFonts w:ascii="Arial" w:hAnsi="Arial" w:cs="Arial"/>
                <w:sz w:val="24"/>
                <w:szCs w:val="24"/>
              </w:rPr>
              <w:t>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754A1FDF" w14:textId="77777777" w:rsidR="00A7213C" w:rsidRPr="005526E5" w:rsidRDefault="00A7213C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37B5AD3E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FC3E77C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9945039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9D65BD2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F8D5B35" w14:textId="77777777" w:rsidR="00C50DF5" w:rsidRPr="005526E5" w:rsidRDefault="00A7213C" w:rsidP="00206D7D">
            <w:pPr>
              <w:spacing w:after="0"/>
              <w:rPr>
                <w:del w:id="226" w:author="Małgorzata Chojnacka" w:date="2024-11-15T13:54:00Z"/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ins w:id="227" w:author="Małgorzata Chojnacka" w:date="2024-11-15T13:54:00Z">
              <w:r w:rsidR="00926346">
                <w:rPr>
                  <w:rFonts w:ascii="Arial" w:hAnsi="Arial" w:cs="Arial"/>
                  <w:sz w:val="24"/>
                  <w:szCs w:val="24"/>
                </w:rPr>
                <w:t> </w:t>
              </w:r>
            </w:ins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  <w:p w14:paraId="1CF0EAE1" w14:textId="77777777" w:rsidR="00A7213C" w:rsidRPr="005526E5" w:rsidRDefault="00C50DF5" w:rsidP="00206D7D">
            <w:pPr>
              <w:rPr>
                <w:rFonts w:ascii="Arial" w:hAnsi="Arial" w:cs="Arial"/>
                <w:sz w:val="24"/>
                <w:szCs w:val="24"/>
              </w:rPr>
            </w:pPr>
            <w:del w:id="228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delText xml:space="preserve">Przyznanie wartości „NIE” (po jednokrotnym złożeniu </w:delText>
              </w:r>
              <w:r w:rsidRPr="005526E5">
                <w:rPr>
                  <w:rFonts w:ascii="Arial" w:hAnsi="Arial" w:cs="Arial"/>
                  <w:sz w:val="24"/>
                  <w:szCs w:val="24"/>
                </w:rPr>
                <w:lastRenderedPageBreak/>
                <w:delText>uzupełnień lub poprawy) oznacza, iż kryterium nie jest spełnione.</w:delText>
              </w:r>
            </w:del>
          </w:p>
        </w:tc>
      </w:tr>
    </w:tbl>
    <w:p w14:paraId="0D7B091A" w14:textId="77777777" w:rsidR="007257F1" w:rsidRPr="00206D7D" w:rsidRDefault="007257F1" w:rsidP="00206D7D">
      <w:pPr>
        <w:pStyle w:val="Nagwek1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206D7D">
        <w:rPr>
          <w:rFonts w:ascii="Arial" w:hAnsi="Arial" w:cs="Arial"/>
          <w:sz w:val="24"/>
          <w:szCs w:val="24"/>
        </w:rPr>
        <w:lastRenderedPageBreak/>
        <w:t>KRYTERIA MERYTORYCZNE SZCZEGÓŁOWE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1"/>
      </w:tblGrid>
      <w:tr w:rsidR="00EA5C77" w:rsidRPr="005526E5" w14:paraId="3038ED28" w14:textId="77777777" w:rsidTr="00206D7D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4418D561" w14:textId="77777777" w:rsidR="002844F4" w:rsidRPr="005526E5" w:rsidRDefault="002844F4" w:rsidP="00206D7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07BEC727" w14:textId="77777777" w:rsidR="002844F4" w:rsidRPr="005526E5" w:rsidRDefault="002844F4" w:rsidP="00206D7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3CEADFA3" w14:textId="77777777" w:rsidR="002844F4" w:rsidRPr="005526E5" w:rsidRDefault="002844F4" w:rsidP="00206D7D">
            <w:pPr>
              <w:spacing w:before="60"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1" w:type="dxa"/>
            <w:shd w:val="clear" w:color="auto" w:fill="E7E6E6"/>
            <w:vAlign w:val="center"/>
          </w:tcPr>
          <w:p w14:paraId="19923A19" w14:textId="77777777" w:rsidR="002844F4" w:rsidRPr="005526E5" w:rsidRDefault="002844F4" w:rsidP="00206D7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19CB884F" w14:textId="77777777" w:rsidR="002844F4" w:rsidRPr="005526E5" w:rsidRDefault="002844F4" w:rsidP="00206D7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2844F4" w:rsidRPr="005526E5" w14:paraId="70E8FF98" w14:textId="77777777" w:rsidTr="002844F4">
        <w:tc>
          <w:tcPr>
            <w:tcW w:w="1110" w:type="dxa"/>
            <w:vAlign w:val="center"/>
          </w:tcPr>
          <w:p w14:paraId="12EEE2B0" w14:textId="77777777" w:rsidR="002844F4" w:rsidRPr="005526E5" w:rsidRDefault="00402811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856" w:type="dxa"/>
            <w:vAlign w:val="center"/>
          </w:tcPr>
          <w:p w14:paraId="717B3487" w14:textId="77777777" w:rsidR="002844F4" w:rsidRPr="005526E5" w:rsidRDefault="00402811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Wielkość gminy</w:t>
            </w:r>
          </w:p>
        </w:tc>
        <w:tc>
          <w:tcPr>
            <w:tcW w:w="7199" w:type="dxa"/>
          </w:tcPr>
          <w:p w14:paraId="1E9B20E5" w14:textId="77777777" w:rsidR="002844F4" w:rsidRPr="005526E5" w:rsidRDefault="00402811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liczba ludności gminy, na terenie której realizowany będzie projekt wynosi poniżej 15 tys. mieszkańców</w:t>
            </w:r>
            <w:r w:rsidR="00856E90" w:rsidRPr="005526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49A5" w:rsidRPr="005526E5">
              <w:rPr>
                <w:rFonts w:ascii="Arial" w:hAnsi="Arial" w:cs="Arial"/>
                <w:sz w:val="24"/>
                <w:szCs w:val="24"/>
              </w:rPr>
              <w:t>(</w:t>
            </w:r>
            <w:r w:rsidR="00856E90" w:rsidRPr="005526E5">
              <w:rPr>
                <w:rFonts w:ascii="Arial" w:hAnsi="Arial" w:cs="Arial"/>
                <w:sz w:val="24"/>
                <w:szCs w:val="24"/>
              </w:rPr>
              <w:t xml:space="preserve">zgodnie z aktualną informacją GUS </w:t>
            </w:r>
            <w:r w:rsidR="00AB7211" w:rsidRPr="005526E5">
              <w:rPr>
                <w:rFonts w:ascii="Arial" w:hAnsi="Arial" w:cs="Arial"/>
                <w:sz w:val="24"/>
                <w:szCs w:val="24"/>
              </w:rPr>
              <w:t>na moment złożenia wniosku o dofinansowanie projektu</w:t>
            </w:r>
            <w:r w:rsidR="00D749A5" w:rsidRPr="005526E5">
              <w:rPr>
                <w:rFonts w:ascii="Arial" w:hAnsi="Arial" w:cs="Arial"/>
                <w:sz w:val="24"/>
                <w:szCs w:val="24"/>
              </w:rPr>
              <w:t>)</w:t>
            </w:r>
            <w:r w:rsidR="00AB7211" w:rsidRPr="005526E5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4049C2CA" w14:textId="77777777" w:rsidR="008B365E" w:rsidRPr="005526E5" w:rsidRDefault="008B365E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864018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1" w:type="dxa"/>
          </w:tcPr>
          <w:p w14:paraId="68C291CD" w14:textId="77777777" w:rsidR="00402811" w:rsidRPr="005526E5" w:rsidRDefault="00402811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0B605E30" w14:textId="77777777" w:rsidR="00402811" w:rsidRDefault="00402811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B09FC75" w14:textId="77777777" w:rsidR="00402811" w:rsidRDefault="00402811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926BDA4" w14:textId="77777777" w:rsidR="00402811" w:rsidRPr="005526E5" w:rsidRDefault="00402811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E460BB3" w14:textId="77777777" w:rsidR="00402811" w:rsidRPr="005526E5" w:rsidRDefault="00402811" w:rsidP="00206D7D">
            <w:pPr>
              <w:spacing w:after="0"/>
              <w:rPr>
                <w:del w:id="229" w:author="Małgorzata Chojnacka" w:date="2024-11-15T13:54:00Z"/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03BCB09" w14:textId="77777777" w:rsidR="002844F4" w:rsidRPr="005526E5" w:rsidRDefault="00402811" w:rsidP="00206D7D">
            <w:pPr>
              <w:rPr>
                <w:rFonts w:ascii="Arial" w:hAnsi="Arial" w:cs="Arial"/>
                <w:sz w:val="24"/>
                <w:szCs w:val="24"/>
              </w:rPr>
            </w:pPr>
            <w:del w:id="230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delText>Przyznanie wartości „NIE” (po jednokrotnym złożeniu uzupełnień lub poprawy) oznacza, iż kryterium nie jest spełnione.</w:delText>
              </w:r>
            </w:del>
          </w:p>
        </w:tc>
      </w:tr>
      <w:tr w:rsidR="009A6953" w:rsidRPr="005526E5" w14:paraId="1EF5EB76" w14:textId="77777777" w:rsidTr="002844F4">
        <w:tc>
          <w:tcPr>
            <w:tcW w:w="1110" w:type="dxa"/>
            <w:vAlign w:val="center"/>
          </w:tcPr>
          <w:p w14:paraId="35A25691" w14:textId="77777777" w:rsidR="009A6953" w:rsidRPr="005526E5" w:rsidRDefault="009A6953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C.2</w:t>
            </w:r>
          </w:p>
        </w:tc>
        <w:tc>
          <w:tcPr>
            <w:tcW w:w="2856" w:type="dxa"/>
            <w:vAlign w:val="center"/>
          </w:tcPr>
          <w:p w14:paraId="2FDFC554" w14:textId="77777777" w:rsidR="009A6953" w:rsidRPr="005526E5" w:rsidRDefault="00CF5DED" w:rsidP="00206D7D">
            <w:pPr>
              <w:spacing w:after="0"/>
              <w:ind w:left="25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Zapewniony odbiór i oczyszczanie ścieków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z nowo powstałej infrastruktury</w:t>
            </w:r>
          </w:p>
        </w:tc>
        <w:tc>
          <w:tcPr>
            <w:tcW w:w="7199" w:type="dxa"/>
          </w:tcPr>
          <w:p w14:paraId="36A1FA63" w14:textId="77777777" w:rsidR="009A6953" w:rsidRPr="005526E5" w:rsidRDefault="009A6953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sprawdzamy, czy projekt </w:t>
            </w:r>
            <w:r w:rsidR="00613431" w:rsidRPr="005526E5">
              <w:rPr>
                <w:rFonts w:ascii="Arial" w:hAnsi="Arial" w:cs="Arial"/>
                <w:sz w:val="24"/>
                <w:szCs w:val="24"/>
              </w:rPr>
              <w:t xml:space="preserve">dotyczący rozbudowy systemów wodociągowych (m.in. nowe sieci wodociągowe, nowe </w:t>
            </w:r>
            <w:r w:rsidR="00613431"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stacje uzdatniania wody i ujęcia) 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realizowany jest na terenie, gdzie zapewniona jest </w:t>
            </w:r>
            <w:r w:rsidR="00613431" w:rsidRPr="005526E5">
              <w:rPr>
                <w:rFonts w:ascii="Arial" w:hAnsi="Arial" w:cs="Arial"/>
                <w:sz w:val="24"/>
                <w:szCs w:val="24"/>
              </w:rPr>
              <w:t>go</w:t>
            </w:r>
            <w:r w:rsidRPr="005526E5">
              <w:rPr>
                <w:rFonts w:ascii="Arial" w:hAnsi="Arial" w:cs="Arial"/>
                <w:sz w:val="24"/>
                <w:szCs w:val="24"/>
              </w:rPr>
              <w:t>spodarka ściekowa zgodna z przepisami krajowymi i unijnymi</w:t>
            </w:r>
            <w:r w:rsidR="00D64383" w:rsidRPr="005526E5">
              <w:rPr>
                <w:rFonts w:ascii="Arial" w:hAnsi="Arial" w:cs="Arial"/>
                <w:sz w:val="24"/>
                <w:szCs w:val="24"/>
              </w:rPr>
              <w:t xml:space="preserve"> (lub taka zgodność zostanie uzyskana w wyniku zakończenia realizowanych już projektów).</w:t>
            </w:r>
          </w:p>
          <w:p w14:paraId="7F0F7DC1" w14:textId="77777777" w:rsidR="009A6953" w:rsidRPr="005526E5" w:rsidRDefault="00613431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064668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1" w:type="dxa"/>
          </w:tcPr>
          <w:p w14:paraId="1058547F" w14:textId="77777777" w:rsidR="008B365E" w:rsidRPr="005526E5" w:rsidRDefault="008B365E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27AE3786" w14:textId="77777777" w:rsidR="008B365E" w:rsidRDefault="008B365E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6194C9AC" w14:textId="77777777" w:rsidR="008B365E" w:rsidRDefault="008B365E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409BBF4" w14:textId="77777777" w:rsidR="008B365E" w:rsidRPr="005526E5" w:rsidRDefault="008B365E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247C4BC5" w14:textId="77777777" w:rsidR="008B365E" w:rsidRPr="005526E5" w:rsidRDefault="008B365E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F738D05" w14:textId="77777777" w:rsidR="009A6953" w:rsidRPr="005526E5" w:rsidRDefault="008B365E" w:rsidP="00206D7D">
            <w:pPr>
              <w:rPr>
                <w:rFonts w:ascii="Arial" w:hAnsi="Arial" w:cs="Arial"/>
                <w:sz w:val="24"/>
                <w:szCs w:val="24"/>
              </w:rPr>
            </w:pPr>
            <w:del w:id="231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delText>Przyznanie wartości „NIE” (po jednokrotnym złożeniu uzupełnień lub poprawy) oznacza, iż kryterium nie jest spełnione.</w:delText>
              </w:r>
            </w:del>
          </w:p>
        </w:tc>
      </w:tr>
      <w:tr w:rsidR="00BF65E4" w:rsidRPr="005526E5" w14:paraId="093A9499" w14:textId="77777777" w:rsidTr="002844F4">
        <w:tc>
          <w:tcPr>
            <w:tcW w:w="1110" w:type="dxa"/>
            <w:vAlign w:val="center"/>
          </w:tcPr>
          <w:p w14:paraId="5B56BDE5" w14:textId="77777777" w:rsidR="00BF65E4" w:rsidRPr="005526E5" w:rsidRDefault="00BF65E4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bookmarkStart w:id="232" w:name="_Hlk139452052"/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C.3</w:t>
            </w:r>
          </w:p>
        </w:tc>
        <w:tc>
          <w:tcPr>
            <w:tcW w:w="2856" w:type="dxa"/>
            <w:vAlign w:val="center"/>
          </w:tcPr>
          <w:p w14:paraId="29BFE497" w14:textId="77777777" w:rsidR="00BF65E4" w:rsidRPr="005526E5" w:rsidRDefault="008B365E" w:rsidP="00206D7D">
            <w:pPr>
              <w:spacing w:after="0"/>
              <w:ind w:left="25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Limit wydatków na nową infrastrukturę.</w:t>
            </w:r>
          </w:p>
        </w:tc>
        <w:tc>
          <w:tcPr>
            <w:tcW w:w="7199" w:type="dxa"/>
          </w:tcPr>
          <w:p w14:paraId="41B14BFF" w14:textId="77777777" w:rsidR="002A22AA" w:rsidRDefault="00BF65E4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</w:t>
            </w:r>
            <w:r w:rsidR="00161FEB">
              <w:rPr>
                <w:rFonts w:ascii="Arial" w:hAnsi="Arial" w:cs="Arial"/>
                <w:sz w:val="24"/>
                <w:szCs w:val="24"/>
              </w:rPr>
              <w:t xml:space="preserve"> czy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20FE">
              <w:rPr>
                <w:rFonts w:ascii="Arial" w:hAnsi="Arial" w:cs="Arial"/>
                <w:sz w:val="24"/>
                <w:szCs w:val="24"/>
              </w:rPr>
              <w:t>wartość dofinansowania</w:t>
            </w:r>
            <w:r w:rsidR="000557D4">
              <w:rPr>
                <w:rFonts w:ascii="Arial" w:hAnsi="Arial" w:cs="Arial"/>
                <w:sz w:val="24"/>
                <w:szCs w:val="24"/>
              </w:rPr>
              <w:t xml:space="preserve"> EFRR </w:t>
            </w:r>
            <w:r w:rsidR="008B365E" w:rsidRPr="005526E5">
              <w:rPr>
                <w:rFonts w:ascii="Arial" w:hAnsi="Arial" w:cs="Arial"/>
                <w:sz w:val="24"/>
                <w:szCs w:val="24"/>
              </w:rPr>
              <w:t xml:space="preserve">dotyczącego rozbudowy systemów wodociągowych (m.in. nowe sieci wodociągowe, nowe stacje uzdatniania wody i ujęcia) nie </w:t>
            </w:r>
            <w:r w:rsidR="00250036" w:rsidRPr="005526E5">
              <w:rPr>
                <w:rFonts w:ascii="Arial" w:hAnsi="Arial" w:cs="Arial"/>
                <w:sz w:val="24"/>
                <w:szCs w:val="24"/>
              </w:rPr>
              <w:t>przekrocz</w:t>
            </w:r>
            <w:r w:rsidR="00250036">
              <w:rPr>
                <w:rFonts w:ascii="Arial" w:hAnsi="Arial" w:cs="Arial"/>
                <w:sz w:val="24"/>
                <w:szCs w:val="24"/>
              </w:rPr>
              <w:t>y</w:t>
            </w:r>
            <w:r w:rsidR="00250036" w:rsidRPr="005526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B365E" w:rsidRPr="005526E5">
              <w:rPr>
                <w:rFonts w:ascii="Arial" w:hAnsi="Arial" w:cs="Arial"/>
                <w:sz w:val="24"/>
                <w:szCs w:val="24"/>
              </w:rPr>
              <w:t xml:space="preserve">25 % alokacji przeznaczonej na realizację </w:t>
            </w:r>
            <w:ins w:id="233" w:author="Przemysław Mentkowski" w:date="2024-11-20T14:24:00Z">
              <w:r w:rsidR="00726C18">
                <w:rPr>
                  <w:rFonts w:ascii="Arial" w:hAnsi="Arial" w:cs="Arial"/>
                  <w:sz w:val="24"/>
                  <w:szCs w:val="24"/>
                </w:rPr>
                <w:t>D</w:t>
              </w:r>
            </w:ins>
            <w:del w:id="234" w:author="Przemysław Mentkowski" w:date="2024-11-20T14:24:00Z">
              <w:r w:rsidR="008B365E" w:rsidRPr="005526E5" w:rsidDel="00726C18">
                <w:rPr>
                  <w:rFonts w:ascii="Arial" w:hAnsi="Arial" w:cs="Arial"/>
                  <w:sz w:val="24"/>
                  <w:szCs w:val="24"/>
                </w:rPr>
                <w:delText>d</w:delText>
              </w:r>
            </w:del>
            <w:r w:rsidR="008B365E" w:rsidRPr="005526E5">
              <w:rPr>
                <w:rFonts w:ascii="Arial" w:hAnsi="Arial" w:cs="Arial"/>
                <w:sz w:val="24"/>
                <w:szCs w:val="24"/>
              </w:rPr>
              <w:t>ziałania 2.</w:t>
            </w:r>
            <w:r w:rsidR="00A040DE">
              <w:rPr>
                <w:rFonts w:ascii="Arial" w:hAnsi="Arial" w:cs="Arial"/>
                <w:sz w:val="24"/>
                <w:szCs w:val="24"/>
              </w:rPr>
              <w:t>2</w:t>
            </w:r>
            <w:r w:rsidR="00A040DE" w:rsidRPr="005526E5">
              <w:rPr>
                <w:rFonts w:ascii="Arial" w:hAnsi="Arial" w:cs="Arial"/>
                <w:sz w:val="24"/>
                <w:szCs w:val="24"/>
              </w:rPr>
              <w:t>0</w:t>
            </w:r>
            <w:r w:rsidR="005526E5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49BD58FE" w14:textId="77777777" w:rsidR="008B365E" w:rsidRDefault="005526E5" w:rsidP="00206D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Limit powinien być zachowany w odniesieniu do danej strategii </w:t>
            </w:r>
            <w:r w:rsidRPr="009A618E">
              <w:rPr>
                <w:rFonts w:ascii="Arial" w:hAnsi="Arial" w:cs="Arial"/>
                <w:sz w:val="24"/>
                <w:szCs w:val="24"/>
              </w:rPr>
              <w:t>terytorialnej</w:t>
            </w:r>
            <w:r w:rsidR="00BA3F49" w:rsidRPr="009A618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F6115" w:rsidRPr="009A618E">
              <w:rPr>
                <w:rFonts w:ascii="Arial" w:hAnsi="Arial" w:cs="Arial"/>
                <w:sz w:val="24"/>
                <w:szCs w:val="24"/>
              </w:rPr>
              <w:t>łącznie przez wszystkie projekty realizowane w</w:t>
            </w:r>
            <w:r w:rsidR="00530087">
              <w:rPr>
                <w:rFonts w:ascii="Arial" w:hAnsi="Arial" w:cs="Arial"/>
                <w:sz w:val="24"/>
                <w:szCs w:val="24"/>
              </w:rPr>
              <w:t> </w:t>
            </w:r>
            <w:r w:rsidR="009F6115" w:rsidRPr="009A618E">
              <w:rPr>
                <w:rFonts w:ascii="Arial" w:hAnsi="Arial" w:cs="Arial"/>
                <w:sz w:val="24"/>
                <w:szCs w:val="24"/>
              </w:rPr>
              <w:t xml:space="preserve">ramach </w:t>
            </w:r>
            <w:r w:rsidR="009A618E">
              <w:rPr>
                <w:rFonts w:ascii="Arial" w:hAnsi="Arial" w:cs="Arial"/>
                <w:sz w:val="24"/>
                <w:szCs w:val="24"/>
              </w:rPr>
              <w:t xml:space="preserve">danej </w:t>
            </w:r>
            <w:r w:rsidR="009F6115" w:rsidRPr="009A618E">
              <w:rPr>
                <w:rFonts w:ascii="Arial" w:hAnsi="Arial" w:cs="Arial"/>
                <w:sz w:val="24"/>
                <w:szCs w:val="24"/>
              </w:rPr>
              <w:t>strategii</w:t>
            </w:r>
            <w:r w:rsidR="00161FEB" w:rsidRPr="009A618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="00442AC2" w:rsidRPr="009A618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00BDC92" w14:textId="77777777" w:rsidR="00250036" w:rsidRPr="005526E5" w:rsidRDefault="00250036" w:rsidP="00206D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przypadku projektów kompleksowych obejmujących również modernizację, wskazany limit będzie się odnosić do wysokości dofinansowania obliczonej dla wydatków kwalifikowalnych dotyczących nowej infrastruktury</w:t>
            </w:r>
            <w:r w:rsidR="00B6051F">
              <w:rPr>
                <w:rFonts w:ascii="Arial" w:hAnsi="Arial" w:cs="Arial"/>
                <w:sz w:val="24"/>
                <w:szCs w:val="24"/>
              </w:rPr>
              <w:t xml:space="preserve"> wodnej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2198DC6" w14:textId="77777777" w:rsidR="00BF65E4" w:rsidRPr="005526E5" w:rsidRDefault="00BF65E4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7C170D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1" w:type="dxa"/>
          </w:tcPr>
          <w:p w14:paraId="0960E2BD" w14:textId="77777777" w:rsidR="00BF65E4" w:rsidRPr="005526E5" w:rsidRDefault="00BF65E4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64E72CCC" w14:textId="77777777" w:rsidR="00BF65E4" w:rsidRDefault="00BF65E4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3AE7A89" w14:textId="77777777" w:rsidR="00BF65E4" w:rsidRDefault="00BF65E4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79F86E1" w14:textId="77777777" w:rsidR="00BF65E4" w:rsidRPr="005526E5" w:rsidRDefault="00BF65E4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 (wartość logiczna: „TAK” lub „NIE DOTYCZY”). </w:t>
            </w:r>
          </w:p>
          <w:p w14:paraId="2E06268D" w14:textId="77777777" w:rsidR="00BF65E4" w:rsidRPr="005526E5" w:rsidRDefault="00BF65E4" w:rsidP="00206D7D">
            <w:pPr>
              <w:spacing w:after="0"/>
              <w:rPr>
                <w:del w:id="236" w:author="Małgorzata Chojnacka" w:date="2024-11-15T13:54:00Z"/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i/lub poprawienie wniosku.</w:t>
            </w:r>
          </w:p>
          <w:p w14:paraId="3D01CDA2" w14:textId="77777777" w:rsidR="00BF65E4" w:rsidRPr="005526E5" w:rsidRDefault="00BF65E4" w:rsidP="00206D7D">
            <w:pPr>
              <w:rPr>
                <w:rFonts w:ascii="Arial" w:hAnsi="Arial" w:cs="Arial"/>
                <w:sz w:val="24"/>
                <w:szCs w:val="24"/>
              </w:rPr>
            </w:pPr>
            <w:del w:id="237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delText>Przyznanie wartości „NIE” (po jednokrotnym złożeniu uzupełnień i/lub poprawy) oznacza, iż kryterium nie jest spełnione.</w:delText>
              </w:r>
            </w:del>
          </w:p>
        </w:tc>
      </w:tr>
      <w:bookmarkEnd w:id="232"/>
      <w:tr w:rsidR="0082251B" w:rsidRPr="005526E5" w14:paraId="3D190557" w14:textId="77777777" w:rsidTr="002844F4">
        <w:tc>
          <w:tcPr>
            <w:tcW w:w="1110" w:type="dxa"/>
            <w:vAlign w:val="center"/>
          </w:tcPr>
          <w:p w14:paraId="276375C5" w14:textId="77777777" w:rsidR="0082251B" w:rsidRPr="005526E5" w:rsidRDefault="0082251B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C.4</w:t>
            </w:r>
          </w:p>
        </w:tc>
        <w:tc>
          <w:tcPr>
            <w:tcW w:w="2856" w:type="dxa"/>
            <w:vAlign w:val="center"/>
          </w:tcPr>
          <w:p w14:paraId="2DA9C548" w14:textId="77777777" w:rsidR="0082251B" w:rsidRPr="005526E5" w:rsidRDefault="0082251B" w:rsidP="00206D7D">
            <w:pPr>
              <w:spacing w:after="0"/>
              <w:ind w:left="25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Zgodność </w:t>
            </w:r>
            <w:r w:rsidR="002D6571" w:rsidRPr="00790F2F">
              <w:rPr>
                <w:rFonts w:ascii="Arial" w:hAnsi="Arial" w:cs="Arial"/>
                <w:sz w:val="24"/>
                <w:szCs w:val="24"/>
              </w:rPr>
              <w:t>z właściwą</w:t>
            </w:r>
            <w:r w:rsidR="00F6694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strategią </w:t>
            </w:r>
            <w:r w:rsidR="00315415" w:rsidRPr="00790F2F">
              <w:rPr>
                <w:rFonts w:ascii="Arial" w:hAnsi="Arial" w:cs="Arial"/>
                <w:sz w:val="24"/>
                <w:szCs w:val="24"/>
              </w:rPr>
              <w:t>IIT dla OPPT</w:t>
            </w:r>
          </w:p>
        </w:tc>
        <w:tc>
          <w:tcPr>
            <w:tcW w:w="7199" w:type="dxa"/>
          </w:tcPr>
          <w:p w14:paraId="65023644" w14:textId="77777777" w:rsidR="0082251B" w:rsidRPr="005526E5" w:rsidRDefault="0082251B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0E8CA1D" w14:textId="77777777" w:rsidR="0082251B" w:rsidRPr="005526E5" w:rsidRDefault="0082251B" w:rsidP="00206D7D">
            <w:pPr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 został zamieszczony na liście podstawowej projektów</w:t>
            </w:r>
            <w:r w:rsidR="002D6571" w:rsidRPr="00790F2F">
              <w:rPr>
                <w:rFonts w:ascii="Arial" w:hAnsi="Arial" w:cs="Arial"/>
                <w:sz w:val="24"/>
                <w:szCs w:val="24"/>
              </w:rPr>
              <w:t>, we właściwej ze względu na obszar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strategii </w:t>
            </w:r>
            <w:r w:rsidR="00315415" w:rsidRPr="00790F2F">
              <w:rPr>
                <w:rFonts w:ascii="Arial" w:hAnsi="Arial" w:cs="Arial"/>
                <w:sz w:val="24"/>
                <w:szCs w:val="24"/>
              </w:rPr>
              <w:t>IIT dla OPPT, posiadającej</w:t>
            </w:r>
            <w:ins w:id="238" w:author="Małgorzata Chojnacka" w:date="2024-11-15T14:03:00Z">
              <w:r w:rsidR="00CE1854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r w:rsidRPr="005526E5">
              <w:rPr>
                <w:rFonts w:ascii="Arial" w:hAnsi="Arial" w:cs="Arial"/>
                <w:sz w:val="24"/>
                <w:szCs w:val="24"/>
              </w:rPr>
              <w:t>pozytywną opinię Instytucji Zarządzającej FEdKP;</w:t>
            </w:r>
          </w:p>
          <w:p w14:paraId="1D9E743B" w14:textId="77777777" w:rsidR="0082251B" w:rsidRPr="00E86BBF" w:rsidRDefault="0082251B" w:rsidP="00206D7D">
            <w:pPr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wartość dofinansowania UE określona we wniosku o</w:t>
            </w:r>
            <w:ins w:id="239" w:author="Małgorzata Chojnacka" w:date="2024-11-15T13:54:00Z">
              <w:r w:rsidRPr="005526E5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r w:rsidRPr="005526E5">
              <w:rPr>
                <w:rFonts w:ascii="Arial" w:hAnsi="Arial" w:cs="Arial"/>
                <w:sz w:val="24"/>
                <w:szCs w:val="24"/>
              </w:rPr>
              <w:t>dofinansowanie projektu nie przekracza wartości dofinanso</w:t>
            </w:r>
            <w:r w:rsidRPr="00E86BBF">
              <w:rPr>
                <w:rFonts w:ascii="Arial" w:hAnsi="Arial" w:cs="Arial"/>
                <w:sz w:val="24"/>
                <w:szCs w:val="24"/>
              </w:rPr>
              <w:t xml:space="preserve">wania UE tego projektu wskazanej </w:t>
            </w:r>
            <w:r w:rsidR="00E86BBF" w:rsidRPr="00CE1854">
              <w:rPr>
                <w:rFonts w:ascii="Arial" w:hAnsi="Arial"/>
                <w:sz w:val="24"/>
              </w:rPr>
              <w:t xml:space="preserve">w fiszkach </w:t>
            </w:r>
            <w:r w:rsidR="00E86BBF" w:rsidRPr="00CE1854">
              <w:rPr>
                <w:rFonts w:ascii="Arial" w:hAnsi="Arial"/>
                <w:sz w:val="24"/>
              </w:rPr>
              <w:lastRenderedPageBreak/>
              <w:t>projektowych stanowiących załącznik do porozumienia terytorialnego</w:t>
            </w:r>
            <w:r w:rsidRPr="00E86BB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E86BBF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2DDD007" w14:textId="77777777" w:rsidR="0082251B" w:rsidRPr="00E86BBF" w:rsidRDefault="0082251B" w:rsidP="00206D7D">
            <w:pPr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 w:rsidRPr="00E86BBF">
              <w:rPr>
                <w:rFonts w:ascii="Arial" w:hAnsi="Arial" w:cs="Arial"/>
                <w:sz w:val="24"/>
                <w:szCs w:val="24"/>
              </w:rPr>
              <w:t xml:space="preserve">we wniosku o dofinansowanie projektu zachowano wartości wskaźników </w:t>
            </w:r>
            <w:ins w:id="247" w:author="Małgorzata Chojnacka" w:date="2024-11-15T13:54:00Z">
              <w:r w:rsidR="009F697A">
                <w:rPr>
                  <w:rFonts w:ascii="Arial" w:hAnsi="Arial" w:cs="Arial"/>
                  <w:sz w:val="24"/>
                  <w:szCs w:val="24"/>
                </w:rPr>
                <w:t xml:space="preserve">programowych </w:t>
              </w:r>
            </w:ins>
            <w:r w:rsidRPr="00E86BBF">
              <w:rPr>
                <w:rFonts w:ascii="Arial" w:hAnsi="Arial" w:cs="Arial"/>
                <w:sz w:val="24"/>
                <w:szCs w:val="24"/>
              </w:rPr>
              <w:t>wskazane w fiszkach projektowych</w:t>
            </w:r>
            <w:r w:rsidRPr="00E86BB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Pr="00E86BBF">
              <w:rPr>
                <w:rFonts w:ascii="Arial" w:hAnsi="Arial" w:cs="Arial"/>
                <w:sz w:val="24"/>
                <w:szCs w:val="24"/>
              </w:rPr>
              <w:t xml:space="preserve"> stanowiących załącznik do </w:t>
            </w:r>
            <w:r w:rsidR="00E86BBF" w:rsidRPr="00CE1854">
              <w:rPr>
                <w:rFonts w:ascii="Arial" w:hAnsi="Arial"/>
                <w:sz w:val="24"/>
              </w:rPr>
              <w:t>porozumienia terytorialnego</w:t>
            </w:r>
            <w:r w:rsidRPr="00E86BB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2827927" w14:textId="77777777" w:rsidR="009F697A" w:rsidRPr="009F697A" w:rsidRDefault="009F697A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9F697A">
              <w:rPr>
                <w:rFonts w:ascii="Arial" w:hAnsi="Arial" w:cs="Arial"/>
                <w:sz w:val="24"/>
                <w:szCs w:val="24"/>
              </w:rPr>
              <w:t>W przypadku</w:t>
            </w:r>
            <w:ins w:id="252" w:author="Małgorzata Chojnacka" w:date="2024-11-15T13:54:00Z">
              <w:r w:rsidRPr="009F697A">
                <w:rPr>
                  <w:rFonts w:ascii="Arial" w:hAnsi="Arial" w:cs="Arial"/>
                  <w:sz w:val="24"/>
                  <w:szCs w:val="24"/>
                </w:rPr>
                <w:t>,</w:t>
              </w:r>
            </w:ins>
            <w:r w:rsidRPr="009F697A">
              <w:rPr>
                <w:rFonts w:ascii="Arial" w:hAnsi="Arial" w:cs="Arial"/>
                <w:sz w:val="24"/>
                <w:szCs w:val="24"/>
              </w:rPr>
              <w:t xml:space="preserve"> gdy</w:t>
            </w:r>
            <w:del w:id="253" w:author="Małgorzata Chojnacka" w:date="2024-11-15T13:54:00Z">
              <w:r w:rsidR="00315415" w:rsidRPr="00790F2F">
                <w:rPr>
                  <w:rFonts w:ascii="Arial" w:hAnsi="Arial" w:cs="Arial"/>
                  <w:sz w:val="24"/>
                  <w:szCs w:val="24"/>
                </w:rPr>
                <w:delText>,</w:delText>
              </w:r>
            </w:del>
            <w:r w:rsidRPr="009F697A">
              <w:rPr>
                <w:rFonts w:ascii="Arial" w:hAnsi="Arial" w:cs="Arial"/>
                <w:sz w:val="24"/>
                <w:szCs w:val="24"/>
              </w:rPr>
              <w:t xml:space="preserve"> właściwa ze względu na obszar</w:t>
            </w:r>
            <w:del w:id="254" w:author="Małgorzata Chojnacka" w:date="2024-11-15T13:54:00Z">
              <w:r w:rsidR="00315415" w:rsidRPr="00790F2F">
                <w:rPr>
                  <w:rFonts w:ascii="Arial" w:hAnsi="Arial" w:cs="Arial"/>
                  <w:sz w:val="24"/>
                  <w:szCs w:val="24"/>
                </w:rPr>
                <w:delText>,</w:delText>
              </w:r>
            </w:del>
            <w:r w:rsidRPr="009F697A">
              <w:rPr>
                <w:rFonts w:ascii="Arial" w:hAnsi="Arial" w:cs="Arial"/>
                <w:sz w:val="24"/>
                <w:szCs w:val="24"/>
              </w:rPr>
              <w:t xml:space="preserve"> strategia </w:t>
            </w:r>
            <w:r w:rsidR="00315415" w:rsidRPr="00790F2F">
              <w:rPr>
                <w:rFonts w:ascii="Arial" w:hAnsi="Arial" w:cs="Arial"/>
                <w:sz w:val="24"/>
                <w:szCs w:val="24"/>
              </w:rPr>
              <w:t>IIT dla OPPT nie</w:t>
            </w:r>
            <w:r w:rsidRPr="009F697A">
              <w:rPr>
                <w:rFonts w:ascii="Arial" w:hAnsi="Arial" w:cs="Arial"/>
                <w:sz w:val="24"/>
                <w:szCs w:val="24"/>
              </w:rPr>
              <w:t xml:space="preserve"> została pozytywnie zaopiniowana przez Instytucję Zarządzającą</w:t>
            </w:r>
            <w:ins w:id="255" w:author="Małgorzata Chojnacka" w:date="2024-11-15T13:54:00Z">
              <w:r w:rsidRPr="009F697A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ins w:id="256" w:author="Małgorzata Chojnacka" w:date="2024-11-15T14:05:00Z">
              <w:r w:rsidR="00692066">
                <w:rPr>
                  <w:rFonts w:ascii="Arial" w:hAnsi="Arial" w:cs="Arial"/>
                  <w:sz w:val="24"/>
                  <w:szCs w:val="24"/>
                </w:rPr>
                <w:t xml:space="preserve">lub została pozytywnie zaopiniowana przez </w:t>
              </w:r>
              <w:r w:rsidR="00692066" w:rsidRPr="003434C6">
                <w:rPr>
                  <w:rFonts w:ascii="Arial" w:hAnsi="Arial" w:cs="Arial"/>
                  <w:sz w:val="24"/>
                  <w:szCs w:val="24"/>
                </w:rPr>
                <w:t xml:space="preserve"> Instytucję Zarządzającą</w:t>
              </w:r>
              <w:r w:rsidR="00692066">
                <w:rPr>
                  <w:rFonts w:ascii="Arial" w:hAnsi="Arial" w:cs="Arial"/>
                  <w:sz w:val="24"/>
                  <w:szCs w:val="24"/>
                </w:rPr>
                <w:t xml:space="preserve">, ale planowana jest jej aktualizacja, polegająca na wprowadzeniu projektu wskazanego w Porozumieniu Terytorialnym, ale nie ujętego na liście podstawowej we </w:t>
              </w:r>
              <w:r w:rsidR="00692066" w:rsidRPr="003434C6">
                <w:rPr>
                  <w:rFonts w:ascii="Arial" w:hAnsi="Arial" w:cs="Arial"/>
                  <w:sz w:val="24"/>
                  <w:szCs w:val="24"/>
                </w:rPr>
                <w:t>właściw</w:t>
              </w:r>
              <w:r w:rsidR="00692066">
                <w:rPr>
                  <w:rFonts w:ascii="Arial" w:hAnsi="Arial" w:cs="Arial"/>
                  <w:sz w:val="24"/>
                  <w:szCs w:val="24"/>
                </w:rPr>
                <w:t>ej</w:t>
              </w:r>
              <w:r w:rsidR="00692066" w:rsidRPr="003434C6">
                <w:rPr>
                  <w:rFonts w:ascii="Arial" w:hAnsi="Arial" w:cs="Arial"/>
                  <w:sz w:val="24"/>
                  <w:szCs w:val="24"/>
                </w:rPr>
                <w:t xml:space="preserve"> ze względu na obszar</w:t>
              </w:r>
              <w:r w:rsidR="00692066">
                <w:rPr>
                  <w:rFonts w:ascii="Arial" w:hAnsi="Arial" w:cs="Arial"/>
                  <w:sz w:val="24"/>
                  <w:szCs w:val="24"/>
                </w:rPr>
                <w:t xml:space="preserve"> strategii IIT,</w:t>
              </w:r>
              <w:r w:rsidR="00692066" w:rsidRPr="003434C6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r w:rsidRPr="009F697A">
              <w:rPr>
                <w:rFonts w:ascii="Arial" w:hAnsi="Arial" w:cs="Arial"/>
                <w:sz w:val="24"/>
                <w:szCs w:val="24"/>
              </w:rPr>
              <w:t xml:space="preserve">wnioskodawca zobowiązany jest załączyć do wniosku o dofinansowanie projektu oświadczenie organu lub podmiotu odpowiedzialnego za przygotowanie właściwej strategii </w:t>
            </w:r>
            <w:r w:rsidR="00315415" w:rsidRPr="00790F2F">
              <w:rPr>
                <w:rFonts w:ascii="Arial" w:hAnsi="Arial" w:cs="Arial"/>
                <w:sz w:val="24"/>
                <w:szCs w:val="24"/>
              </w:rPr>
              <w:t>IIT dla OPPT</w:t>
            </w:r>
            <w:r w:rsidRPr="009F697A">
              <w:rPr>
                <w:rFonts w:ascii="Arial" w:hAnsi="Arial" w:cs="Arial"/>
                <w:sz w:val="24"/>
                <w:szCs w:val="24"/>
              </w:rPr>
              <w:t xml:space="preserve"> potwierdzające, że projekt zostanie zamieszczony na liście podstawowej projektów, we właściwej ze względu na obszar, strategii </w:t>
            </w:r>
            <w:r w:rsidR="00315415" w:rsidRPr="00790F2F">
              <w:rPr>
                <w:rFonts w:ascii="Arial" w:hAnsi="Arial" w:cs="Arial"/>
                <w:sz w:val="24"/>
                <w:szCs w:val="24"/>
              </w:rPr>
              <w:t>IIT dla OPPT</w:t>
            </w:r>
            <w:r w:rsidRPr="00CE1854">
              <w:rPr>
                <w:rFonts w:ascii="Arial" w:hAnsi="Arial"/>
                <w:sz w:val="24"/>
                <w:vertAlign w:val="superscript"/>
              </w:rPr>
              <w:footnoteReference w:id="18"/>
            </w:r>
            <w:r w:rsidRPr="009F697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26EBA7E" w14:textId="77777777" w:rsidR="0082251B" w:rsidRPr="005526E5" w:rsidRDefault="0082251B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7C170D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</w:t>
            </w:r>
            <w:r w:rsidR="00A47F70">
              <w:rPr>
                <w:rFonts w:ascii="Arial" w:hAnsi="Arial" w:cs="Arial"/>
                <w:sz w:val="24"/>
                <w:szCs w:val="24"/>
              </w:rPr>
              <w:t>,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strategię </w:t>
            </w:r>
            <w:r w:rsidR="00315415" w:rsidRPr="00790F2F">
              <w:rPr>
                <w:rFonts w:ascii="Arial" w:hAnsi="Arial" w:cs="Arial"/>
                <w:sz w:val="24"/>
                <w:szCs w:val="24"/>
              </w:rPr>
              <w:t>IIT dla OPPT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26A9A" w:rsidRPr="00526A9A">
              <w:rPr>
                <w:rFonts w:ascii="Arial" w:hAnsi="Arial" w:cs="Arial"/>
                <w:sz w:val="24"/>
                <w:szCs w:val="24"/>
              </w:rPr>
              <w:t>lub oświadczenie organu lub podmiotu odpowiedzialnego za przygotowanie</w:t>
            </w:r>
            <w:r w:rsidR="002D6571" w:rsidRPr="00790F2F">
              <w:rPr>
                <w:rFonts w:ascii="Arial" w:hAnsi="Arial" w:cs="Arial"/>
                <w:sz w:val="24"/>
                <w:szCs w:val="24"/>
              </w:rPr>
              <w:t>, właściwej ze względu na obszar,</w:t>
            </w:r>
            <w:r w:rsidR="00526A9A" w:rsidRPr="00526A9A">
              <w:rPr>
                <w:rFonts w:ascii="Arial" w:hAnsi="Arial" w:cs="Arial"/>
                <w:sz w:val="24"/>
                <w:szCs w:val="24"/>
              </w:rPr>
              <w:t xml:space="preserve"> strategii </w:t>
            </w:r>
            <w:r w:rsidR="00315415" w:rsidRPr="00790F2F">
              <w:rPr>
                <w:rFonts w:ascii="Arial" w:hAnsi="Arial" w:cs="Arial"/>
                <w:sz w:val="24"/>
                <w:szCs w:val="24"/>
              </w:rPr>
              <w:t>IIT dla OPPT</w:t>
            </w:r>
            <w:r w:rsidR="00526A9A" w:rsidRPr="00526A9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47F70">
              <w:rPr>
                <w:rFonts w:ascii="Arial" w:hAnsi="Arial" w:cs="Arial"/>
                <w:kern w:val="2"/>
                <w:sz w:val="24"/>
                <w:szCs w:val="24"/>
              </w:rPr>
              <w:t>oraz porozumienie terytorialne</w:t>
            </w:r>
            <w:r w:rsidRPr="005526E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CF527D9" w14:textId="77777777" w:rsidR="0082251B" w:rsidRPr="005526E5" w:rsidRDefault="0082251B" w:rsidP="00206D7D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40692E4" w14:textId="77777777" w:rsidR="0082251B" w:rsidRPr="005526E5" w:rsidRDefault="0082251B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2B3DED40" w14:textId="77777777" w:rsidR="0082251B" w:rsidRDefault="0082251B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1C3817A" w14:textId="77777777" w:rsidR="0082251B" w:rsidRDefault="0082251B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44AD4E6" w14:textId="77777777" w:rsidR="0082251B" w:rsidRPr="005526E5" w:rsidRDefault="0082251B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05D66283" w14:textId="77777777" w:rsidR="0082251B" w:rsidRPr="005526E5" w:rsidRDefault="0082251B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C8DF5BD" w14:textId="77777777" w:rsidR="0082251B" w:rsidRPr="005526E5" w:rsidRDefault="00315415" w:rsidP="00206D7D">
            <w:pPr>
              <w:rPr>
                <w:rFonts w:ascii="Arial" w:hAnsi="Arial" w:cs="Arial"/>
                <w:sz w:val="24"/>
                <w:szCs w:val="24"/>
              </w:rPr>
            </w:pPr>
            <w:del w:id="257" w:author="Małgorzata Chojnacka" w:date="2024-11-15T13:54:00Z">
              <w:r w:rsidRPr="00790F2F">
                <w:rPr>
                  <w:rFonts w:ascii="Arial" w:hAnsi="Arial" w:cs="Arial"/>
                  <w:sz w:val="24"/>
                  <w:szCs w:val="24"/>
                </w:rPr>
                <w:delText>Przyznanie wartości „NIE” (po jednokrotnym złożeniu uzupełnień lub poprawy) oznacza, iż kryterium nie jest spełnione.</w:delText>
              </w:r>
            </w:del>
          </w:p>
        </w:tc>
      </w:tr>
    </w:tbl>
    <w:p w14:paraId="03EE9E7F" w14:textId="77777777" w:rsidR="00E01531" w:rsidRPr="005526E5" w:rsidRDefault="00E01531" w:rsidP="00206D7D">
      <w:pPr>
        <w:tabs>
          <w:tab w:val="left" w:pos="11199"/>
        </w:tabs>
        <w:rPr>
          <w:rFonts w:ascii="Arial" w:hAnsi="Arial" w:cs="Arial"/>
          <w:sz w:val="24"/>
          <w:szCs w:val="24"/>
        </w:rPr>
      </w:pPr>
    </w:p>
    <w:sectPr w:rsidR="00E01531" w:rsidRPr="005526E5" w:rsidSect="003C40D0">
      <w:footerReference w:type="default" r:id="rId8"/>
      <w:headerReference w:type="first" r:id="rId9"/>
      <w:footerReference w:type="first" r:id="rId10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B96D5A" w14:textId="77777777" w:rsidR="00195FF6" w:rsidRDefault="00195FF6" w:rsidP="00CE1854">
      <w:pPr>
        <w:spacing w:after="0"/>
      </w:pPr>
      <w:r>
        <w:separator/>
      </w:r>
    </w:p>
  </w:endnote>
  <w:endnote w:type="continuationSeparator" w:id="0">
    <w:p w14:paraId="52BEA4DE" w14:textId="77777777" w:rsidR="00195FF6" w:rsidRDefault="00195FF6" w:rsidP="00CE1854">
      <w:pPr>
        <w:spacing w:after="0"/>
      </w:pPr>
      <w:r>
        <w:continuationSeparator/>
      </w:r>
    </w:p>
  </w:endnote>
  <w:endnote w:type="continuationNotice" w:id="1">
    <w:p w14:paraId="69DFEB7F" w14:textId="77777777" w:rsidR="00195FF6" w:rsidRDefault="00195FF6" w:rsidP="00CE185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26439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738B91E1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D8809" w14:textId="4F4FC9C3" w:rsidR="003E6FE4" w:rsidRDefault="00033C72" w:rsidP="00CE1854">
    <w:pPr>
      <w:pStyle w:val="Stopka"/>
      <w:jc w:val="center"/>
    </w:pPr>
    <w:r w:rsidRPr="00943680">
      <w:rPr>
        <w:noProof/>
      </w:rPr>
      <w:drawing>
        <wp:inline distT="0" distB="0" distL="0" distR="0" wp14:anchorId="7FF5595C" wp14:editId="0AB7FC1E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F326B" w14:textId="77777777" w:rsidR="00195FF6" w:rsidRDefault="00195FF6" w:rsidP="00CE1854">
      <w:pPr>
        <w:spacing w:after="0"/>
      </w:pPr>
      <w:r>
        <w:separator/>
      </w:r>
    </w:p>
  </w:footnote>
  <w:footnote w:type="continuationSeparator" w:id="0">
    <w:p w14:paraId="41F8FEA7" w14:textId="77777777" w:rsidR="00195FF6" w:rsidRDefault="00195FF6" w:rsidP="00CE1854">
      <w:pPr>
        <w:spacing w:after="0"/>
      </w:pPr>
      <w:r>
        <w:continuationSeparator/>
      </w:r>
    </w:p>
  </w:footnote>
  <w:footnote w:type="continuationNotice" w:id="1">
    <w:p w14:paraId="39395A20" w14:textId="77777777" w:rsidR="00195FF6" w:rsidRDefault="00195FF6" w:rsidP="00CE1854">
      <w:pPr>
        <w:spacing w:after="0"/>
      </w:pPr>
    </w:p>
  </w:footnote>
  <w:footnote w:id="2">
    <w:p w14:paraId="02721244" w14:textId="77777777" w:rsidR="004F653F" w:rsidRPr="00E66AFC" w:rsidRDefault="004F653F" w:rsidP="004F653F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del w:id="16" w:author="Małgorzata Chojnacka" w:date="2024-11-15T13:54:00Z">
        <w:r w:rsidRPr="00E66AFC">
          <w:rPr>
            <w:rStyle w:val="Odwoanieprzypisudolnego"/>
            <w:rFonts w:ascii="Arial" w:hAnsi="Arial" w:cs="Arial"/>
            <w:sz w:val="24"/>
            <w:szCs w:val="24"/>
          </w:rPr>
          <w:footnoteRef/>
        </w:r>
        <w:r w:rsidRPr="00E66AFC">
          <w:rPr>
            <w:rFonts w:ascii="Arial" w:hAnsi="Arial" w:cs="Arial"/>
            <w:sz w:val="24"/>
            <w:szCs w:val="24"/>
          </w:rPr>
          <w:delText xml:space="preserve"> W każdym kryterium przez „wnioskodawcę” rozumiemy też partnera/partnerów, chyba że kryterium stanowi inaczej</w:delText>
        </w:r>
        <w:r w:rsidRPr="00E66AFC">
          <w:rPr>
            <w:rFonts w:ascii="Arial" w:hAnsi="Arial" w:cs="Arial"/>
            <w:sz w:val="24"/>
            <w:szCs w:val="24"/>
            <w:lang w:val="pl-PL"/>
          </w:rPr>
          <w:delText>.</w:delText>
        </w:r>
      </w:del>
    </w:p>
  </w:footnote>
  <w:footnote w:id="3">
    <w:p w14:paraId="6D336748" w14:textId="77777777" w:rsidR="004F653F" w:rsidRPr="00E66AFC" w:rsidRDefault="004F653F" w:rsidP="004F653F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del w:id="17" w:author="Małgorzata Chojnacka" w:date="2024-11-15T13:54:00Z">
        <w:r w:rsidRPr="00E66AFC">
          <w:rPr>
            <w:rStyle w:val="Odwoanieprzypisudolnego"/>
            <w:rFonts w:ascii="Arial" w:hAnsi="Arial" w:cs="Arial"/>
            <w:sz w:val="24"/>
            <w:szCs w:val="24"/>
          </w:rPr>
          <w:footnoteRef/>
        </w:r>
        <w:r w:rsidRPr="00E66AFC">
          <w:rPr>
            <w:rFonts w:ascii="Arial" w:hAnsi="Arial" w:cs="Arial"/>
            <w:sz w:val="24"/>
            <w:szCs w:val="24"/>
          </w:rPr>
          <w:delText xml:space="preserve"> Składany za pomocą kwalifikowanego urządzenia i poświadczony specjalnym certyfikatem (dostarczanym przez niezależne centrum certyfikacji), co pozwala na weryfikację autora podpisu</w:delText>
        </w:r>
        <w:r w:rsidRPr="00E66AFC">
          <w:rPr>
            <w:rFonts w:ascii="Arial" w:hAnsi="Arial" w:cs="Arial"/>
            <w:sz w:val="24"/>
            <w:szCs w:val="24"/>
            <w:lang w:val="pl-PL"/>
          </w:rPr>
          <w:delText>.</w:delText>
        </w:r>
      </w:del>
    </w:p>
  </w:footnote>
  <w:footnote w:id="4">
    <w:p w14:paraId="680E3848" w14:textId="77777777" w:rsidR="00145F26" w:rsidRPr="00145F26" w:rsidRDefault="00145F26">
      <w:pPr>
        <w:pStyle w:val="Tekstprzypisudolnego"/>
      </w:pPr>
      <w:ins w:id="23" w:author="Małgorzata Chojnacka" w:date="2024-11-15T13:54:00Z">
        <w:r w:rsidRPr="00145F26">
          <w:rPr>
            <w:rStyle w:val="Odwoanieprzypisudolnego"/>
            <w:rFonts w:ascii="Arial" w:hAnsi="Arial" w:cs="Arial"/>
            <w:sz w:val="24"/>
            <w:szCs w:val="24"/>
          </w:rPr>
          <w:footnoteRef/>
        </w:r>
        <w:r w:rsidRPr="00145F26">
          <w:rPr>
            <w:rFonts w:ascii="Arial" w:hAnsi="Arial" w:cs="Arial"/>
            <w:sz w:val="24"/>
            <w:szCs w:val="24"/>
          </w:rPr>
          <w:t xml:space="preserve"> </w:t>
        </w:r>
        <w:bookmarkStart w:id="24" w:name="_Hlk173399799"/>
        <w:r w:rsidRPr="00145F26">
          <w:rPr>
            <w:rFonts w:ascii="Arial" w:hAnsi="Arial" w:cs="Arial"/>
            <w:sz w:val="24"/>
            <w:szCs w:val="24"/>
            <w:lang w:val="pl-PL" w:eastAsia="en-US"/>
          </w:rPr>
          <w:t>W każdym</w:t>
        </w:r>
        <w:r w:rsidRPr="006A643F">
          <w:rPr>
            <w:rFonts w:ascii="Arial" w:hAnsi="Arial" w:cs="Arial"/>
            <w:sz w:val="24"/>
            <w:szCs w:val="24"/>
            <w:lang w:val="pl-PL" w:eastAsia="en-US"/>
          </w:rPr>
          <w:t xml:space="preserve"> kryterium przez „wnioskodawcę” rozumiemy też partnera/partnerów, chyba że kryterium stanowi inaczej.</w:t>
        </w:r>
      </w:ins>
      <w:bookmarkEnd w:id="24"/>
    </w:p>
  </w:footnote>
  <w:footnote w:id="5">
    <w:p w14:paraId="04920E22" w14:textId="77777777" w:rsidR="00460A53" w:rsidRPr="008E3E72" w:rsidRDefault="00460A53" w:rsidP="00460A53">
      <w:pPr>
        <w:pStyle w:val="Tekstprzypisudolnego"/>
        <w:rPr>
          <w:rFonts w:ascii="Arial" w:hAnsi="Arial" w:cs="Arial"/>
          <w:sz w:val="24"/>
          <w:szCs w:val="24"/>
        </w:rPr>
      </w:pPr>
      <w:r w:rsidRPr="008E3E7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E3E72">
        <w:rPr>
          <w:rFonts w:ascii="Arial" w:hAnsi="Arial" w:cs="Arial"/>
          <w:sz w:val="24"/>
          <w:szCs w:val="24"/>
        </w:rPr>
        <w:t xml:space="preserve"> </w:t>
      </w:r>
      <w:r w:rsidRPr="008E3E72">
        <w:rPr>
          <w:rFonts w:ascii="Arial" w:hAnsi="Arial" w:cs="Arial"/>
          <w:bCs/>
          <w:sz w:val="24"/>
          <w:szCs w:val="24"/>
        </w:rPr>
        <w:t>Wykluczenia podmiotowe</w:t>
      </w:r>
      <w:r>
        <w:rPr>
          <w:rFonts w:ascii="Arial" w:hAnsi="Arial" w:cs="Arial"/>
          <w:bCs/>
          <w:sz w:val="24"/>
          <w:szCs w:val="24"/>
          <w:lang w:val="pl-PL"/>
        </w:rPr>
        <w:t xml:space="preserve">, określone w regulaminie wyboru projektów </w:t>
      </w:r>
      <w:r w:rsidRPr="008E3E72">
        <w:rPr>
          <w:rFonts w:ascii="Arial" w:hAnsi="Arial" w:cs="Arial"/>
          <w:bCs/>
          <w:sz w:val="24"/>
          <w:szCs w:val="24"/>
        </w:rPr>
        <w:t>weryfikowane będą przed podpisaniem umowy.</w:t>
      </w:r>
    </w:p>
  </w:footnote>
  <w:footnote w:id="6">
    <w:p w14:paraId="7234D802" w14:textId="77777777" w:rsidR="00D64CBD" w:rsidRPr="00F95463" w:rsidRDefault="00D64CBD" w:rsidP="007140CC">
      <w:pPr>
        <w:pStyle w:val="Tekstprzypisudolnego"/>
        <w:rPr>
          <w:sz w:val="18"/>
          <w:szCs w:val="18"/>
        </w:rPr>
      </w:pPr>
      <w:r w:rsidRPr="0044199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4199F">
        <w:rPr>
          <w:rFonts w:ascii="Arial" w:hAnsi="Arial" w:cs="Arial"/>
          <w:sz w:val="24"/>
          <w:szCs w:val="24"/>
        </w:rPr>
        <w:t xml:space="preserve"> </w:t>
      </w:r>
      <w:r w:rsidRPr="00E66AFC">
        <w:rPr>
          <w:rFonts w:ascii="Arial" w:hAnsi="Arial" w:cs="Arial"/>
          <w:sz w:val="24"/>
          <w:szCs w:val="24"/>
        </w:rPr>
        <w:t xml:space="preserve">Rozporządzenie Parlamentu Europejskiego i Rady (UE) nr </w:t>
      </w:r>
      <w:r w:rsidRPr="00E66AFC">
        <w:rPr>
          <w:rFonts w:ascii="Arial" w:hAnsi="Arial" w:cs="Arial"/>
          <w:sz w:val="24"/>
          <w:szCs w:val="24"/>
          <w:lang w:val="pl-PL"/>
        </w:rPr>
        <w:t>2021</w:t>
      </w:r>
      <w:r w:rsidRPr="00E66AFC">
        <w:rPr>
          <w:rFonts w:ascii="Arial" w:hAnsi="Arial" w:cs="Arial"/>
          <w:sz w:val="24"/>
          <w:szCs w:val="24"/>
        </w:rPr>
        <w:t>/</w:t>
      </w:r>
      <w:r w:rsidRPr="00E66AFC">
        <w:rPr>
          <w:rFonts w:ascii="Arial" w:hAnsi="Arial" w:cs="Arial"/>
          <w:sz w:val="24"/>
          <w:szCs w:val="24"/>
          <w:lang w:val="pl-PL"/>
        </w:rPr>
        <w:t>1060</w:t>
      </w:r>
      <w:r w:rsidRPr="00E66AFC">
        <w:rPr>
          <w:rFonts w:ascii="Arial" w:hAnsi="Arial" w:cs="Arial"/>
          <w:sz w:val="24"/>
          <w:szCs w:val="24"/>
        </w:rPr>
        <w:t xml:space="preserve"> z dnia </w:t>
      </w:r>
      <w:r w:rsidRPr="00E66AFC">
        <w:rPr>
          <w:rFonts w:ascii="Arial" w:hAnsi="Arial" w:cs="Arial"/>
          <w:sz w:val="24"/>
          <w:szCs w:val="24"/>
          <w:lang w:val="pl-PL"/>
        </w:rPr>
        <w:t>24</w:t>
      </w:r>
      <w:r w:rsidRPr="00E66AFC">
        <w:rPr>
          <w:rFonts w:ascii="Arial" w:hAnsi="Arial" w:cs="Arial"/>
          <w:sz w:val="24"/>
          <w:szCs w:val="24"/>
        </w:rPr>
        <w:t xml:space="preserve"> </w:t>
      </w:r>
      <w:r w:rsidRPr="00E66AFC">
        <w:rPr>
          <w:rFonts w:ascii="Arial" w:hAnsi="Arial" w:cs="Arial"/>
          <w:sz w:val="24"/>
          <w:szCs w:val="24"/>
          <w:lang w:val="pl-PL"/>
        </w:rPr>
        <w:t>czerwca</w:t>
      </w:r>
      <w:r w:rsidRPr="00E66AFC">
        <w:rPr>
          <w:rFonts w:ascii="Arial" w:hAnsi="Arial" w:cs="Arial"/>
          <w:sz w:val="24"/>
          <w:szCs w:val="24"/>
        </w:rPr>
        <w:t xml:space="preserve"> 20</w:t>
      </w:r>
      <w:r w:rsidRPr="00E66AFC">
        <w:rPr>
          <w:rFonts w:ascii="Arial" w:hAnsi="Arial" w:cs="Arial"/>
          <w:sz w:val="24"/>
          <w:szCs w:val="24"/>
          <w:lang w:val="pl-PL"/>
        </w:rPr>
        <w:t>2</w:t>
      </w:r>
      <w:r w:rsidRPr="00E66AFC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E66AFC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E66AFC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E66AFC">
        <w:rPr>
          <w:rFonts w:ascii="Arial" w:hAnsi="Arial" w:cs="Arial"/>
          <w:sz w:val="24"/>
          <w:szCs w:val="24"/>
          <w:lang w:val="pl-PL"/>
        </w:rPr>
        <w:t xml:space="preserve"> </w:t>
      </w:r>
      <w:r w:rsidRPr="00E66AFC">
        <w:rPr>
          <w:rFonts w:ascii="Arial" w:hAnsi="Arial" w:cs="Arial"/>
          <w:sz w:val="24"/>
          <w:szCs w:val="24"/>
        </w:rPr>
        <w:t>(Dz. Urz. UE L</w:t>
      </w:r>
      <w:r w:rsidRPr="00E66AFC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E66AFC">
        <w:rPr>
          <w:rFonts w:ascii="Arial" w:hAnsi="Arial" w:cs="Arial"/>
          <w:sz w:val="24"/>
          <w:szCs w:val="24"/>
        </w:rPr>
        <w:t xml:space="preserve"> z</w:t>
      </w:r>
      <w:del w:id="31" w:author="Małgorzata Chojnacka" w:date="2024-11-15T13:54:00Z">
        <w:r w:rsidRPr="00E66AFC">
          <w:rPr>
            <w:rFonts w:ascii="Arial" w:hAnsi="Arial" w:cs="Arial"/>
            <w:sz w:val="24"/>
            <w:szCs w:val="24"/>
          </w:rPr>
          <w:delText xml:space="preserve"> </w:delText>
        </w:r>
      </w:del>
      <w:ins w:id="32" w:author="Małgorzata Chojnacka" w:date="2024-11-15T13:54:00Z">
        <w:r w:rsidR="00461503">
          <w:rPr>
            <w:rFonts w:ascii="Arial" w:hAnsi="Arial" w:cs="Arial"/>
            <w:sz w:val="24"/>
            <w:szCs w:val="24"/>
          </w:rPr>
          <w:t> </w:t>
        </w:r>
      </w:ins>
      <w:r w:rsidRPr="00E66AFC">
        <w:rPr>
          <w:rFonts w:ascii="Arial" w:hAnsi="Arial" w:cs="Arial"/>
          <w:sz w:val="24"/>
          <w:szCs w:val="24"/>
          <w:lang w:val="pl-PL"/>
        </w:rPr>
        <w:t>3</w:t>
      </w:r>
      <w:r w:rsidRPr="00E66AFC">
        <w:rPr>
          <w:rFonts w:ascii="Arial" w:hAnsi="Arial" w:cs="Arial"/>
          <w:sz w:val="24"/>
          <w:szCs w:val="24"/>
        </w:rPr>
        <w:t>0.</w:t>
      </w:r>
      <w:r w:rsidRPr="00E66AFC">
        <w:rPr>
          <w:rFonts w:ascii="Arial" w:hAnsi="Arial" w:cs="Arial"/>
          <w:sz w:val="24"/>
          <w:szCs w:val="24"/>
          <w:lang w:val="pl-PL"/>
        </w:rPr>
        <w:t>06</w:t>
      </w:r>
      <w:r w:rsidRPr="00E66AFC">
        <w:rPr>
          <w:rFonts w:ascii="Arial" w:hAnsi="Arial" w:cs="Arial"/>
          <w:sz w:val="24"/>
          <w:szCs w:val="24"/>
        </w:rPr>
        <w:t>.20</w:t>
      </w:r>
      <w:r w:rsidRPr="00E66AFC">
        <w:rPr>
          <w:rFonts w:ascii="Arial" w:hAnsi="Arial" w:cs="Arial"/>
          <w:sz w:val="24"/>
          <w:szCs w:val="24"/>
          <w:lang w:val="pl-PL"/>
        </w:rPr>
        <w:t>2</w:t>
      </w:r>
      <w:r w:rsidRPr="00E66AFC">
        <w:rPr>
          <w:rFonts w:ascii="Arial" w:hAnsi="Arial" w:cs="Arial"/>
          <w:sz w:val="24"/>
          <w:szCs w:val="24"/>
        </w:rPr>
        <w:t xml:space="preserve">1) (dalej: rozporządzenie </w:t>
      </w:r>
      <w:r w:rsidRPr="00E66AFC">
        <w:rPr>
          <w:rFonts w:ascii="Arial" w:hAnsi="Arial" w:cs="Arial"/>
          <w:sz w:val="24"/>
          <w:szCs w:val="24"/>
          <w:lang w:val="pl-PL"/>
        </w:rPr>
        <w:t>nr 2021/1060</w:t>
      </w:r>
      <w:r w:rsidRPr="00E66AFC">
        <w:rPr>
          <w:rFonts w:ascii="Arial" w:hAnsi="Arial" w:cs="Arial"/>
          <w:sz w:val="24"/>
          <w:szCs w:val="24"/>
        </w:rPr>
        <w:t>).</w:t>
      </w:r>
    </w:p>
  </w:footnote>
  <w:footnote w:id="7">
    <w:p w14:paraId="704FC4A0" w14:textId="77777777" w:rsidR="00565849" w:rsidRPr="00362444" w:rsidRDefault="00565849" w:rsidP="00565849">
      <w:pPr>
        <w:spacing w:after="0"/>
        <w:rPr>
          <w:rFonts w:ascii="Arial" w:hAnsi="Arial" w:cs="Arial"/>
          <w:sz w:val="24"/>
          <w:szCs w:val="24"/>
        </w:rPr>
      </w:pPr>
      <w:ins w:id="54" w:author="Małgorzata Chojnacka" w:date="2024-11-15T13:54:00Z">
        <w:r w:rsidRPr="00CE618C">
          <w:rPr>
            <w:rFonts w:ascii="Arial" w:hAnsi="Arial" w:cs="Arial"/>
            <w:sz w:val="24"/>
            <w:szCs w:val="24"/>
            <w:vertAlign w:val="superscript"/>
          </w:rPr>
          <w:footnoteRef/>
        </w:r>
        <w:r w:rsidRPr="00CE618C">
          <w:rPr>
            <w:rFonts w:ascii="Arial" w:hAnsi="Arial" w:cs="Arial"/>
            <w:sz w:val="24"/>
            <w:szCs w:val="24"/>
            <w:vertAlign w:val="superscript"/>
          </w:rPr>
          <w:t xml:space="preserve"> </w:t>
        </w:r>
        <w:r w:rsidRPr="00362444">
          <w:rPr>
            <w:rFonts w:ascii="Arial" w:hAnsi="Arial" w:cs="Arial"/>
            <w:sz w:val="24"/>
            <w:szCs w:val="24"/>
          </w:rPr>
  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  </w:r>
      </w:ins>
    </w:p>
  </w:footnote>
  <w:footnote w:id="8">
    <w:p w14:paraId="3F3730BA" w14:textId="77777777" w:rsidR="007428AA" w:rsidRPr="00E66AFC" w:rsidRDefault="007428AA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del w:id="60" w:author="Małgorzata Chojnacka" w:date="2024-11-15T13:54:00Z">
        <w:r w:rsidRPr="00E66AFC">
          <w:rPr>
            <w:rStyle w:val="Odwoanieprzypisudolnego"/>
            <w:rFonts w:ascii="Arial" w:hAnsi="Arial" w:cs="Arial"/>
            <w:sz w:val="24"/>
            <w:szCs w:val="24"/>
          </w:rPr>
          <w:footnoteRef/>
        </w:r>
        <w:r w:rsidRPr="00E66AFC">
          <w:rPr>
            <w:rFonts w:ascii="Arial" w:hAnsi="Arial" w:cs="Arial"/>
            <w:sz w:val="24"/>
            <w:szCs w:val="24"/>
          </w:rPr>
          <w:delText xml:space="preserve"> </w:delText>
        </w:r>
        <w:r w:rsidRPr="00E66AFC">
          <w:rPr>
            <w:rFonts w:ascii="Arial" w:hAnsi="Arial" w:cs="Arial"/>
            <w:sz w:val="24"/>
            <w:szCs w:val="24"/>
            <w:lang w:val="pl-PL"/>
          </w:rPr>
          <w:delText>Na etapie podpisania umowy o dofinansowanie projektu trzeba będzie przedłożyć decyzje (np. o pozwoleniu na budowę), opatrzone klauzulą ostateczności.</w:delText>
        </w:r>
      </w:del>
    </w:p>
  </w:footnote>
  <w:footnote w:id="9">
    <w:p w14:paraId="43551A20" w14:textId="77777777" w:rsidR="000573BB" w:rsidRPr="00544205" w:rsidRDefault="000573BB" w:rsidP="000573BB">
      <w:pPr>
        <w:pStyle w:val="Tekstprzypisudolnego"/>
      </w:pPr>
      <w:ins w:id="67" w:author="Małgorzata Chojnacka" w:date="2024-11-15T13:54:00Z">
        <w:r w:rsidRPr="00F96F26">
          <w:rPr>
            <w:rStyle w:val="Odwoanieprzypisudolnego"/>
            <w:rFonts w:ascii="Arial" w:hAnsi="Arial" w:cs="Arial"/>
            <w:sz w:val="24"/>
            <w:szCs w:val="24"/>
          </w:rPr>
          <w:footnoteRef/>
        </w:r>
        <w:r w:rsidRPr="00F96F26">
          <w:rPr>
            <w:rFonts w:ascii="Arial" w:hAnsi="Arial" w:cs="Arial"/>
            <w:sz w:val="24"/>
            <w:szCs w:val="24"/>
          </w:rPr>
          <w:t xml:space="preserve"> </w:t>
        </w:r>
        <w:r w:rsidR="00F96F26" w:rsidRPr="00F96F26">
          <w:rPr>
            <w:rFonts w:ascii="Arial" w:hAnsi="Arial" w:cs="Arial"/>
            <w:sz w:val="24"/>
            <w:szCs w:val="24"/>
          </w:rPr>
          <w:t>Należy posiadać wszystkie pozostałe decyzje, pozwolenia, uzgodnienia oraz opracowania składające się na dokumentację techniczną wymagane do złożenia wniosku o wydanie pozwolenia administracyjnego zezwalającego na realizację inwestycji.</w:t>
        </w:r>
      </w:ins>
    </w:p>
  </w:footnote>
  <w:footnote w:id="10">
    <w:p w14:paraId="32D80D33" w14:textId="77777777" w:rsidR="000573BB" w:rsidRPr="00C35067" w:rsidRDefault="000573BB" w:rsidP="000573BB">
      <w:pPr>
        <w:pStyle w:val="Tekstprzypisudolnego"/>
        <w:rPr>
          <w:rFonts w:ascii="Arial" w:hAnsi="Arial" w:cs="Arial"/>
          <w:sz w:val="24"/>
          <w:szCs w:val="24"/>
        </w:rPr>
      </w:pPr>
      <w:ins w:id="68" w:author="Małgorzata Chojnacka" w:date="2024-11-15T13:54:00Z">
        <w:r w:rsidRPr="00C35067">
          <w:rPr>
            <w:rStyle w:val="Odwoanieprzypisudolnego"/>
            <w:rFonts w:ascii="Arial" w:hAnsi="Arial" w:cs="Arial"/>
            <w:sz w:val="24"/>
            <w:szCs w:val="24"/>
          </w:rPr>
          <w:footnoteRef/>
        </w:r>
        <w:r w:rsidRPr="00C35067">
          <w:rPr>
            <w:rFonts w:ascii="Arial" w:hAnsi="Arial" w:cs="Arial"/>
            <w:sz w:val="24"/>
            <w:szCs w:val="24"/>
          </w:rPr>
          <w:t xml:space="preserve"> W oparciu o przygotowany przez wnioskodawcę na etapie podpisania umowy harmonogram otrzymania takiego pozwolenia.</w:t>
        </w:r>
      </w:ins>
    </w:p>
  </w:footnote>
  <w:footnote w:id="11">
    <w:p w14:paraId="257F339F" w14:textId="77777777" w:rsidR="00C3193B" w:rsidRPr="00C0388A" w:rsidRDefault="00C3193B" w:rsidP="00C3193B">
      <w:pPr>
        <w:pStyle w:val="Tekstprzypisudolnego"/>
        <w:rPr>
          <w:rFonts w:ascii="Arial" w:hAnsi="Arial" w:cs="Arial"/>
          <w:sz w:val="24"/>
          <w:szCs w:val="24"/>
        </w:rPr>
      </w:pPr>
      <w:ins w:id="127" w:author="Małgorzata Chojnacka" w:date="2024-11-15T13:54:00Z">
        <w:r w:rsidRPr="00C0388A">
          <w:rPr>
            <w:rStyle w:val="Odwoanieprzypisudolnego"/>
            <w:rFonts w:ascii="Arial" w:hAnsi="Arial" w:cs="Arial"/>
            <w:sz w:val="24"/>
            <w:szCs w:val="24"/>
          </w:rPr>
          <w:footnoteRef/>
        </w:r>
        <w:r w:rsidRPr="00C0388A">
          <w:rPr>
            <w:rFonts w:ascii="Arial" w:hAnsi="Arial" w:cs="Arial"/>
            <w:sz w:val="24"/>
            <w:szCs w:val="24"/>
          </w:rPr>
          <w:t xml:space="preserve"> W przypadku zmiany </w:t>
        </w:r>
        <w:proofErr w:type="spellStart"/>
        <w:r w:rsidRPr="00C0388A">
          <w:rPr>
            <w:rFonts w:ascii="Arial" w:hAnsi="Arial" w:cs="Arial"/>
            <w:sz w:val="24"/>
            <w:szCs w:val="24"/>
          </w:rPr>
          <w:t>SzOP</w:t>
        </w:r>
        <w:proofErr w:type="spellEnd"/>
        <w:r w:rsidRPr="00C0388A">
          <w:rPr>
            <w:rFonts w:ascii="Arial" w:hAnsi="Arial" w:cs="Arial"/>
            <w:sz w:val="24"/>
            <w:szCs w:val="24"/>
          </w:rPr>
          <w:t xml:space="preserve"> w późniejszym terminie przy ocenie lub potwierdzaniu spełniania kryterium w związku z art. 62 ustawy </w:t>
        </w:r>
        <w:r>
          <w:rPr>
            <w:rFonts w:ascii="Arial" w:hAnsi="Arial" w:cs="Arial"/>
            <w:sz w:val="24"/>
            <w:szCs w:val="24"/>
          </w:rPr>
          <w:br/>
        </w:r>
        <w:r w:rsidRPr="00C0388A">
          <w:rPr>
            <w:rFonts w:ascii="Arial" w:hAnsi="Arial" w:cs="Arial"/>
            <w:sz w:val="24"/>
            <w:szCs w:val="24"/>
          </w:rPr>
          <w:t>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Beneficjenta.</w:t>
        </w:r>
        <w:r>
          <w:t xml:space="preserve">  </w:t>
        </w:r>
      </w:ins>
    </w:p>
  </w:footnote>
  <w:footnote w:id="12">
    <w:p w14:paraId="1BEC294A" w14:textId="77777777" w:rsidR="00D368F1" w:rsidRPr="007007E7" w:rsidRDefault="00D368F1" w:rsidP="00D368F1">
      <w:pPr>
        <w:pStyle w:val="Tekstprzypisudolnego"/>
        <w:rPr>
          <w:rFonts w:ascii="Arial" w:hAnsi="Arial" w:cs="Arial"/>
          <w:sz w:val="24"/>
          <w:szCs w:val="24"/>
        </w:rPr>
      </w:pPr>
      <w:ins w:id="135" w:author="Małgorzata Chojnacka" w:date="2024-11-15T13:54:00Z">
        <w:r w:rsidRPr="007007E7">
          <w:rPr>
            <w:rStyle w:val="Odwoanieprzypisudolnego"/>
            <w:rFonts w:ascii="Arial" w:hAnsi="Arial" w:cs="Arial"/>
            <w:sz w:val="24"/>
            <w:szCs w:val="24"/>
          </w:rPr>
          <w:footnoteRef/>
        </w:r>
        <w:r w:rsidRPr="007007E7">
          <w:rPr>
            <w:rFonts w:ascii="Arial" w:hAnsi="Arial" w:cs="Arial"/>
            <w:sz w:val="24"/>
            <w:szCs w:val="24"/>
          </w:rPr>
  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  </w:r>
        <w:r>
          <w:fldChar w:fldCharType="begin"/>
        </w:r>
        <w:r>
          <w:instrText>HYPERLINK "http://eur-lex.europa.eu/legal-content/PL/TXT/PDF/?uri=CELEX:52016XC0719(05)&amp;from=EN" \t "_blank"</w:instrText>
        </w:r>
        <w:r>
          <w:fldChar w:fldCharType="separate"/>
        </w:r>
        <w:r w:rsidRPr="007007E7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  <w:r>
          <w:rPr>
            <w:rStyle w:val="Hipercze"/>
            <w:rFonts w:ascii="Arial" w:hAnsi="Arial" w:cs="Arial"/>
            <w:color w:val="0563C1"/>
            <w:sz w:val="24"/>
            <w:szCs w:val="24"/>
          </w:rPr>
          <w:fldChar w:fldCharType="end"/>
        </w:r>
        <w:r>
          <w:rPr>
            <w:rStyle w:val="Hipercze"/>
            <w:rFonts w:ascii="Arial" w:hAnsi="Arial" w:cs="Arial"/>
            <w:color w:val="0563C1"/>
            <w:sz w:val="24"/>
            <w:szCs w:val="24"/>
          </w:rPr>
          <w:t>.</w:t>
        </w:r>
      </w:ins>
    </w:p>
  </w:footnote>
  <w:footnote w:id="13">
    <w:p w14:paraId="4DF8BD25" w14:textId="77777777" w:rsidR="00A7213C" w:rsidRPr="000E23CC" w:rsidRDefault="00A7213C" w:rsidP="004D2482">
      <w:pPr>
        <w:pStyle w:val="Tekstprzypisudolnego"/>
        <w:rPr>
          <w:rFonts w:ascii="Arial" w:hAnsi="Arial" w:cs="Arial"/>
          <w:sz w:val="24"/>
          <w:szCs w:val="24"/>
        </w:rPr>
      </w:pPr>
      <w:r w:rsidRPr="000E23C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E23CC">
        <w:rPr>
          <w:rFonts w:ascii="Arial" w:hAnsi="Arial" w:cs="Arial"/>
          <w:sz w:val="24"/>
          <w:szCs w:val="24"/>
        </w:rPr>
        <w:t xml:space="preserve"> </w:t>
      </w:r>
      <w:r w:rsidRPr="000E23CC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Pr="000E23CC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Pr="000E23CC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0E23CC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Pr="000E23CC">
        <w:rPr>
          <w:rFonts w:ascii="Arial" w:hAnsi="Arial" w:cs="Arial"/>
          <w:sz w:val="24"/>
          <w:szCs w:val="24"/>
          <w:lang w:val="pl-PL"/>
        </w:rPr>
        <w:t xml:space="preserve">”, czyli „nie czyń poważnych szkód”. Zasada ma zapewnić, że działania, które w znacznym stopniu szkodzą środowisku i przynoszą więcej strat niż korzyści nie będą uznawane za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1" w:history="1">
        <w:r w:rsidRPr="000E23CC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0E23CC">
        <w:rPr>
          <w:rFonts w:ascii="Arial" w:hAnsi="Arial" w:cs="Arial"/>
          <w:sz w:val="24"/>
          <w:szCs w:val="24"/>
          <w:lang w:val="pl-PL"/>
        </w:rPr>
        <w:t>.</w:t>
      </w:r>
    </w:p>
  </w:footnote>
  <w:footnote w:id="14">
    <w:p w14:paraId="5A7D164C" w14:textId="77777777" w:rsidR="00A7213C" w:rsidRPr="000E23CC" w:rsidRDefault="00A7213C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0E23C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E23CC">
        <w:rPr>
          <w:rFonts w:ascii="Arial" w:hAnsi="Arial" w:cs="Arial"/>
          <w:sz w:val="24"/>
          <w:szCs w:val="24"/>
        </w:rPr>
        <w:t xml:space="preserve"> </w:t>
      </w:r>
      <w:r w:rsidRPr="000E23CC">
        <w:rPr>
          <w:rFonts w:ascii="Arial" w:hAnsi="Arial" w:cs="Arial"/>
          <w:sz w:val="24"/>
          <w:szCs w:val="24"/>
          <w:lang w:val="pl-PL"/>
        </w:rPr>
        <w:t xml:space="preserve">Na potrzeby oceny projektów stosuje się Wytyczne dotyczące kwalifikowalności wydatków na lata 2021-2027 wydane przez Ministra Funduszy i Polityki Regionalnej, aktualne na dzień ogłoszenia naboru. Do potwierdzenia kwalifikowalności wydatków </w:t>
      </w:r>
      <w:ins w:id="201" w:author="Małgorzata Chojnacka" w:date="2024-11-15T13:54:00Z">
        <w:r>
          <w:rPr>
            <w:rFonts w:ascii="Arial" w:hAnsi="Arial" w:cs="Arial"/>
            <w:sz w:val="24"/>
            <w:szCs w:val="24"/>
            <w:lang w:val="pl-PL"/>
          </w:rPr>
          <w:br/>
        </w:r>
      </w:ins>
      <w:r w:rsidRPr="000E23CC">
        <w:rPr>
          <w:rFonts w:ascii="Arial" w:hAnsi="Arial" w:cs="Arial"/>
          <w:sz w:val="24"/>
          <w:szCs w:val="24"/>
          <w:lang w:val="pl-PL"/>
        </w:rPr>
        <w:t>w realizowanych projektach, stosowana będzie wersja wytycznych obowiązująca w dniu poniesienia wydatku, z uwzględnieniem pkt 7-9 Rozdziału 1. wytycznych.</w:t>
      </w:r>
    </w:p>
  </w:footnote>
  <w:footnote w:id="15">
    <w:p w14:paraId="0BCD43FE" w14:textId="77777777" w:rsidR="00161FEB" w:rsidRPr="00CE1854" w:rsidRDefault="00161FEB" w:rsidP="00161FEB">
      <w:pPr>
        <w:pStyle w:val="Tekstprzypisudolnego"/>
        <w:rPr>
          <w:rFonts w:ascii="Arial" w:hAnsi="Arial"/>
          <w:sz w:val="24"/>
          <w:lang w:val="pl-PL"/>
        </w:rPr>
      </w:pPr>
      <w:r w:rsidRPr="00884B1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84B16">
        <w:rPr>
          <w:rFonts w:ascii="Arial" w:hAnsi="Arial" w:cs="Arial"/>
          <w:sz w:val="24"/>
          <w:szCs w:val="24"/>
        </w:rPr>
        <w:t xml:space="preserve"> </w:t>
      </w:r>
      <w:bookmarkStart w:id="235" w:name="_Hlk139452110"/>
      <w:r w:rsidRPr="00884B16">
        <w:rPr>
          <w:rFonts w:ascii="Arial" w:hAnsi="Arial" w:cs="Arial"/>
          <w:sz w:val="24"/>
          <w:szCs w:val="24"/>
          <w:lang w:val="pl-PL"/>
        </w:rPr>
        <w:t xml:space="preserve">Wnioskodawca </w:t>
      </w:r>
      <w:r w:rsidR="00670305" w:rsidRPr="00884B16">
        <w:rPr>
          <w:rFonts w:ascii="Arial" w:hAnsi="Arial" w:cs="Arial"/>
          <w:sz w:val="24"/>
          <w:szCs w:val="24"/>
          <w:lang w:val="pl-PL"/>
        </w:rPr>
        <w:t xml:space="preserve">zobowiązany jest do przedstawienia na etapie składania wniosku o dofinansowanie, dokumentu (np. opinii, zaświadczenia, uchwały) podpisanego przez </w:t>
      </w:r>
      <w:r w:rsidRPr="00884B16">
        <w:rPr>
          <w:rFonts w:ascii="Arial" w:hAnsi="Arial" w:cs="Arial"/>
          <w:sz w:val="24"/>
          <w:szCs w:val="24"/>
          <w:lang w:val="pl-PL"/>
        </w:rPr>
        <w:t xml:space="preserve"> lidera </w:t>
      </w:r>
      <w:r w:rsidR="00670305" w:rsidRPr="00884B16">
        <w:rPr>
          <w:rFonts w:ascii="Arial" w:hAnsi="Arial" w:cs="Arial"/>
          <w:sz w:val="24"/>
          <w:szCs w:val="24"/>
          <w:lang w:val="pl-PL"/>
        </w:rPr>
        <w:t xml:space="preserve">porozumienia, który będzie wyraźnie potwierdzał, </w:t>
      </w:r>
      <w:r w:rsidRPr="00884B16">
        <w:rPr>
          <w:rFonts w:ascii="Arial" w:hAnsi="Arial" w:cs="Arial"/>
          <w:sz w:val="24"/>
          <w:szCs w:val="24"/>
          <w:lang w:val="pl-PL"/>
        </w:rPr>
        <w:t xml:space="preserve">że </w:t>
      </w:r>
      <w:r w:rsidR="008847A9" w:rsidRPr="00884B16">
        <w:rPr>
          <w:rFonts w:ascii="Arial" w:hAnsi="Arial" w:cs="Arial"/>
          <w:sz w:val="24"/>
          <w:szCs w:val="24"/>
          <w:lang w:val="pl-PL"/>
        </w:rPr>
        <w:t>wartość dofinansowania EFRR dotyczącego roz</w:t>
      </w:r>
      <w:r w:rsidRPr="00884B16">
        <w:rPr>
          <w:rFonts w:ascii="Arial" w:hAnsi="Arial" w:cs="Arial"/>
          <w:sz w:val="24"/>
          <w:szCs w:val="24"/>
          <w:lang w:val="pl-PL"/>
        </w:rPr>
        <w:t>budow</w:t>
      </w:r>
      <w:r w:rsidR="008847A9" w:rsidRPr="00884B16">
        <w:rPr>
          <w:rFonts w:ascii="Arial" w:hAnsi="Arial" w:cs="Arial"/>
          <w:sz w:val="24"/>
          <w:szCs w:val="24"/>
          <w:lang w:val="pl-PL"/>
        </w:rPr>
        <w:t>y</w:t>
      </w:r>
      <w:r w:rsidRPr="00884B16">
        <w:rPr>
          <w:rFonts w:ascii="Arial" w:hAnsi="Arial" w:cs="Arial"/>
          <w:sz w:val="24"/>
          <w:szCs w:val="24"/>
          <w:lang w:val="pl-PL"/>
        </w:rPr>
        <w:t xml:space="preserve"> nowej infrastruktury wodnej </w:t>
      </w:r>
      <w:r w:rsidR="00846BE4" w:rsidRPr="00884B16">
        <w:rPr>
          <w:rFonts w:ascii="Arial" w:hAnsi="Arial" w:cs="Arial"/>
          <w:sz w:val="24"/>
          <w:szCs w:val="24"/>
          <w:lang w:val="pl-PL"/>
        </w:rPr>
        <w:t xml:space="preserve">w projekcie </w:t>
      </w:r>
      <w:r w:rsidRPr="00884B16">
        <w:rPr>
          <w:rFonts w:ascii="Arial" w:hAnsi="Arial" w:cs="Arial"/>
          <w:sz w:val="24"/>
          <w:szCs w:val="24"/>
          <w:lang w:val="pl-PL"/>
        </w:rPr>
        <w:t>nie przekrocz</w:t>
      </w:r>
      <w:r w:rsidR="008847A9" w:rsidRPr="00884B16">
        <w:rPr>
          <w:rFonts w:ascii="Arial" w:hAnsi="Arial" w:cs="Arial"/>
          <w:sz w:val="24"/>
          <w:szCs w:val="24"/>
          <w:lang w:val="pl-PL"/>
        </w:rPr>
        <w:t>y</w:t>
      </w:r>
      <w:r w:rsidRPr="00884B16">
        <w:rPr>
          <w:rFonts w:ascii="Arial" w:hAnsi="Arial" w:cs="Arial"/>
          <w:sz w:val="24"/>
          <w:szCs w:val="24"/>
          <w:lang w:val="pl-PL"/>
        </w:rPr>
        <w:t xml:space="preserve"> 25 % alokacji</w:t>
      </w:r>
      <w:r w:rsidR="008847A9" w:rsidRPr="00884B16">
        <w:rPr>
          <w:rFonts w:ascii="Arial" w:hAnsi="Arial" w:cs="Arial"/>
          <w:sz w:val="24"/>
          <w:szCs w:val="24"/>
          <w:lang w:val="pl-PL"/>
        </w:rPr>
        <w:t xml:space="preserve"> </w:t>
      </w:r>
      <w:r w:rsidRPr="00884B16">
        <w:rPr>
          <w:rFonts w:ascii="Arial" w:hAnsi="Arial" w:cs="Arial"/>
          <w:sz w:val="24"/>
          <w:szCs w:val="24"/>
          <w:lang w:val="pl-PL"/>
        </w:rPr>
        <w:t>dedykowanej projektom dotyczącym zaopatrzenia w wodę w danej strategii terytorialnej.</w:t>
      </w:r>
      <w:bookmarkEnd w:id="235"/>
    </w:p>
  </w:footnote>
  <w:footnote w:id="16">
    <w:p w14:paraId="5CB62DB4" w14:textId="77777777" w:rsidR="0082251B" w:rsidRPr="00CE1854" w:rsidRDefault="0082251B">
      <w:pPr>
        <w:pStyle w:val="Tekstprzypisudolnego"/>
        <w:rPr>
          <w:rFonts w:ascii="Arial" w:hAnsi="Arial"/>
          <w:sz w:val="24"/>
          <w:lang w:val="pl-PL"/>
        </w:rPr>
      </w:pPr>
      <w:r w:rsidRPr="008E3E7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E3E72">
        <w:rPr>
          <w:rFonts w:ascii="Arial" w:hAnsi="Arial" w:cs="Arial"/>
          <w:sz w:val="24"/>
          <w:szCs w:val="24"/>
        </w:rPr>
        <w:t xml:space="preserve"> </w:t>
      </w:r>
      <w:bookmarkStart w:id="240" w:name="_Hlk130966638"/>
      <w:del w:id="241" w:author="Małgorzata Chojnacka" w:date="2024-11-15T13:54:00Z">
        <w:r w:rsidR="00315415" w:rsidRPr="008E3E72">
          <w:rPr>
            <w:rFonts w:ascii="Arial" w:hAnsi="Arial" w:cs="Arial"/>
            <w:sz w:val="24"/>
            <w:szCs w:val="24"/>
          </w:rPr>
          <w:delText>Przeliczenie</w:delText>
        </w:r>
      </w:del>
      <w:ins w:id="242" w:author="Małgorzata Chojnacka" w:date="2024-11-15T13:54:00Z">
        <w:r w:rsidR="000C76EE">
          <w:rPr>
            <w:rFonts w:ascii="Arial" w:hAnsi="Arial" w:cs="Arial"/>
            <w:sz w:val="24"/>
            <w:szCs w:val="24"/>
          </w:rPr>
          <w:t>Wartość</w:t>
        </w:r>
      </w:ins>
      <w:r w:rsidR="000C76EE" w:rsidRPr="00DC31EB">
        <w:rPr>
          <w:rFonts w:ascii="Arial" w:hAnsi="Arial" w:cs="Arial"/>
          <w:sz w:val="24"/>
          <w:szCs w:val="24"/>
        </w:rPr>
        <w:t xml:space="preserve"> dofinansowania UE </w:t>
      </w:r>
      <w:del w:id="243" w:author="Małgorzata Chojnacka" w:date="2024-11-15T13:54:00Z">
        <w:r w:rsidR="00315415" w:rsidRPr="008E3E72">
          <w:rPr>
            <w:rFonts w:ascii="Arial" w:hAnsi="Arial" w:cs="Arial"/>
            <w:sz w:val="24"/>
            <w:szCs w:val="24"/>
          </w:rPr>
          <w:delText>wg. średniorocznego kursu</w:delText>
        </w:r>
      </w:del>
      <w:ins w:id="244" w:author="Małgorzata Chojnacka" w:date="2024-11-15T13:54:00Z">
        <w:r w:rsidR="000C76EE">
          <w:rPr>
            <w:rFonts w:ascii="Arial" w:hAnsi="Arial" w:cs="Arial"/>
            <w:sz w:val="24"/>
            <w:szCs w:val="24"/>
          </w:rPr>
          <w:t>powinna zostać przeliczona zgodnie z kursem</w:t>
        </w:r>
      </w:ins>
      <w:r w:rsidR="000C76EE">
        <w:rPr>
          <w:rFonts w:ascii="Arial" w:hAnsi="Arial" w:cs="Arial"/>
          <w:sz w:val="24"/>
          <w:szCs w:val="24"/>
        </w:rPr>
        <w:t xml:space="preserve"> euro </w:t>
      </w:r>
      <w:del w:id="245" w:author="Małgorzata Chojnacka" w:date="2024-11-15T13:54:00Z">
        <w:r w:rsidR="00315415" w:rsidRPr="008E3E72">
          <w:rPr>
            <w:rFonts w:ascii="Arial" w:hAnsi="Arial" w:cs="Arial"/>
            <w:sz w:val="24"/>
            <w:szCs w:val="24"/>
          </w:rPr>
          <w:delText>z roku poprzedzającego rok ogłoszenia naboru.</w:delText>
        </w:r>
      </w:del>
      <w:ins w:id="246" w:author="Małgorzata Chojnacka" w:date="2024-11-15T13:54:00Z">
        <w:r w:rsidR="000C76EE">
          <w:rPr>
            <w:rFonts w:ascii="Arial" w:hAnsi="Arial" w:cs="Arial"/>
            <w:sz w:val="24"/>
            <w:szCs w:val="24"/>
          </w:rPr>
          <w:t>wskazanym w Regulaminie wyboru projektów.</w:t>
        </w:r>
        <w:r w:rsidR="000C76EE" w:rsidRPr="008E3E72">
          <w:rPr>
            <w:rFonts w:ascii="Arial" w:hAnsi="Arial" w:cs="Arial"/>
            <w:sz w:val="24"/>
            <w:szCs w:val="24"/>
          </w:rPr>
          <w:t xml:space="preserve"> </w:t>
        </w:r>
      </w:ins>
      <w:bookmarkEnd w:id="240"/>
    </w:p>
  </w:footnote>
  <w:footnote w:id="17">
    <w:p w14:paraId="540448B4" w14:textId="77777777" w:rsidR="0082251B" w:rsidRPr="00CE1854" w:rsidRDefault="0082251B">
      <w:pPr>
        <w:pStyle w:val="Tekstprzypisudolnego"/>
        <w:rPr>
          <w:rFonts w:ascii="Lato" w:hAnsi="Lato"/>
          <w:sz w:val="24"/>
        </w:rPr>
      </w:pPr>
      <w:r w:rsidRPr="008E3E72">
        <w:rPr>
          <w:rStyle w:val="Odwoanieprzypisudolnego"/>
          <w:rFonts w:ascii="Arial" w:hAnsi="Arial" w:cs="Arial"/>
          <w:sz w:val="24"/>
          <w:szCs w:val="24"/>
        </w:rPr>
        <w:footnoteRef/>
      </w:r>
      <w:del w:id="248" w:author="Małgorzata Chojnacka" w:date="2024-11-15T13:54:00Z">
        <w:r w:rsidR="00315415" w:rsidRPr="008E3E72">
          <w:rPr>
            <w:rFonts w:ascii="Arial" w:hAnsi="Arial" w:cs="Arial"/>
            <w:sz w:val="24"/>
            <w:szCs w:val="24"/>
          </w:rPr>
          <w:delText xml:space="preserve"> IZ</w:delText>
        </w:r>
      </w:del>
      <w:ins w:id="249" w:author="Małgorzata Chojnacka" w:date="2024-11-15T13:54:00Z">
        <w:r w:rsidRPr="008E3E72">
          <w:rPr>
            <w:rFonts w:ascii="Arial" w:hAnsi="Arial" w:cs="Arial"/>
            <w:sz w:val="24"/>
            <w:szCs w:val="24"/>
          </w:rPr>
          <w:t xml:space="preserve"> I</w:t>
        </w:r>
        <w:r w:rsidRPr="00EA5C77">
          <w:rPr>
            <w:rFonts w:ascii="Arial" w:hAnsi="Arial"/>
            <w:sz w:val="24"/>
            <w:lang w:val="pl-PL"/>
          </w:rPr>
          <w:t xml:space="preserve">nstytucja </w:t>
        </w:r>
        <w:r w:rsidR="002D6571" w:rsidRPr="008E3E72">
          <w:rPr>
            <w:rFonts w:ascii="Arial" w:hAnsi="Arial" w:cs="Arial"/>
            <w:sz w:val="24"/>
            <w:szCs w:val="24"/>
          </w:rPr>
          <w:t>Zarządzająca</w:t>
        </w:r>
      </w:ins>
      <w:r w:rsidRPr="008E3E72">
        <w:rPr>
          <w:rFonts w:ascii="Arial" w:hAnsi="Arial" w:cs="Arial"/>
          <w:sz w:val="24"/>
          <w:szCs w:val="24"/>
        </w:rPr>
        <w:t xml:space="preserve"> dopuszcza możliwość zaakceptowania innych niż przyjęte w fiszkach projektowych wartości wskaźników w przypadku wyjaśnienia przez wnioskodawcę obiektywnych przyczyn powstałych rozbieżności</w:t>
      </w:r>
      <w:del w:id="250" w:author="Małgorzata Chojnacka" w:date="2024-11-15T13:54:00Z">
        <w:r w:rsidR="00315415" w:rsidRPr="008E3E72">
          <w:rPr>
            <w:rFonts w:ascii="Arial" w:hAnsi="Arial" w:cs="Arial"/>
            <w:sz w:val="24"/>
            <w:szCs w:val="24"/>
          </w:rPr>
          <w:delText>.</w:delText>
        </w:r>
      </w:del>
      <w:r w:rsidRPr="008E3E72">
        <w:rPr>
          <w:rFonts w:ascii="Arial" w:hAnsi="Arial" w:cs="Arial"/>
          <w:sz w:val="24"/>
          <w:szCs w:val="24"/>
        </w:rPr>
        <w:t xml:space="preserve"> Jeżeli wartości wskaźników podane we wniosku o dofinansowanie</w:t>
      </w:r>
      <w:ins w:id="251" w:author="Małgorzata Chojnacka" w:date="2024-11-15T13:54:00Z">
        <w:r w:rsidRPr="00EA5C77">
          <w:rPr>
            <w:rFonts w:ascii="Arial" w:hAnsi="Arial"/>
            <w:sz w:val="24"/>
            <w:lang w:val="pl-PL"/>
          </w:rPr>
          <w:t xml:space="preserve"> projektu</w:t>
        </w:r>
      </w:ins>
      <w:r w:rsidRPr="00EA5C77">
        <w:rPr>
          <w:rFonts w:ascii="Arial" w:hAnsi="Arial"/>
          <w:sz w:val="24"/>
        </w:rPr>
        <w:t xml:space="preserve"> </w:t>
      </w:r>
      <w:r w:rsidRPr="008E3E72">
        <w:rPr>
          <w:rFonts w:ascii="Arial" w:hAnsi="Arial" w:cs="Arial"/>
          <w:sz w:val="24"/>
          <w:szCs w:val="24"/>
          <w:lang w:val="pl-PL"/>
        </w:rPr>
        <w:t>są mniejsze</w:t>
      </w:r>
      <w:r w:rsidR="006F61D7" w:rsidRPr="00CE1854">
        <w:rPr>
          <w:rFonts w:ascii="Arial" w:hAnsi="Arial"/>
          <w:sz w:val="24"/>
          <w:lang w:val="pl-PL"/>
        </w:rPr>
        <w:t xml:space="preserve"> </w:t>
      </w:r>
      <w:r w:rsidRPr="008E3E72">
        <w:rPr>
          <w:rFonts w:ascii="Arial" w:hAnsi="Arial" w:cs="Arial"/>
          <w:sz w:val="24"/>
          <w:szCs w:val="24"/>
        </w:rPr>
        <w:t>od wartości wskaźników założonych w fiszce projektowej, konieczne jest opisanie i uzasadnienie wprowadzonych zmian we wniosku o dofinansowanie projektu</w:t>
      </w:r>
      <w:r w:rsidRPr="00CE1854">
        <w:rPr>
          <w:rFonts w:ascii="Arial" w:hAnsi="Arial"/>
          <w:sz w:val="24"/>
          <w:lang w:val="pl-PL"/>
        </w:rPr>
        <w:t>.</w:t>
      </w:r>
    </w:p>
  </w:footnote>
  <w:footnote w:id="18">
    <w:p w14:paraId="4365F3F6" w14:textId="77777777" w:rsidR="009F697A" w:rsidRPr="00DF08BD" w:rsidRDefault="009F697A" w:rsidP="009F697A">
      <w:pPr>
        <w:pStyle w:val="Tekstprzypisudolnego"/>
        <w:rPr>
          <w:sz w:val="24"/>
        </w:rPr>
      </w:pPr>
      <w:r w:rsidRPr="008E3E7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E3E72">
        <w:rPr>
          <w:rFonts w:ascii="Arial" w:hAnsi="Arial" w:cs="Arial"/>
          <w:sz w:val="24"/>
          <w:szCs w:val="24"/>
        </w:rPr>
        <w:t xml:space="preserve"> Przed podpisaniem umowy o dofinansowanie projektu Instytucja Zarządzająca zweryfikuje czy strategia </w:t>
      </w:r>
      <w:r w:rsidR="00315415" w:rsidRPr="008E3E72">
        <w:rPr>
          <w:rFonts w:ascii="Arial" w:hAnsi="Arial" w:cs="Arial"/>
          <w:sz w:val="24"/>
          <w:szCs w:val="24"/>
        </w:rPr>
        <w:t>IIT dla OPPT</w:t>
      </w:r>
      <w:r w:rsidRPr="008E3E72">
        <w:rPr>
          <w:rFonts w:ascii="Arial" w:hAnsi="Arial" w:cs="Arial"/>
          <w:sz w:val="24"/>
          <w:szCs w:val="24"/>
        </w:rPr>
        <w:t xml:space="preserve"> została pozytywnie zaopiniowana przez Instytucję Zarządzającą</w:t>
      </w:r>
      <w:r w:rsidRPr="00CE1854">
        <w:rPr>
          <w:rFonts w:ascii="Arial" w:hAnsi="Arial"/>
          <w:sz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BC15D" w14:textId="77777777" w:rsidR="00DC1A96" w:rsidRPr="00206D7D" w:rsidRDefault="00DC1A96" w:rsidP="00DC1A96">
    <w:pPr>
      <w:rPr>
        <w:rFonts w:ascii="Arial" w:hAnsi="Arial"/>
        <w:sz w:val="24"/>
        <w:szCs w:val="24"/>
      </w:rPr>
    </w:pPr>
    <w:r w:rsidRPr="00206D7D">
      <w:rPr>
        <w:rFonts w:ascii="Arial" w:hAnsi="Arial"/>
        <w:sz w:val="24"/>
        <w:szCs w:val="24"/>
      </w:rPr>
      <w:t>FUNDUSZE EUROPEJSKIE DLA KUJAW I POMORZA 2021-2027</w:t>
    </w:r>
  </w:p>
  <w:p w14:paraId="5C4E5F5D" w14:textId="77777777" w:rsidR="006C1B2E" w:rsidRPr="006C1B2E" w:rsidRDefault="0085522B" w:rsidP="00DC1A96">
    <w:pPr>
      <w:tabs>
        <w:tab w:val="left" w:pos="5103"/>
        <w:tab w:val="left" w:pos="9923"/>
      </w:tabs>
      <w:spacing w:after="0"/>
      <w:ind w:left="7938"/>
      <w:rPr>
        <w:rFonts w:ascii="Arial" w:hAnsi="Arial"/>
        <w:sz w:val="24"/>
        <w:szCs w:val="24"/>
        <w:lang w:val="x-none"/>
      </w:rPr>
    </w:pPr>
    <w:r w:rsidRPr="00206D7D">
      <w:rPr>
        <w:rFonts w:ascii="Arial" w:hAnsi="Arial"/>
        <w:sz w:val="24"/>
        <w:szCs w:val="24"/>
        <w:lang w:val="x-none"/>
      </w:rPr>
      <w:t xml:space="preserve">Załącznik do </w:t>
    </w:r>
    <w:r w:rsidR="006C1B2E">
      <w:rPr>
        <w:rFonts w:ascii="Arial" w:hAnsi="Arial"/>
        <w:sz w:val="24"/>
        <w:szCs w:val="24"/>
        <w:lang w:val="x-none"/>
      </w:rPr>
      <w:t xml:space="preserve">stanowiska nr </w:t>
    </w:r>
    <w:r w:rsidR="006C1B2E" w:rsidRPr="006C1B2E">
      <w:rPr>
        <w:rFonts w:ascii="Arial" w:hAnsi="Arial"/>
        <w:sz w:val="24"/>
        <w:szCs w:val="24"/>
        <w:lang w:val="x-none"/>
      </w:rPr>
      <w:t>2/2025</w:t>
    </w:r>
  </w:p>
  <w:p w14:paraId="2D98A2CD" w14:textId="77777777" w:rsidR="00DC1A96" w:rsidRDefault="00DC1A96" w:rsidP="00DC1A96">
    <w:pPr>
      <w:tabs>
        <w:tab w:val="left" w:pos="9923"/>
      </w:tabs>
      <w:spacing w:after="0"/>
      <w:ind w:left="7938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>Grupy roboczej ds. polityki terytorialnej</w:t>
    </w:r>
  </w:p>
  <w:p w14:paraId="357944B0" w14:textId="336A3639" w:rsidR="000C6679" w:rsidRPr="00DC1A96" w:rsidRDefault="00DC1A96" w:rsidP="00DC1A96">
    <w:pPr>
      <w:tabs>
        <w:tab w:val="left" w:pos="9923"/>
      </w:tabs>
      <w:spacing w:after="0"/>
      <w:ind w:left="7938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>przy KM FEdKP 2021-2027 z 9 stycznia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93314A6"/>
    <w:multiLevelType w:val="hybridMultilevel"/>
    <w:tmpl w:val="1F3EF41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C12CC"/>
    <w:multiLevelType w:val="hybridMultilevel"/>
    <w:tmpl w:val="3294DD0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0272E3F"/>
    <w:multiLevelType w:val="hybridMultilevel"/>
    <w:tmpl w:val="E77C10A0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C1E58"/>
    <w:multiLevelType w:val="hybridMultilevel"/>
    <w:tmpl w:val="EF04256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6B3505"/>
    <w:multiLevelType w:val="hybridMultilevel"/>
    <w:tmpl w:val="AE6E505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936E41"/>
    <w:multiLevelType w:val="hybridMultilevel"/>
    <w:tmpl w:val="12767B6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0B4534"/>
    <w:multiLevelType w:val="hybridMultilevel"/>
    <w:tmpl w:val="2A627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ED49C9"/>
    <w:multiLevelType w:val="hybridMultilevel"/>
    <w:tmpl w:val="CCEADFD6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8D4CEA"/>
    <w:multiLevelType w:val="hybridMultilevel"/>
    <w:tmpl w:val="8D4AF8B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B700FD"/>
    <w:multiLevelType w:val="hybridMultilevel"/>
    <w:tmpl w:val="3190BDB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671D88"/>
    <w:multiLevelType w:val="hybridMultilevel"/>
    <w:tmpl w:val="219A7A6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B30EC1"/>
    <w:multiLevelType w:val="hybridMultilevel"/>
    <w:tmpl w:val="33D60D9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CD42AA"/>
    <w:multiLevelType w:val="hybridMultilevel"/>
    <w:tmpl w:val="2A6273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D97A40"/>
    <w:multiLevelType w:val="hybridMultilevel"/>
    <w:tmpl w:val="C422FC6E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6E2F67"/>
    <w:multiLevelType w:val="hybridMultilevel"/>
    <w:tmpl w:val="6E8085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A65250"/>
    <w:multiLevelType w:val="hybridMultilevel"/>
    <w:tmpl w:val="2A6273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4814511">
    <w:abstractNumId w:val="13"/>
  </w:num>
  <w:num w:numId="2" w16cid:durableId="800685342">
    <w:abstractNumId w:val="8"/>
  </w:num>
  <w:num w:numId="3" w16cid:durableId="1079906322">
    <w:abstractNumId w:val="18"/>
  </w:num>
  <w:num w:numId="4" w16cid:durableId="592862739">
    <w:abstractNumId w:val="2"/>
  </w:num>
  <w:num w:numId="5" w16cid:durableId="1538351318">
    <w:abstractNumId w:val="16"/>
  </w:num>
  <w:num w:numId="6" w16cid:durableId="1039164761">
    <w:abstractNumId w:val="4"/>
  </w:num>
  <w:num w:numId="7" w16cid:durableId="1443114586">
    <w:abstractNumId w:val="7"/>
  </w:num>
  <w:num w:numId="8" w16cid:durableId="1844319685">
    <w:abstractNumId w:val="1"/>
  </w:num>
  <w:num w:numId="9" w16cid:durableId="1439594653">
    <w:abstractNumId w:val="6"/>
  </w:num>
  <w:num w:numId="10" w16cid:durableId="5718407">
    <w:abstractNumId w:val="5"/>
  </w:num>
  <w:num w:numId="11" w16cid:durableId="129981577">
    <w:abstractNumId w:val="10"/>
  </w:num>
  <w:num w:numId="12" w16cid:durableId="1321738332">
    <w:abstractNumId w:val="9"/>
  </w:num>
  <w:num w:numId="13" w16cid:durableId="610210551">
    <w:abstractNumId w:val="11"/>
  </w:num>
  <w:num w:numId="14" w16cid:durableId="836923367">
    <w:abstractNumId w:val="20"/>
  </w:num>
  <w:num w:numId="15" w16cid:durableId="1352949418">
    <w:abstractNumId w:val="17"/>
  </w:num>
  <w:num w:numId="16" w16cid:durableId="1983345300">
    <w:abstractNumId w:val="14"/>
  </w:num>
  <w:num w:numId="17" w16cid:durableId="1574580228">
    <w:abstractNumId w:val="15"/>
  </w:num>
  <w:num w:numId="18" w16cid:durableId="997467142">
    <w:abstractNumId w:val="3"/>
  </w:num>
  <w:num w:numId="19" w16cid:durableId="841044074">
    <w:abstractNumId w:val="19"/>
  </w:num>
  <w:num w:numId="20" w16cid:durableId="988635476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3C97"/>
    <w:rsid w:val="000055BA"/>
    <w:rsid w:val="00005B81"/>
    <w:rsid w:val="000060A9"/>
    <w:rsid w:val="000065B3"/>
    <w:rsid w:val="00006914"/>
    <w:rsid w:val="000109D6"/>
    <w:rsid w:val="00011144"/>
    <w:rsid w:val="00011B12"/>
    <w:rsid w:val="00014DF0"/>
    <w:rsid w:val="00015A4F"/>
    <w:rsid w:val="00016679"/>
    <w:rsid w:val="000173E6"/>
    <w:rsid w:val="0002063F"/>
    <w:rsid w:val="00022525"/>
    <w:rsid w:val="00023781"/>
    <w:rsid w:val="0002428B"/>
    <w:rsid w:val="00025A17"/>
    <w:rsid w:val="00030D91"/>
    <w:rsid w:val="00031AB9"/>
    <w:rsid w:val="00031AFF"/>
    <w:rsid w:val="00032389"/>
    <w:rsid w:val="00032AF9"/>
    <w:rsid w:val="00033623"/>
    <w:rsid w:val="0003381B"/>
    <w:rsid w:val="00033A49"/>
    <w:rsid w:val="00033C72"/>
    <w:rsid w:val="00034282"/>
    <w:rsid w:val="00034341"/>
    <w:rsid w:val="000346A2"/>
    <w:rsid w:val="00035FE9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64CC"/>
    <w:rsid w:val="00046E00"/>
    <w:rsid w:val="00046EB9"/>
    <w:rsid w:val="000479E3"/>
    <w:rsid w:val="00050D1E"/>
    <w:rsid w:val="00051068"/>
    <w:rsid w:val="0005205E"/>
    <w:rsid w:val="0005274F"/>
    <w:rsid w:val="00052B0B"/>
    <w:rsid w:val="00052C04"/>
    <w:rsid w:val="00053558"/>
    <w:rsid w:val="00053EB7"/>
    <w:rsid w:val="000557D4"/>
    <w:rsid w:val="0005661B"/>
    <w:rsid w:val="0005686A"/>
    <w:rsid w:val="00056F33"/>
    <w:rsid w:val="000573BB"/>
    <w:rsid w:val="0005769C"/>
    <w:rsid w:val="00061620"/>
    <w:rsid w:val="00061813"/>
    <w:rsid w:val="00061A47"/>
    <w:rsid w:val="000628BA"/>
    <w:rsid w:val="00062E08"/>
    <w:rsid w:val="00063415"/>
    <w:rsid w:val="00063E79"/>
    <w:rsid w:val="00063E7D"/>
    <w:rsid w:val="00064624"/>
    <w:rsid w:val="00064668"/>
    <w:rsid w:val="00066D82"/>
    <w:rsid w:val="00070E97"/>
    <w:rsid w:val="00071410"/>
    <w:rsid w:val="00071696"/>
    <w:rsid w:val="000723C9"/>
    <w:rsid w:val="00073C50"/>
    <w:rsid w:val="00073DFE"/>
    <w:rsid w:val="0007401F"/>
    <w:rsid w:val="000747B0"/>
    <w:rsid w:val="00075A6A"/>
    <w:rsid w:val="00076E69"/>
    <w:rsid w:val="0007701A"/>
    <w:rsid w:val="00080562"/>
    <w:rsid w:val="00081F7E"/>
    <w:rsid w:val="0008212E"/>
    <w:rsid w:val="00082337"/>
    <w:rsid w:val="00082A9B"/>
    <w:rsid w:val="00083BA1"/>
    <w:rsid w:val="00084A7A"/>
    <w:rsid w:val="00085328"/>
    <w:rsid w:val="000856D3"/>
    <w:rsid w:val="00087144"/>
    <w:rsid w:val="00090485"/>
    <w:rsid w:val="00092099"/>
    <w:rsid w:val="000926D1"/>
    <w:rsid w:val="000927D5"/>
    <w:rsid w:val="00092E90"/>
    <w:rsid w:val="00094415"/>
    <w:rsid w:val="00094C7A"/>
    <w:rsid w:val="00094D65"/>
    <w:rsid w:val="00094F61"/>
    <w:rsid w:val="0009576A"/>
    <w:rsid w:val="00095BAC"/>
    <w:rsid w:val="00096994"/>
    <w:rsid w:val="000A0C10"/>
    <w:rsid w:val="000A0CD3"/>
    <w:rsid w:val="000A11EC"/>
    <w:rsid w:val="000A1D4A"/>
    <w:rsid w:val="000A23C7"/>
    <w:rsid w:val="000A29D0"/>
    <w:rsid w:val="000A406B"/>
    <w:rsid w:val="000A42E7"/>
    <w:rsid w:val="000A4E6A"/>
    <w:rsid w:val="000B0BA9"/>
    <w:rsid w:val="000B0CE1"/>
    <w:rsid w:val="000B125F"/>
    <w:rsid w:val="000B12E4"/>
    <w:rsid w:val="000B1D05"/>
    <w:rsid w:val="000B31D5"/>
    <w:rsid w:val="000B3481"/>
    <w:rsid w:val="000B3BE5"/>
    <w:rsid w:val="000B6B8E"/>
    <w:rsid w:val="000B786A"/>
    <w:rsid w:val="000B79E6"/>
    <w:rsid w:val="000C2256"/>
    <w:rsid w:val="000C356A"/>
    <w:rsid w:val="000C3776"/>
    <w:rsid w:val="000C469F"/>
    <w:rsid w:val="000C4789"/>
    <w:rsid w:val="000C57A6"/>
    <w:rsid w:val="000C5C11"/>
    <w:rsid w:val="000C6679"/>
    <w:rsid w:val="000C699A"/>
    <w:rsid w:val="000C6CE7"/>
    <w:rsid w:val="000C767F"/>
    <w:rsid w:val="000C76EE"/>
    <w:rsid w:val="000D0297"/>
    <w:rsid w:val="000D033A"/>
    <w:rsid w:val="000D0B0B"/>
    <w:rsid w:val="000D10D1"/>
    <w:rsid w:val="000D36D7"/>
    <w:rsid w:val="000D36F0"/>
    <w:rsid w:val="000D376D"/>
    <w:rsid w:val="000D3A5D"/>
    <w:rsid w:val="000D3BCA"/>
    <w:rsid w:val="000D3ED9"/>
    <w:rsid w:val="000D435C"/>
    <w:rsid w:val="000D4562"/>
    <w:rsid w:val="000D4BD2"/>
    <w:rsid w:val="000D5F8F"/>
    <w:rsid w:val="000D685B"/>
    <w:rsid w:val="000D6BC6"/>
    <w:rsid w:val="000D6EEA"/>
    <w:rsid w:val="000D797B"/>
    <w:rsid w:val="000D7A3B"/>
    <w:rsid w:val="000E0055"/>
    <w:rsid w:val="000E067C"/>
    <w:rsid w:val="000E0CA3"/>
    <w:rsid w:val="000E14E8"/>
    <w:rsid w:val="000E2130"/>
    <w:rsid w:val="000E23CC"/>
    <w:rsid w:val="000E24DF"/>
    <w:rsid w:val="000E29B4"/>
    <w:rsid w:val="000E308B"/>
    <w:rsid w:val="000E3E20"/>
    <w:rsid w:val="000E5E54"/>
    <w:rsid w:val="000E6EA0"/>
    <w:rsid w:val="000E76F2"/>
    <w:rsid w:val="000E786C"/>
    <w:rsid w:val="000E7C54"/>
    <w:rsid w:val="000F14ED"/>
    <w:rsid w:val="000F1D24"/>
    <w:rsid w:val="000F2C45"/>
    <w:rsid w:val="000F5B20"/>
    <w:rsid w:val="000F7BB0"/>
    <w:rsid w:val="0010120E"/>
    <w:rsid w:val="001041B4"/>
    <w:rsid w:val="00106B5D"/>
    <w:rsid w:val="001070AB"/>
    <w:rsid w:val="00110829"/>
    <w:rsid w:val="00111B37"/>
    <w:rsid w:val="00112544"/>
    <w:rsid w:val="00112638"/>
    <w:rsid w:val="00112B72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2FAA"/>
    <w:rsid w:val="00123B27"/>
    <w:rsid w:val="00124AA3"/>
    <w:rsid w:val="00124BF7"/>
    <w:rsid w:val="001257CF"/>
    <w:rsid w:val="0012588A"/>
    <w:rsid w:val="00127D76"/>
    <w:rsid w:val="00130AD5"/>
    <w:rsid w:val="001313A1"/>
    <w:rsid w:val="001313FC"/>
    <w:rsid w:val="00133346"/>
    <w:rsid w:val="001349DB"/>
    <w:rsid w:val="00134A02"/>
    <w:rsid w:val="00134E6F"/>
    <w:rsid w:val="001354F3"/>
    <w:rsid w:val="00135782"/>
    <w:rsid w:val="00135D08"/>
    <w:rsid w:val="00135DC8"/>
    <w:rsid w:val="00136096"/>
    <w:rsid w:val="0013710E"/>
    <w:rsid w:val="00140249"/>
    <w:rsid w:val="00140C26"/>
    <w:rsid w:val="00141E9C"/>
    <w:rsid w:val="0014395E"/>
    <w:rsid w:val="0014592B"/>
    <w:rsid w:val="00145EB7"/>
    <w:rsid w:val="00145F26"/>
    <w:rsid w:val="00146606"/>
    <w:rsid w:val="00146BF3"/>
    <w:rsid w:val="00147815"/>
    <w:rsid w:val="00147828"/>
    <w:rsid w:val="00152458"/>
    <w:rsid w:val="00153C0A"/>
    <w:rsid w:val="001549ED"/>
    <w:rsid w:val="00154A8C"/>
    <w:rsid w:val="00155285"/>
    <w:rsid w:val="00155A42"/>
    <w:rsid w:val="001573FB"/>
    <w:rsid w:val="00160766"/>
    <w:rsid w:val="0016162D"/>
    <w:rsid w:val="00161724"/>
    <w:rsid w:val="0016180A"/>
    <w:rsid w:val="00161FEB"/>
    <w:rsid w:val="00162792"/>
    <w:rsid w:val="0016356D"/>
    <w:rsid w:val="00163E67"/>
    <w:rsid w:val="001642CD"/>
    <w:rsid w:val="00165D28"/>
    <w:rsid w:val="00166515"/>
    <w:rsid w:val="001666A5"/>
    <w:rsid w:val="001673C1"/>
    <w:rsid w:val="00167EE8"/>
    <w:rsid w:val="001706E8"/>
    <w:rsid w:val="001707B3"/>
    <w:rsid w:val="0017233B"/>
    <w:rsid w:val="00172FBB"/>
    <w:rsid w:val="0017558F"/>
    <w:rsid w:val="00176123"/>
    <w:rsid w:val="00176C74"/>
    <w:rsid w:val="0017778E"/>
    <w:rsid w:val="0017795A"/>
    <w:rsid w:val="00177C4F"/>
    <w:rsid w:val="0018103D"/>
    <w:rsid w:val="00183F6C"/>
    <w:rsid w:val="00184467"/>
    <w:rsid w:val="00184C79"/>
    <w:rsid w:val="00185DA0"/>
    <w:rsid w:val="00186CBC"/>
    <w:rsid w:val="00187F30"/>
    <w:rsid w:val="00190AC4"/>
    <w:rsid w:val="0019164F"/>
    <w:rsid w:val="00191786"/>
    <w:rsid w:val="00192429"/>
    <w:rsid w:val="00195FF6"/>
    <w:rsid w:val="00196B0B"/>
    <w:rsid w:val="0019798A"/>
    <w:rsid w:val="00197A69"/>
    <w:rsid w:val="00197C45"/>
    <w:rsid w:val="001A00D9"/>
    <w:rsid w:val="001A0506"/>
    <w:rsid w:val="001A0E91"/>
    <w:rsid w:val="001A10C3"/>
    <w:rsid w:val="001A1603"/>
    <w:rsid w:val="001A2717"/>
    <w:rsid w:val="001A4FA0"/>
    <w:rsid w:val="001A62D2"/>
    <w:rsid w:val="001A7C70"/>
    <w:rsid w:val="001B107C"/>
    <w:rsid w:val="001B2E8D"/>
    <w:rsid w:val="001B3C79"/>
    <w:rsid w:val="001B5028"/>
    <w:rsid w:val="001B6062"/>
    <w:rsid w:val="001B689D"/>
    <w:rsid w:val="001B6BB3"/>
    <w:rsid w:val="001B7756"/>
    <w:rsid w:val="001B7EFF"/>
    <w:rsid w:val="001C0732"/>
    <w:rsid w:val="001C17D7"/>
    <w:rsid w:val="001C1C87"/>
    <w:rsid w:val="001C27B3"/>
    <w:rsid w:val="001C2DD2"/>
    <w:rsid w:val="001C6A54"/>
    <w:rsid w:val="001C6B99"/>
    <w:rsid w:val="001C778C"/>
    <w:rsid w:val="001C7CBD"/>
    <w:rsid w:val="001D03FB"/>
    <w:rsid w:val="001D1AF1"/>
    <w:rsid w:val="001D2BA8"/>
    <w:rsid w:val="001D3AF0"/>
    <w:rsid w:val="001D46CD"/>
    <w:rsid w:val="001D4CD9"/>
    <w:rsid w:val="001D4EFF"/>
    <w:rsid w:val="001D5770"/>
    <w:rsid w:val="001D73F9"/>
    <w:rsid w:val="001E1C9A"/>
    <w:rsid w:val="001E2370"/>
    <w:rsid w:val="001E23BF"/>
    <w:rsid w:val="001E2A23"/>
    <w:rsid w:val="001E3D50"/>
    <w:rsid w:val="001E4A7B"/>
    <w:rsid w:val="001E566C"/>
    <w:rsid w:val="001E5E5F"/>
    <w:rsid w:val="001E6AAB"/>
    <w:rsid w:val="001E6F91"/>
    <w:rsid w:val="001E73FB"/>
    <w:rsid w:val="001E744D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605A"/>
    <w:rsid w:val="001F763D"/>
    <w:rsid w:val="001F7BB8"/>
    <w:rsid w:val="001F7C23"/>
    <w:rsid w:val="00200E12"/>
    <w:rsid w:val="00200ED8"/>
    <w:rsid w:val="00200FC0"/>
    <w:rsid w:val="002017C5"/>
    <w:rsid w:val="002023CD"/>
    <w:rsid w:val="00204DC2"/>
    <w:rsid w:val="002051F9"/>
    <w:rsid w:val="002064AC"/>
    <w:rsid w:val="00206686"/>
    <w:rsid w:val="00206D7D"/>
    <w:rsid w:val="002072FB"/>
    <w:rsid w:val="00211DF1"/>
    <w:rsid w:val="00212CB3"/>
    <w:rsid w:val="00215738"/>
    <w:rsid w:val="002166CE"/>
    <w:rsid w:val="00216D0F"/>
    <w:rsid w:val="00217C8E"/>
    <w:rsid w:val="00220643"/>
    <w:rsid w:val="002216C9"/>
    <w:rsid w:val="00222C1C"/>
    <w:rsid w:val="002230B3"/>
    <w:rsid w:val="002248F4"/>
    <w:rsid w:val="002250AE"/>
    <w:rsid w:val="00225188"/>
    <w:rsid w:val="00225D21"/>
    <w:rsid w:val="00226015"/>
    <w:rsid w:val="00226BFB"/>
    <w:rsid w:val="00226E0A"/>
    <w:rsid w:val="00226F0A"/>
    <w:rsid w:val="002311A2"/>
    <w:rsid w:val="00231A39"/>
    <w:rsid w:val="002320B5"/>
    <w:rsid w:val="00232EAF"/>
    <w:rsid w:val="00233678"/>
    <w:rsid w:val="00234046"/>
    <w:rsid w:val="0023491A"/>
    <w:rsid w:val="00234B94"/>
    <w:rsid w:val="002352F4"/>
    <w:rsid w:val="00236CEF"/>
    <w:rsid w:val="00237117"/>
    <w:rsid w:val="00240D50"/>
    <w:rsid w:val="00241525"/>
    <w:rsid w:val="0024296A"/>
    <w:rsid w:val="00243C37"/>
    <w:rsid w:val="0024685C"/>
    <w:rsid w:val="00246B6E"/>
    <w:rsid w:val="0024746D"/>
    <w:rsid w:val="00247510"/>
    <w:rsid w:val="00250036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5CFE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1B3A"/>
    <w:rsid w:val="0026200B"/>
    <w:rsid w:val="0026248A"/>
    <w:rsid w:val="0026369F"/>
    <w:rsid w:val="002646C9"/>
    <w:rsid w:val="0026505D"/>
    <w:rsid w:val="00265574"/>
    <w:rsid w:val="002671DC"/>
    <w:rsid w:val="002676BE"/>
    <w:rsid w:val="00267783"/>
    <w:rsid w:val="00270591"/>
    <w:rsid w:val="0027104C"/>
    <w:rsid w:val="00272413"/>
    <w:rsid w:val="0027271D"/>
    <w:rsid w:val="002739CC"/>
    <w:rsid w:val="00274803"/>
    <w:rsid w:val="00274908"/>
    <w:rsid w:val="00274DCD"/>
    <w:rsid w:val="00275159"/>
    <w:rsid w:val="0027568B"/>
    <w:rsid w:val="00275C5B"/>
    <w:rsid w:val="002760FE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2F32"/>
    <w:rsid w:val="002844F4"/>
    <w:rsid w:val="00284BE9"/>
    <w:rsid w:val="00285CBF"/>
    <w:rsid w:val="00285EF1"/>
    <w:rsid w:val="002866B1"/>
    <w:rsid w:val="0028733D"/>
    <w:rsid w:val="00287F62"/>
    <w:rsid w:val="0029078F"/>
    <w:rsid w:val="0029178C"/>
    <w:rsid w:val="0029409B"/>
    <w:rsid w:val="00294A58"/>
    <w:rsid w:val="00294CB0"/>
    <w:rsid w:val="00294D53"/>
    <w:rsid w:val="0029514F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0FE"/>
    <w:rsid w:val="002A22A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82B"/>
    <w:rsid w:val="002B2C68"/>
    <w:rsid w:val="002B35A5"/>
    <w:rsid w:val="002B3806"/>
    <w:rsid w:val="002B4A7D"/>
    <w:rsid w:val="002B4D63"/>
    <w:rsid w:val="002B5482"/>
    <w:rsid w:val="002B5EE9"/>
    <w:rsid w:val="002B722C"/>
    <w:rsid w:val="002B7370"/>
    <w:rsid w:val="002B768F"/>
    <w:rsid w:val="002B7D66"/>
    <w:rsid w:val="002C0CE4"/>
    <w:rsid w:val="002C1078"/>
    <w:rsid w:val="002C19DB"/>
    <w:rsid w:val="002C2048"/>
    <w:rsid w:val="002C2309"/>
    <w:rsid w:val="002C2AF9"/>
    <w:rsid w:val="002C2CE8"/>
    <w:rsid w:val="002C3BB2"/>
    <w:rsid w:val="002C50E4"/>
    <w:rsid w:val="002C5DB6"/>
    <w:rsid w:val="002C5FDE"/>
    <w:rsid w:val="002C66D6"/>
    <w:rsid w:val="002D0017"/>
    <w:rsid w:val="002D3F32"/>
    <w:rsid w:val="002D5840"/>
    <w:rsid w:val="002D5D2D"/>
    <w:rsid w:val="002D61A4"/>
    <w:rsid w:val="002D6571"/>
    <w:rsid w:val="002D7929"/>
    <w:rsid w:val="002E06F2"/>
    <w:rsid w:val="002E21B2"/>
    <w:rsid w:val="002E3FFF"/>
    <w:rsid w:val="002E5356"/>
    <w:rsid w:val="002E5720"/>
    <w:rsid w:val="002E65C4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300526"/>
    <w:rsid w:val="00300914"/>
    <w:rsid w:val="003022A0"/>
    <w:rsid w:val="003025D8"/>
    <w:rsid w:val="00303BF5"/>
    <w:rsid w:val="00303CA3"/>
    <w:rsid w:val="00303EAF"/>
    <w:rsid w:val="00304440"/>
    <w:rsid w:val="00304532"/>
    <w:rsid w:val="00304B1A"/>
    <w:rsid w:val="003060A0"/>
    <w:rsid w:val="00306857"/>
    <w:rsid w:val="00306C27"/>
    <w:rsid w:val="00306DC8"/>
    <w:rsid w:val="00307B5B"/>
    <w:rsid w:val="003101B3"/>
    <w:rsid w:val="003128EE"/>
    <w:rsid w:val="00314252"/>
    <w:rsid w:val="0031446F"/>
    <w:rsid w:val="003146A9"/>
    <w:rsid w:val="00315415"/>
    <w:rsid w:val="00315CFA"/>
    <w:rsid w:val="00320007"/>
    <w:rsid w:val="0032394F"/>
    <w:rsid w:val="00323F86"/>
    <w:rsid w:val="00324201"/>
    <w:rsid w:val="00324653"/>
    <w:rsid w:val="0032590D"/>
    <w:rsid w:val="00327446"/>
    <w:rsid w:val="00331236"/>
    <w:rsid w:val="0033125C"/>
    <w:rsid w:val="00332FEA"/>
    <w:rsid w:val="00333970"/>
    <w:rsid w:val="00333C0A"/>
    <w:rsid w:val="00334A65"/>
    <w:rsid w:val="00334A9D"/>
    <w:rsid w:val="00335C97"/>
    <w:rsid w:val="00335EC9"/>
    <w:rsid w:val="00335F39"/>
    <w:rsid w:val="0033632E"/>
    <w:rsid w:val="00342DB1"/>
    <w:rsid w:val="00343082"/>
    <w:rsid w:val="00343BEA"/>
    <w:rsid w:val="00344267"/>
    <w:rsid w:val="00345DDF"/>
    <w:rsid w:val="00346152"/>
    <w:rsid w:val="00346552"/>
    <w:rsid w:val="00346879"/>
    <w:rsid w:val="003475A3"/>
    <w:rsid w:val="00347BEC"/>
    <w:rsid w:val="00347DB2"/>
    <w:rsid w:val="00347EA3"/>
    <w:rsid w:val="00350347"/>
    <w:rsid w:val="003509E9"/>
    <w:rsid w:val="003528CA"/>
    <w:rsid w:val="0035336E"/>
    <w:rsid w:val="0035648F"/>
    <w:rsid w:val="00356570"/>
    <w:rsid w:val="00356D81"/>
    <w:rsid w:val="00357B85"/>
    <w:rsid w:val="003604E5"/>
    <w:rsid w:val="00360FA9"/>
    <w:rsid w:val="00363335"/>
    <w:rsid w:val="003635F5"/>
    <w:rsid w:val="003636A9"/>
    <w:rsid w:val="00363983"/>
    <w:rsid w:val="003639A4"/>
    <w:rsid w:val="00363AC8"/>
    <w:rsid w:val="00364D58"/>
    <w:rsid w:val="003655AA"/>
    <w:rsid w:val="003657E6"/>
    <w:rsid w:val="00367401"/>
    <w:rsid w:val="00370569"/>
    <w:rsid w:val="00371933"/>
    <w:rsid w:val="00371DE3"/>
    <w:rsid w:val="00373881"/>
    <w:rsid w:val="00374692"/>
    <w:rsid w:val="00375206"/>
    <w:rsid w:val="00375B35"/>
    <w:rsid w:val="0037608C"/>
    <w:rsid w:val="0037779C"/>
    <w:rsid w:val="0038260A"/>
    <w:rsid w:val="00382A9E"/>
    <w:rsid w:val="00382B3A"/>
    <w:rsid w:val="00384191"/>
    <w:rsid w:val="00385972"/>
    <w:rsid w:val="00386042"/>
    <w:rsid w:val="00386E53"/>
    <w:rsid w:val="00390619"/>
    <w:rsid w:val="0039070B"/>
    <w:rsid w:val="00391FA4"/>
    <w:rsid w:val="00392003"/>
    <w:rsid w:val="00392765"/>
    <w:rsid w:val="00392ABD"/>
    <w:rsid w:val="00392B6F"/>
    <w:rsid w:val="003931EF"/>
    <w:rsid w:val="0039375D"/>
    <w:rsid w:val="003938D9"/>
    <w:rsid w:val="00396072"/>
    <w:rsid w:val="00397489"/>
    <w:rsid w:val="00397CAD"/>
    <w:rsid w:val="00397CF3"/>
    <w:rsid w:val="003A0754"/>
    <w:rsid w:val="003A17CF"/>
    <w:rsid w:val="003A1F38"/>
    <w:rsid w:val="003A32E8"/>
    <w:rsid w:val="003A3E6A"/>
    <w:rsid w:val="003A3E90"/>
    <w:rsid w:val="003A4AC4"/>
    <w:rsid w:val="003A6ABB"/>
    <w:rsid w:val="003A6E3C"/>
    <w:rsid w:val="003A7F16"/>
    <w:rsid w:val="003B35AA"/>
    <w:rsid w:val="003B38AC"/>
    <w:rsid w:val="003B3BCF"/>
    <w:rsid w:val="003B4DEB"/>
    <w:rsid w:val="003B521A"/>
    <w:rsid w:val="003B5420"/>
    <w:rsid w:val="003B7EC2"/>
    <w:rsid w:val="003C0D46"/>
    <w:rsid w:val="003C0E21"/>
    <w:rsid w:val="003C0E62"/>
    <w:rsid w:val="003C21D9"/>
    <w:rsid w:val="003C2B44"/>
    <w:rsid w:val="003C357A"/>
    <w:rsid w:val="003C397F"/>
    <w:rsid w:val="003C40D0"/>
    <w:rsid w:val="003C49C1"/>
    <w:rsid w:val="003C4F67"/>
    <w:rsid w:val="003C70B7"/>
    <w:rsid w:val="003C7627"/>
    <w:rsid w:val="003D03C0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4E7D"/>
    <w:rsid w:val="003D6454"/>
    <w:rsid w:val="003D679A"/>
    <w:rsid w:val="003D6993"/>
    <w:rsid w:val="003D6E47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E6FE4"/>
    <w:rsid w:val="003F2419"/>
    <w:rsid w:val="003F39B7"/>
    <w:rsid w:val="003F4AE0"/>
    <w:rsid w:val="003F5039"/>
    <w:rsid w:val="003F6D0F"/>
    <w:rsid w:val="003F7897"/>
    <w:rsid w:val="00400CE7"/>
    <w:rsid w:val="00401E35"/>
    <w:rsid w:val="00401FE8"/>
    <w:rsid w:val="00402811"/>
    <w:rsid w:val="00402E7D"/>
    <w:rsid w:val="0040439D"/>
    <w:rsid w:val="004052E3"/>
    <w:rsid w:val="0040586D"/>
    <w:rsid w:val="004058B8"/>
    <w:rsid w:val="00410CB9"/>
    <w:rsid w:val="00410E88"/>
    <w:rsid w:val="00410E8F"/>
    <w:rsid w:val="00411B3C"/>
    <w:rsid w:val="00412A6B"/>
    <w:rsid w:val="00412BDD"/>
    <w:rsid w:val="0041313D"/>
    <w:rsid w:val="00413DAC"/>
    <w:rsid w:val="00414AAD"/>
    <w:rsid w:val="00415659"/>
    <w:rsid w:val="00415BA1"/>
    <w:rsid w:val="0041626A"/>
    <w:rsid w:val="004176BE"/>
    <w:rsid w:val="0041783F"/>
    <w:rsid w:val="004202FD"/>
    <w:rsid w:val="00421022"/>
    <w:rsid w:val="0042249E"/>
    <w:rsid w:val="0042253A"/>
    <w:rsid w:val="00422FBA"/>
    <w:rsid w:val="00423536"/>
    <w:rsid w:val="00423AA5"/>
    <w:rsid w:val="004242F4"/>
    <w:rsid w:val="00424B68"/>
    <w:rsid w:val="00425BD2"/>
    <w:rsid w:val="00425C12"/>
    <w:rsid w:val="00425C4E"/>
    <w:rsid w:val="004265DD"/>
    <w:rsid w:val="004266F2"/>
    <w:rsid w:val="00427516"/>
    <w:rsid w:val="00427BA0"/>
    <w:rsid w:val="00430718"/>
    <w:rsid w:val="004313D2"/>
    <w:rsid w:val="0043151E"/>
    <w:rsid w:val="00431C9C"/>
    <w:rsid w:val="004328BD"/>
    <w:rsid w:val="0043330A"/>
    <w:rsid w:val="00434209"/>
    <w:rsid w:val="00434B65"/>
    <w:rsid w:val="00434E72"/>
    <w:rsid w:val="00435334"/>
    <w:rsid w:val="00435A75"/>
    <w:rsid w:val="00436067"/>
    <w:rsid w:val="00436A8F"/>
    <w:rsid w:val="00437360"/>
    <w:rsid w:val="004417A3"/>
    <w:rsid w:val="0044198C"/>
    <w:rsid w:val="0044199F"/>
    <w:rsid w:val="00441C99"/>
    <w:rsid w:val="00441FC4"/>
    <w:rsid w:val="004420E8"/>
    <w:rsid w:val="00442AC2"/>
    <w:rsid w:val="0044312D"/>
    <w:rsid w:val="00443B56"/>
    <w:rsid w:val="0044461B"/>
    <w:rsid w:val="00444E32"/>
    <w:rsid w:val="00444F02"/>
    <w:rsid w:val="00445334"/>
    <w:rsid w:val="00446A39"/>
    <w:rsid w:val="004478E4"/>
    <w:rsid w:val="004503CC"/>
    <w:rsid w:val="00452239"/>
    <w:rsid w:val="004528D0"/>
    <w:rsid w:val="00452919"/>
    <w:rsid w:val="00452DD4"/>
    <w:rsid w:val="00453E85"/>
    <w:rsid w:val="00454551"/>
    <w:rsid w:val="00454670"/>
    <w:rsid w:val="00455768"/>
    <w:rsid w:val="00455F93"/>
    <w:rsid w:val="004562B0"/>
    <w:rsid w:val="00456826"/>
    <w:rsid w:val="0045731C"/>
    <w:rsid w:val="004602AB"/>
    <w:rsid w:val="00460A53"/>
    <w:rsid w:val="0046108E"/>
    <w:rsid w:val="00461503"/>
    <w:rsid w:val="004624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710"/>
    <w:rsid w:val="00470A44"/>
    <w:rsid w:val="00472B37"/>
    <w:rsid w:val="00473088"/>
    <w:rsid w:val="004749D9"/>
    <w:rsid w:val="0047602B"/>
    <w:rsid w:val="00476256"/>
    <w:rsid w:val="00477E34"/>
    <w:rsid w:val="00480798"/>
    <w:rsid w:val="0048148D"/>
    <w:rsid w:val="00482043"/>
    <w:rsid w:val="004825E0"/>
    <w:rsid w:val="00482C2E"/>
    <w:rsid w:val="00484C93"/>
    <w:rsid w:val="00485CFF"/>
    <w:rsid w:val="00486380"/>
    <w:rsid w:val="0048644C"/>
    <w:rsid w:val="004865F1"/>
    <w:rsid w:val="00486D7B"/>
    <w:rsid w:val="00487EA6"/>
    <w:rsid w:val="0049024D"/>
    <w:rsid w:val="004904DD"/>
    <w:rsid w:val="004948B8"/>
    <w:rsid w:val="004951FC"/>
    <w:rsid w:val="0049599F"/>
    <w:rsid w:val="00495EFA"/>
    <w:rsid w:val="004973B5"/>
    <w:rsid w:val="004976B6"/>
    <w:rsid w:val="004A0F68"/>
    <w:rsid w:val="004A1062"/>
    <w:rsid w:val="004A36C6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2006"/>
    <w:rsid w:val="004C205D"/>
    <w:rsid w:val="004C429E"/>
    <w:rsid w:val="004C48D5"/>
    <w:rsid w:val="004C5093"/>
    <w:rsid w:val="004C563D"/>
    <w:rsid w:val="004C7A15"/>
    <w:rsid w:val="004D17F4"/>
    <w:rsid w:val="004D1F28"/>
    <w:rsid w:val="004D2482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7D1"/>
    <w:rsid w:val="004D7859"/>
    <w:rsid w:val="004D7E27"/>
    <w:rsid w:val="004E1DFA"/>
    <w:rsid w:val="004E232C"/>
    <w:rsid w:val="004E3A35"/>
    <w:rsid w:val="004E3A6D"/>
    <w:rsid w:val="004E3FAD"/>
    <w:rsid w:val="004E45FE"/>
    <w:rsid w:val="004E495D"/>
    <w:rsid w:val="004E4B6C"/>
    <w:rsid w:val="004E509D"/>
    <w:rsid w:val="004E65C0"/>
    <w:rsid w:val="004E7B43"/>
    <w:rsid w:val="004F01D6"/>
    <w:rsid w:val="004F0E3F"/>
    <w:rsid w:val="004F1CD9"/>
    <w:rsid w:val="004F3F95"/>
    <w:rsid w:val="004F4D75"/>
    <w:rsid w:val="004F50EA"/>
    <w:rsid w:val="004F653F"/>
    <w:rsid w:val="004F6AE9"/>
    <w:rsid w:val="004F6D9D"/>
    <w:rsid w:val="00500076"/>
    <w:rsid w:val="00500FB0"/>
    <w:rsid w:val="005013B3"/>
    <w:rsid w:val="005018EC"/>
    <w:rsid w:val="00503168"/>
    <w:rsid w:val="0050484D"/>
    <w:rsid w:val="005050D7"/>
    <w:rsid w:val="00505150"/>
    <w:rsid w:val="005051ED"/>
    <w:rsid w:val="00505803"/>
    <w:rsid w:val="0050647C"/>
    <w:rsid w:val="00506DA9"/>
    <w:rsid w:val="00507B1D"/>
    <w:rsid w:val="00507F7F"/>
    <w:rsid w:val="00510313"/>
    <w:rsid w:val="00511230"/>
    <w:rsid w:val="005115B8"/>
    <w:rsid w:val="00512587"/>
    <w:rsid w:val="005147D2"/>
    <w:rsid w:val="00514956"/>
    <w:rsid w:val="0051572A"/>
    <w:rsid w:val="0051581B"/>
    <w:rsid w:val="00515FC4"/>
    <w:rsid w:val="005161F8"/>
    <w:rsid w:val="00516C31"/>
    <w:rsid w:val="005172B5"/>
    <w:rsid w:val="00517E59"/>
    <w:rsid w:val="00520097"/>
    <w:rsid w:val="005208C9"/>
    <w:rsid w:val="00521685"/>
    <w:rsid w:val="0052189D"/>
    <w:rsid w:val="00523018"/>
    <w:rsid w:val="005233D4"/>
    <w:rsid w:val="00523781"/>
    <w:rsid w:val="00523F8B"/>
    <w:rsid w:val="0052508D"/>
    <w:rsid w:val="00526A9A"/>
    <w:rsid w:val="00526F68"/>
    <w:rsid w:val="00527C97"/>
    <w:rsid w:val="00527F64"/>
    <w:rsid w:val="0053003E"/>
    <w:rsid w:val="00530087"/>
    <w:rsid w:val="00530922"/>
    <w:rsid w:val="00530A76"/>
    <w:rsid w:val="00531852"/>
    <w:rsid w:val="00531BE2"/>
    <w:rsid w:val="00532C11"/>
    <w:rsid w:val="005345CD"/>
    <w:rsid w:val="00534C64"/>
    <w:rsid w:val="00534D84"/>
    <w:rsid w:val="00534F65"/>
    <w:rsid w:val="00536720"/>
    <w:rsid w:val="00537AC9"/>
    <w:rsid w:val="005400F7"/>
    <w:rsid w:val="0054014E"/>
    <w:rsid w:val="00540ADD"/>
    <w:rsid w:val="00541118"/>
    <w:rsid w:val="0054325D"/>
    <w:rsid w:val="00544C53"/>
    <w:rsid w:val="00545A4C"/>
    <w:rsid w:val="0054631E"/>
    <w:rsid w:val="005477D3"/>
    <w:rsid w:val="00547F60"/>
    <w:rsid w:val="00550C36"/>
    <w:rsid w:val="005511B5"/>
    <w:rsid w:val="00552265"/>
    <w:rsid w:val="005526E5"/>
    <w:rsid w:val="00552850"/>
    <w:rsid w:val="00553710"/>
    <w:rsid w:val="00555270"/>
    <w:rsid w:val="00555273"/>
    <w:rsid w:val="00556932"/>
    <w:rsid w:val="005573D8"/>
    <w:rsid w:val="00557420"/>
    <w:rsid w:val="00557CC7"/>
    <w:rsid w:val="00560419"/>
    <w:rsid w:val="005606CC"/>
    <w:rsid w:val="00561213"/>
    <w:rsid w:val="0056156C"/>
    <w:rsid w:val="00561A93"/>
    <w:rsid w:val="00562252"/>
    <w:rsid w:val="00563C25"/>
    <w:rsid w:val="00565849"/>
    <w:rsid w:val="0056659A"/>
    <w:rsid w:val="0056663D"/>
    <w:rsid w:val="005670FD"/>
    <w:rsid w:val="0057112D"/>
    <w:rsid w:val="00571D43"/>
    <w:rsid w:val="005729E0"/>
    <w:rsid w:val="005738F7"/>
    <w:rsid w:val="00574726"/>
    <w:rsid w:val="005757B8"/>
    <w:rsid w:val="00575BE7"/>
    <w:rsid w:val="005774CA"/>
    <w:rsid w:val="00577697"/>
    <w:rsid w:val="005776E8"/>
    <w:rsid w:val="005777D5"/>
    <w:rsid w:val="00577E56"/>
    <w:rsid w:val="00580902"/>
    <w:rsid w:val="00580E17"/>
    <w:rsid w:val="00581F36"/>
    <w:rsid w:val="00583109"/>
    <w:rsid w:val="00583EA1"/>
    <w:rsid w:val="0058453D"/>
    <w:rsid w:val="00584957"/>
    <w:rsid w:val="00585318"/>
    <w:rsid w:val="00587219"/>
    <w:rsid w:val="005874D7"/>
    <w:rsid w:val="00587919"/>
    <w:rsid w:val="00590541"/>
    <w:rsid w:val="00590D8F"/>
    <w:rsid w:val="00590EEF"/>
    <w:rsid w:val="00591B15"/>
    <w:rsid w:val="00591DFA"/>
    <w:rsid w:val="00591E6A"/>
    <w:rsid w:val="005932A0"/>
    <w:rsid w:val="00595C8F"/>
    <w:rsid w:val="00596757"/>
    <w:rsid w:val="00596809"/>
    <w:rsid w:val="00596AD0"/>
    <w:rsid w:val="00596C15"/>
    <w:rsid w:val="00597380"/>
    <w:rsid w:val="005A0B6F"/>
    <w:rsid w:val="005A17BF"/>
    <w:rsid w:val="005A21E8"/>
    <w:rsid w:val="005A24E7"/>
    <w:rsid w:val="005A292D"/>
    <w:rsid w:val="005A33B1"/>
    <w:rsid w:val="005A379B"/>
    <w:rsid w:val="005A478B"/>
    <w:rsid w:val="005A484E"/>
    <w:rsid w:val="005A53F9"/>
    <w:rsid w:val="005A6A39"/>
    <w:rsid w:val="005A74D8"/>
    <w:rsid w:val="005B0B7A"/>
    <w:rsid w:val="005B1122"/>
    <w:rsid w:val="005B1181"/>
    <w:rsid w:val="005B1A3F"/>
    <w:rsid w:val="005B2732"/>
    <w:rsid w:val="005B2918"/>
    <w:rsid w:val="005B35A4"/>
    <w:rsid w:val="005B4031"/>
    <w:rsid w:val="005B4E9A"/>
    <w:rsid w:val="005B50F0"/>
    <w:rsid w:val="005B54B3"/>
    <w:rsid w:val="005B6C4B"/>
    <w:rsid w:val="005B7027"/>
    <w:rsid w:val="005B741A"/>
    <w:rsid w:val="005B76EE"/>
    <w:rsid w:val="005C025F"/>
    <w:rsid w:val="005C06AE"/>
    <w:rsid w:val="005C0930"/>
    <w:rsid w:val="005C0DB7"/>
    <w:rsid w:val="005C1839"/>
    <w:rsid w:val="005C2574"/>
    <w:rsid w:val="005C469E"/>
    <w:rsid w:val="005C47D0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D6EB8"/>
    <w:rsid w:val="005D7D17"/>
    <w:rsid w:val="005E070E"/>
    <w:rsid w:val="005E0939"/>
    <w:rsid w:val="005E1B55"/>
    <w:rsid w:val="005E1F86"/>
    <w:rsid w:val="005E2D87"/>
    <w:rsid w:val="005E3636"/>
    <w:rsid w:val="005E5352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276F"/>
    <w:rsid w:val="005F3E4B"/>
    <w:rsid w:val="005F475A"/>
    <w:rsid w:val="005F4A89"/>
    <w:rsid w:val="005F5A65"/>
    <w:rsid w:val="005F5F96"/>
    <w:rsid w:val="005F60B3"/>
    <w:rsid w:val="005F6606"/>
    <w:rsid w:val="005F6854"/>
    <w:rsid w:val="005F76A2"/>
    <w:rsid w:val="005F7710"/>
    <w:rsid w:val="005F7D17"/>
    <w:rsid w:val="005F7F00"/>
    <w:rsid w:val="00600B16"/>
    <w:rsid w:val="006011A9"/>
    <w:rsid w:val="0060207B"/>
    <w:rsid w:val="0060318B"/>
    <w:rsid w:val="0060335F"/>
    <w:rsid w:val="00604068"/>
    <w:rsid w:val="006054D7"/>
    <w:rsid w:val="0060663C"/>
    <w:rsid w:val="006067A1"/>
    <w:rsid w:val="00606B8E"/>
    <w:rsid w:val="00607386"/>
    <w:rsid w:val="00607819"/>
    <w:rsid w:val="00607BF0"/>
    <w:rsid w:val="0061003F"/>
    <w:rsid w:val="00611841"/>
    <w:rsid w:val="00612233"/>
    <w:rsid w:val="006131FD"/>
    <w:rsid w:val="00613431"/>
    <w:rsid w:val="00613447"/>
    <w:rsid w:val="0061376C"/>
    <w:rsid w:val="0061493F"/>
    <w:rsid w:val="006149DD"/>
    <w:rsid w:val="0061512E"/>
    <w:rsid w:val="0061601C"/>
    <w:rsid w:val="006169FD"/>
    <w:rsid w:val="00617276"/>
    <w:rsid w:val="00620242"/>
    <w:rsid w:val="00620555"/>
    <w:rsid w:val="00620CDF"/>
    <w:rsid w:val="00621836"/>
    <w:rsid w:val="006228F4"/>
    <w:rsid w:val="00622D71"/>
    <w:rsid w:val="006231DA"/>
    <w:rsid w:val="006234B0"/>
    <w:rsid w:val="0062353A"/>
    <w:rsid w:val="00626571"/>
    <w:rsid w:val="00627FD0"/>
    <w:rsid w:val="00631177"/>
    <w:rsid w:val="00634297"/>
    <w:rsid w:val="00635658"/>
    <w:rsid w:val="006361C6"/>
    <w:rsid w:val="00636758"/>
    <w:rsid w:val="00640070"/>
    <w:rsid w:val="0064155D"/>
    <w:rsid w:val="00641B59"/>
    <w:rsid w:val="00641C7B"/>
    <w:rsid w:val="006424F2"/>
    <w:rsid w:val="0064451B"/>
    <w:rsid w:val="006445D4"/>
    <w:rsid w:val="0064651E"/>
    <w:rsid w:val="00646770"/>
    <w:rsid w:val="00646F63"/>
    <w:rsid w:val="00647170"/>
    <w:rsid w:val="006478B4"/>
    <w:rsid w:val="00650907"/>
    <w:rsid w:val="00650DDA"/>
    <w:rsid w:val="0065116B"/>
    <w:rsid w:val="0065122E"/>
    <w:rsid w:val="006514B6"/>
    <w:rsid w:val="00651FFB"/>
    <w:rsid w:val="00652CBD"/>
    <w:rsid w:val="006541FE"/>
    <w:rsid w:val="00654A47"/>
    <w:rsid w:val="0065600D"/>
    <w:rsid w:val="00656998"/>
    <w:rsid w:val="00657000"/>
    <w:rsid w:val="00657CB2"/>
    <w:rsid w:val="00661597"/>
    <w:rsid w:val="00662475"/>
    <w:rsid w:val="00663773"/>
    <w:rsid w:val="00663CC2"/>
    <w:rsid w:val="006640F9"/>
    <w:rsid w:val="0066452B"/>
    <w:rsid w:val="0066669A"/>
    <w:rsid w:val="00666959"/>
    <w:rsid w:val="00666AB9"/>
    <w:rsid w:val="00670305"/>
    <w:rsid w:val="006711C0"/>
    <w:rsid w:val="006714D1"/>
    <w:rsid w:val="006715FF"/>
    <w:rsid w:val="00672123"/>
    <w:rsid w:val="00673804"/>
    <w:rsid w:val="00673BE4"/>
    <w:rsid w:val="00673ECE"/>
    <w:rsid w:val="006751B5"/>
    <w:rsid w:val="00676EC0"/>
    <w:rsid w:val="00676F7A"/>
    <w:rsid w:val="006800B9"/>
    <w:rsid w:val="00680D8F"/>
    <w:rsid w:val="0068173C"/>
    <w:rsid w:val="006823BC"/>
    <w:rsid w:val="00682BD1"/>
    <w:rsid w:val="0068347C"/>
    <w:rsid w:val="0068375B"/>
    <w:rsid w:val="00683900"/>
    <w:rsid w:val="00683A6E"/>
    <w:rsid w:val="00683B60"/>
    <w:rsid w:val="00683D23"/>
    <w:rsid w:val="00684112"/>
    <w:rsid w:val="006841B7"/>
    <w:rsid w:val="006860E9"/>
    <w:rsid w:val="006861E6"/>
    <w:rsid w:val="006864BD"/>
    <w:rsid w:val="006865D0"/>
    <w:rsid w:val="00686C33"/>
    <w:rsid w:val="00687145"/>
    <w:rsid w:val="00687526"/>
    <w:rsid w:val="00690D05"/>
    <w:rsid w:val="00690D33"/>
    <w:rsid w:val="00691A7B"/>
    <w:rsid w:val="00692066"/>
    <w:rsid w:val="00693658"/>
    <w:rsid w:val="00693EBA"/>
    <w:rsid w:val="00694505"/>
    <w:rsid w:val="006945EA"/>
    <w:rsid w:val="00694BF9"/>
    <w:rsid w:val="00694F8A"/>
    <w:rsid w:val="006950C0"/>
    <w:rsid w:val="00696085"/>
    <w:rsid w:val="00697E29"/>
    <w:rsid w:val="006A0B64"/>
    <w:rsid w:val="006A0DCE"/>
    <w:rsid w:val="006A1076"/>
    <w:rsid w:val="006A1FAC"/>
    <w:rsid w:val="006A2D70"/>
    <w:rsid w:val="006A36A9"/>
    <w:rsid w:val="006A64AF"/>
    <w:rsid w:val="006A7054"/>
    <w:rsid w:val="006B0DC7"/>
    <w:rsid w:val="006B1661"/>
    <w:rsid w:val="006B31BE"/>
    <w:rsid w:val="006B40D1"/>
    <w:rsid w:val="006B4251"/>
    <w:rsid w:val="006B4931"/>
    <w:rsid w:val="006B6173"/>
    <w:rsid w:val="006B667C"/>
    <w:rsid w:val="006B73FE"/>
    <w:rsid w:val="006B74F1"/>
    <w:rsid w:val="006B7B8C"/>
    <w:rsid w:val="006C1B2E"/>
    <w:rsid w:val="006C1C0B"/>
    <w:rsid w:val="006C4CF1"/>
    <w:rsid w:val="006C55B4"/>
    <w:rsid w:val="006C5E80"/>
    <w:rsid w:val="006C660C"/>
    <w:rsid w:val="006C7E4E"/>
    <w:rsid w:val="006D0AE6"/>
    <w:rsid w:val="006D2375"/>
    <w:rsid w:val="006D2929"/>
    <w:rsid w:val="006D50D5"/>
    <w:rsid w:val="006D5858"/>
    <w:rsid w:val="006D611E"/>
    <w:rsid w:val="006D7EF9"/>
    <w:rsid w:val="006E016D"/>
    <w:rsid w:val="006E0941"/>
    <w:rsid w:val="006E0B80"/>
    <w:rsid w:val="006E1F7B"/>
    <w:rsid w:val="006E293B"/>
    <w:rsid w:val="006E2F29"/>
    <w:rsid w:val="006E39C5"/>
    <w:rsid w:val="006E4234"/>
    <w:rsid w:val="006E4815"/>
    <w:rsid w:val="006E4A20"/>
    <w:rsid w:val="006E4B05"/>
    <w:rsid w:val="006E4D85"/>
    <w:rsid w:val="006E66EE"/>
    <w:rsid w:val="006E758B"/>
    <w:rsid w:val="006E75D7"/>
    <w:rsid w:val="006F05B9"/>
    <w:rsid w:val="006F0A63"/>
    <w:rsid w:val="006F1C26"/>
    <w:rsid w:val="006F1C4A"/>
    <w:rsid w:val="006F206C"/>
    <w:rsid w:val="006F2EA1"/>
    <w:rsid w:val="006F2F21"/>
    <w:rsid w:val="006F3206"/>
    <w:rsid w:val="006F61D7"/>
    <w:rsid w:val="006F6464"/>
    <w:rsid w:val="006F7150"/>
    <w:rsid w:val="006F728E"/>
    <w:rsid w:val="006F7491"/>
    <w:rsid w:val="006F7AFF"/>
    <w:rsid w:val="00704036"/>
    <w:rsid w:val="00704206"/>
    <w:rsid w:val="007048E1"/>
    <w:rsid w:val="00704905"/>
    <w:rsid w:val="00706592"/>
    <w:rsid w:val="00706CCF"/>
    <w:rsid w:val="007077C1"/>
    <w:rsid w:val="00707D40"/>
    <w:rsid w:val="00710AEE"/>
    <w:rsid w:val="00711481"/>
    <w:rsid w:val="00713002"/>
    <w:rsid w:val="007136D5"/>
    <w:rsid w:val="007140CC"/>
    <w:rsid w:val="0071446A"/>
    <w:rsid w:val="007148DE"/>
    <w:rsid w:val="00717D79"/>
    <w:rsid w:val="00720A65"/>
    <w:rsid w:val="00722167"/>
    <w:rsid w:val="00722B76"/>
    <w:rsid w:val="007233A5"/>
    <w:rsid w:val="00724365"/>
    <w:rsid w:val="00724C81"/>
    <w:rsid w:val="007257F1"/>
    <w:rsid w:val="00726006"/>
    <w:rsid w:val="00726C18"/>
    <w:rsid w:val="0072736E"/>
    <w:rsid w:val="007275B5"/>
    <w:rsid w:val="00727788"/>
    <w:rsid w:val="00730535"/>
    <w:rsid w:val="00730E94"/>
    <w:rsid w:val="007311FD"/>
    <w:rsid w:val="00732BD2"/>
    <w:rsid w:val="0073321D"/>
    <w:rsid w:val="00733633"/>
    <w:rsid w:val="00734C3C"/>
    <w:rsid w:val="00734D71"/>
    <w:rsid w:val="00734F2B"/>
    <w:rsid w:val="00735083"/>
    <w:rsid w:val="00735103"/>
    <w:rsid w:val="00735A62"/>
    <w:rsid w:val="00735CD9"/>
    <w:rsid w:val="00736741"/>
    <w:rsid w:val="00736A32"/>
    <w:rsid w:val="00740077"/>
    <w:rsid w:val="007410E3"/>
    <w:rsid w:val="0074151C"/>
    <w:rsid w:val="007428AA"/>
    <w:rsid w:val="007435B1"/>
    <w:rsid w:val="00744419"/>
    <w:rsid w:val="00744726"/>
    <w:rsid w:val="00746AD1"/>
    <w:rsid w:val="00747708"/>
    <w:rsid w:val="00747770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59F6"/>
    <w:rsid w:val="00756C80"/>
    <w:rsid w:val="00757170"/>
    <w:rsid w:val="00760331"/>
    <w:rsid w:val="0076166B"/>
    <w:rsid w:val="00761C21"/>
    <w:rsid w:val="00762BCF"/>
    <w:rsid w:val="00763B8A"/>
    <w:rsid w:val="00764368"/>
    <w:rsid w:val="007650B9"/>
    <w:rsid w:val="007662D8"/>
    <w:rsid w:val="00766A95"/>
    <w:rsid w:val="00766AB7"/>
    <w:rsid w:val="00766E09"/>
    <w:rsid w:val="007677C9"/>
    <w:rsid w:val="00767E9E"/>
    <w:rsid w:val="007702F7"/>
    <w:rsid w:val="00770AA3"/>
    <w:rsid w:val="00770C07"/>
    <w:rsid w:val="00772123"/>
    <w:rsid w:val="00773A9F"/>
    <w:rsid w:val="007749FB"/>
    <w:rsid w:val="007750C5"/>
    <w:rsid w:val="00775658"/>
    <w:rsid w:val="007760DA"/>
    <w:rsid w:val="00776E52"/>
    <w:rsid w:val="00780771"/>
    <w:rsid w:val="00780CDA"/>
    <w:rsid w:val="00780E84"/>
    <w:rsid w:val="00781F95"/>
    <w:rsid w:val="007820A9"/>
    <w:rsid w:val="007823B6"/>
    <w:rsid w:val="007835F1"/>
    <w:rsid w:val="00783B0C"/>
    <w:rsid w:val="00784623"/>
    <w:rsid w:val="0078496A"/>
    <w:rsid w:val="00785797"/>
    <w:rsid w:val="00786AA4"/>
    <w:rsid w:val="00787DA2"/>
    <w:rsid w:val="00792AB7"/>
    <w:rsid w:val="00792ED9"/>
    <w:rsid w:val="0079358B"/>
    <w:rsid w:val="00793F90"/>
    <w:rsid w:val="00794A9D"/>
    <w:rsid w:val="00795ECB"/>
    <w:rsid w:val="0079615C"/>
    <w:rsid w:val="007968FF"/>
    <w:rsid w:val="00796A46"/>
    <w:rsid w:val="00797539"/>
    <w:rsid w:val="007A075E"/>
    <w:rsid w:val="007A14CE"/>
    <w:rsid w:val="007A17C0"/>
    <w:rsid w:val="007A20BD"/>
    <w:rsid w:val="007A243E"/>
    <w:rsid w:val="007A2E1C"/>
    <w:rsid w:val="007A3680"/>
    <w:rsid w:val="007A3B5D"/>
    <w:rsid w:val="007A4228"/>
    <w:rsid w:val="007A49F7"/>
    <w:rsid w:val="007A6203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B692A"/>
    <w:rsid w:val="007C027A"/>
    <w:rsid w:val="007C072B"/>
    <w:rsid w:val="007C170D"/>
    <w:rsid w:val="007C293F"/>
    <w:rsid w:val="007C2A16"/>
    <w:rsid w:val="007C2F6D"/>
    <w:rsid w:val="007C2FFE"/>
    <w:rsid w:val="007C347F"/>
    <w:rsid w:val="007C3D2D"/>
    <w:rsid w:val="007C4614"/>
    <w:rsid w:val="007C492A"/>
    <w:rsid w:val="007C57D4"/>
    <w:rsid w:val="007C7799"/>
    <w:rsid w:val="007D394F"/>
    <w:rsid w:val="007D3A25"/>
    <w:rsid w:val="007D3CBE"/>
    <w:rsid w:val="007D4D18"/>
    <w:rsid w:val="007D66E4"/>
    <w:rsid w:val="007D7403"/>
    <w:rsid w:val="007E008A"/>
    <w:rsid w:val="007E0407"/>
    <w:rsid w:val="007E0BF4"/>
    <w:rsid w:val="007E1633"/>
    <w:rsid w:val="007E3207"/>
    <w:rsid w:val="007E42EC"/>
    <w:rsid w:val="007E4915"/>
    <w:rsid w:val="007E5098"/>
    <w:rsid w:val="007E5137"/>
    <w:rsid w:val="007E53FC"/>
    <w:rsid w:val="007E57ED"/>
    <w:rsid w:val="007E593D"/>
    <w:rsid w:val="007E5D63"/>
    <w:rsid w:val="007E653E"/>
    <w:rsid w:val="007E6C0B"/>
    <w:rsid w:val="007E6EF3"/>
    <w:rsid w:val="007E6F2E"/>
    <w:rsid w:val="007E71F5"/>
    <w:rsid w:val="007E75FC"/>
    <w:rsid w:val="007F0D7F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406E"/>
    <w:rsid w:val="00804366"/>
    <w:rsid w:val="008043E8"/>
    <w:rsid w:val="0080521F"/>
    <w:rsid w:val="0080598F"/>
    <w:rsid w:val="00806636"/>
    <w:rsid w:val="00806C1C"/>
    <w:rsid w:val="00807C77"/>
    <w:rsid w:val="00810660"/>
    <w:rsid w:val="00810FF5"/>
    <w:rsid w:val="00811546"/>
    <w:rsid w:val="00813792"/>
    <w:rsid w:val="00814235"/>
    <w:rsid w:val="00814909"/>
    <w:rsid w:val="008160B4"/>
    <w:rsid w:val="0081622D"/>
    <w:rsid w:val="008162E2"/>
    <w:rsid w:val="008171C9"/>
    <w:rsid w:val="00817AC1"/>
    <w:rsid w:val="00820D14"/>
    <w:rsid w:val="00822018"/>
    <w:rsid w:val="0082251B"/>
    <w:rsid w:val="00822A71"/>
    <w:rsid w:val="008234CA"/>
    <w:rsid w:val="008260AC"/>
    <w:rsid w:val="00826486"/>
    <w:rsid w:val="00826B8A"/>
    <w:rsid w:val="00826CE7"/>
    <w:rsid w:val="00831400"/>
    <w:rsid w:val="008339B6"/>
    <w:rsid w:val="00833FFD"/>
    <w:rsid w:val="00834FA1"/>
    <w:rsid w:val="008369D0"/>
    <w:rsid w:val="00836E6A"/>
    <w:rsid w:val="00837567"/>
    <w:rsid w:val="00837619"/>
    <w:rsid w:val="00837C11"/>
    <w:rsid w:val="00840694"/>
    <w:rsid w:val="0084080E"/>
    <w:rsid w:val="00840FF4"/>
    <w:rsid w:val="00841F89"/>
    <w:rsid w:val="00842195"/>
    <w:rsid w:val="00844514"/>
    <w:rsid w:val="00844CB5"/>
    <w:rsid w:val="008450AA"/>
    <w:rsid w:val="00846BE4"/>
    <w:rsid w:val="00847798"/>
    <w:rsid w:val="00847A25"/>
    <w:rsid w:val="00847EF2"/>
    <w:rsid w:val="008504F6"/>
    <w:rsid w:val="008517E6"/>
    <w:rsid w:val="00852168"/>
    <w:rsid w:val="0085271A"/>
    <w:rsid w:val="008530F3"/>
    <w:rsid w:val="00853432"/>
    <w:rsid w:val="00854616"/>
    <w:rsid w:val="0085522B"/>
    <w:rsid w:val="00856889"/>
    <w:rsid w:val="00856C01"/>
    <w:rsid w:val="00856E90"/>
    <w:rsid w:val="00857458"/>
    <w:rsid w:val="0085762C"/>
    <w:rsid w:val="00857D4B"/>
    <w:rsid w:val="008613F8"/>
    <w:rsid w:val="0086238E"/>
    <w:rsid w:val="00862640"/>
    <w:rsid w:val="00862AD2"/>
    <w:rsid w:val="00862AEF"/>
    <w:rsid w:val="00864018"/>
    <w:rsid w:val="0086411C"/>
    <w:rsid w:val="00864888"/>
    <w:rsid w:val="00864C9E"/>
    <w:rsid w:val="0086596C"/>
    <w:rsid w:val="00865B88"/>
    <w:rsid w:val="00866FB8"/>
    <w:rsid w:val="00867DA8"/>
    <w:rsid w:val="00871775"/>
    <w:rsid w:val="00873134"/>
    <w:rsid w:val="008731A6"/>
    <w:rsid w:val="00874858"/>
    <w:rsid w:val="00874DAC"/>
    <w:rsid w:val="00874FE2"/>
    <w:rsid w:val="00875BC2"/>
    <w:rsid w:val="00875D00"/>
    <w:rsid w:val="00877A5D"/>
    <w:rsid w:val="00877AAE"/>
    <w:rsid w:val="00877EF0"/>
    <w:rsid w:val="00880F88"/>
    <w:rsid w:val="008812FE"/>
    <w:rsid w:val="00881DE1"/>
    <w:rsid w:val="00882317"/>
    <w:rsid w:val="00883456"/>
    <w:rsid w:val="0088392D"/>
    <w:rsid w:val="00883EFA"/>
    <w:rsid w:val="00883F10"/>
    <w:rsid w:val="008847A9"/>
    <w:rsid w:val="00884B16"/>
    <w:rsid w:val="0088690D"/>
    <w:rsid w:val="00887289"/>
    <w:rsid w:val="008873B6"/>
    <w:rsid w:val="00890329"/>
    <w:rsid w:val="0089051F"/>
    <w:rsid w:val="008915B8"/>
    <w:rsid w:val="008926E9"/>
    <w:rsid w:val="00892CF4"/>
    <w:rsid w:val="00892F28"/>
    <w:rsid w:val="008935A4"/>
    <w:rsid w:val="00894117"/>
    <w:rsid w:val="00894A2A"/>
    <w:rsid w:val="008956F3"/>
    <w:rsid w:val="00896E33"/>
    <w:rsid w:val="008A0C63"/>
    <w:rsid w:val="008A16D1"/>
    <w:rsid w:val="008A1B54"/>
    <w:rsid w:val="008A23CA"/>
    <w:rsid w:val="008A2524"/>
    <w:rsid w:val="008A2914"/>
    <w:rsid w:val="008A2C22"/>
    <w:rsid w:val="008A3A26"/>
    <w:rsid w:val="008A547D"/>
    <w:rsid w:val="008A6674"/>
    <w:rsid w:val="008A7DB8"/>
    <w:rsid w:val="008B0171"/>
    <w:rsid w:val="008B1221"/>
    <w:rsid w:val="008B132F"/>
    <w:rsid w:val="008B1725"/>
    <w:rsid w:val="008B1AA7"/>
    <w:rsid w:val="008B2A6A"/>
    <w:rsid w:val="008B2E67"/>
    <w:rsid w:val="008B365E"/>
    <w:rsid w:val="008B36FC"/>
    <w:rsid w:val="008B4BCB"/>
    <w:rsid w:val="008B5FB6"/>
    <w:rsid w:val="008B7B65"/>
    <w:rsid w:val="008C2120"/>
    <w:rsid w:val="008C339F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41E9"/>
    <w:rsid w:val="008D469D"/>
    <w:rsid w:val="008D4ABD"/>
    <w:rsid w:val="008D65F0"/>
    <w:rsid w:val="008D6621"/>
    <w:rsid w:val="008D6AF1"/>
    <w:rsid w:val="008D6D1F"/>
    <w:rsid w:val="008D7AD7"/>
    <w:rsid w:val="008D7EC3"/>
    <w:rsid w:val="008E02A2"/>
    <w:rsid w:val="008E26F3"/>
    <w:rsid w:val="008E2E90"/>
    <w:rsid w:val="008E3F86"/>
    <w:rsid w:val="008E77DA"/>
    <w:rsid w:val="008F1233"/>
    <w:rsid w:val="008F12B7"/>
    <w:rsid w:val="008F18A9"/>
    <w:rsid w:val="008F2772"/>
    <w:rsid w:val="008F4F2E"/>
    <w:rsid w:val="008F5127"/>
    <w:rsid w:val="008F5431"/>
    <w:rsid w:val="008F54E0"/>
    <w:rsid w:val="008F5D37"/>
    <w:rsid w:val="008F6178"/>
    <w:rsid w:val="008F6288"/>
    <w:rsid w:val="008F7257"/>
    <w:rsid w:val="00900F83"/>
    <w:rsid w:val="00901587"/>
    <w:rsid w:val="009021FE"/>
    <w:rsid w:val="0090290E"/>
    <w:rsid w:val="00903398"/>
    <w:rsid w:val="00904F79"/>
    <w:rsid w:val="009050F5"/>
    <w:rsid w:val="009064C8"/>
    <w:rsid w:val="009066FD"/>
    <w:rsid w:val="00907670"/>
    <w:rsid w:val="009104AB"/>
    <w:rsid w:val="00911666"/>
    <w:rsid w:val="00911E61"/>
    <w:rsid w:val="00912C34"/>
    <w:rsid w:val="00913BEA"/>
    <w:rsid w:val="00915168"/>
    <w:rsid w:val="00915ACA"/>
    <w:rsid w:val="00916558"/>
    <w:rsid w:val="009166FA"/>
    <w:rsid w:val="00921151"/>
    <w:rsid w:val="0092270E"/>
    <w:rsid w:val="00922DD3"/>
    <w:rsid w:val="00926346"/>
    <w:rsid w:val="00926892"/>
    <w:rsid w:val="00926FB9"/>
    <w:rsid w:val="00927DF6"/>
    <w:rsid w:val="0093160E"/>
    <w:rsid w:val="009317F3"/>
    <w:rsid w:val="00932660"/>
    <w:rsid w:val="009328DF"/>
    <w:rsid w:val="00932A4F"/>
    <w:rsid w:val="00932EFC"/>
    <w:rsid w:val="00933259"/>
    <w:rsid w:val="00933900"/>
    <w:rsid w:val="00933A52"/>
    <w:rsid w:val="00934D08"/>
    <w:rsid w:val="0093634B"/>
    <w:rsid w:val="009367C4"/>
    <w:rsid w:val="00936947"/>
    <w:rsid w:val="00936A35"/>
    <w:rsid w:val="0094218F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EE"/>
    <w:rsid w:val="00950B85"/>
    <w:rsid w:val="00950FBB"/>
    <w:rsid w:val="00951EB0"/>
    <w:rsid w:val="009523F8"/>
    <w:rsid w:val="00952B0A"/>
    <w:rsid w:val="00953238"/>
    <w:rsid w:val="00955E08"/>
    <w:rsid w:val="00956616"/>
    <w:rsid w:val="009573A9"/>
    <w:rsid w:val="00957EFE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678AF"/>
    <w:rsid w:val="00967B45"/>
    <w:rsid w:val="00970428"/>
    <w:rsid w:val="0097137C"/>
    <w:rsid w:val="00971400"/>
    <w:rsid w:val="009718F0"/>
    <w:rsid w:val="00971E57"/>
    <w:rsid w:val="009767D8"/>
    <w:rsid w:val="00976B75"/>
    <w:rsid w:val="009777A4"/>
    <w:rsid w:val="0097794B"/>
    <w:rsid w:val="009800D9"/>
    <w:rsid w:val="00980198"/>
    <w:rsid w:val="009803DE"/>
    <w:rsid w:val="009805AD"/>
    <w:rsid w:val="009805CE"/>
    <w:rsid w:val="00980942"/>
    <w:rsid w:val="00981390"/>
    <w:rsid w:val="009817CA"/>
    <w:rsid w:val="00981956"/>
    <w:rsid w:val="00981964"/>
    <w:rsid w:val="00982AEA"/>
    <w:rsid w:val="0098392F"/>
    <w:rsid w:val="00985931"/>
    <w:rsid w:val="009860F2"/>
    <w:rsid w:val="009875B2"/>
    <w:rsid w:val="00987ABF"/>
    <w:rsid w:val="00991248"/>
    <w:rsid w:val="0099141A"/>
    <w:rsid w:val="0099191A"/>
    <w:rsid w:val="009923AC"/>
    <w:rsid w:val="00993956"/>
    <w:rsid w:val="0099399B"/>
    <w:rsid w:val="00994450"/>
    <w:rsid w:val="009958B7"/>
    <w:rsid w:val="009A04F2"/>
    <w:rsid w:val="009A0952"/>
    <w:rsid w:val="009A1A1F"/>
    <w:rsid w:val="009A2361"/>
    <w:rsid w:val="009A2B2D"/>
    <w:rsid w:val="009A3DC5"/>
    <w:rsid w:val="009A45DC"/>
    <w:rsid w:val="009A4B84"/>
    <w:rsid w:val="009A4DA2"/>
    <w:rsid w:val="009A50F7"/>
    <w:rsid w:val="009A6055"/>
    <w:rsid w:val="009A618E"/>
    <w:rsid w:val="009A6953"/>
    <w:rsid w:val="009B10CE"/>
    <w:rsid w:val="009B120E"/>
    <w:rsid w:val="009B1A55"/>
    <w:rsid w:val="009B24F9"/>
    <w:rsid w:val="009B2B81"/>
    <w:rsid w:val="009B2E78"/>
    <w:rsid w:val="009B377D"/>
    <w:rsid w:val="009B3B61"/>
    <w:rsid w:val="009B407F"/>
    <w:rsid w:val="009B517B"/>
    <w:rsid w:val="009B5A30"/>
    <w:rsid w:val="009B5E48"/>
    <w:rsid w:val="009C0188"/>
    <w:rsid w:val="009C1542"/>
    <w:rsid w:val="009C1A33"/>
    <w:rsid w:val="009C289C"/>
    <w:rsid w:val="009C2F8F"/>
    <w:rsid w:val="009C3CF4"/>
    <w:rsid w:val="009C4AF9"/>
    <w:rsid w:val="009C6054"/>
    <w:rsid w:val="009C6F1C"/>
    <w:rsid w:val="009C76E8"/>
    <w:rsid w:val="009D082E"/>
    <w:rsid w:val="009D19AB"/>
    <w:rsid w:val="009D20E2"/>
    <w:rsid w:val="009D2574"/>
    <w:rsid w:val="009D2840"/>
    <w:rsid w:val="009D2E90"/>
    <w:rsid w:val="009D374B"/>
    <w:rsid w:val="009D3A81"/>
    <w:rsid w:val="009D5251"/>
    <w:rsid w:val="009D5920"/>
    <w:rsid w:val="009D5D2D"/>
    <w:rsid w:val="009D6128"/>
    <w:rsid w:val="009D6610"/>
    <w:rsid w:val="009D762B"/>
    <w:rsid w:val="009E0706"/>
    <w:rsid w:val="009E0F53"/>
    <w:rsid w:val="009E3082"/>
    <w:rsid w:val="009E4060"/>
    <w:rsid w:val="009E5AAA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5F80"/>
    <w:rsid w:val="009F6115"/>
    <w:rsid w:val="009F697A"/>
    <w:rsid w:val="009F7281"/>
    <w:rsid w:val="009F7506"/>
    <w:rsid w:val="009F7A1E"/>
    <w:rsid w:val="00A0011C"/>
    <w:rsid w:val="00A01987"/>
    <w:rsid w:val="00A03E6A"/>
    <w:rsid w:val="00A040DE"/>
    <w:rsid w:val="00A062B4"/>
    <w:rsid w:val="00A0779B"/>
    <w:rsid w:val="00A077B6"/>
    <w:rsid w:val="00A1038D"/>
    <w:rsid w:val="00A10939"/>
    <w:rsid w:val="00A11DAA"/>
    <w:rsid w:val="00A1204D"/>
    <w:rsid w:val="00A127F3"/>
    <w:rsid w:val="00A13081"/>
    <w:rsid w:val="00A13487"/>
    <w:rsid w:val="00A135C6"/>
    <w:rsid w:val="00A13B5C"/>
    <w:rsid w:val="00A1501D"/>
    <w:rsid w:val="00A152E0"/>
    <w:rsid w:val="00A15C74"/>
    <w:rsid w:val="00A17339"/>
    <w:rsid w:val="00A20537"/>
    <w:rsid w:val="00A21186"/>
    <w:rsid w:val="00A212DD"/>
    <w:rsid w:val="00A21328"/>
    <w:rsid w:val="00A22D6B"/>
    <w:rsid w:val="00A24CB0"/>
    <w:rsid w:val="00A25E48"/>
    <w:rsid w:val="00A25E7D"/>
    <w:rsid w:val="00A2648E"/>
    <w:rsid w:val="00A2697A"/>
    <w:rsid w:val="00A31105"/>
    <w:rsid w:val="00A311AA"/>
    <w:rsid w:val="00A33430"/>
    <w:rsid w:val="00A338BD"/>
    <w:rsid w:val="00A33DFC"/>
    <w:rsid w:val="00A34104"/>
    <w:rsid w:val="00A344DB"/>
    <w:rsid w:val="00A35C6D"/>
    <w:rsid w:val="00A36539"/>
    <w:rsid w:val="00A36D00"/>
    <w:rsid w:val="00A37193"/>
    <w:rsid w:val="00A40A3E"/>
    <w:rsid w:val="00A41CDF"/>
    <w:rsid w:val="00A42C6E"/>
    <w:rsid w:val="00A439AC"/>
    <w:rsid w:val="00A43F8D"/>
    <w:rsid w:val="00A46058"/>
    <w:rsid w:val="00A46261"/>
    <w:rsid w:val="00A46326"/>
    <w:rsid w:val="00A46664"/>
    <w:rsid w:val="00A46933"/>
    <w:rsid w:val="00A46A91"/>
    <w:rsid w:val="00A46B0E"/>
    <w:rsid w:val="00A471B3"/>
    <w:rsid w:val="00A47F70"/>
    <w:rsid w:val="00A50757"/>
    <w:rsid w:val="00A5076A"/>
    <w:rsid w:val="00A514B6"/>
    <w:rsid w:val="00A52282"/>
    <w:rsid w:val="00A5396B"/>
    <w:rsid w:val="00A55944"/>
    <w:rsid w:val="00A57111"/>
    <w:rsid w:val="00A60673"/>
    <w:rsid w:val="00A61E8A"/>
    <w:rsid w:val="00A62014"/>
    <w:rsid w:val="00A623D7"/>
    <w:rsid w:val="00A62900"/>
    <w:rsid w:val="00A62ECC"/>
    <w:rsid w:val="00A62F71"/>
    <w:rsid w:val="00A63B71"/>
    <w:rsid w:val="00A65294"/>
    <w:rsid w:val="00A65386"/>
    <w:rsid w:val="00A6569A"/>
    <w:rsid w:val="00A65A82"/>
    <w:rsid w:val="00A65AFB"/>
    <w:rsid w:val="00A65F23"/>
    <w:rsid w:val="00A66AA1"/>
    <w:rsid w:val="00A67C37"/>
    <w:rsid w:val="00A67F6C"/>
    <w:rsid w:val="00A7213C"/>
    <w:rsid w:val="00A73029"/>
    <w:rsid w:val="00A734FB"/>
    <w:rsid w:val="00A737B7"/>
    <w:rsid w:val="00A748C6"/>
    <w:rsid w:val="00A77F67"/>
    <w:rsid w:val="00A826AD"/>
    <w:rsid w:val="00A83D89"/>
    <w:rsid w:val="00A8451F"/>
    <w:rsid w:val="00A8471D"/>
    <w:rsid w:val="00A864D1"/>
    <w:rsid w:val="00A86A19"/>
    <w:rsid w:val="00A86A89"/>
    <w:rsid w:val="00A86E85"/>
    <w:rsid w:val="00A870D3"/>
    <w:rsid w:val="00A874B8"/>
    <w:rsid w:val="00A8761F"/>
    <w:rsid w:val="00A9033C"/>
    <w:rsid w:val="00A940BE"/>
    <w:rsid w:val="00A95A01"/>
    <w:rsid w:val="00A95D8E"/>
    <w:rsid w:val="00A96041"/>
    <w:rsid w:val="00A96114"/>
    <w:rsid w:val="00A97224"/>
    <w:rsid w:val="00A97617"/>
    <w:rsid w:val="00A97723"/>
    <w:rsid w:val="00A977F5"/>
    <w:rsid w:val="00AA0269"/>
    <w:rsid w:val="00AA11CA"/>
    <w:rsid w:val="00AA17B3"/>
    <w:rsid w:val="00AA237B"/>
    <w:rsid w:val="00AA483F"/>
    <w:rsid w:val="00AA4C21"/>
    <w:rsid w:val="00AA5BF2"/>
    <w:rsid w:val="00AA6966"/>
    <w:rsid w:val="00AA77DC"/>
    <w:rsid w:val="00AA7B22"/>
    <w:rsid w:val="00AA7EEF"/>
    <w:rsid w:val="00AB0F84"/>
    <w:rsid w:val="00AB42D8"/>
    <w:rsid w:val="00AB493C"/>
    <w:rsid w:val="00AB6282"/>
    <w:rsid w:val="00AB7211"/>
    <w:rsid w:val="00AB7CCB"/>
    <w:rsid w:val="00AC03EE"/>
    <w:rsid w:val="00AC0CC1"/>
    <w:rsid w:val="00AC11AB"/>
    <w:rsid w:val="00AC1D0A"/>
    <w:rsid w:val="00AC3F9A"/>
    <w:rsid w:val="00AC5333"/>
    <w:rsid w:val="00AC56D9"/>
    <w:rsid w:val="00AC5F0C"/>
    <w:rsid w:val="00AC60F0"/>
    <w:rsid w:val="00AC65E1"/>
    <w:rsid w:val="00AC76D2"/>
    <w:rsid w:val="00AD0E48"/>
    <w:rsid w:val="00AD0E75"/>
    <w:rsid w:val="00AD312E"/>
    <w:rsid w:val="00AD3738"/>
    <w:rsid w:val="00AD3C5B"/>
    <w:rsid w:val="00AD44C5"/>
    <w:rsid w:val="00AD48A7"/>
    <w:rsid w:val="00AD4975"/>
    <w:rsid w:val="00AD68AC"/>
    <w:rsid w:val="00AD7C78"/>
    <w:rsid w:val="00AD7EE0"/>
    <w:rsid w:val="00AE0128"/>
    <w:rsid w:val="00AE2B05"/>
    <w:rsid w:val="00AE3EC9"/>
    <w:rsid w:val="00AE4ABD"/>
    <w:rsid w:val="00AE4B44"/>
    <w:rsid w:val="00AE60B2"/>
    <w:rsid w:val="00AE65F9"/>
    <w:rsid w:val="00AE6BB6"/>
    <w:rsid w:val="00AF007E"/>
    <w:rsid w:val="00AF1E0A"/>
    <w:rsid w:val="00AF1EB4"/>
    <w:rsid w:val="00AF233D"/>
    <w:rsid w:val="00AF2E37"/>
    <w:rsid w:val="00AF2ECB"/>
    <w:rsid w:val="00AF3768"/>
    <w:rsid w:val="00AF3932"/>
    <w:rsid w:val="00AF406B"/>
    <w:rsid w:val="00AF42A1"/>
    <w:rsid w:val="00AF506B"/>
    <w:rsid w:val="00AF50DE"/>
    <w:rsid w:val="00AF5174"/>
    <w:rsid w:val="00AF581B"/>
    <w:rsid w:val="00AF5BDD"/>
    <w:rsid w:val="00AF5FB3"/>
    <w:rsid w:val="00AF62A4"/>
    <w:rsid w:val="00AF6F98"/>
    <w:rsid w:val="00AF72E2"/>
    <w:rsid w:val="00AF755B"/>
    <w:rsid w:val="00B00362"/>
    <w:rsid w:val="00B009D8"/>
    <w:rsid w:val="00B01A85"/>
    <w:rsid w:val="00B01E91"/>
    <w:rsid w:val="00B046FE"/>
    <w:rsid w:val="00B0486B"/>
    <w:rsid w:val="00B0509F"/>
    <w:rsid w:val="00B0660F"/>
    <w:rsid w:val="00B073DD"/>
    <w:rsid w:val="00B10B0D"/>
    <w:rsid w:val="00B11D51"/>
    <w:rsid w:val="00B12095"/>
    <w:rsid w:val="00B129D5"/>
    <w:rsid w:val="00B13923"/>
    <w:rsid w:val="00B13ABC"/>
    <w:rsid w:val="00B13AF3"/>
    <w:rsid w:val="00B14FD7"/>
    <w:rsid w:val="00B167BD"/>
    <w:rsid w:val="00B2055E"/>
    <w:rsid w:val="00B20A1A"/>
    <w:rsid w:val="00B21FA1"/>
    <w:rsid w:val="00B23243"/>
    <w:rsid w:val="00B25908"/>
    <w:rsid w:val="00B25B01"/>
    <w:rsid w:val="00B3034B"/>
    <w:rsid w:val="00B303D0"/>
    <w:rsid w:val="00B30EC4"/>
    <w:rsid w:val="00B31351"/>
    <w:rsid w:val="00B31800"/>
    <w:rsid w:val="00B31CD5"/>
    <w:rsid w:val="00B32B41"/>
    <w:rsid w:val="00B33723"/>
    <w:rsid w:val="00B354FC"/>
    <w:rsid w:val="00B356E5"/>
    <w:rsid w:val="00B35864"/>
    <w:rsid w:val="00B363EE"/>
    <w:rsid w:val="00B37A7E"/>
    <w:rsid w:val="00B37E0F"/>
    <w:rsid w:val="00B401E3"/>
    <w:rsid w:val="00B4078F"/>
    <w:rsid w:val="00B40B87"/>
    <w:rsid w:val="00B40E34"/>
    <w:rsid w:val="00B41081"/>
    <w:rsid w:val="00B417FD"/>
    <w:rsid w:val="00B423B8"/>
    <w:rsid w:val="00B439D7"/>
    <w:rsid w:val="00B43A5F"/>
    <w:rsid w:val="00B449E6"/>
    <w:rsid w:val="00B4636C"/>
    <w:rsid w:val="00B466DA"/>
    <w:rsid w:val="00B47085"/>
    <w:rsid w:val="00B47407"/>
    <w:rsid w:val="00B47966"/>
    <w:rsid w:val="00B50CB1"/>
    <w:rsid w:val="00B528AD"/>
    <w:rsid w:val="00B52BC7"/>
    <w:rsid w:val="00B52CC1"/>
    <w:rsid w:val="00B533BF"/>
    <w:rsid w:val="00B53889"/>
    <w:rsid w:val="00B53AA3"/>
    <w:rsid w:val="00B53B67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57911"/>
    <w:rsid w:val="00B6051F"/>
    <w:rsid w:val="00B60640"/>
    <w:rsid w:val="00B607FB"/>
    <w:rsid w:val="00B615B4"/>
    <w:rsid w:val="00B61BB8"/>
    <w:rsid w:val="00B61BC0"/>
    <w:rsid w:val="00B61F7E"/>
    <w:rsid w:val="00B62549"/>
    <w:rsid w:val="00B648A8"/>
    <w:rsid w:val="00B64927"/>
    <w:rsid w:val="00B656BE"/>
    <w:rsid w:val="00B65765"/>
    <w:rsid w:val="00B66E4B"/>
    <w:rsid w:val="00B677A8"/>
    <w:rsid w:val="00B70729"/>
    <w:rsid w:val="00B70748"/>
    <w:rsid w:val="00B7102D"/>
    <w:rsid w:val="00B717E1"/>
    <w:rsid w:val="00B71B82"/>
    <w:rsid w:val="00B7236F"/>
    <w:rsid w:val="00B72CA0"/>
    <w:rsid w:val="00B73D9A"/>
    <w:rsid w:val="00B7435A"/>
    <w:rsid w:val="00B748B2"/>
    <w:rsid w:val="00B74E03"/>
    <w:rsid w:val="00B74F5A"/>
    <w:rsid w:val="00B759E2"/>
    <w:rsid w:val="00B76D31"/>
    <w:rsid w:val="00B80E7B"/>
    <w:rsid w:val="00B81241"/>
    <w:rsid w:val="00B816F2"/>
    <w:rsid w:val="00B81D07"/>
    <w:rsid w:val="00B824F0"/>
    <w:rsid w:val="00B83A3E"/>
    <w:rsid w:val="00B8444F"/>
    <w:rsid w:val="00B86D59"/>
    <w:rsid w:val="00B87324"/>
    <w:rsid w:val="00B87E91"/>
    <w:rsid w:val="00B908BB"/>
    <w:rsid w:val="00B90B09"/>
    <w:rsid w:val="00B910C2"/>
    <w:rsid w:val="00B92652"/>
    <w:rsid w:val="00B92845"/>
    <w:rsid w:val="00B94BC5"/>
    <w:rsid w:val="00B950EA"/>
    <w:rsid w:val="00B951FA"/>
    <w:rsid w:val="00B95775"/>
    <w:rsid w:val="00B962E9"/>
    <w:rsid w:val="00B96705"/>
    <w:rsid w:val="00B9782C"/>
    <w:rsid w:val="00BA0402"/>
    <w:rsid w:val="00BA2971"/>
    <w:rsid w:val="00BA3060"/>
    <w:rsid w:val="00BA3F36"/>
    <w:rsid w:val="00BA3F49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3160"/>
    <w:rsid w:val="00BB3336"/>
    <w:rsid w:val="00BB3DBE"/>
    <w:rsid w:val="00BB3F42"/>
    <w:rsid w:val="00BB4346"/>
    <w:rsid w:val="00BB497E"/>
    <w:rsid w:val="00BB61FF"/>
    <w:rsid w:val="00BB6400"/>
    <w:rsid w:val="00BB7489"/>
    <w:rsid w:val="00BC00FA"/>
    <w:rsid w:val="00BC239E"/>
    <w:rsid w:val="00BC3097"/>
    <w:rsid w:val="00BC3E68"/>
    <w:rsid w:val="00BC4851"/>
    <w:rsid w:val="00BC56AA"/>
    <w:rsid w:val="00BC6544"/>
    <w:rsid w:val="00BD0C91"/>
    <w:rsid w:val="00BD0E15"/>
    <w:rsid w:val="00BD0F81"/>
    <w:rsid w:val="00BD101D"/>
    <w:rsid w:val="00BD5EE0"/>
    <w:rsid w:val="00BD667B"/>
    <w:rsid w:val="00BD68D0"/>
    <w:rsid w:val="00BD6A71"/>
    <w:rsid w:val="00BD6D20"/>
    <w:rsid w:val="00BD6E48"/>
    <w:rsid w:val="00BE19CA"/>
    <w:rsid w:val="00BE1C32"/>
    <w:rsid w:val="00BE2041"/>
    <w:rsid w:val="00BE2CC9"/>
    <w:rsid w:val="00BE3BFE"/>
    <w:rsid w:val="00BE4057"/>
    <w:rsid w:val="00BE6331"/>
    <w:rsid w:val="00BE6BB9"/>
    <w:rsid w:val="00BE6E4B"/>
    <w:rsid w:val="00BE7209"/>
    <w:rsid w:val="00BE72FF"/>
    <w:rsid w:val="00BE795A"/>
    <w:rsid w:val="00BE7DC0"/>
    <w:rsid w:val="00BF265C"/>
    <w:rsid w:val="00BF2AF6"/>
    <w:rsid w:val="00BF2BF2"/>
    <w:rsid w:val="00BF3C61"/>
    <w:rsid w:val="00BF3D75"/>
    <w:rsid w:val="00BF3D76"/>
    <w:rsid w:val="00BF40DF"/>
    <w:rsid w:val="00BF5822"/>
    <w:rsid w:val="00BF6008"/>
    <w:rsid w:val="00BF65E4"/>
    <w:rsid w:val="00BF6CE1"/>
    <w:rsid w:val="00BF734A"/>
    <w:rsid w:val="00BF7A85"/>
    <w:rsid w:val="00C00AF3"/>
    <w:rsid w:val="00C01972"/>
    <w:rsid w:val="00C0214D"/>
    <w:rsid w:val="00C02B79"/>
    <w:rsid w:val="00C03583"/>
    <w:rsid w:val="00C03981"/>
    <w:rsid w:val="00C04374"/>
    <w:rsid w:val="00C04545"/>
    <w:rsid w:val="00C0485B"/>
    <w:rsid w:val="00C05AF5"/>
    <w:rsid w:val="00C06143"/>
    <w:rsid w:val="00C063C7"/>
    <w:rsid w:val="00C06478"/>
    <w:rsid w:val="00C07C4B"/>
    <w:rsid w:val="00C10CDC"/>
    <w:rsid w:val="00C115F2"/>
    <w:rsid w:val="00C14E41"/>
    <w:rsid w:val="00C15598"/>
    <w:rsid w:val="00C15AFE"/>
    <w:rsid w:val="00C15CFF"/>
    <w:rsid w:val="00C15D66"/>
    <w:rsid w:val="00C1619A"/>
    <w:rsid w:val="00C164C1"/>
    <w:rsid w:val="00C168B9"/>
    <w:rsid w:val="00C16AF9"/>
    <w:rsid w:val="00C172F2"/>
    <w:rsid w:val="00C17594"/>
    <w:rsid w:val="00C207FE"/>
    <w:rsid w:val="00C20CC8"/>
    <w:rsid w:val="00C211C9"/>
    <w:rsid w:val="00C21931"/>
    <w:rsid w:val="00C21C5B"/>
    <w:rsid w:val="00C22214"/>
    <w:rsid w:val="00C22A6A"/>
    <w:rsid w:val="00C2412F"/>
    <w:rsid w:val="00C242AA"/>
    <w:rsid w:val="00C259A0"/>
    <w:rsid w:val="00C2634C"/>
    <w:rsid w:val="00C26915"/>
    <w:rsid w:val="00C27372"/>
    <w:rsid w:val="00C27A9B"/>
    <w:rsid w:val="00C30140"/>
    <w:rsid w:val="00C30498"/>
    <w:rsid w:val="00C3099E"/>
    <w:rsid w:val="00C3193B"/>
    <w:rsid w:val="00C3266D"/>
    <w:rsid w:val="00C32B75"/>
    <w:rsid w:val="00C334B1"/>
    <w:rsid w:val="00C3374F"/>
    <w:rsid w:val="00C3461E"/>
    <w:rsid w:val="00C356B3"/>
    <w:rsid w:val="00C356BA"/>
    <w:rsid w:val="00C36C4F"/>
    <w:rsid w:val="00C374B6"/>
    <w:rsid w:val="00C404A6"/>
    <w:rsid w:val="00C41B31"/>
    <w:rsid w:val="00C43624"/>
    <w:rsid w:val="00C43EFB"/>
    <w:rsid w:val="00C44429"/>
    <w:rsid w:val="00C44C0F"/>
    <w:rsid w:val="00C44F5C"/>
    <w:rsid w:val="00C50DF5"/>
    <w:rsid w:val="00C5271E"/>
    <w:rsid w:val="00C52D21"/>
    <w:rsid w:val="00C52F78"/>
    <w:rsid w:val="00C531B0"/>
    <w:rsid w:val="00C5390C"/>
    <w:rsid w:val="00C56A47"/>
    <w:rsid w:val="00C609FB"/>
    <w:rsid w:val="00C60F71"/>
    <w:rsid w:val="00C61ACF"/>
    <w:rsid w:val="00C62465"/>
    <w:rsid w:val="00C6279E"/>
    <w:rsid w:val="00C62BAF"/>
    <w:rsid w:val="00C63FAA"/>
    <w:rsid w:val="00C64D51"/>
    <w:rsid w:val="00C6528F"/>
    <w:rsid w:val="00C659FC"/>
    <w:rsid w:val="00C66DE7"/>
    <w:rsid w:val="00C676B5"/>
    <w:rsid w:val="00C67CDE"/>
    <w:rsid w:val="00C70004"/>
    <w:rsid w:val="00C7051D"/>
    <w:rsid w:val="00C70B36"/>
    <w:rsid w:val="00C70B38"/>
    <w:rsid w:val="00C72F9D"/>
    <w:rsid w:val="00C7423E"/>
    <w:rsid w:val="00C7601E"/>
    <w:rsid w:val="00C76254"/>
    <w:rsid w:val="00C7640B"/>
    <w:rsid w:val="00C7678E"/>
    <w:rsid w:val="00C76CEE"/>
    <w:rsid w:val="00C76FAA"/>
    <w:rsid w:val="00C77074"/>
    <w:rsid w:val="00C77081"/>
    <w:rsid w:val="00C819C8"/>
    <w:rsid w:val="00C82F15"/>
    <w:rsid w:val="00C83810"/>
    <w:rsid w:val="00C83BD6"/>
    <w:rsid w:val="00C85EB2"/>
    <w:rsid w:val="00C87012"/>
    <w:rsid w:val="00C87536"/>
    <w:rsid w:val="00C877C4"/>
    <w:rsid w:val="00C87C71"/>
    <w:rsid w:val="00C90287"/>
    <w:rsid w:val="00C905BA"/>
    <w:rsid w:val="00C91FFC"/>
    <w:rsid w:val="00C92101"/>
    <w:rsid w:val="00C9217F"/>
    <w:rsid w:val="00C926DA"/>
    <w:rsid w:val="00C94991"/>
    <w:rsid w:val="00C9552A"/>
    <w:rsid w:val="00C9619A"/>
    <w:rsid w:val="00C96AC0"/>
    <w:rsid w:val="00C978FD"/>
    <w:rsid w:val="00CA1A54"/>
    <w:rsid w:val="00CA1DD9"/>
    <w:rsid w:val="00CA1F19"/>
    <w:rsid w:val="00CA2BC0"/>
    <w:rsid w:val="00CA3238"/>
    <w:rsid w:val="00CA38B4"/>
    <w:rsid w:val="00CA4528"/>
    <w:rsid w:val="00CA528A"/>
    <w:rsid w:val="00CA529F"/>
    <w:rsid w:val="00CA5526"/>
    <w:rsid w:val="00CA55B6"/>
    <w:rsid w:val="00CA6B3D"/>
    <w:rsid w:val="00CA6D97"/>
    <w:rsid w:val="00CA7A41"/>
    <w:rsid w:val="00CB2520"/>
    <w:rsid w:val="00CB2AA8"/>
    <w:rsid w:val="00CB2B1E"/>
    <w:rsid w:val="00CB2F59"/>
    <w:rsid w:val="00CB3D69"/>
    <w:rsid w:val="00CB3F54"/>
    <w:rsid w:val="00CB4DEB"/>
    <w:rsid w:val="00CB5348"/>
    <w:rsid w:val="00CB7BE8"/>
    <w:rsid w:val="00CC0736"/>
    <w:rsid w:val="00CC0B19"/>
    <w:rsid w:val="00CC0EFB"/>
    <w:rsid w:val="00CC0F5D"/>
    <w:rsid w:val="00CC392D"/>
    <w:rsid w:val="00CC4BCE"/>
    <w:rsid w:val="00CC520D"/>
    <w:rsid w:val="00CC53C3"/>
    <w:rsid w:val="00CC5FFC"/>
    <w:rsid w:val="00CC70FC"/>
    <w:rsid w:val="00CC76C1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26A"/>
    <w:rsid w:val="00CD544D"/>
    <w:rsid w:val="00CD5C23"/>
    <w:rsid w:val="00CD5E75"/>
    <w:rsid w:val="00CD626C"/>
    <w:rsid w:val="00CD65D5"/>
    <w:rsid w:val="00CD6D1E"/>
    <w:rsid w:val="00CD70AF"/>
    <w:rsid w:val="00CD74AD"/>
    <w:rsid w:val="00CE002B"/>
    <w:rsid w:val="00CE1008"/>
    <w:rsid w:val="00CE14F7"/>
    <w:rsid w:val="00CE1686"/>
    <w:rsid w:val="00CE1854"/>
    <w:rsid w:val="00CE2C77"/>
    <w:rsid w:val="00CE3251"/>
    <w:rsid w:val="00CE34E1"/>
    <w:rsid w:val="00CE3DBF"/>
    <w:rsid w:val="00CE4262"/>
    <w:rsid w:val="00CE44F9"/>
    <w:rsid w:val="00CE4895"/>
    <w:rsid w:val="00CE51E5"/>
    <w:rsid w:val="00CE5FE0"/>
    <w:rsid w:val="00CE7045"/>
    <w:rsid w:val="00CE747D"/>
    <w:rsid w:val="00CF0989"/>
    <w:rsid w:val="00CF0FD3"/>
    <w:rsid w:val="00CF1FCA"/>
    <w:rsid w:val="00CF26E8"/>
    <w:rsid w:val="00CF2824"/>
    <w:rsid w:val="00CF36C7"/>
    <w:rsid w:val="00CF36F0"/>
    <w:rsid w:val="00CF53F3"/>
    <w:rsid w:val="00CF5DED"/>
    <w:rsid w:val="00CF6872"/>
    <w:rsid w:val="00D01D44"/>
    <w:rsid w:val="00D0324C"/>
    <w:rsid w:val="00D034BC"/>
    <w:rsid w:val="00D035CB"/>
    <w:rsid w:val="00D04414"/>
    <w:rsid w:val="00D050F5"/>
    <w:rsid w:val="00D057F1"/>
    <w:rsid w:val="00D06192"/>
    <w:rsid w:val="00D0687F"/>
    <w:rsid w:val="00D07FA9"/>
    <w:rsid w:val="00D11AE6"/>
    <w:rsid w:val="00D12E66"/>
    <w:rsid w:val="00D12F6C"/>
    <w:rsid w:val="00D1456D"/>
    <w:rsid w:val="00D14A34"/>
    <w:rsid w:val="00D14AD6"/>
    <w:rsid w:val="00D15417"/>
    <w:rsid w:val="00D15E00"/>
    <w:rsid w:val="00D15E94"/>
    <w:rsid w:val="00D1622B"/>
    <w:rsid w:val="00D16C5C"/>
    <w:rsid w:val="00D20665"/>
    <w:rsid w:val="00D22524"/>
    <w:rsid w:val="00D243AD"/>
    <w:rsid w:val="00D2468D"/>
    <w:rsid w:val="00D24CE0"/>
    <w:rsid w:val="00D26418"/>
    <w:rsid w:val="00D27AF8"/>
    <w:rsid w:val="00D3060C"/>
    <w:rsid w:val="00D316B3"/>
    <w:rsid w:val="00D31F36"/>
    <w:rsid w:val="00D31F65"/>
    <w:rsid w:val="00D32513"/>
    <w:rsid w:val="00D3279B"/>
    <w:rsid w:val="00D3302B"/>
    <w:rsid w:val="00D33132"/>
    <w:rsid w:val="00D33C49"/>
    <w:rsid w:val="00D34B18"/>
    <w:rsid w:val="00D34ED0"/>
    <w:rsid w:val="00D34FC7"/>
    <w:rsid w:val="00D35185"/>
    <w:rsid w:val="00D35DFD"/>
    <w:rsid w:val="00D368F1"/>
    <w:rsid w:val="00D371F3"/>
    <w:rsid w:val="00D407C9"/>
    <w:rsid w:val="00D40E5C"/>
    <w:rsid w:val="00D42AC1"/>
    <w:rsid w:val="00D45DD8"/>
    <w:rsid w:val="00D463EA"/>
    <w:rsid w:val="00D473DF"/>
    <w:rsid w:val="00D50C77"/>
    <w:rsid w:val="00D50E7E"/>
    <w:rsid w:val="00D515CA"/>
    <w:rsid w:val="00D53630"/>
    <w:rsid w:val="00D549FA"/>
    <w:rsid w:val="00D55061"/>
    <w:rsid w:val="00D55123"/>
    <w:rsid w:val="00D57304"/>
    <w:rsid w:val="00D57797"/>
    <w:rsid w:val="00D603EE"/>
    <w:rsid w:val="00D60CA4"/>
    <w:rsid w:val="00D61BBA"/>
    <w:rsid w:val="00D63504"/>
    <w:rsid w:val="00D64383"/>
    <w:rsid w:val="00D643F9"/>
    <w:rsid w:val="00D64CBD"/>
    <w:rsid w:val="00D65A90"/>
    <w:rsid w:val="00D65DC8"/>
    <w:rsid w:val="00D6679D"/>
    <w:rsid w:val="00D67517"/>
    <w:rsid w:val="00D67598"/>
    <w:rsid w:val="00D67E6C"/>
    <w:rsid w:val="00D70165"/>
    <w:rsid w:val="00D702C3"/>
    <w:rsid w:val="00D7052A"/>
    <w:rsid w:val="00D70BB7"/>
    <w:rsid w:val="00D717BD"/>
    <w:rsid w:val="00D72222"/>
    <w:rsid w:val="00D72348"/>
    <w:rsid w:val="00D7247B"/>
    <w:rsid w:val="00D72599"/>
    <w:rsid w:val="00D725BC"/>
    <w:rsid w:val="00D72D89"/>
    <w:rsid w:val="00D741A9"/>
    <w:rsid w:val="00D743D6"/>
    <w:rsid w:val="00D749A5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A36"/>
    <w:rsid w:val="00D82FF4"/>
    <w:rsid w:val="00D83760"/>
    <w:rsid w:val="00D8519A"/>
    <w:rsid w:val="00D8580C"/>
    <w:rsid w:val="00D877C6"/>
    <w:rsid w:val="00D877F9"/>
    <w:rsid w:val="00D908C9"/>
    <w:rsid w:val="00D90FDD"/>
    <w:rsid w:val="00D92276"/>
    <w:rsid w:val="00D92698"/>
    <w:rsid w:val="00D92F97"/>
    <w:rsid w:val="00D93213"/>
    <w:rsid w:val="00D936DC"/>
    <w:rsid w:val="00D93775"/>
    <w:rsid w:val="00D953C0"/>
    <w:rsid w:val="00D967E4"/>
    <w:rsid w:val="00D971CB"/>
    <w:rsid w:val="00D97854"/>
    <w:rsid w:val="00D97C60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0025"/>
    <w:rsid w:val="00DB1191"/>
    <w:rsid w:val="00DB398F"/>
    <w:rsid w:val="00DB3C6D"/>
    <w:rsid w:val="00DB3EEA"/>
    <w:rsid w:val="00DB48EE"/>
    <w:rsid w:val="00DB5103"/>
    <w:rsid w:val="00DB5DA2"/>
    <w:rsid w:val="00DB5EC8"/>
    <w:rsid w:val="00DB6B5E"/>
    <w:rsid w:val="00DB6D4F"/>
    <w:rsid w:val="00DB7300"/>
    <w:rsid w:val="00DC0011"/>
    <w:rsid w:val="00DC02E0"/>
    <w:rsid w:val="00DC0588"/>
    <w:rsid w:val="00DC0726"/>
    <w:rsid w:val="00DC0FBB"/>
    <w:rsid w:val="00DC1A96"/>
    <w:rsid w:val="00DC2284"/>
    <w:rsid w:val="00DC37DD"/>
    <w:rsid w:val="00DC425F"/>
    <w:rsid w:val="00DC4351"/>
    <w:rsid w:val="00DC4A5B"/>
    <w:rsid w:val="00DC6438"/>
    <w:rsid w:val="00DC6CE1"/>
    <w:rsid w:val="00DC7487"/>
    <w:rsid w:val="00DD202C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CD"/>
    <w:rsid w:val="00DE12AF"/>
    <w:rsid w:val="00DE1F8A"/>
    <w:rsid w:val="00DE33DD"/>
    <w:rsid w:val="00DE358E"/>
    <w:rsid w:val="00DE3D8C"/>
    <w:rsid w:val="00DE451A"/>
    <w:rsid w:val="00DE4916"/>
    <w:rsid w:val="00DE5C1C"/>
    <w:rsid w:val="00DE5C55"/>
    <w:rsid w:val="00DE5E21"/>
    <w:rsid w:val="00DE7BEB"/>
    <w:rsid w:val="00DF07BD"/>
    <w:rsid w:val="00DF08BD"/>
    <w:rsid w:val="00DF0920"/>
    <w:rsid w:val="00DF160A"/>
    <w:rsid w:val="00DF16DA"/>
    <w:rsid w:val="00DF19AC"/>
    <w:rsid w:val="00DF2462"/>
    <w:rsid w:val="00DF2FC8"/>
    <w:rsid w:val="00DF2FDC"/>
    <w:rsid w:val="00DF3DF4"/>
    <w:rsid w:val="00DF6356"/>
    <w:rsid w:val="00E00B16"/>
    <w:rsid w:val="00E00B55"/>
    <w:rsid w:val="00E010AB"/>
    <w:rsid w:val="00E01531"/>
    <w:rsid w:val="00E01DE6"/>
    <w:rsid w:val="00E01E4B"/>
    <w:rsid w:val="00E0278F"/>
    <w:rsid w:val="00E034B9"/>
    <w:rsid w:val="00E04946"/>
    <w:rsid w:val="00E04FEA"/>
    <w:rsid w:val="00E05A5E"/>
    <w:rsid w:val="00E06077"/>
    <w:rsid w:val="00E06BA9"/>
    <w:rsid w:val="00E06DDF"/>
    <w:rsid w:val="00E10492"/>
    <w:rsid w:val="00E10B3C"/>
    <w:rsid w:val="00E10CF4"/>
    <w:rsid w:val="00E1131C"/>
    <w:rsid w:val="00E11AC1"/>
    <w:rsid w:val="00E11D32"/>
    <w:rsid w:val="00E11F9F"/>
    <w:rsid w:val="00E12097"/>
    <w:rsid w:val="00E1277B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0348"/>
    <w:rsid w:val="00E215A2"/>
    <w:rsid w:val="00E21872"/>
    <w:rsid w:val="00E220BA"/>
    <w:rsid w:val="00E231FC"/>
    <w:rsid w:val="00E24703"/>
    <w:rsid w:val="00E24D54"/>
    <w:rsid w:val="00E24ED2"/>
    <w:rsid w:val="00E2687A"/>
    <w:rsid w:val="00E26E35"/>
    <w:rsid w:val="00E3109B"/>
    <w:rsid w:val="00E31FC9"/>
    <w:rsid w:val="00E332EC"/>
    <w:rsid w:val="00E3341C"/>
    <w:rsid w:val="00E336F1"/>
    <w:rsid w:val="00E33D3B"/>
    <w:rsid w:val="00E350EA"/>
    <w:rsid w:val="00E35D8D"/>
    <w:rsid w:val="00E36CCF"/>
    <w:rsid w:val="00E375E2"/>
    <w:rsid w:val="00E3779E"/>
    <w:rsid w:val="00E37DCF"/>
    <w:rsid w:val="00E405B2"/>
    <w:rsid w:val="00E44B6B"/>
    <w:rsid w:val="00E44B76"/>
    <w:rsid w:val="00E45C43"/>
    <w:rsid w:val="00E45CB9"/>
    <w:rsid w:val="00E461B4"/>
    <w:rsid w:val="00E4668C"/>
    <w:rsid w:val="00E4719C"/>
    <w:rsid w:val="00E47CA8"/>
    <w:rsid w:val="00E50724"/>
    <w:rsid w:val="00E508F2"/>
    <w:rsid w:val="00E50B2B"/>
    <w:rsid w:val="00E51060"/>
    <w:rsid w:val="00E51DE7"/>
    <w:rsid w:val="00E54A6C"/>
    <w:rsid w:val="00E54E79"/>
    <w:rsid w:val="00E5505D"/>
    <w:rsid w:val="00E553C1"/>
    <w:rsid w:val="00E559E1"/>
    <w:rsid w:val="00E571AB"/>
    <w:rsid w:val="00E57E52"/>
    <w:rsid w:val="00E601B2"/>
    <w:rsid w:val="00E6056C"/>
    <w:rsid w:val="00E612B4"/>
    <w:rsid w:val="00E61FBB"/>
    <w:rsid w:val="00E62675"/>
    <w:rsid w:val="00E643FE"/>
    <w:rsid w:val="00E6458D"/>
    <w:rsid w:val="00E64F61"/>
    <w:rsid w:val="00E665CA"/>
    <w:rsid w:val="00E66AFC"/>
    <w:rsid w:val="00E67D12"/>
    <w:rsid w:val="00E700B5"/>
    <w:rsid w:val="00E70C82"/>
    <w:rsid w:val="00E729F0"/>
    <w:rsid w:val="00E7346B"/>
    <w:rsid w:val="00E73990"/>
    <w:rsid w:val="00E73AC1"/>
    <w:rsid w:val="00E77196"/>
    <w:rsid w:val="00E7796D"/>
    <w:rsid w:val="00E77D84"/>
    <w:rsid w:val="00E80122"/>
    <w:rsid w:val="00E80BD9"/>
    <w:rsid w:val="00E80FBA"/>
    <w:rsid w:val="00E81432"/>
    <w:rsid w:val="00E82178"/>
    <w:rsid w:val="00E830C1"/>
    <w:rsid w:val="00E8383A"/>
    <w:rsid w:val="00E83EEF"/>
    <w:rsid w:val="00E84EFB"/>
    <w:rsid w:val="00E8562F"/>
    <w:rsid w:val="00E85BB3"/>
    <w:rsid w:val="00E85E45"/>
    <w:rsid w:val="00E865F2"/>
    <w:rsid w:val="00E86BBF"/>
    <w:rsid w:val="00E86EC2"/>
    <w:rsid w:val="00E876E8"/>
    <w:rsid w:val="00E90423"/>
    <w:rsid w:val="00E90BEC"/>
    <w:rsid w:val="00E91635"/>
    <w:rsid w:val="00E91D5D"/>
    <w:rsid w:val="00E920D8"/>
    <w:rsid w:val="00E929A8"/>
    <w:rsid w:val="00E92D74"/>
    <w:rsid w:val="00E939B0"/>
    <w:rsid w:val="00E94AF3"/>
    <w:rsid w:val="00E9535D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5C77"/>
    <w:rsid w:val="00EA6AA9"/>
    <w:rsid w:val="00EA7B77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C10D8"/>
    <w:rsid w:val="00EC5377"/>
    <w:rsid w:val="00EC7093"/>
    <w:rsid w:val="00ED1568"/>
    <w:rsid w:val="00ED177B"/>
    <w:rsid w:val="00ED1E7C"/>
    <w:rsid w:val="00ED21B0"/>
    <w:rsid w:val="00ED4798"/>
    <w:rsid w:val="00ED4D41"/>
    <w:rsid w:val="00ED5912"/>
    <w:rsid w:val="00ED70B8"/>
    <w:rsid w:val="00ED7540"/>
    <w:rsid w:val="00ED774C"/>
    <w:rsid w:val="00ED7DAC"/>
    <w:rsid w:val="00EE004C"/>
    <w:rsid w:val="00EE1B7F"/>
    <w:rsid w:val="00EE2458"/>
    <w:rsid w:val="00EE289A"/>
    <w:rsid w:val="00EE29B2"/>
    <w:rsid w:val="00EE2BD3"/>
    <w:rsid w:val="00EE2CC4"/>
    <w:rsid w:val="00EE2F3F"/>
    <w:rsid w:val="00EE4082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53EA"/>
    <w:rsid w:val="00EF60BB"/>
    <w:rsid w:val="00EF6910"/>
    <w:rsid w:val="00EF6BCE"/>
    <w:rsid w:val="00F00062"/>
    <w:rsid w:val="00F001AB"/>
    <w:rsid w:val="00F00D5B"/>
    <w:rsid w:val="00F01401"/>
    <w:rsid w:val="00F03147"/>
    <w:rsid w:val="00F040CD"/>
    <w:rsid w:val="00F041DD"/>
    <w:rsid w:val="00F04559"/>
    <w:rsid w:val="00F04577"/>
    <w:rsid w:val="00F056CB"/>
    <w:rsid w:val="00F0602C"/>
    <w:rsid w:val="00F07688"/>
    <w:rsid w:val="00F07863"/>
    <w:rsid w:val="00F07D96"/>
    <w:rsid w:val="00F10CAA"/>
    <w:rsid w:val="00F11141"/>
    <w:rsid w:val="00F111E8"/>
    <w:rsid w:val="00F128F4"/>
    <w:rsid w:val="00F13D9E"/>
    <w:rsid w:val="00F1449D"/>
    <w:rsid w:val="00F152E4"/>
    <w:rsid w:val="00F15D0F"/>
    <w:rsid w:val="00F179A2"/>
    <w:rsid w:val="00F17CF4"/>
    <w:rsid w:val="00F20593"/>
    <w:rsid w:val="00F20AE3"/>
    <w:rsid w:val="00F20D43"/>
    <w:rsid w:val="00F21B1E"/>
    <w:rsid w:val="00F22149"/>
    <w:rsid w:val="00F2240C"/>
    <w:rsid w:val="00F22EA9"/>
    <w:rsid w:val="00F23E8E"/>
    <w:rsid w:val="00F26B6B"/>
    <w:rsid w:val="00F276CF"/>
    <w:rsid w:val="00F276DE"/>
    <w:rsid w:val="00F27A2D"/>
    <w:rsid w:val="00F31355"/>
    <w:rsid w:val="00F31637"/>
    <w:rsid w:val="00F31C41"/>
    <w:rsid w:val="00F3285E"/>
    <w:rsid w:val="00F33222"/>
    <w:rsid w:val="00F33793"/>
    <w:rsid w:val="00F352AC"/>
    <w:rsid w:val="00F3572E"/>
    <w:rsid w:val="00F359C6"/>
    <w:rsid w:val="00F36442"/>
    <w:rsid w:val="00F36846"/>
    <w:rsid w:val="00F3699A"/>
    <w:rsid w:val="00F404F7"/>
    <w:rsid w:val="00F409D7"/>
    <w:rsid w:val="00F4172E"/>
    <w:rsid w:val="00F4295B"/>
    <w:rsid w:val="00F42E48"/>
    <w:rsid w:val="00F43E8D"/>
    <w:rsid w:val="00F450AD"/>
    <w:rsid w:val="00F45413"/>
    <w:rsid w:val="00F45AC2"/>
    <w:rsid w:val="00F46260"/>
    <w:rsid w:val="00F464D4"/>
    <w:rsid w:val="00F46D0B"/>
    <w:rsid w:val="00F47604"/>
    <w:rsid w:val="00F51395"/>
    <w:rsid w:val="00F559C3"/>
    <w:rsid w:val="00F56C5B"/>
    <w:rsid w:val="00F61295"/>
    <w:rsid w:val="00F62E67"/>
    <w:rsid w:val="00F63C68"/>
    <w:rsid w:val="00F659D3"/>
    <w:rsid w:val="00F65C36"/>
    <w:rsid w:val="00F667FB"/>
    <w:rsid w:val="00F66943"/>
    <w:rsid w:val="00F66BBD"/>
    <w:rsid w:val="00F70412"/>
    <w:rsid w:val="00F7041D"/>
    <w:rsid w:val="00F70925"/>
    <w:rsid w:val="00F71D76"/>
    <w:rsid w:val="00F720A7"/>
    <w:rsid w:val="00F72B2A"/>
    <w:rsid w:val="00F737F2"/>
    <w:rsid w:val="00F7426E"/>
    <w:rsid w:val="00F75072"/>
    <w:rsid w:val="00F753D9"/>
    <w:rsid w:val="00F7545B"/>
    <w:rsid w:val="00F757B4"/>
    <w:rsid w:val="00F759E2"/>
    <w:rsid w:val="00F7664F"/>
    <w:rsid w:val="00F77171"/>
    <w:rsid w:val="00F7788B"/>
    <w:rsid w:val="00F81D1C"/>
    <w:rsid w:val="00F81E33"/>
    <w:rsid w:val="00F84078"/>
    <w:rsid w:val="00F8760D"/>
    <w:rsid w:val="00F90BAD"/>
    <w:rsid w:val="00F91131"/>
    <w:rsid w:val="00F9161B"/>
    <w:rsid w:val="00F93D0F"/>
    <w:rsid w:val="00F94ADB"/>
    <w:rsid w:val="00F95463"/>
    <w:rsid w:val="00F962E1"/>
    <w:rsid w:val="00F966AE"/>
    <w:rsid w:val="00F96934"/>
    <w:rsid w:val="00F96C47"/>
    <w:rsid w:val="00F96F26"/>
    <w:rsid w:val="00F971AB"/>
    <w:rsid w:val="00F97460"/>
    <w:rsid w:val="00FA0456"/>
    <w:rsid w:val="00FA0B41"/>
    <w:rsid w:val="00FA14E4"/>
    <w:rsid w:val="00FA292A"/>
    <w:rsid w:val="00FA2B0D"/>
    <w:rsid w:val="00FA2B62"/>
    <w:rsid w:val="00FA2CE7"/>
    <w:rsid w:val="00FA60F3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7FA"/>
    <w:rsid w:val="00FB2E07"/>
    <w:rsid w:val="00FB2F69"/>
    <w:rsid w:val="00FB346E"/>
    <w:rsid w:val="00FB38F0"/>
    <w:rsid w:val="00FB3FFF"/>
    <w:rsid w:val="00FB5B2D"/>
    <w:rsid w:val="00FB6530"/>
    <w:rsid w:val="00FB6772"/>
    <w:rsid w:val="00FB7BE9"/>
    <w:rsid w:val="00FB7C1B"/>
    <w:rsid w:val="00FC005E"/>
    <w:rsid w:val="00FC06CF"/>
    <w:rsid w:val="00FC1D97"/>
    <w:rsid w:val="00FC278E"/>
    <w:rsid w:val="00FC32FD"/>
    <w:rsid w:val="00FC3806"/>
    <w:rsid w:val="00FC3E7A"/>
    <w:rsid w:val="00FC4417"/>
    <w:rsid w:val="00FC4985"/>
    <w:rsid w:val="00FC5BDD"/>
    <w:rsid w:val="00FC607A"/>
    <w:rsid w:val="00FC71A1"/>
    <w:rsid w:val="00FD00D1"/>
    <w:rsid w:val="00FD0232"/>
    <w:rsid w:val="00FD0755"/>
    <w:rsid w:val="00FD1BFB"/>
    <w:rsid w:val="00FD222F"/>
    <w:rsid w:val="00FD2857"/>
    <w:rsid w:val="00FD2C9C"/>
    <w:rsid w:val="00FD4AED"/>
    <w:rsid w:val="00FD502D"/>
    <w:rsid w:val="00FD528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3A89"/>
    <w:rsid w:val="00FE431D"/>
    <w:rsid w:val="00FE55F3"/>
    <w:rsid w:val="00FE59D9"/>
    <w:rsid w:val="00FE69AA"/>
    <w:rsid w:val="00FE7489"/>
    <w:rsid w:val="00FF0240"/>
    <w:rsid w:val="00FF0C2A"/>
    <w:rsid w:val="00FF1F50"/>
    <w:rsid w:val="00FF2C9F"/>
    <w:rsid w:val="00FF30EA"/>
    <w:rsid w:val="00FF39F8"/>
    <w:rsid w:val="00FF5547"/>
    <w:rsid w:val="00FF56EB"/>
    <w:rsid w:val="00FF611D"/>
    <w:rsid w:val="00FF71D2"/>
    <w:rsid w:val="00FF75E2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27D815"/>
  <w15:chartTrackingRefBased/>
  <w15:docId w15:val="{BEAE08BE-955C-485A-A847-00C790668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1854"/>
    <w:pPr>
      <w:spacing w:after="120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E1854"/>
    <w:pPr>
      <w:keepNext/>
      <w:spacing w:after="0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CE1854"/>
    <w:pPr>
      <w:spacing w:after="0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lang w:val="x-none" w:eastAsia="x-none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1854"/>
    <w:pPr>
      <w:spacing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/>
      <w:sz w:val="16"/>
      <w:szCs w:val="16"/>
      <w:lang w:val="x-none" w:eastAsia="x-none"/>
    </w:rPr>
  </w:style>
  <w:style w:type="paragraph" w:customStyle="1" w:styleId="Default">
    <w:name w:val="Default"/>
    <w:link w:val="DefaultZnak"/>
    <w:qFormat/>
    <w:rsid w:val="00CE1854"/>
    <w:pPr>
      <w:autoSpaceDE w:val="0"/>
      <w:autoSpaceDN w:val="0"/>
      <w:adjustRightInd w:val="0"/>
      <w:spacing w:after="12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aliases w:val="Znak Znak Znak Znak1, Znak Znak Znak Znak1"/>
    <w:basedOn w:val="Normalny"/>
    <w:link w:val="TekstkomentarzaZnak"/>
    <w:uiPriority w:val="99"/>
    <w:unhideWhenUsed/>
    <w:rsid w:val="00CE1854"/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Znak Znak Znak Znak1 Znak, Znak Znak Znak Znak1 Znak"/>
    <w:link w:val="Tekstkomentarza"/>
    <w:uiPriority w:val="99"/>
    <w:rsid w:val="00297DF7"/>
    <w:rPr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pPr>
      <w:spacing w:after="120"/>
    </w:pPr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CE185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1E566C"/>
    <w:rPr>
      <w:rFonts w:cs="Calibri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EE004C"/>
    <w:pPr>
      <w:spacing w:after="0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EE004C"/>
    <w:rPr>
      <w:rFonts w:ascii="Calibri Light" w:eastAsia="Times New Roman" w:hAnsi="Calibri Light" w:cs="Times New Roman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004C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EE004C"/>
    <w:rPr>
      <w:rFonts w:ascii="Calibri" w:eastAsia="Times New Roman" w:hAnsi="Calibri" w:cs="Times New Roman"/>
      <w:color w:val="5A5A5A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4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72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178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96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349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530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mojregion.eu/rpo/wp-content/uploads/sites/3/2022/11/uz-6-22-41-1624-z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5045</Words>
  <Characters>30275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35250</CharactersWithSpaces>
  <SharedDoc>false</SharedDoc>
  <HLinks>
    <vt:vector size="12" baseType="variant">
      <vt:variant>
        <vt:i4>88</vt:i4>
      </vt:variant>
      <vt:variant>
        <vt:i4>3</vt:i4>
      </vt:variant>
      <vt:variant>
        <vt:i4>0</vt:i4>
      </vt:variant>
      <vt:variant>
        <vt:i4>5</vt:i4>
      </vt:variant>
      <vt:variant>
        <vt:lpwstr>https://mojregion.eu/rpo/wp-content/uploads/sites/3/2022/11/uz-6-22-41-1624-z.pdf</vt:lpwstr>
      </vt:variant>
      <vt:variant>
        <vt:lpwstr/>
      </vt:variant>
      <vt:variant>
        <vt:i4>5898323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http://eur-lex.europa.eu/legal-content/PL/TXT/PDF/?uri=CELEX:52016XC0719(05)&amp;from=EN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Lucyna Swoińska-Lasota</cp:lastModifiedBy>
  <cp:revision>3</cp:revision>
  <cp:lastPrinted>2023-07-13T07:55:00Z</cp:lastPrinted>
  <dcterms:created xsi:type="dcterms:W3CDTF">2025-01-10T07:31:00Z</dcterms:created>
  <dcterms:modified xsi:type="dcterms:W3CDTF">2025-01-12T19:17:00Z</dcterms:modified>
</cp:coreProperties>
</file>