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927B5" w14:textId="5CB81E9C" w:rsidR="00A12E4A" w:rsidRPr="00AA3342" w:rsidRDefault="00A12E4A" w:rsidP="00232F99">
      <w:pPr>
        <w:pStyle w:val="Tytu"/>
        <w:spacing w:before="360"/>
        <w:rPr>
          <w:rFonts w:ascii="Arial" w:hAnsi="Arial" w:cs="Arial"/>
          <w:b/>
          <w:bCs/>
          <w:sz w:val="32"/>
          <w:szCs w:val="32"/>
        </w:rPr>
      </w:pPr>
      <w:r w:rsidRPr="00AA3342">
        <w:rPr>
          <w:rFonts w:ascii="Arial" w:hAnsi="Arial" w:cs="Arial"/>
          <w:b/>
          <w:bCs/>
          <w:sz w:val="32"/>
          <w:szCs w:val="32"/>
        </w:rPr>
        <w:t>Kryteria wyboru projektów</w:t>
      </w:r>
    </w:p>
    <w:p w14:paraId="37904D0A" w14:textId="77777777" w:rsidR="00D93B4B" w:rsidRPr="00D93B4B" w:rsidRDefault="00D93B4B" w:rsidP="00C40B19">
      <w:pPr>
        <w:spacing w:before="100" w:beforeAutospacing="1" w:after="120" w:line="240" w:lineRule="auto"/>
        <w:rPr>
          <w:rFonts w:ascii="Arial" w:hAnsi="Arial" w:cs="Arial"/>
          <w:sz w:val="24"/>
          <w:szCs w:val="24"/>
        </w:rPr>
      </w:pPr>
      <w:r w:rsidRPr="00D93B4B">
        <w:rPr>
          <w:rFonts w:ascii="Arial" w:hAnsi="Arial" w:cs="Arial"/>
          <w:b/>
          <w:bCs/>
          <w:sz w:val="24"/>
          <w:szCs w:val="24"/>
        </w:rPr>
        <w:t>Priorytet 3</w:t>
      </w:r>
      <w:r w:rsidRPr="00D93B4B">
        <w:rPr>
          <w:rFonts w:ascii="Arial" w:hAnsi="Arial" w:cs="Arial"/>
          <w:sz w:val="24"/>
          <w:szCs w:val="24"/>
        </w:rPr>
        <w:t>. Fundusze Europejskie na zrównoważony transport miejski</w:t>
      </w:r>
    </w:p>
    <w:p w14:paraId="2B82EB36" w14:textId="2645BCD5" w:rsidR="00D93B4B" w:rsidRPr="00D93B4B" w:rsidRDefault="00D93B4B" w:rsidP="00AA3342">
      <w:pPr>
        <w:spacing w:before="100" w:beforeAutospacing="1" w:after="120"/>
        <w:rPr>
          <w:rFonts w:ascii="Arial" w:hAnsi="Arial" w:cs="Arial"/>
          <w:sz w:val="24"/>
          <w:szCs w:val="24"/>
        </w:rPr>
      </w:pPr>
      <w:r w:rsidRPr="00D93B4B">
        <w:rPr>
          <w:rFonts w:ascii="Arial" w:hAnsi="Arial" w:cs="Arial"/>
          <w:b/>
          <w:bCs/>
          <w:sz w:val="24"/>
          <w:szCs w:val="24"/>
        </w:rPr>
        <w:t>Cel szczegółowy 2 viii</w:t>
      </w:r>
      <w:r w:rsidRPr="00D93B4B">
        <w:rPr>
          <w:rFonts w:ascii="Arial" w:hAnsi="Arial" w:cs="Arial"/>
          <w:sz w:val="24"/>
          <w:szCs w:val="24"/>
        </w:rPr>
        <w:t>. Wspieranie zrównoważonej multimodalnej mobilności miejskiej jako elementu transformacji w kierunku gospodarki zeroemisyjnej</w:t>
      </w:r>
    </w:p>
    <w:p w14:paraId="5886345B" w14:textId="77777777" w:rsidR="00D93B4B" w:rsidRPr="00AA3342" w:rsidRDefault="00D93B4B" w:rsidP="00AA3342">
      <w:pPr>
        <w:pStyle w:val="Podtytu"/>
        <w:rPr>
          <w:rFonts w:ascii="Arial" w:hAnsi="Arial" w:cs="Arial"/>
          <w:color w:val="auto"/>
          <w:spacing w:val="0"/>
          <w:sz w:val="24"/>
          <w:szCs w:val="24"/>
        </w:rPr>
      </w:pPr>
      <w:r w:rsidRPr="00AA3342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Działanie 3.1 </w:t>
      </w:r>
      <w:r w:rsidRPr="00AA3342">
        <w:rPr>
          <w:rFonts w:ascii="Arial" w:hAnsi="Arial" w:cs="Arial"/>
          <w:color w:val="auto"/>
          <w:spacing w:val="0"/>
          <w:sz w:val="24"/>
          <w:szCs w:val="24"/>
        </w:rPr>
        <w:t xml:space="preserve">Rozwój i usprawnienie mobilności miejskiej i podmiejskiej </w:t>
      </w:r>
      <w:proofErr w:type="spellStart"/>
      <w:r w:rsidRPr="00AA3342">
        <w:rPr>
          <w:rFonts w:ascii="Arial" w:hAnsi="Arial" w:cs="Arial"/>
          <w:color w:val="auto"/>
          <w:spacing w:val="0"/>
          <w:sz w:val="24"/>
          <w:szCs w:val="24"/>
        </w:rPr>
        <w:t>BydOF</w:t>
      </w:r>
      <w:proofErr w:type="spellEnd"/>
      <w:r w:rsidRPr="00AA3342">
        <w:rPr>
          <w:rFonts w:ascii="Arial" w:hAnsi="Arial" w:cs="Arial"/>
          <w:color w:val="auto"/>
          <w:spacing w:val="0"/>
          <w:sz w:val="24"/>
          <w:szCs w:val="24"/>
        </w:rPr>
        <w:t>- IP</w:t>
      </w:r>
    </w:p>
    <w:p w14:paraId="3E8E9C16" w14:textId="07AD8B83" w:rsidR="00637FD8" w:rsidRPr="00AA3342" w:rsidRDefault="00D93B4B" w:rsidP="00AA3342">
      <w:pPr>
        <w:pStyle w:val="Podtytu"/>
        <w:rPr>
          <w:rFonts w:ascii="Arial" w:hAnsi="Arial" w:cs="Arial"/>
          <w:color w:val="auto"/>
          <w:spacing w:val="0"/>
          <w:sz w:val="24"/>
          <w:szCs w:val="24"/>
        </w:rPr>
      </w:pPr>
      <w:r w:rsidRPr="00AA3342">
        <w:rPr>
          <w:rFonts w:ascii="Arial" w:hAnsi="Arial" w:cs="Arial"/>
          <w:color w:val="auto"/>
          <w:spacing w:val="0"/>
          <w:sz w:val="24"/>
          <w:szCs w:val="24"/>
        </w:rPr>
        <w:t xml:space="preserve">Schemat: </w:t>
      </w:r>
      <w:r w:rsidR="00EF62DD" w:rsidRPr="00AA3342">
        <w:rPr>
          <w:rFonts w:ascii="Arial" w:hAnsi="Arial" w:cs="Arial"/>
          <w:color w:val="auto"/>
          <w:spacing w:val="0"/>
          <w:sz w:val="24"/>
          <w:szCs w:val="24"/>
        </w:rPr>
        <w:t>Infrastruktura przeznaczona dla rowerów (</w:t>
      </w:r>
      <w:proofErr w:type="spellStart"/>
      <w:r w:rsidR="00EF62DD" w:rsidRPr="00AA3342">
        <w:rPr>
          <w:rFonts w:ascii="Arial" w:hAnsi="Arial" w:cs="Arial"/>
          <w:color w:val="auto"/>
          <w:spacing w:val="0"/>
          <w:sz w:val="24"/>
          <w:szCs w:val="24"/>
        </w:rPr>
        <w:t>BydOF</w:t>
      </w:r>
      <w:proofErr w:type="spellEnd"/>
      <w:r w:rsidR="00EF62DD" w:rsidRPr="00AA3342">
        <w:rPr>
          <w:rFonts w:ascii="Arial" w:hAnsi="Arial" w:cs="Arial"/>
          <w:color w:val="auto"/>
          <w:spacing w:val="0"/>
          <w:sz w:val="24"/>
          <w:szCs w:val="24"/>
        </w:rPr>
        <w:t>-IP)</w:t>
      </w:r>
    </w:p>
    <w:p w14:paraId="0006D5BB" w14:textId="3AE046BB" w:rsidR="004053B9" w:rsidRDefault="00A12E4A" w:rsidP="00C40B1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990094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8D4EBB">
        <w:rPr>
          <w:rFonts w:ascii="Arial" w:hAnsi="Arial" w:cs="Arial"/>
          <w:sz w:val="24"/>
          <w:szCs w:val="24"/>
        </w:rPr>
        <w:t xml:space="preserve"> konkurencyjny</w:t>
      </w:r>
    </w:p>
    <w:p w14:paraId="4514C40D" w14:textId="7835C528" w:rsidR="0040025A" w:rsidRPr="008D4EBB" w:rsidRDefault="0040025A" w:rsidP="00C40B1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0025A">
        <w:rPr>
          <w:rFonts w:ascii="Arial" w:hAnsi="Arial" w:cs="Arial"/>
          <w:sz w:val="24"/>
          <w:szCs w:val="24"/>
        </w:rPr>
        <w:t>Nabór realizowany w ramach polityki terytorialnej</w:t>
      </w:r>
      <w:r w:rsidR="003957EB">
        <w:rPr>
          <w:rFonts w:ascii="Arial" w:hAnsi="Arial" w:cs="Arial"/>
          <w:sz w:val="24"/>
          <w:szCs w:val="24"/>
        </w:rPr>
        <w:t>.</w:t>
      </w:r>
    </w:p>
    <w:p w14:paraId="0459A1FF" w14:textId="77777777" w:rsidR="00D93B4B" w:rsidRPr="00D93B4B" w:rsidRDefault="00D93B4B" w:rsidP="00C40B1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93B4B">
        <w:rPr>
          <w:rFonts w:ascii="Arial" w:hAnsi="Arial" w:cs="Arial"/>
          <w:color w:val="000000"/>
          <w:sz w:val="24"/>
          <w:szCs w:val="24"/>
        </w:rPr>
        <w:t xml:space="preserve">Nabór jest skierowany do następujących podmiotów z obszaru ZIT </w:t>
      </w:r>
      <w:proofErr w:type="spellStart"/>
      <w:r w:rsidRPr="00D93B4B">
        <w:rPr>
          <w:rFonts w:ascii="Arial" w:hAnsi="Arial" w:cs="Arial"/>
          <w:color w:val="000000"/>
          <w:sz w:val="24"/>
          <w:szCs w:val="24"/>
        </w:rPr>
        <w:t>BydOF</w:t>
      </w:r>
      <w:proofErr w:type="spellEnd"/>
      <w:r w:rsidRPr="00D93B4B">
        <w:rPr>
          <w:rFonts w:ascii="Arial" w:hAnsi="Arial" w:cs="Arial"/>
          <w:color w:val="000000"/>
          <w:sz w:val="24"/>
          <w:szCs w:val="24"/>
        </w:rPr>
        <w:t>:</w:t>
      </w:r>
    </w:p>
    <w:p w14:paraId="7DA862D7" w14:textId="66E92D4E" w:rsidR="00D93B4B" w:rsidRPr="00D93B4B" w:rsidRDefault="00D93B4B" w:rsidP="00C40B19">
      <w:pPr>
        <w:numPr>
          <w:ilvl w:val="0"/>
          <w:numId w:val="8"/>
        </w:numPr>
        <w:spacing w:before="240" w:after="120" w:line="240" w:lineRule="auto"/>
        <w:contextualSpacing/>
        <w:rPr>
          <w:rFonts w:ascii="Arial" w:hAnsi="Arial" w:cs="Arial"/>
          <w:color w:val="000000"/>
          <w:sz w:val="24"/>
          <w:szCs w:val="24"/>
          <w:lang w:val="x-none"/>
        </w:rPr>
      </w:pPr>
      <w:r w:rsidRPr="00D93B4B">
        <w:rPr>
          <w:rFonts w:ascii="Arial" w:hAnsi="Arial" w:cs="Arial"/>
          <w:color w:val="000000"/>
          <w:sz w:val="24"/>
          <w:szCs w:val="24"/>
          <w:lang w:val="x-none"/>
        </w:rPr>
        <w:t>jednost</w:t>
      </w:r>
      <w:r w:rsidR="003957EB">
        <w:rPr>
          <w:rFonts w:ascii="Arial" w:hAnsi="Arial" w:cs="Arial"/>
          <w:color w:val="000000"/>
          <w:sz w:val="24"/>
          <w:szCs w:val="24"/>
        </w:rPr>
        <w:t>ki</w:t>
      </w:r>
      <w:r w:rsidRPr="00D93B4B">
        <w:rPr>
          <w:rFonts w:ascii="Arial" w:hAnsi="Arial" w:cs="Arial"/>
          <w:color w:val="000000"/>
          <w:sz w:val="24"/>
          <w:szCs w:val="24"/>
          <w:lang w:val="x-none"/>
        </w:rPr>
        <w:t xml:space="preserve"> samorządu terytorialnego</w:t>
      </w:r>
      <w:r w:rsidR="003957EB">
        <w:rPr>
          <w:rFonts w:ascii="Arial" w:hAnsi="Arial" w:cs="Arial"/>
          <w:color w:val="000000"/>
          <w:sz w:val="24"/>
          <w:szCs w:val="24"/>
        </w:rPr>
        <w:t>.</w:t>
      </w:r>
    </w:p>
    <w:p w14:paraId="5E123C4D" w14:textId="658D48FB" w:rsidR="00D93B4B" w:rsidRDefault="00D93B4B" w:rsidP="00C40B19">
      <w:pPr>
        <w:pStyle w:val="Default"/>
        <w:spacing w:before="840" w:after="12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Zakres wsparcia to rozwój transportu rowerowego (m.in. systemy rowerów publicznych, obiekty „</w:t>
      </w:r>
      <w:proofErr w:type="spellStart"/>
      <w:r>
        <w:rPr>
          <w:rFonts w:ascii="Arial" w:hAnsi="Arial" w:cs="Arial"/>
          <w:color w:val="auto"/>
        </w:rPr>
        <w:t>bike&amp;ride</w:t>
      </w:r>
      <w:proofErr w:type="spellEnd"/>
      <w:r>
        <w:rPr>
          <w:rFonts w:ascii="Arial" w:hAnsi="Arial" w:cs="Arial"/>
          <w:color w:val="auto"/>
        </w:rPr>
        <w:t>”, budowa i przebudowa dróg rowerowych)</w:t>
      </w:r>
      <w:r w:rsidR="003957EB">
        <w:rPr>
          <w:rFonts w:ascii="Arial" w:hAnsi="Arial" w:cs="Arial"/>
          <w:color w:val="auto"/>
        </w:rPr>
        <w:t>.</w:t>
      </w:r>
    </w:p>
    <w:p w14:paraId="345F8DE6" w14:textId="61B7562E" w:rsidR="005172B5" w:rsidRPr="008D4EBB" w:rsidRDefault="007257F1" w:rsidP="00C40B19">
      <w:pPr>
        <w:pStyle w:val="Nagwek1"/>
        <w:numPr>
          <w:ilvl w:val="0"/>
          <w:numId w:val="21"/>
        </w:numPr>
        <w:spacing w:before="840"/>
        <w:rPr>
          <w:rFonts w:ascii="Arial" w:hAnsi="Arial" w:cs="Arial"/>
          <w:sz w:val="24"/>
          <w:szCs w:val="24"/>
        </w:rPr>
      </w:pPr>
      <w:r w:rsidRPr="002C3295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8D4EBB" w14:paraId="177A6179" w14:textId="77777777" w:rsidTr="006715CB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50D36F32" w14:textId="77777777" w:rsidR="003C40D0" w:rsidRPr="008D4EBB" w:rsidRDefault="003C40D0" w:rsidP="00C40B1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8D4EBB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A5DA54F" w14:textId="77777777" w:rsidR="003C40D0" w:rsidRPr="008D4EBB" w:rsidRDefault="003C40D0" w:rsidP="00C40B1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59BA0DD" w14:textId="77777777" w:rsidR="003C40D0" w:rsidRPr="008D4EBB" w:rsidRDefault="003C40D0" w:rsidP="00C40B1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8D4EBB" w:rsidRDefault="003C40D0" w:rsidP="00C40B1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8D4EBB" w:rsidRDefault="003C40D0" w:rsidP="00C40B1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857C3" w:rsidRPr="008D4EBB" w14:paraId="7E57D17D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4CFA240A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33457F9B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C3D2D56" w14:textId="77777777" w:rsidR="003C40D0" w:rsidRPr="008D4EBB" w:rsidRDefault="003C40D0" w:rsidP="00AA3342">
            <w:pPr>
              <w:spacing w:before="60" w:after="0" w:line="23" w:lineRule="atLeast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200EF6C" w14:textId="77777777" w:rsidR="003C40D0" w:rsidRPr="008D4EBB" w:rsidRDefault="003C40D0" w:rsidP="00AA3342">
            <w:pPr>
              <w:numPr>
                <w:ilvl w:val="0"/>
                <w:numId w:val="6"/>
              </w:numPr>
              <w:spacing w:before="60" w:after="0" w:line="23" w:lineRule="atLeast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8EDB809" w14:textId="77777777" w:rsidR="003C40D0" w:rsidRPr="008D4EBB" w:rsidRDefault="003C40D0" w:rsidP="00AA3342">
            <w:pPr>
              <w:numPr>
                <w:ilvl w:val="0"/>
                <w:numId w:val="6"/>
              </w:numPr>
              <w:spacing w:before="60" w:after="0" w:line="23" w:lineRule="atLeast"/>
              <w:ind w:left="714" w:hanging="357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72B9F4C7" w14:textId="00A51548" w:rsidR="003C40D0" w:rsidRPr="008D4EBB" w:rsidRDefault="003C40D0" w:rsidP="00AA3342">
            <w:pPr>
              <w:numPr>
                <w:ilvl w:val="0"/>
                <w:numId w:val="6"/>
              </w:numPr>
              <w:spacing w:before="60" w:after="0" w:line="23" w:lineRule="atLeast"/>
              <w:ind w:left="714" w:hanging="357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wszystkie załączniki</w:t>
            </w:r>
            <w:r w:rsidR="00644CBC">
              <w:rPr>
                <w:rFonts w:ascii="Arial" w:hAnsi="Arial" w:cs="Arial"/>
                <w:bCs/>
                <w:sz w:val="24"/>
                <w:szCs w:val="24"/>
              </w:rPr>
              <w:t xml:space="preserve"> zostały podpisane zgodnie ze sposobem wskazanym w Regulaminie wyboru projektów.</w:t>
            </w:r>
          </w:p>
          <w:p w14:paraId="3C07AE71" w14:textId="77777777" w:rsidR="003C40D0" w:rsidRPr="008D4EBB" w:rsidRDefault="003C40D0" w:rsidP="00AA3342">
            <w:pPr>
              <w:spacing w:before="240" w:after="60" w:line="23" w:lineRule="atLeast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DBBF6BA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5BEEBCF" w14:textId="77777777" w:rsidR="003C40D0" w:rsidRPr="008D4EBB" w:rsidRDefault="003C40D0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616F9E" w14:textId="47EF8D46" w:rsidR="003C40D0" w:rsidRPr="008D4EBB" w:rsidRDefault="003C40D0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303E147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6E65BAC" w14:textId="73AB066B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57C3" w:rsidRPr="008D4EBB" w14:paraId="62B630A6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A0C99EE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2079FA22" w14:textId="6F517CED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199" w:type="dxa"/>
          </w:tcPr>
          <w:p w14:paraId="027DA673" w14:textId="7F494E58" w:rsidR="003C40D0" w:rsidRPr="008D4EBB" w:rsidRDefault="003C40D0" w:rsidP="00AA3342">
            <w:pPr>
              <w:spacing w:before="60" w:after="0" w:line="23" w:lineRule="atLeast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24E6D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644CBC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424E6D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8D4EB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8D4EB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96730D1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6C88DC1" w14:textId="77777777" w:rsidR="00DC01E9" w:rsidRPr="008D4EBB" w:rsidRDefault="003C40D0" w:rsidP="00AA334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3" w:lineRule="atLeast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06F30F11" w14:textId="77777777" w:rsidR="00DC01E9" w:rsidRPr="008D4EBB" w:rsidRDefault="00DC01E9" w:rsidP="00AA334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6C74AB" w:rsidRPr="008D4EB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</w:t>
            </w:r>
            <w:r w:rsidR="006C74AB" w:rsidRPr="008D4EB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lastRenderedPageBreak/>
              <w:t xml:space="preserve">2021/1058 z dnia 24 czerwca 2021 r. w sprawie Europejskiego Funduszu Rozwoju Regionalnego i Funduszu Spójności (Dz. U. UE. L. z 2021 r. Nr 231, str. 60 z </w:t>
            </w:r>
            <w:proofErr w:type="spellStart"/>
            <w:r w:rsidR="006C74AB" w:rsidRPr="008D4EB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="006C74AB" w:rsidRPr="008D4EB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3595ACA9" w14:textId="77777777" w:rsidR="003C40D0" w:rsidRPr="008D4EBB" w:rsidRDefault="003C40D0" w:rsidP="00AA334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>. zm.)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A0D8CB0" w14:textId="6157AE50" w:rsidR="003C40D0" w:rsidRPr="008D4EBB" w:rsidRDefault="003C40D0" w:rsidP="00AA334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art. 1 rozporządzenia Komisji (UE) nr </w:t>
            </w:r>
            <w:r w:rsidR="00644CBC">
              <w:rPr>
                <w:rFonts w:ascii="Arial" w:hAnsi="Arial" w:cs="Arial"/>
                <w:sz w:val="24"/>
                <w:szCs w:val="24"/>
              </w:rPr>
              <w:t>2023/2831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z dnia </w:t>
            </w:r>
            <w:r w:rsidR="00644CBC">
              <w:rPr>
                <w:rFonts w:ascii="Arial" w:hAnsi="Arial" w:cs="Arial"/>
                <w:sz w:val="24"/>
                <w:szCs w:val="24"/>
              </w:rPr>
              <w:t>13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grudnia </w:t>
            </w:r>
            <w:r w:rsidR="00644CBC">
              <w:rPr>
                <w:rFonts w:ascii="Arial" w:hAnsi="Arial" w:cs="Arial"/>
                <w:sz w:val="24"/>
                <w:szCs w:val="24"/>
              </w:rPr>
              <w:t>2023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r. w sprawie stosowania art. 107 i 108 Traktatu o funkcjonowaniu Unii Europejskiej do pomocy de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 xml:space="preserve"> (Dz. U. UE L </w:t>
            </w:r>
            <w:r w:rsidR="00644CBC">
              <w:rPr>
                <w:rFonts w:ascii="Arial" w:hAnsi="Arial" w:cs="Arial"/>
                <w:sz w:val="24"/>
                <w:szCs w:val="24"/>
              </w:rPr>
              <w:t>z 2023 r. poz.2831</w:t>
            </w:r>
            <w:r w:rsidRPr="008D4EBB">
              <w:rPr>
                <w:rFonts w:ascii="Arial" w:hAnsi="Arial" w:cs="Arial"/>
                <w:sz w:val="24"/>
                <w:szCs w:val="24"/>
              </w:rPr>
              <w:t>)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4DB05BF" w14:textId="62567650" w:rsidR="003C40D0" w:rsidRPr="008D4EBB" w:rsidRDefault="003C40D0" w:rsidP="00AA334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3" w:lineRule="atLeast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644CBC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3"/>
            </w:r>
            <w:r w:rsidR="006A74D7" w:rsidRPr="008D4EBB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17820A4" w14:textId="7BC7142B" w:rsidR="006A74D7" w:rsidRDefault="006A74D7" w:rsidP="00AA334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3" w:lineRule="atLeast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 nie został fizycznie ukończony lub w pełni wdrożony przed złożeniem wniosku o dofinansowanie projektu zgodnie z art. 63 ust. 6 rozporządzenia nr 2021/1060</w:t>
            </w:r>
            <w:r w:rsidR="00424E6D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7D37115" w14:textId="0FF61FEE" w:rsidR="00424E6D" w:rsidRPr="00061F68" w:rsidRDefault="00424E6D" w:rsidP="00AA334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3" w:lineRule="atLeast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 </w:t>
            </w:r>
            <w:r w:rsidRPr="008157D1">
              <w:rPr>
                <w:rFonts w:ascii="Arial" w:hAnsi="Arial" w:cs="Arial"/>
                <w:sz w:val="24"/>
                <w:szCs w:val="24"/>
                <w:lang w:val="pl-PL"/>
              </w:rPr>
              <w:t>C 249/1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31.07.2014 r.)</w:t>
            </w:r>
            <w:r w:rsidRPr="00790F2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1CB21519" w14:textId="77777777" w:rsidR="003C40D0" w:rsidRPr="008D4EBB" w:rsidRDefault="003C40D0" w:rsidP="00AA3342">
            <w:pPr>
              <w:spacing w:before="24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76E01E32" w14:textId="77777777" w:rsidR="003C40D0" w:rsidRPr="008D4EBB" w:rsidRDefault="003C40D0" w:rsidP="00AA3342">
            <w:pPr>
              <w:pStyle w:val="Akapitzlist"/>
              <w:autoSpaceDE w:val="0"/>
              <w:autoSpaceDN w:val="0"/>
              <w:adjustRightInd w:val="0"/>
              <w:spacing w:after="60" w:line="23" w:lineRule="atLeast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260" w:type="dxa"/>
          </w:tcPr>
          <w:p w14:paraId="0EF35443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8D4EBB">
              <w:rPr>
                <w:rFonts w:ascii="Arial" w:hAnsi="Arial" w:cs="Arial"/>
                <w:sz w:val="24"/>
                <w:szCs w:val="24"/>
              </w:rPr>
              <w:t>E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F06D22F" w14:textId="77777777" w:rsidR="003C40D0" w:rsidRPr="008D4EBB" w:rsidRDefault="003C40D0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16311B" w14:textId="77777777" w:rsidR="003C40D0" w:rsidRPr="008D4EBB" w:rsidRDefault="003C40D0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</w:t>
            </w:r>
            <w:r w:rsidR="00ED795A" w:rsidRPr="008D4EB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66B725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18CD438" w14:textId="5A6EA7B2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4ADC" w:rsidRPr="008D4EBB" w14:paraId="2B0822E5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2753503" w14:textId="77777777" w:rsidR="00134ADC" w:rsidRPr="008D4EBB" w:rsidRDefault="00134AD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646CEF12" w14:textId="1EBEB0C5" w:rsidR="00134ADC" w:rsidRPr="008D4EBB" w:rsidRDefault="00134ADC" w:rsidP="00AA3342">
            <w:p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199" w:type="dxa"/>
          </w:tcPr>
          <w:p w14:paraId="06792BA3" w14:textId="1F5D9F0C" w:rsidR="00134ADC" w:rsidRPr="00362444" w:rsidRDefault="00134ADC" w:rsidP="00EB378A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</w:t>
            </w:r>
            <w:r w:rsidR="00644CBC">
              <w:rPr>
                <w:rFonts w:ascii="Arial" w:hAnsi="Arial" w:cs="Arial"/>
                <w:sz w:val="24"/>
                <w:szCs w:val="24"/>
              </w:rPr>
              <w:t>amy</w:t>
            </w:r>
            <w:r w:rsidRPr="00362444">
              <w:rPr>
                <w:rFonts w:ascii="Arial" w:hAnsi="Arial" w:cs="Arial"/>
                <w:sz w:val="24"/>
                <w:szCs w:val="24"/>
              </w:rPr>
              <w:t>, czy przestrzega ona przepisów antydyskryminacyjnych, o których mowa w art. 9 ust. 3 rozporządzenia nr 2021/1060.</w:t>
            </w:r>
          </w:p>
          <w:p w14:paraId="718BAF81" w14:textId="77777777" w:rsidR="00134ADC" w:rsidRPr="00362444" w:rsidRDefault="00134ADC" w:rsidP="00EB378A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16D8D6E9" w14:textId="77777777" w:rsidR="00134ADC" w:rsidRPr="003C1527" w:rsidRDefault="00134ADC" w:rsidP="00EB378A">
            <w:pPr>
              <w:spacing w:before="60" w:after="0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t xml:space="preserve">W przypadku, gdy JST przyjęła dyskryminujące akty prawa miejscowego, sprzeczne z zasadami, o których mowa w art. 9 ust. 3 rozporządzenia nr 2021/1060, a następnie podjęła </w:t>
            </w:r>
            <w:r w:rsidRPr="00362444">
              <w:rPr>
                <w:rFonts w:ascii="Arial" w:hAnsi="Arial" w:cs="Arial"/>
                <w:sz w:val="24"/>
                <w:szCs w:val="24"/>
              </w:rPr>
              <w:lastRenderedPageBreak/>
              <w:t>skuteczne działania naprawcze kryterium uznaje się za spełnione. Podjęte działania naprawcze powinny być opisane we</w:t>
            </w:r>
            <w:r w:rsidRPr="00EF5908">
              <w:rPr>
                <w:rFonts w:ascii="Arial" w:hAnsi="Arial" w:cs="Arial"/>
                <w:kern w:val="2"/>
                <w:sz w:val="24"/>
                <w:szCs w:val="24"/>
              </w:rPr>
              <w:t xml:space="preserve"> wniosku o dofinansowanie.</w:t>
            </w:r>
          </w:p>
          <w:p w14:paraId="2BD145A6" w14:textId="65AB58B6" w:rsidR="00134ADC" w:rsidRPr="00812065" w:rsidRDefault="00134ADC" w:rsidP="00EB378A">
            <w:pPr>
              <w:spacing w:before="60" w:after="6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1527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Pr="00362444">
              <w:footnoteReference w:id="4"/>
            </w:r>
            <w:r w:rsidRPr="003C1527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644CBC">
              <w:rPr>
                <w:rFonts w:ascii="Arial" w:hAnsi="Arial" w:cs="Arial"/>
                <w:sz w:val="24"/>
                <w:szCs w:val="24"/>
              </w:rPr>
              <w:t>informacje znajdujące się na stronie internetowej</w:t>
            </w:r>
            <w:r w:rsidRPr="003C1527">
              <w:rPr>
                <w:rFonts w:ascii="Arial" w:hAnsi="Arial" w:cs="Arial"/>
                <w:sz w:val="24"/>
                <w:szCs w:val="24"/>
              </w:rPr>
              <w:t xml:space="preserve"> Rzecznika Praw Obywatelskich (RPO) obejmującą JST, które ustanowiły obowiązujące i uznane przez RPO za dyskryminujące akty prawa miejscowego (aktualną na dzień zakończenia naboru).</w:t>
            </w:r>
          </w:p>
        </w:tc>
        <w:tc>
          <w:tcPr>
            <w:tcW w:w="3260" w:type="dxa"/>
          </w:tcPr>
          <w:p w14:paraId="39032148" w14:textId="77777777" w:rsidR="00134ADC" w:rsidRPr="00921A4E" w:rsidRDefault="00134AD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921A4E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ED1DE8" w14:textId="77777777" w:rsidR="00134ADC" w:rsidRPr="00921A4E" w:rsidRDefault="00134ADC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BFC46B8" w14:textId="77777777" w:rsidR="00134ADC" w:rsidRPr="00921A4E" w:rsidRDefault="00134ADC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3B53D94" w14:textId="149037A8" w:rsidR="00134ADC" w:rsidRPr="008D4EBB" w:rsidRDefault="00134AD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34ADC" w:rsidRPr="008D4EBB" w14:paraId="7C270953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722F73A5" w14:textId="77777777" w:rsidR="00134ADC" w:rsidRPr="008D4EBB" w:rsidRDefault="00134AD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856" w:type="dxa"/>
            <w:vAlign w:val="center"/>
          </w:tcPr>
          <w:p w14:paraId="21747395" w14:textId="77777777" w:rsidR="00134ADC" w:rsidRPr="008D4EBB" w:rsidRDefault="00134AD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0B82F1AD" w14:textId="77777777" w:rsidR="00134ADC" w:rsidRPr="008D4EBB" w:rsidRDefault="00134ADC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6E2910EE" w14:textId="7BB3E372" w:rsidR="00134ADC" w:rsidRPr="008D4EBB" w:rsidRDefault="00134ADC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87B5EB7" w14:textId="77777777" w:rsidR="00134ADC" w:rsidRPr="008D4EBB" w:rsidRDefault="00134ADC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9AD4E1" w14:textId="77777777" w:rsidR="00134ADC" w:rsidRPr="008D4EBB" w:rsidRDefault="00134ADC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026D00" w14:textId="476386F2" w:rsidR="00134ADC" w:rsidRPr="008D4EBB" w:rsidRDefault="00134ADC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C1C79CC" w14:textId="77777777" w:rsidR="00134ADC" w:rsidRPr="008D4EBB" w:rsidRDefault="00134AD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7B796BBC" w14:textId="738A6258" w:rsidR="00134ADC" w:rsidRPr="008D4EBB" w:rsidRDefault="00134AD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4ADC" w:rsidRPr="008D4EBB" w14:paraId="6426F1D8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640228C3" w14:textId="54D90A8D" w:rsidR="00134ADC" w:rsidRPr="008D4EBB" w:rsidRDefault="00134AD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41E2A6D1" w14:textId="2576AFA5" w:rsidR="00134ADC" w:rsidRPr="008D4EBB" w:rsidRDefault="00134AD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283A1412" w14:textId="797737A6" w:rsidR="00DB44CC" w:rsidRDefault="00134ADC" w:rsidP="00AA3342">
            <w:pPr>
              <w:spacing w:before="60" w:after="12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na moment złożenia wniosku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46806565" w14:textId="563BDFFF" w:rsidR="00DB44CC" w:rsidRPr="00DB44CC" w:rsidRDefault="00DB44CC" w:rsidP="00AA3342">
            <w:pPr>
              <w:spacing w:before="60" w:after="120" w:line="23" w:lineRule="atLeast"/>
              <w:rPr>
                <w:rFonts w:ascii="Arial" w:hAnsi="Arial" w:cs="Arial"/>
                <w:sz w:val="24"/>
                <w:szCs w:val="24"/>
              </w:rPr>
            </w:pPr>
            <w:r w:rsidRPr="00DB44CC">
              <w:rPr>
                <w:rFonts w:ascii="Arial" w:hAnsi="Arial" w:cs="Arial"/>
                <w:sz w:val="24"/>
                <w:szCs w:val="24"/>
              </w:rPr>
              <w:t>Jeśli wydane pozwolenie zezwalające na realizację inwestycji (np. decyzja o pozwoleniu na budowę, zezwolenie na realizację inwestycji drogowej) nie jest prawomocne w momencie składania wniosku o dofinansowanie, należy przedłożyć decyzję opatrzoną klauzulą ostateczności najpóźniej na etapie podpisania umowy o dofinansowanie projektu.</w:t>
            </w:r>
          </w:p>
          <w:p w14:paraId="1EF6CAD8" w14:textId="38D55FA0" w:rsidR="00DB44CC" w:rsidRPr="00DB44CC" w:rsidRDefault="00DB44CC" w:rsidP="00AA3342">
            <w:pPr>
              <w:spacing w:before="60" w:after="120" w:line="23" w:lineRule="atLeast"/>
              <w:rPr>
                <w:rFonts w:ascii="Arial" w:hAnsi="Arial" w:cs="Arial"/>
                <w:sz w:val="24"/>
                <w:szCs w:val="24"/>
              </w:rPr>
            </w:pPr>
            <w:r w:rsidRPr="00DB44CC">
              <w:rPr>
                <w:rFonts w:ascii="Arial" w:hAnsi="Arial" w:cs="Arial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DB44CC">
              <w:rPr>
                <w:rFonts w:ascii="Arial" w:hAnsi="Arial" w:cs="Arial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DB44CC">
              <w:rPr>
                <w:rFonts w:ascii="Arial" w:hAnsi="Arial" w:cs="Arial"/>
                <w:sz w:val="24"/>
                <w:szCs w:val="24"/>
              </w:rPr>
              <w:t xml:space="preserve">, jednakże nie później niż 12 </w:t>
            </w:r>
            <w:r w:rsidRPr="00DB44CC">
              <w:rPr>
                <w:rFonts w:ascii="Arial" w:hAnsi="Arial" w:cs="Arial"/>
                <w:sz w:val="24"/>
                <w:szCs w:val="24"/>
              </w:rPr>
              <w:lastRenderedPageBreak/>
              <w:t>m-</w:t>
            </w:r>
            <w:proofErr w:type="spellStart"/>
            <w:r w:rsidRPr="00DB44C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DB44CC">
              <w:rPr>
                <w:rFonts w:ascii="Arial" w:hAnsi="Arial" w:cs="Arial"/>
                <w:sz w:val="24"/>
                <w:szCs w:val="24"/>
              </w:rPr>
              <w:t xml:space="preserve"> od daty zatwierdzenia listy ocenionych projektów, o której mowa w art. 56 ustawy z dnia 28 kwietnia 2022 r. o zasadach realizacji zadań finansowanych ze środków europejskich w perspektywie finansowej 2021-2027 (Dz.U. 2022 poz. 1079)</w:t>
            </w:r>
            <w:commentRangeStart w:id="1"/>
            <w:ins w:id="2" w:author="Przemysław Mentkowski" w:date="2025-01-13T15:15:00Z" w16du:dateUtc="2025-01-13T14:15:00Z">
              <w:r w:rsidR="005C6EDB">
                <w:rPr>
                  <w:rStyle w:val="Odwoanieprzypisudolnego"/>
                  <w:rFonts w:ascii="Arial" w:hAnsi="Arial" w:cs="Arial"/>
                  <w:sz w:val="24"/>
                  <w:szCs w:val="24"/>
                </w:rPr>
                <w:footnoteReference w:id="7"/>
              </w:r>
            </w:ins>
            <w:commentRangeEnd w:id="1"/>
            <w:ins w:id="4" w:author="Przemysław Mentkowski" w:date="2025-01-13T15:16:00Z" w16du:dateUtc="2025-01-13T14:16:00Z">
              <w:r w:rsidR="005C6EDB">
                <w:rPr>
                  <w:rStyle w:val="Odwoaniedokomentarza"/>
                  <w:lang w:val="x-none" w:eastAsia="x-none"/>
                </w:rPr>
                <w:commentReference w:id="1"/>
              </w:r>
            </w:ins>
            <w:r w:rsidRPr="00DB44C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B671965" w14:textId="7CD0828D" w:rsidR="00134ADC" w:rsidRPr="005526E5" w:rsidRDefault="00DB44CC" w:rsidP="00AA3342">
            <w:pPr>
              <w:spacing w:before="120" w:after="120" w:line="23" w:lineRule="atLeast"/>
              <w:rPr>
                <w:rFonts w:ascii="Arial" w:hAnsi="Arial" w:cs="Arial"/>
                <w:sz w:val="24"/>
                <w:szCs w:val="24"/>
              </w:rPr>
            </w:pPr>
            <w:r w:rsidRPr="00DB44CC">
              <w:rPr>
                <w:rFonts w:ascii="Arial" w:hAnsi="Arial" w:cs="Arial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</w:p>
          <w:p w14:paraId="2F2681EF" w14:textId="3F298E31" w:rsidR="00134ADC" w:rsidRPr="008D4EBB" w:rsidRDefault="00134ADC" w:rsidP="00AA3342">
            <w:pPr>
              <w:spacing w:before="240" w:after="12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5381C82E" w14:textId="77777777" w:rsidR="00134ADC" w:rsidRPr="005526E5" w:rsidRDefault="00134AD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5526E5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A4672ED" w14:textId="77777777" w:rsidR="00134ADC" w:rsidRPr="005526E5" w:rsidRDefault="00134ADC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D433A54" w14:textId="77777777" w:rsidR="00134ADC" w:rsidRPr="005526E5" w:rsidRDefault="00134ADC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57217E9B" w14:textId="77777777" w:rsidR="00134ADC" w:rsidRPr="005526E5" w:rsidRDefault="00134AD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35377C7" w14:textId="1EEBB711" w:rsidR="00134ADC" w:rsidRPr="008D4EBB" w:rsidRDefault="00134AD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44CC" w:rsidRPr="008D4EBB" w14:paraId="5058F240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3ECC7348" w14:textId="4E56D391" w:rsidR="00DB44CC" w:rsidRPr="005526E5" w:rsidRDefault="00DB44C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856" w:type="dxa"/>
            <w:vAlign w:val="center"/>
          </w:tcPr>
          <w:p w14:paraId="446F6201" w14:textId="73FF2F73" w:rsidR="00DB44CC" w:rsidRPr="005526E5" w:rsidRDefault="00DB44C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1FCC3D73" w14:textId="386357FD" w:rsidR="00DB44CC" w:rsidRPr="00E81FE6" w:rsidRDefault="00DB44CC" w:rsidP="00AA3342">
            <w:pPr>
              <w:spacing w:before="12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 xml:space="preserve">W kryterium sprawdzamy, czy zakładany maksymalny okres realizacji projektu nie przekracza </w:t>
            </w:r>
            <w:del w:id="5" w:author="Dagmara Wend" w:date="2025-01-09T14:06:00Z" w16du:dateUtc="2025-01-09T13:06:00Z">
              <w:r w:rsidRPr="00E81FE6" w:rsidDel="000813FF">
                <w:rPr>
                  <w:rFonts w:ascii="Arial" w:hAnsi="Arial" w:cs="Arial"/>
                  <w:sz w:val="24"/>
                  <w:szCs w:val="24"/>
                </w:rPr>
                <w:delText>36</w:delText>
              </w:r>
            </w:del>
            <w:commentRangeStart w:id="6"/>
            <w:ins w:id="7" w:author="Dagmara Wend" w:date="2025-01-09T14:06:00Z" w16du:dateUtc="2025-01-09T13:06:00Z">
              <w:r w:rsidR="000813FF">
                <w:rPr>
                  <w:rFonts w:ascii="Arial" w:hAnsi="Arial" w:cs="Arial"/>
                  <w:sz w:val="24"/>
                  <w:szCs w:val="24"/>
                </w:rPr>
                <w:t>48</w:t>
              </w:r>
              <w:commentRangeEnd w:id="6"/>
              <w:r w:rsidR="000813FF">
                <w:rPr>
                  <w:rStyle w:val="Odwoaniedokomentarza"/>
                  <w:lang w:val="x-none" w:eastAsia="x-none"/>
                </w:rPr>
                <w:commentReference w:id="6"/>
              </w:r>
            </w:ins>
            <w:r w:rsidRPr="00E81FE6">
              <w:rPr>
                <w:rFonts w:ascii="Arial" w:hAnsi="Arial" w:cs="Arial"/>
                <w:sz w:val="24"/>
                <w:szCs w:val="24"/>
              </w:rPr>
              <w:t xml:space="preserve"> miesięcy od terminu zakończenia naboru.</w:t>
            </w:r>
          </w:p>
          <w:p w14:paraId="795E2330" w14:textId="45A01FED" w:rsidR="00DB44CC" w:rsidRPr="00E81FE6" w:rsidRDefault="00DB44CC" w:rsidP="00AA3342">
            <w:pPr>
              <w:spacing w:before="12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 xml:space="preserve">W uzasadnionych przypadkach Instytucja </w:t>
            </w:r>
            <w:r w:rsidR="006715CB">
              <w:rPr>
                <w:rFonts w:ascii="Arial" w:hAnsi="Arial" w:cs="Arial"/>
                <w:sz w:val="24"/>
                <w:szCs w:val="24"/>
              </w:rPr>
              <w:t>Pośrednicząca</w:t>
            </w:r>
            <w:r w:rsidRPr="00E81FE6">
              <w:rPr>
                <w:rFonts w:ascii="Arial" w:hAnsi="Arial" w:cs="Arial"/>
                <w:sz w:val="24"/>
                <w:szCs w:val="24"/>
              </w:rPr>
              <w:t xml:space="preserve"> może na wniosek beneficjenta złożony w trakcie realizacji projektu wyrazić zgodę na wydłużenie okresu realizacji projektu.</w:t>
            </w:r>
          </w:p>
          <w:p w14:paraId="000F99D5" w14:textId="2B78F468" w:rsidR="00DB44CC" w:rsidRPr="005526E5" w:rsidRDefault="00DB44CC" w:rsidP="00AA3342">
            <w:p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5A44F8F2" w14:textId="77777777" w:rsidR="00DB44CC" w:rsidRPr="00E81FE6" w:rsidRDefault="00DB44C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230F3A7A" w14:textId="77777777" w:rsidR="00DB44CC" w:rsidRPr="00E81FE6" w:rsidRDefault="00DB44CC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A4316A4" w14:textId="77777777" w:rsidR="00DB44CC" w:rsidRPr="00E81FE6" w:rsidRDefault="00DB44CC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AC84D86" w14:textId="539D5DEC" w:rsidR="00DB44CC" w:rsidRPr="00E81FE6" w:rsidRDefault="00DB44CC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18D2F35" w14:textId="1152CD26" w:rsidR="00DB44CC" w:rsidRPr="005526E5" w:rsidRDefault="00DB44C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81FE6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</w:tbl>
    <w:p w14:paraId="167BE243" w14:textId="79AC368F" w:rsidR="002C2CE8" w:rsidRPr="002C3295" w:rsidRDefault="007257F1" w:rsidP="00AA3342">
      <w:pPr>
        <w:pStyle w:val="Nagwek1"/>
        <w:numPr>
          <w:ilvl w:val="0"/>
          <w:numId w:val="21"/>
        </w:numPr>
        <w:spacing w:line="23" w:lineRule="atLeast"/>
        <w:rPr>
          <w:rFonts w:ascii="Arial" w:hAnsi="Arial" w:cs="Arial"/>
          <w:sz w:val="24"/>
          <w:szCs w:val="24"/>
        </w:rPr>
      </w:pPr>
      <w:r w:rsidRPr="002C3295">
        <w:rPr>
          <w:rFonts w:ascii="Arial" w:hAnsi="Arial" w:cs="Arial"/>
          <w:sz w:val="24"/>
          <w:szCs w:val="24"/>
        </w:rPr>
        <w:lastRenderedPageBreak/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7167"/>
        <w:gridCol w:w="3251"/>
      </w:tblGrid>
      <w:tr w:rsidR="007857C3" w:rsidRPr="008D4EBB" w14:paraId="2B3BC38A" w14:textId="77777777" w:rsidTr="00C40B19">
        <w:trPr>
          <w:trHeight w:val="283"/>
          <w:tblHeader/>
        </w:trPr>
        <w:tc>
          <w:tcPr>
            <w:tcW w:w="1109" w:type="dxa"/>
            <w:shd w:val="clear" w:color="auto" w:fill="E7E6E6"/>
            <w:vAlign w:val="center"/>
          </w:tcPr>
          <w:p w14:paraId="29A3D160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  <w:vAlign w:val="center"/>
          </w:tcPr>
          <w:p w14:paraId="0CA409B9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67" w:type="dxa"/>
            <w:shd w:val="clear" w:color="auto" w:fill="E7E6E6"/>
            <w:vAlign w:val="center"/>
          </w:tcPr>
          <w:p w14:paraId="0C15BA61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51" w:type="dxa"/>
            <w:shd w:val="clear" w:color="auto" w:fill="E7E6E6"/>
            <w:vAlign w:val="center"/>
          </w:tcPr>
          <w:p w14:paraId="389BC93F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7857C3" w:rsidRPr="008D4EBB" w14:paraId="4707C2E9" w14:textId="77777777" w:rsidTr="008D4EBB">
        <w:trPr>
          <w:trHeight w:val="283"/>
        </w:trPr>
        <w:tc>
          <w:tcPr>
            <w:tcW w:w="1109" w:type="dxa"/>
            <w:vAlign w:val="center"/>
          </w:tcPr>
          <w:p w14:paraId="2EC95E60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7E364929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167" w:type="dxa"/>
            <w:shd w:val="clear" w:color="auto" w:fill="auto"/>
          </w:tcPr>
          <w:p w14:paraId="5C0DE7F9" w14:textId="0E4BAE8A" w:rsidR="004451E1" w:rsidRPr="0040381C" w:rsidRDefault="003C40D0" w:rsidP="00AA3342">
            <w:pPr>
              <w:spacing w:before="24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40381C">
              <w:rPr>
                <w:rFonts w:ascii="Arial" w:hAnsi="Arial" w:cs="Arial"/>
                <w:sz w:val="24"/>
                <w:szCs w:val="24"/>
              </w:rPr>
              <w:t xml:space="preserve">wnioskodawcą jest </w:t>
            </w:r>
            <w:r w:rsidR="004451E1" w:rsidRPr="0040381C">
              <w:rPr>
                <w:rFonts w:ascii="Arial" w:hAnsi="Arial" w:cs="Arial"/>
                <w:sz w:val="24"/>
                <w:szCs w:val="24"/>
              </w:rPr>
              <w:t>jednostk</w:t>
            </w:r>
            <w:r w:rsidR="0040381C">
              <w:rPr>
                <w:rFonts w:ascii="Arial" w:hAnsi="Arial" w:cs="Arial"/>
                <w:sz w:val="24"/>
                <w:szCs w:val="24"/>
              </w:rPr>
              <w:t>a</w:t>
            </w:r>
            <w:r w:rsidR="004451E1" w:rsidRPr="0040381C">
              <w:rPr>
                <w:rFonts w:ascii="Arial" w:hAnsi="Arial" w:cs="Arial"/>
                <w:sz w:val="24"/>
                <w:szCs w:val="24"/>
              </w:rPr>
              <w:t xml:space="preserve"> samorządu terytorialnego</w:t>
            </w:r>
            <w:r w:rsidR="0040381C">
              <w:rPr>
                <w:rFonts w:ascii="Arial" w:hAnsi="Arial" w:cs="Arial"/>
                <w:sz w:val="24"/>
                <w:szCs w:val="24"/>
              </w:rPr>
              <w:t>.</w:t>
            </w:r>
            <w:r w:rsidR="004451E1" w:rsidRPr="0040381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0DA102B" w14:textId="6B08CBF2" w:rsidR="003C40D0" w:rsidRPr="00C40B19" w:rsidDel="007968FF" w:rsidRDefault="00807C2E" w:rsidP="00AA3342">
            <w:pPr>
              <w:spacing w:before="24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</w:t>
            </w:r>
            <w:r w:rsidR="003C40D0" w:rsidRPr="008D4EBB">
              <w:rPr>
                <w:rFonts w:ascii="Arial" w:hAnsi="Arial" w:cs="Arial"/>
                <w:sz w:val="24"/>
                <w:szCs w:val="24"/>
              </w:rPr>
              <w:t>ryterium jest weryfikowane w oparciu o wniosek o dofinansowanie projektu</w:t>
            </w:r>
            <w:r w:rsidR="00A0416A" w:rsidRPr="008D4EBB">
              <w:rPr>
                <w:rFonts w:ascii="Arial" w:hAnsi="Arial" w:cs="Arial"/>
                <w:sz w:val="24"/>
                <w:szCs w:val="24"/>
              </w:rPr>
              <w:t xml:space="preserve"> i załączniki (porozumienie/umowa o partnerstwie)</w:t>
            </w:r>
            <w:r w:rsidR="003C40D0" w:rsidRPr="008D4EB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51" w:type="dxa"/>
          </w:tcPr>
          <w:p w14:paraId="48AAED87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3E1B702" w14:textId="77777777" w:rsidR="003C40D0" w:rsidRPr="008D4EBB" w:rsidRDefault="003C40D0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EC3C81D" w14:textId="77777777" w:rsidR="003C40D0" w:rsidRPr="008D4EBB" w:rsidRDefault="003C40D0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7E0C2A0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4972F8B" w14:textId="0FFAAAC2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E7007" w:rsidRPr="008D4EBB" w14:paraId="498F7DBD" w14:textId="77777777" w:rsidTr="008D4EBB">
        <w:trPr>
          <w:trHeight w:val="283"/>
        </w:trPr>
        <w:tc>
          <w:tcPr>
            <w:tcW w:w="1109" w:type="dxa"/>
            <w:vAlign w:val="center"/>
          </w:tcPr>
          <w:p w14:paraId="53A32DA6" w14:textId="43E00CF9" w:rsidR="00AE7007" w:rsidRPr="008D4EBB" w:rsidRDefault="00AE7007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98" w:type="dxa"/>
            <w:vAlign w:val="center"/>
          </w:tcPr>
          <w:p w14:paraId="361B2EA5" w14:textId="70FA743C" w:rsidR="00AE7007" w:rsidRPr="008D4EBB" w:rsidRDefault="00AE7007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 w:rsidR="00C826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E7007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7167" w:type="dxa"/>
            <w:shd w:val="clear" w:color="auto" w:fill="auto"/>
          </w:tcPr>
          <w:p w14:paraId="28978E80" w14:textId="7200DF39" w:rsidR="00AE7007" w:rsidRPr="00AE7007" w:rsidRDefault="005B5851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="00AE7007" w:rsidRPr="00AE700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</w:t>
            </w:r>
            <w:r w:rsidR="00AE7007" w:rsidRPr="00AE7007">
              <w:rPr>
                <w:rFonts w:ascii="Arial" w:hAnsi="Arial" w:cs="Arial"/>
                <w:sz w:val="24"/>
                <w:szCs w:val="24"/>
              </w:rPr>
              <w:lastRenderedPageBreak/>
              <w:t>europejskich w perspektywie finansowej 2021-2027 (Dz.U. 2022 poz. 1079).</w:t>
            </w:r>
          </w:p>
          <w:p w14:paraId="67AAF05A" w14:textId="44407391" w:rsidR="00AE7007" w:rsidRPr="00AE7007" w:rsidRDefault="00AE7007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 xml:space="preserve">Kryterium jest weryfikowane w oparciu o treść oświadczenia stanowiącego </w:t>
            </w:r>
            <w:r w:rsidR="005B5851">
              <w:rPr>
                <w:rFonts w:ascii="Arial" w:hAnsi="Arial" w:cs="Arial"/>
                <w:sz w:val="24"/>
                <w:szCs w:val="24"/>
              </w:rPr>
              <w:t>załącznik do</w:t>
            </w:r>
            <w:r w:rsidRPr="00AE7007">
              <w:rPr>
                <w:rFonts w:ascii="Arial" w:hAnsi="Arial" w:cs="Arial"/>
                <w:sz w:val="24"/>
                <w:szCs w:val="24"/>
              </w:rPr>
              <w:t xml:space="preserve"> wniosku o dofinansowanie projektu.</w:t>
            </w:r>
          </w:p>
          <w:p w14:paraId="4BD934A6" w14:textId="77777777" w:rsidR="00AE7007" w:rsidRPr="008D4EBB" w:rsidRDefault="00AE7007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</w:tcPr>
          <w:p w14:paraId="0F8CC124" w14:textId="77777777" w:rsidR="00AE7007" w:rsidRPr="00AE7007" w:rsidRDefault="00AE7007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25DA44FE" w14:textId="77777777" w:rsidR="00AE7007" w:rsidRPr="00AE7007" w:rsidRDefault="00AE7007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F4DA4D8" w14:textId="77777777" w:rsidR="00AE7007" w:rsidRPr="00AE7007" w:rsidRDefault="00AE7007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13377A3" w14:textId="77777777" w:rsidR="00AE7007" w:rsidRPr="00AE7007" w:rsidRDefault="00AE7007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6C5B3CC" w14:textId="0F66C570" w:rsidR="00AE7007" w:rsidRPr="008D4EBB" w:rsidRDefault="00AE7007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2648" w:rsidRPr="008D4EBB" w14:paraId="69933AA1" w14:textId="77777777" w:rsidTr="008D4EBB">
        <w:trPr>
          <w:trHeight w:val="283"/>
        </w:trPr>
        <w:tc>
          <w:tcPr>
            <w:tcW w:w="1109" w:type="dxa"/>
            <w:vAlign w:val="center"/>
          </w:tcPr>
          <w:p w14:paraId="0FCD2F34" w14:textId="18979138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E700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6F83C689" w14:textId="31D16FF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67" w:type="dxa"/>
          </w:tcPr>
          <w:p w14:paraId="00761045" w14:textId="1AE10912" w:rsidR="00C65CCE" w:rsidRDefault="003C40D0" w:rsidP="00AA3342">
            <w:p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dotyczy</w:t>
            </w:r>
            <w:r w:rsidR="00C65CC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D646AA9" w14:textId="5751629A" w:rsidR="00904982" w:rsidRPr="00C65CCE" w:rsidRDefault="004451E1" w:rsidP="00AA3342">
            <w:pPr>
              <w:pStyle w:val="Akapitzlist"/>
              <w:numPr>
                <w:ilvl w:val="0"/>
                <w:numId w:val="20"/>
              </w:num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C65CCE">
              <w:rPr>
                <w:rFonts w:ascii="Arial" w:hAnsi="Arial" w:cs="Arial"/>
                <w:sz w:val="24"/>
                <w:szCs w:val="24"/>
              </w:rPr>
              <w:t>rozwoju transportu rowerowego</w:t>
            </w:r>
            <w:r w:rsidR="006B1726" w:rsidRPr="00C65CCE">
              <w:rPr>
                <w:rFonts w:ascii="Arial" w:hAnsi="Arial" w:cs="Arial"/>
                <w:sz w:val="24"/>
                <w:szCs w:val="24"/>
              </w:rPr>
              <w:t xml:space="preserve"> (m.in. systemy rowerów publicznych, obiekty „</w:t>
            </w:r>
            <w:proofErr w:type="spellStart"/>
            <w:r w:rsidR="006B1726" w:rsidRPr="00C65CCE">
              <w:rPr>
                <w:rFonts w:ascii="Arial" w:hAnsi="Arial" w:cs="Arial"/>
                <w:sz w:val="24"/>
                <w:szCs w:val="24"/>
              </w:rPr>
              <w:t>bike&amp;ride</w:t>
            </w:r>
            <w:proofErr w:type="spellEnd"/>
            <w:r w:rsidR="006B1726" w:rsidRPr="00C65CCE">
              <w:rPr>
                <w:rFonts w:ascii="Arial" w:hAnsi="Arial" w:cs="Arial"/>
                <w:sz w:val="24"/>
                <w:szCs w:val="24"/>
              </w:rPr>
              <w:t>”, budowa i przebudowa dróg rowerowych)</w:t>
            </w:r>
            <w:r w:rsidR="00C65CCE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0F2A35BF" w14:textId="648F8179" w:rsidR="00C65CCE" w:rsidRPr="00B76B45" w:rsidRDefault="00B76B45" w:rsidP="00AA3342">
            <w:pPr>
              <w:pStyle w:val="Akapitzlist"/>
              <w:numPr>
                <w:ilvl w:val="0"/>
                <w:numId w:val="20"/>
              </w:numPr>
              <w:spacing w:before="24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B76B45">
              <w:rPr>
                <w:rFonts w:ascii="Arial" w:hAnsi="Arial" w:cs="Arial"/>
                <w:sz w:val="24"/>
                <w:szCs w:val="24"/>
              </w:rPr>
              <w:t>dział</w:t>
            </w:r>
            <w:r w:rsidRPr="00B76B45">
              <w:rPr>
                <w:rFonts w:ascii="Arial" w:hAnsi="Arial" w:cs="Arial"/>
                <w:sz w:val="24"/>
                <w:szCs w:val="24"/>
                <w:lang w:val="pl-PL"/>
              </w:rPr>
              <w:t>ań</w:t>
            </w:r>
            <w:r w:rsidRPr="00B76B45">
              <w:rPr>
                <w:rFonts w:ascii="Arial" w:hAnsi="Arial" w:cs="Arial"/>
                <w:sz w:val="24"/>
                <w:szCs w:val="24"/>
              </w:rPr>
              <w:t xml:space="preserve"> informacyjno-promocyjn</w:t>
            </w:r>
            <w:r w:rsidRPr="00B76B45">
              <w:rPr>
                <w:rFonts w:ascii="Arial" w:hAnsi="Arial" w:cs="Arial"/>
                <w:sz w:val="24"/>
                <w:szCs w:val="24"/>
                <w:lang w:val="pl-PL"/>
              </w:rPr>
              <w:t>ych</w:t>
            </w:r>
            <w:r w:rsidRPr="00B76B45">
              <w:rPr>
                <w:rFonts w:ascii="Arial" w:hAnsi="Arial" w:cs="Arial"/>
                <w:sz w:val="24"/>
                <w:szCs w:val="24"/>
              </w:rPr>
              <w:t xml:space="preserve"> (wyłącznie jako część powyższych projektów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2B85C2D9" w14:textId="7AB9C8AC" w:rsidR="003C40D0" w:rsidRPr="00C40B19" w:rsidRDefault="003C40D0" w:rsidP="00AA3342">
            <w:pPr>
              <w:spacing w:before="24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590D3BA" w14:textId="77777777" w:rsidR="003C40D0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601758B1" w14:textId="77777777" w:rsidR="003C40D0" w:rsidRPr="008D4EBB" w:rsidRDefault="003C40D0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75F2994" w14:textId="77777777" w:rsidR="003C40D0" w:rsidRPr="008D4EBB" w:rsidRDefault="003C40D0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8CAE0EB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A235C27" w14:textId="040E17A1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2648" w:rsidRPr="008D4EBB" w14:paraId="5774F55E" w14:textId="77777777" w:rsidTr="008D4EBB">
        <w:trPr>
          <w:trHeight w:val="283"/>
        </w:trPr>
        <w:tc>
          <w:tcPr>
            <w:tcW w:w="1109" w:type="dxa"/>
            <w:vAlign w:val="center"/>
          </w:tcPr>
          <w:p w14:paraId="503D12FF" w14:textId="09AADD1A" w:rsidR="008B1221" w:rsidRPr="008D4EBB" w:rsidRDefault="008B1221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E700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520E98AD" w14:textId="77777777" w:rsidR="008B1221" w:rsidRPr="008D4EBB" w:rsidRDefault="008B1221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67" w:type="dxa"/>
          </w:tcPr>
          <w:p w14:paraId="15040F19" w14:textId="4F1180C8" w:rsidR="009176AF" w:rsidRPr="008D4EBB" w:rsidRDefault="009176AF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BF554D">
              <w:rPr>
                <w:rFonts w:ascii="Arial" w:hAnsi="Arial" w:cs="Arial"/>
                <w:sz w:val="24"/>
                <w:szCs w:val="24"/>
              </w:rPr>
              <w:t>,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czy </w:t>
            </w:r>
            <w:r w:rsidR="00B76B45" w:rsidRPr="002B1E8A">
              <w:rPr>
                <w:rFonts w:ascii="Arial" w:hAnsi="Arial" w:cs="Arial"/>
                <w:sz w:val="24"/>
                <w:szCs w:val="24"/>
              </w:rPr>
              <w:t>wkład własny wnioskodawcy jest zgodny z zapisami Szczegółowego Opisu Priorytetów</w:t>
            </w:r>
            <w:r w:rsidR="00735EFC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="00735EFC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="00735EFC">
              <w:rPr>
                <w:rFonts w:ascii="Arial" w:hAnsi="Arial" w:cs="Arial"/>
                <w:sz w:val="24"/>
                <w:szCs w:val="24"/>
              </w:rPr>
              <w:t>)</w:t>
            </w:r>
            <w:r w:rsidR="00B76B45" w:rsidRPr="002B1E8A">
              <w:rPr>
                <w:rFonts w:ascii="Arial" w:hAnsi="Arial" w:cs="Arial"/>
                <w:sz w:val="24"/>
                <w:szCs w:val="24"/>
              </w:rPr>
              <w:t xml:space="preserve"> dla danego działania, w wersji aktualnej na dzień rozpoczęcia naboru</w:t>
            </w:r>
            <w:r w:rsidR="00B76B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="0030471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8C0B1F" w14:textId="77777777" w:rsidR="008B1221" w:rsidRPr="008D4EBB" w:rsidRDefault="008B1221" w:rsidP="00AA3342">
            <w:p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5B935171" w14:textId="77777777" w:rsidR="008B1221" w:rsidRPr="008D4EBB" w:rsidRDefault="008B1221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C333A73" w14:textId="77777777" w:rsidR="008B1221" w:rsidRPr="008D4EBB" w:rsidRDefault="008B1221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455002" w14:textId="77777777" w:rsidR="008B1221" w:rsidRPr="008D4EBB" w:rsidRDefault="008B1221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71B06D6" w14:textId="77777777" w:rsidR="008B1221" w:rsidRPr="008D4EBB" w:rsidRDefault="008B1221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2E21CBB" w14:textId="4E3B5251" w:rsidR="008B1221" w:rsidRPr="008D4EBB" w:rsidRDefault="008B1221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2158" w:rsidRPr="008D4EBB" w14:paraId="550014B8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3CF60345" w14:textId="20698430" w:rsidR="00112158" w:rsidRPr="008D4EBB" w:rsidRDefault="00112158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 w:rsidR="00AE700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44E84C07" w14:textId="77777777" w:rsidR="00112158" w:rsidRPr="008D4EBB" w:rsidRDefault="00112158" w:rsidP="00AA3342">
            <w:pPr>
              <w:spacing w:after="0" w:line="23" w:lineRule="atLeas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67" w:type="dxa"/>
          </w:tcPr>
          <w:p w14:paraId="1B285E55" w14:textId="77777777" w:rsidR="00D776C3" w:rsidRDefault="00D776C3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D776C3">
              <w:rPr>
                <w:rFonts w:ascii="Arial" w:hAnsi="Arial" w:cs="Arial"/>
                <w:sz w:val="24"/>
                <w:szCs w:val="24"/>
              </w:rPr>
              <w:t>W tym kryterium sprawdzamy, czy w projekcie nie występuje pomoc publiczna.</w:t>
            </w:r>
          </w:p>
          <w:p w14:paraId="372B6153" w14:textId="77777777" w:rsidR="00935DCB" w:rsidRPr="00395542" w:rsidRDefault="00935DCB" w:rsidP="00AA3342">
            <w:p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395542">
              <w:rPr>
                <w:rFonts w:ascii="Arial" w:hAnsi="Arial" w:cs="Arial"/>
                <w:sz w:val="24"/>
                <w:szCs w:val="24"/>
              </w:rPr>
              <w:t xml:space="preserve"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</w:t>
            </w:r>
            <w:r w:rsidRPr="00395542">
              <w:rPr>
                <w:rFonts w:ascii="Arial" w:hAnsi="Arial" w:cs="Arial"/>
                <w:sz w:val="24"/>
                <w:szCs w:val="24"/>
              </w:rPr>
              <w:lastRenderedPageBreak/>
              <w:t>nieodłącznie związanej z podstawowym wykorzystaniem o charakterze niegospodarczym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39554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AA7B0F9" w14:textId="44545D3A" w:rsidR="00935DCB" w:rsidRPr="00D776C3" w:rsidRDefault="00935DCB" w:rsidP="00AA3342">
            <w:p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395542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7473A065" w14:textId="046BB488" w:rsidR="00112158" w:rsidRPr="008D4EBB" w:rsidRDefault="00D776C3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D776C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12DD46A5" w14:textId="77777777" w:rsidR="00112158" w:rsidRPr="008D4EBB" w:rsidRDefault="00112158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DEBE203" w14:textId="27F7CE52" w:rsidR="00112158" w:rsidRPr="008D4EBB" w:rsidRDefault="00112158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B3943" w14:textId="77777777" w:rsidR="00112158" w:rsidRPr="008D4EBB" w:rsidRDefault="00112158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15576666" w14:textId="04247F6B" w:rsidR="00112158" w:rsidRPr="008D4EBB" w:rsidRDefault="00112158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8D4EBB" w14:paraId="661C5C63" w14:textId="77777777" w:rsidTr="008D4EBB">
        <w:trPr>
          <w:trHeight w:val="992"/>
        </w:trPr>
        <w:tc>
          <w:tcPr>
            <w:tcW w:w="1109" w:type="dxa"/>
            <w:vAlign w:val="center"/>
          </w:tcPr>
          <w:p w14:paraId="7F27C37C" w14:textId="0B00F40A" w:rsidR="00112158" w:rsidRPr="008D4EBB" w:rsidRDefault="00112158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E700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33837AC9" w14:textId="77777777" w:rsidR="00112158" w:rsidRPr="008D4EBB" w:rsidRDefault="00112158" w:rsidP="00AA3342">
            <w:pPr>
              <w:spacing w:after="0" w:line="23" w:lineRule="atLeas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67" w:type="dxa"/>
          </w:tcPr>
          <w:p w14:paraId="560A4BE8" w14:textId="77777777" w:rsidR="00112158" w:rsidRPr="008D4EBB" w:rsidRDefault="00112158" w:rsidP="00AA3342">
            <w:p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40EE9C8" w14:textId="6E428119" w:rsidR="00112158" w:rsidRPr="008D4EBB" w:rsidRDefault="00112158" w:rsidP="00AA3342">
            <w:p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</w:t>
            </w:r>
            <w:r w:rsidR="00735EFC">
              <w:rPr>
                <w:rFonts w:ascii="Arial" w:hAnsi="Arial" w:cs="Arial"/>
                <w:sz w:val="24"/>
                <w:szCs w:val="24"/>
              </w:rPr>
              <w:t>projektów.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Należy przedstawić jak projekt wspiera działania respektujące standardy i priorytety klimatyczne UE. </w:t>
            </w:r>
          </w:p>
          <w:p w14:paraId="4ED5F8EF" w14:textId="5E399DAF" w:rsidR="007E553C" w:rsidRDefault="007E553C" w:rsidP="00AA3342">
            <w:p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7E553C">
              <w:rPr>
                <w:rFonts w:ascii="Arial" w:hAnsi="Arial" w:cs="Arial"/>
                <w:sz w:val="24"/>
                <w:szCs w:val="24"/>
              </w:rPr>
              <w:t xml:space="preserve">Weryfikacja spełnienia przez projekt zasady DNSH odbywa się na podstawie wyników oceny zawartych w dokumencie „Ocena </w:t>
            </w:r>
            <w:r w:rsidRPr="007E553C">
              <w:rPr>
                <w:rFonts w:ascii="Arial" w:hAnsi="Arial" w:cs="Arial"/>
                <w:sz w:val="24"/>
                <w:szCs w:val="24"/>
              </w:rPr>
              <w:lastRenderedPageBreak/>
              <w:t>zgodności z zasadą „nie czyń poważnych szkód” (DNSH) zakresów wsparcia zawartych w projekcie programu regionalnego Fundusze Europejskie dla Kujaw i Pomorza na lata 2021-2027”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7E55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05CF4BC" w14:textId="648B4B55" w:rsidR="00112158" w:rsidRDefault="009B6A69" w:rsidP="00AA3342">
            <w:p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9B6A69">
              <w:rPr>
                <w:rFonts w:ascii="Arial" w:hAnsi="Arial" w:cs="Arial"/>
                <w:sz w:val="24"/>
                <w:szCs w:val="24"/>
              </w:rPr>
              <w:t>W celu potwierdzenia spełnienia zasady DNSH w tym kryterium sprawdzamy, czy w projekcie przewidziano następujące rozwiązania wspierające zgodność z zasadą DNSH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5919E54" w14:textId="4438D1F3" w:rsidR="009B6A69" w:rsidRPr="001A7A2A" w:rsidRDefault="00D57EB8" w:rsidP="00AA3342">
            <w:pPr>
              <w:pStyle w:val="Akapitzlist"/>
              <w:numPr>
                <w:ilvl w:val="0"/>
                <w:numId w:val="13"/>
              </w:numPr>
              <w:spacing w:after="60" w:line="23" w:lineRule="atLeast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1A7A2A">
              <w:rPr>
                <w:rFonts w:ascii="Arial" w:hAnsi="Arial" w:cs="Arial"/>
                <w:sz w:val="24"/>
                <w:szCs w:val="24"/>
              </w:rPr>
              <w:t>w celu zminimalizowania wpływu na siedliska i gatunki, przygotowując i realizując inwestycje należy stosować dobre praktyki z zakresu ochrony zieleni i drzew.</w:t>
            </w:r>
          </w:p>
          <w:p w14:paraId="46FC7B5E" w14:textId="2C83E381" w:rsidR="00112158" w:rsidRPr="008D4EBB" w:rsidRDefault="00112158" w:rsidP="00AA3342">
            <w:pPr>
              <w:spacing w:before="24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5F1599E4" w14:textId="77777777" w:rsidR="00112158" w:rsidRPr="008D4EBB" w:rsidRDefault="00112158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93E09F4" w14:textId="77777777" w:rsidR="00112158" w:rsidRPr="008D4EBB" w:rsidRDefault="00112158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59B128" w14:textId="77777777" w:rsidR="00112158" w:rsidRPr="008D4EBB" w:rsidRDefault="00112158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0B1474" w14:textId="0738E3B2" w:rsidR="00023C3A" w:rsidRPr="008D4EBB" w:rsidRDefault="00112158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023C3A" w:rsidRPr="008D4EBB" w14:paraId="7C3FC3D0" w14:textId="77777777" w:rsidTr="008D4EBB">
        <w:trPr>
          <w:trHeight w:val="992"/>
        </w:trPr>
        <w:tc>
          <w:tcPr>
            <w:tcW w:w="1109" w:type="dxa"/>
            <w:vAlign w:val="center"/>
          </w:tcPr>
          <w:p w14:paraId="00411FF8" w14:textId="3E9EEBDD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E700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5D7425D0" w14:textId="79358BA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67" w:type="dxa"/>
          </w:tcPr>
          <w:p w14:paraId="163B75B0" w14:textId="77777777" w:rsidR="00023C3A" w:rsidRPr="005526E5" w:rsidRDefault="00023C3A" w:rsidP="00AA3342">
            <w:p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021EA9B2" w14:textId="77777777" w:rsidR="00023C3A" w:rsidRPr="005526E5" w:rsidRDefault="00023C3A" w:rsidP="00AA3342">
            <w:pPr>
              <w:spacing w:before="12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4BDB89A9" w14:textId="085F9792" w:rsidR="00023C3A" w:rsidRPr="008D4EBB" w:rsidRDefault="00023C3A" w:rsidP="00AA3342">
            <w:pPr>
              <w:spacing w:before="12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3251" w:type="dxa"/>
          </w:tcPr>
          <w:p w14:paraId="38C00243" w14:textId="77777777" w:rsidR="00023C3A" w:rsidRPr="005526E5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9238454" w14:textId="77777777" w:rsidR="00023C3A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C0100B6" w14:textId="77777777" w:rsidR="00023C3A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AB5F3" w14:textId="77777777" w:rsidR="00023C3A" w:rsidRPr="005526E5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będzie pozytywna (wartość logiczna: „TAK” lub „NIE DOTYCZY”). </w:t>
            </w:r>
          </w:p>
          <w:p w14:paraId="0AF302DF" w14:textId="77777777" w:rsidR="00023C3A" w:rsidRPr="005526E5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03CEC3D" w14:textId="27C1E574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3C3A" w:rsidRPr="008D4EBB" w14:paraId="18A56E36" w14:textId="77777777" w:rsidTr="008D4EBB">
        <w:trPr>
          <w:trHeight w:val="992"/>
        </w:trPr>
        <w:tc>
          <w:tcPr>
            <w:tcW w:w="1109" w:type="dxa"/>
            <w:vAlign w:val="center"/>
          </w:tcPr>
          <w:p w14:paraId="6C20117F" w14:textId="71CB5B05" w:rsidR="00023C3A" w:rsidRPr="005526E5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E700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254C296D" w14:textId="50DA03E3" w:rsidR="00023C3A" w:rsidRPr="005526E5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 wymaganiami prawa ochrony środowiska</w:t>
            </w:r>
          </w:p>
        </w:tc>
        <w:tc>
          <w:tcPr>
            <w:tcW w:w="7167" w:type="dxa"/>
          </w:tcPr>
          <w:p w14:paraId="7E655126" w14:textId="77777777" w:rsidR="00023C3A" w:rsidRPr="005526E5" w:rsidRDefault="00023C3A" w:rsidP="00AA3342">
            <w:p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FE709BB" w14:textId="4B8B6BFB" w:rsidR="00023C3A" w:rsidRPr="005526E5" w:rsidRDefault="00023C3A" w:rsidP="00AA3342">
            <w:pPr>
              <w:numPr>
                <w:ilvl w:val="0"/>
                <w:numId w:val="11"/>
              </w:num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U. z </w:t>
            </w:r>
            <w:r w:rsidR="00922C8A">
              <w:rPr>
                <w:rFonts w:ascii="Arial" w:hAnsi="Arial" w:cs="Arial"/>
                <w:sz w:val="24"/>
                <w:szCs w:val="24"/>
              </w:rPr>
              <w:t>2024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922C8A">
              <w:rPr>
                <w:rFonts w:ascii="Arial" w:hAnsi="Arial" w:cs="Arial"/>
                <w:sz w:val="24"/>
                <w:szCs w:val="24"/>
              </w:rPr>
              <w:t>1112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Parlamentu Europejskiego i Rady 2011/92/UE z dnia 13 grudnia 2011 r. w sprawie oceny skutków wywieranych przez niektóre przedsięwzięcia publiczne i prywatne na środowisko;</w:t>
            </w:r>
          </w:p>
          <w:p w14:paraId="2D6D0634" w14:textId="574FCA4E" w:rsidR="00023C3A" w:rsidRPr="005526E5" w:rsidRDefault="00023C3A" w:rsidP="00AA3342">
            <w:pPr>
              <w:numPr>
                <w:ilvl w:val="0"/>
                <w:numId w:val="11"/>
              </w:num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27 kwietnia 2001 r. Prawo ochrony środowiska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U. z </w:t>
            </w:r>
            <w:r w:rsidR="00922C8A">
              <w:rPr>
                <w:rFonts w:ascii="Arial" w:hAnsi="Arial" w:cs="Arial"/>
                <w:sz w:val="24"/>
                <w:szCs w:val="24"/>
              </w:rPr>
              <w:t>2024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922C8A">
              <w:rPr>
                <w:rFonts w:ascii="Arial" w:hAnsi="Arial" w:cs="Arial"/>
                <w:sz w:val="24"/>
                <w:szCs w:val="24"/>
              </w:rPr>
              <w:t>54</w:t>
            </w:r>
            <w:r w:rsidRPr="005526E5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4A93C65E" w14:textId="0051B591" w:rsidR="00023C3A" w:rsidRPr="005526E5" w:rsidRDefault="00023C3A" w:rsidP="00AA3342">
            <w:pPr>
              <w:numPr>
                <w:ilvl w:val="0"/>
                <w:numId w:val="11"/>
              </w:num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16 kwietnia 2004 r. o ochronie przyrody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U. z </w:t>
            </w:r>
            <w:r w:rsidR="00922C8A">
              <w:rPr>
                <w:rFonts w:ascii="Arial" w:hAnsi="Arial" w:cs="Arial"/>
                <w:sz w:val="24"/>
                <w:szCs w:val="24"/>
              </w:rPr>
              <w:t>2024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922C8A">
              <w:rPr>
                <w:rFonts w:ascii="Arial" w:hAnsi="Arial" w:cs="Arial"/>
                <w:sz w:val="24"/>
                <w:szCs w:val="24"/>
              </w:rPr>
              <w:t>1478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222DD6F2" w14:textId="76FBFDFB" w:rsidR="00023C3A" w:rsidRDefault="00023C3A" w:rsidP="00AA3342">
            <w:pPr>
              <w:numPr>
                <w:ilvl w:val="0"/>
                <w:numId w:val="11"/>
              </w:num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</w:t>
            </w:r>
            <w:r w:rsidR="00922C8A">
              <w:rPr>
                <w:rFonts w:ascii="Arial" w:hAnsi="Arial" w:cs="Arial"/>
                <w:sz w:val="24"/>
                <w:szCs w:val="24"/>
              </w:rPr>
              <w:t>2024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922C8A">
              <w:rPr>
                <w:rFonts w:ascii="Arial" w:hAnsi="Arial" w:cs="Arial"/>
                <w:sz w:val="24"/>
                <w:szCs w:val="24"/>
              </w:rPr>
              <w:t>1078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) i Dyrektywą Parlamentu Europejskiego i Rady 2000/60/WE z dnia 23 października 2000 r.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ustanawiając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539BD0BD" w14:textId="77777777" w:rsidR="00023C3A" w:rsidRPr="005526E5" w:rsidRDefault="00023C3A" w:rsidP="00AA3342">
            <w:pPr>
              <w:numPr>
                <w:ilvl w:val="0"/>
                <w:numId w:val="11"/>
              </w:numPr>
              <w:spacing w:before="120" w:after="60"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5526E5">
              <w:rPr>
                <w:rFonts w:ascii="Arial" w:hAnsi="Arial" w:cs="Arial"/>
                <w:sz w:val="24"/>
                <w:szCs w:val="24"/>
              </w:rPr>
              <w:t>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3A41B319" w14:textId="77777777" w:rsidR="00023C3A" w:rsidRPr="005526E5" w:rsidRDefault="00023C3A" w:rsidP="00AA3342">
            <w:pPr>
              <w:spacing w:before="12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75DE10D6" w14:textId="5F3AD704" w:rsidR="00023C3A" w:rsidRPr="005526E5" w:rsidRDefault="00023C3A" w:rsidP="00AA3342">
            <w:pPr>
              <w:spacing w:before="24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51" w:type="dxa"/>
          </w:tcPr>
          <w:p w14:paraId="04C8400C" w14:textId="77777777" w:rsidR="00023C3A" w:rsidRPr="005526E5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14DB054" w14:textId="77777777" w:rsidR="00023C3A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3B8A87" w14:textId="77777777" w:rsidR="00023C3A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2B4A0D8" w14:textId="77777777" w:rsidR="00023C3A" w:rsidRPr="005526E5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68B5025" w14:textId="77777777" w:rsidR="00023C3A" w:rsidRPr="005526E5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338E491" w14:textId="46FAF70B" w:rsidR="00023C3A" w:rsidRPr="005526E5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3C3A" w:rsidRPr="008D4EBB" w14:paraId="3C9C00BB" w14:textId="77777777" w:rsidTr="008D4EBB">
        <w:trPr>
          <w:trHeight w:val="1559"/>
        </w:trPr>
        <w:tc>
          <w:tcPr>
            <w:tcW w:w="1109" w:type="dxa"/>
            <w:vAlign w:val="center"/>
          </w:tcPr>
          <w:p w14:paraId="69112F48" w14:textId="216FB193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 w:rsidR="00AE700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534FDDE2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67" w:type="dxa"/>
          </w:tcPr>
          <w:p w14:paraId="3A000330" w14:textId="77777777" w:rsidR="00023C3A" w:rsidRPr="008D4EBB" w:rsidRDefault="00023C3A" w:rsidP="00AA3342">
            <w:pPr>
              <w:spacing w:before="6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D872B58" w14:textId="3C4B8124" w:rsidR="00023C3A" w:rsidRPr="008D4EBB" w:rsidRDefault="00023C3A" w:rsidP="00AA3342">
            <w:pPr>
              <w:numPr>
                <w:ilvl w:val="0"/>
                <w:numId w:val="5"/>
              </w:num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35969FD1" w14:textId="77777777" w:rsidR="00023C3A" w:rsidRPr="008D4EBB" w:rsidRDefault="00023C3A" w:rsidP="00AA3342">
            <w:pPr>
              <w:numPr>
                <w:ilvl w:val="0"/>
                <w:numId w:val="5"/>
              </w:numPr>
              <w:spacing w:after="0" w:line="23" w:lineRule="atLeast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6E7DEE63" w14:textId="77777777" w:rsidR="00023C3A" w:rsidRPr="008D4EBB" w:rsidRDefault="00023C3A" w:rsidP="00AA3342">
            <w:pPr>
              <w:numPr>
                <w:ilvl w:val="0"/>
                <w:numId w:val="5"/>
              </w:numPr>
              <w:spacing w:after="60" w:line="23" w:lineRule="atLeast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60D7A762" w14:textId="77777777" w:rsidR="00023C3A" w:rsidRPr="008D4EBB" w:rsidRDefault="00023C3A" w:rsidP="00AA3342">
            <w:pPr>
              <w:spacing w:before="12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Lista obowiązujących wskaźników wraz z ich definicjami zamieszczona jest w regulaminie wyboru projektów.</w:t>
            </w:r>
          </w:p>
          <w:p w14:paraId="38155C05" w14:textId="5ABB9C69" w:rsidR="00023C3A" w:rsidRPr="008D4EBB" w:rsidRDefault="00023C3A" w:rsidP="00AA3342">
            <w:pPr>
              <w:spacing w:before="12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26780030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481D3C3" w14:textId="77777777" w:rsidR="00023C3A" w:rsidRPr="008D4EBB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BA1AEB" w14:textId="77777777" w:rsidR="00023C3A" w:rsidRPr="008D4EBB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9870A1F" w14:textId="6A6C4C19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8D4EBB" w14:paraId="296BD76C" w14:textId="77777777" w:rsidTr="008D4EBB">
        <w:trPr>
          <w:trHeight w:val="416"/>
        </w:trPr>
        <w:tc>
          <w:tcPr>
            <w:tcW w:w="1109" w:type="dxa"/>
            <w:vAlign w:val="center"/>
          </w:tcPr>
          <w:p w14:paraId="47D4EBFC" w14:textId="54FC1776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E700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6EBCD983" w14:textId="13C0A0AE" w:rsidR="00023C3A" w:rsidRPr="008D4EBB" w:rsidRDefault="00023C3A" w:rsidP="00AA3342">
            <w:pPr>
              <w:spacing w:after="0" w:line="23" w:lineRule="atLeast"/>
              <w:ind w:left="62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7167" w:type="dxa"/>
          </w:tcPr>
          <w:p w14:paraId="5DF15B84" w14:textId="77777777" w:rsidR="00023C3A" w:rsidRPr="008D4EBB" w:rsidRDefault="00023C3A" w:rsidP="00AA3342">
            <w:pPr>
              <w:spacing w:before="6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F50CA92" w14:textId="77777777" w:rsidR="00023C3A" w:rsidRPr="008D4EBB" w:rsidRDefault="00023C3A" w:rsidP="00AA3342">
            <w:pPr>
              <w:numPr>
                <w:ilvl w:val="0"/>
                <w:numId w:val="4"/>
              </w:num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297800EE" w14:textId="77777777" w:rsidR="00023C3A" w:rsidRPr="008D4EBB" w:rsidRDefault="00023C3A" w:rsidP="00AA3342">
            <w:pPr>
              <w:numPr>
                <w:ilvl w:val="0"/>
                <w:numId w:val="4"/>
              </w:num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BC885A5" w14:textId="77777777" w:rsidR="00023C3A" w:rsidRPr="008D4EBB" w:rsidRDefault="00023C3A" w:rsidP="00AA3342">
            <w:pPr>
              <w:numPr>
                <w:ilvl w:val="0"/>
                <w:numId w:val="4"/>
              </w:num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56BC0D51" w14:textId="77777777" w:rsidR="00023C3A" w:rsidRPr="008D4EBB" w:rsidRDefault="00023C3A" w:rsidP="00AA3342">
            <w:pPr>
              <w:numPr>
                <w:ilvl w:val="0"/>
                <w:numId w:val="4"/>
              </w:numPr>
              <w:spacing w:after="0" w:line="23" w:lineRule="atLeast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3BB27134" w14:textId="57B040C2" w:rsidR="00023C3A" w:rsidRPr="008D4EBB" w:rsidRDefault="00023C3A" w:rsidP="00AA3342">
            <w:pPr>
              <w:spacing w:before="24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47ADB09B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D0F357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1DC693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6BF7156" w14:textId="1FB13EFA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8D4EBB" w14:paraId="35AE4CAB" w14:textId="77777777" w:rsidTr="008D4EBB">
        <w:trPr>
          <w:trHeight w:val="416"/>
        </w:trPr>
        <w:tc>
          <w:tcPr>
            <w:tcW w:w="1109" w:type="dxa"/>
            <w:vAlign w:val="center"/>
          </w:tcPr>
          <w:p w14:paraId="2934025B" w14:textId="661CF982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E700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4B4B38C5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FCDC3FF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67" w:type="dxa"/>
          </w:tcPr>
          <w:p w14:paraId="33E4CCBA" w14:textId="77777777" w:rsidR="00023C3A" w:rsidRPr="008D4EBB" w:rsidRDefault="00023C3A" w:rsidP="00AA3342">
            <w:pPr>
              <w:spacing w:before="6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68CFED79" w14:textId="77777777" w:rsidR="00B14C9A" w:rsidRPr="00B14C9A" w:rsidRDefault="00B14C9A" w:rsidP="00AA3342">
            <w:pPr>
              <w:numPr>
                <w:ilvl w:val="0"/>
                <w:numId w:val="16"/>
              </w:numPr>
              <w:spacing w:before="6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B14C9A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0BD61A1F" w14:textId="77777777" w:rsidR="00B14C9A" w:rsidRPr="00B14C9A" w:rsidRDefault="00B14C9A" w:rsidP="00AA3342">
            <w:pPr>
              <w:numPr>
                <w:ilvl w:val="0"/>
                <w:numId w:val="16"/>
              </w:numPr>
              <w:spacing w:before="6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B14C9A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 uzasadnione, </w:t>
            </w:r>
          </w:p>
          <w:p w14:paraId="2FB4BE9A" w14:textId="77777777" w:rsidR="00B14C9A" w:rsidRPr="00B14C9A" w:rsidRDefault="00B14C9A" w:rsidP="00AA3342">
            <w:pPr>
              <w:numPr>
                <w:ilvl w:val="0"/>
                <w:numId w:val="16"/>
              </w:numPr>
              <w:spacing w:before="6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B14C9A">
              <w:rPr>
                <w:rFonts w:ascii="Arial" w:hAnsi="Arial" w:cs="Arial"/>
                <w:sz w:val="24"/>
                <w:szCs w:val="24"/>
              </w:rPr>
              <w:lastRenderedPageBreak/>
              <w:t>w analizie finansowej nie ma istotnych błędów rachunkowych,</w:t>
            </w:r>
          </w:p>
          <w:p w14:paraId="4400DB48" w14:textId="77777777" w:rsidR="00B14C9A" w:rsidRPr="00B14C9A" w:rsidRDefault="00B14C9A" w:rsidP="00AA3342">
            <w:pPr>
              <w:numPr>
                <w:ilvl w:val="0"/>
                <w:numId w:val="16"/>
              </w:num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B14C9A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6FE941FA" w14:textId="77777777" w:rsidR="00B14C9A" w:rsidRPr="00B14C9A" w:rsidRDefault="00B14C9A" w:rsidP="00AA3342">
            <w:pPr>
              <w:numPr>
                <w:ilvl w:val="0"/>
                <w:numId w:val="16"/>
              </w:num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B14C9A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594C8ABC" w14:textId="4ADA0A63" w:rsidR="00023C3A" w:rsidRPr="008D4EBB" w:rsidRDefault="00023C3A" w:rsidP="00AA3342">
            <w:p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68733C37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27D9F5BB" w14:textId="77777777" w:rsidR="00023C3A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FB4C20D" w14:textId="77777777" w:rsidR="00023C3A" w:rsidRPr="008D4EBB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BF9F2B" w14:textId="77777777" w:rsidR="00023C3A" w:rsidRPr="008D4EBB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07968D10" w14:textId="6D94243F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8D4EBB" w14:paraId="5D854E27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7AC01C40" w14:textId="009CE2CC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E700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3708C52D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67" w:type="dxa"/>
          </w:tcPr>
          <w:p w14:paraId="668127FC" w14:textId="77777777" w:rsidR="00023C3A" w:rsidRPr="008D4EBB" w:rsidRDefault="00023C3A" w:rsidP="00AA3342">
            <w:pPr>
              <w:spacing w:before="6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3E7EA2F" w14:textId="77777777" w:rsidR="00023C3A" w:rsidRPr="008D4EBB" w:rsidRDefault="00023C3A" w:rsidP="00AA3342">
            <w:pPr>
              <w:numPr>
                <w:ilvl w:val="0"/>
                <w:numId w:val="3"/>
              </w:num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730FB54F" w14:textId="77777777" w:rsidR="00023C3A" w:rsidRPr="008D4EBB" w:rsidRDefault="00023C3A" w:rsidP="00AA3342">
            <w:pPr>
              <w:numPr>
                <w:ilvl w:val="0"/>
                <w:numId w:val="3"/>
              </w:num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8" w:name="_Hlk126574575"/>
            <w:r w:rsidRPr="008D4EBB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8"/>
            <w:r w:rsidRPr="008D4EB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3CAB864B" w14:textId="77777777" w:rsidR="00023C3A" w:rsidRPr="008D4EBB" w:rsidRDefault="00023C3A" w:rsidP="00AA3342">
            <w:pPr>
              <w:numPr>
                <w:ilvl w:val="0"/>
                <w:numId w:val="3"/>
              </w:num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zostały uwzględnione w budżecie projektu, </w:t>
            </w:r>
          </w:p>
          <w:p w14:paraId="1B4BC8FC" w14:textId="77777777" w:rsidR="00023C3A" w:rsidRPr="008D4EBB" w:rsidRDefault="00023C3A" w:rsidP="00AA3342">
            <w:pPr>
              <w:numPr>
                <w:ilvl w:val="0"/>
                <w:numId w:val="3"/>
              </w:num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56A27F0" w14:textId="77777777" w:rsidR="00023C3A" w:rsidRPr="008D4EBB" w:rsidRDefault="00023C3A" w:rsidP="00AA3342">
            <w:pPr>
              <w:numPr>
                <w:ilvl w:val="0"/>
                <w:numId w:val="3"/>
              </w:numPr>
              <w:spacing w:after="0" w:line="23" w:lineRule="atLeast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148B0B77" w14:textId="77777777" w:rsidR="00023C3A" w:rsidRPr="008D4EBB" w:rsidRDefault="00023C3A" w:rsidP="00AA3342">
            <w:pPr>
              <w:numPr>
                <w:ilvl w:val="0"/>
                <w:numId w:val="3"/>
              </w:numPr>
              <w:spacing w:after="0" w:line="23" w:lineRule="atLeast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7BE7CED8" w14:textId="77777777" w:rsidR="00023C3A" w:rsidRPr="008D4EBB" w:rsidRDefault="00023C3A" w:rsidP="00AA3342">
            <w:pPr>
              <w:spacing w:before="24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06F72983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92E01F4" w14:textId="77777777" w:rsidR="00023C3A" w:rsidRPr="008D4EBB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D2C98B" w14:textId="77777777" w:rsidR="00023C3A" w:rsidRPr="008D4EBB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FD79BEB" w14:textId="05E54E8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023C3A" w:rsidRPr="008D4EBB" w14:paraId="55C61572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5E140874" w14:textId="1DB5552C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AE700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169CCBCA" w14:textId="72489FF5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Projekt jest zgodny z zasadą równości szans </w:t>
            </w:r>
            <w:r w:rsidR="002B47C4" w:rsidRPr="008D4EBB">
              <w:rPr>
                <w:rFonts w:ascii="Arial" w:hAnsi="Arial" w:cs="Arial"/>
                <w:sz w:val="24"/>
                <w:szCs w:val="24"/>
              </w:rPr>
              <w:t>i niedyskryminacji</w:t>
            </w:r>
            <w:r w:rsidRPr="008D4EBB">
              <w:rPr>
                <w:rFonts w:ascii="Arial" w:hAnsi="Arial" w:cs="Arial"/>
                <w:sz w:val="24"/>
                <w:szCs w:val="24"/>
              </w:rPr>
              <w:t>, w tym dostępności dla osób z niepełnosprawnościami</w:t>
            </w:r>
          </w:p>
        </w:tc>
        <w:tc>
          <w:tcPr>
            <w:tcW w:w="7167" w:type="dxa"/>
          </w:tcPr>
          <w:p w14:paraId="1842D4DC" w14:textId="77777777" w:rsidR="00023C3A" w:rsidRPr="008D4EBB" w:rsidRDefault="00023C3A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518A684B" w14:textId="77777777" w:rsidR="00023C3A" w:rsidRPr="008D4EBB" w:rsidRDefault="00023C3A" w:rsidP="00AA3342">
            <w:pPr>
              <w:spacing w:before="24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5CFF15E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56B811C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643882" w14:textId="77777777" w:rsidR="00023C3A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D88FB2" w14:textId="77777777" w:rsidR="00023C3A" w:rsidRPr="008D4EBB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096D715" w14:textId="49023F59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8D4EBB" w14:paraId="745F0911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2B31A7EF" w14:textId="50914124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B.1</w:t>
            </w:r>
            <w:r w:rsidR="00AE700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2B04366B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Projekt jest zgodny z Kartą Praw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Podstawowych Unii Europejskiej</w:t>
            </w:r>
          </w:p>
        </w:tc>
        <w:tc>
          <w:tcPr>
            <w:tcW w:w="7167" w:type="dxa"/>
          </w:tcPr>
          <w:p w14:paraId="5BA8825B" w14:textId="77777777" w:rsidR="00023C3A" w:rsidRPr="008D4EBB" w:rsidRDefault="00023C3A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sprawdzamy, czy projekt jest zgodny Kartą Praw Podstawowych Unii Europejskiej z dnia 26 października 2012 r.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(Dz. Urz. UE C 326/391 z 26.10.2012) w zakresie odnoszącym się do sposobu realizacji, zakresu projektu i wnioskodawcy.</w:t>
            </w:r>
          </w:p>
          <w:p w14:paraId="6A9DD4F1" w14:textId="77777777" w:rsidR="00023C3A" w:rsidRPr="008D4EBB" w:rsidRDefault="00023C3A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2B96D39E" w14:textId="77777777" w:rsidR="00023C3A" w:rsidRPr="008D4EBB" w:rsidRDefault="00023C3A" w:rsidP="00AA3342">
            <w:pPr>
              <w:spacing w:before="24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54411F67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15E8570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D3C2A5" w14:textId="77777777" w:rsidR="00023C3A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0DF0671" w14:textId="77777777" w:rsidR="00023C3A" w:rsidRPr="008D4EBB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ED8F5EB" w14:textId="76451CE9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8D4EBB" w14:paraId="6286ADE0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7CEBC310" w14:textId="6F7CE458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AE700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7BA7409C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167" w:type="dxa"/>
          </w:tcPr>
          <w:p w14:paraId="5A668DFE" w14:textId="77777777" w:rsidR="00023C3A" w:rsidRPr="008D4EBB" w:rsidRDefault="00023C3A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Konwencją o Prawach Osób Niepełnosprawnych sporządzoną w Nowym Jorku dnia 13 grudnia 2006 r. (Dz. U. z 2012 r. poz. 1169 z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2B6223B7" w14:textId="77777777" w:rsidR="00023C3A" w:rsidRPr="008D4EBB" w:rsidRDefault="00023C3A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FA4D6C6" w14:textId="77777777" w:rsidR="00023C3A" w:rsidRPr="008D4EBB" w:rsidRDefault="00023C3A" w:rsidP="00AA3342">
            <w:pPr>
              <w:spacing w:before="24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1D014DD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6BD3F32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F35784" w14:textId="77777777" w:rsidR="00023C3A" w:rsidRPr="008D4EBB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C5C2F4" w14:textId="5ACDDC35" w:rsidR="00023C3A" w:rsidRPr="008D4EBB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81AADB4" w14:textId="5472FFD8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8D4EBB" w14:paraId="698F0CEE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63C96242" w14:textId="2550F975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AE700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3FCB6FCB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67" w:type="dxa"/>
          </w:tcPr>
          <w:p w14:paraId="7A8C9536" w14:textId="77777777" w:rsidR="00023C3A" w:rsidRPr="008D4EBB" w:rsidRDefault="00023C3A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3E687BA5" w14:textId="77777777" w:rsidR="00023C3A" w:rsidRPr="008D4EBB" w:rsidRDefault="00023C3A" w:rsidP="00AA3342">
            <w:pPr>
              <w:spacing w:before="24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95C2D5A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044A950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4BD2F98" w14:textId="77777777" w:rsidR="00023C3A" w:rsidRPr="008D4EBB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C852CF" w14:textId="77777777" w:rsidR="00023C3A" w:rsidRPr="008D4EBB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E3B072C" w14:textId="2685B5D2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55683C7" w14:textId="1E7B2405" w:rsidR="007257F1" w:rsidRPr="002C3295" w:rsidRDefault="007257F1" w:rsidP="00AA3342">
      <w:pPr>
        <w:pStyle w:val="Nagwek1"/>
        <w:numPr>
          <w:ilvl w:val="0"/>
          <w:numId w:val="21"/>
        </w:numPr>
        <w:spacing w:line="23" w:lineRule="atLeast"/>
        <w:rPr>
          <w:rFonts w:ascii="Arial" w:hAnsi="Arial" w:cs="Arial"/>
          <w:sz w:val="24"/>
          <w:szCs w:val="24"/>
        </w:rPr>
      </w:pPr>
      <w:r w:rsidRPr="002C3295">
        <w:rPr>
          <w:rFonts w:ascii="Arial" w:hAnsi="Arial" w:cs="Arial"/>
          <w:sz w:val="24"/>
          <w:szCs w:val="24"/>
        </w:rPr>
        <w:t>KRYTERIA MERYTORYCZNE SZCZEGÓŁOWE</w:t>
      </w:r>
    </w:p>
    <w:tbl>
      <w:tblPr>
        <w:tblW w:w="14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835"/>
        <w:gridCol w:w="7238"/>
        <w:gridCol w:w="2964"/>
      </w:tblGrid>
      <w:tr w:rsidR="00335EE2" w:rsidRPr="008D4EBB" w14:paraId="333A21F0" w14:textId="77777777" w:rsidTr="00C40B19">
        <w:trPr>
          <w:tblHeader/>
        </w:trPr>
        <w:tc>
          <w:tcPr>
            <w:tcW w:w="1129" w:type="dxa"/>
            <w:shd w:val="clear" w:color="auto" w:fill="E7E6E6"/>
            <w:vAlign w:val="center"/>
          </w:tcPr>
          <w:p w14:paraId="719CFFD9" w14:textId="403DA598" w:rsidR="00335EE2" w:rsidRPr="00DE7194" w:rsidRDefault="00335EE2" w:rsidP="00AA3342">
            <w:pPr>
              <w:spacing w:after="0"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194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35" w:type="dxa"/>
            <w:shd w:val="clear" w:color="auto" w:fill="E7E6E6"/>
            <w:vAlign w:val="center"/>
          </w:tcPr>
          <w:p w14:paraId="39571CB3" w14:textId="617571D6" w:rsidR="00335EE2" w:rsidRPr="00DE7194" w:rsidRDefault="00335EE2" w:rsidP="00AA3342">
            <w:pPr>
              <w:spacing w:after="0"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19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238" w:type="dxa"/>
            <w:shd w:val="clear" w:color="auto" w:fill="E7E6E6"/>
            <w:vAlign w:val="center"/>
          </w:tcPr>
          <w:p w14:paraId="5DF4D7F8" w14:textId="77777777" w:rsidR="00335EE2" w:rsidRPr="00DE7194" w:rsidRDefault="00335EE2" w:rsidP="00AA3342">
            <w:pPr>
              <w:spacing w:before="60" w:after="0"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19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964" w:type="dxa"/>
            <w:shd w:val="clear" w:color="auto" w:fill="E7E6E6"/>
            <w:vAlign w:val="center"/>
          </w:tcPr>
          <w:p w14:paraId="150E26E1" w14:textId="77777777" w:rsidR="00335EE2" w:rsidRPr="00DE7194" w:rsidRDefault="00335EE2" w:rsidP="00AA3342">
            <w:pPr>
              <w:spacing w:after="0"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194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AF63AC9" w14:textId="77777777" w:rsidR="00335EE2" w:rsidRPr="00DE7194" w:rsidRDefault="00335EE2" w:rsidP="00AA3342">
            <w:pPr>
              <w:spacing w:after="0"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194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35EE2" w:rsidRPr="008D4EBB" w14:paraId="1E3C503F" w14:textId="77777777" w:rsidTr="00335EE2">
        <w:tc>
          <w:tcPr>
            <w:tcW w:w="1129" w:type="dxa"/>
            <w:vAlign w:val="center"/>
          </w:tcPr>
          <w:p w14:paraId="1672DA56" w14:textId="15A7FAB3" w:rsidR="00335EE2" w:rsidRPr="0082414F" w:rsidRDefault="00335EE2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35" w:type="dxa"/>
            <w:vAlign w:val="center"/>
          </w:tcPr>
          <w:p w14:paraId="7B46E5EE" w14:textId="51B23FCE" w:rsidR="00335EE2" w:rsidRPr="008D4EBB" w:rsidRDefault="00335EE2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2414F">
              <w:rPr>
                <w:rFonts w:ascii="Arial" w:hAnsi="Arial" w:cs="Arial"/>
                <w:sz w:val="24"/>
                <w:szCs w:val="24"/>
              </w:rPr>
              <w:t>Zgodność z dokumentami strategicznymi</w:t>
            </w:r>
          </w:p>
        </w:tc>
        <w:tc>
          <w:tcPr>
            <w:tcW w:w="7238" w:type="dxa"/>
          </w:tcPr>
          <w:p w14:paraId="37F464A7" w14:textId="7E6730EB" w:rsidR="00335EE2" w:rsidRPr="0082414F" w:rsidRDefault="00335EE2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2414F">
              <w:rPr>
                <w:rFonts w:ascii="Arial" w:hAnsi="Arial" w:cs="Arial"/>
                <w:sz w:val="24"/>
                <w:szCs w:val="24"/>
              </w:rPr>
              <w:t>W kryterium sprawdzamy, czy projekt realizuje cele wynikające z Planu Zrównoważonej Mobilności Miejskiej (SUMP).</w:t>
            </w:r>
          </w:p>
          <w:p w14:paraId="0E71E111" w14:textId="37A61EC4" w:rsidR="00335EE2" w:rsidRPr="0082414F" w:rsidRDefault="00335EE2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2414F">
              <w:rPr>
                <w:rFonts w:ascii="Arial" w:hAnsi="Arial" w:cs="Arial"/>
                <w:sz w:val="24"/>
                <w:szCs w:val="24"/>
              </w:rPr>
              <w:t>SUMP musi spełniać wymogi określone w Umowie Partnerstwa, co będzie weryfikowane w ramach systemu zarządzania oceną jakości SUMP</w:t>
            </w:r>
            <w:r w:rsidR="00C703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82414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E94074D" w14:textId="5204290E" w:rsidR="00335EE2" w:rsidRPr="008D4EBB" w:rsidRDefault="00335EE2" w:rsidP="00AA3342">
            <w:pPr>
              <w:spacing w:before="24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2414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</w:t>
            </w:r>
            <w:r w:rsidR="007647FF">
              <w:rPr>
                <w:rFonts w:ascii="Arial" w:hAnsi="Arial" w:cs="Arial"/>
                <w:sz w:val="24"/>
                <w:szCs w:val="24"/>
              </w:rPr>
              <w:t>,</w:t>
            </w:r>
            <w:r w:rsidR="002C377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2414F">
              <w:rPr>
                <w:rFonts w:ascii="Arial" w:hAnsi="Arial" w:cs="Arial"/>
                <w:sz w:val="24"/>
                <w:szCs w:val="24"/>
              </w:rPr>
              <w:t>załączniki</w:t>
            </w:r>
            <w:r w:rsidR="007647FF">
              <w:rPr>
                <w:rFonts w:ascii="Arial" w:hAnsi="Arial" w:cs="Arial"/>
                <w:sz w:val="24"/>
                <w:szCs w:val="24"/>
              </w:rPr>
              <w:t xml:space="preserve"> oraz SUMP.</w:t>
            </w:r>
          </w:p>
        </w:tc>
        <w:tc>
          <w:tcPr>
            <w:tcW w:w="2964" w:type="dxa"/>
          </w:tcPr>
          <w:p w14:paraId="6FE901C4" w14:textId="77777777" w:rsidR="00335EE2" w:rsidRPr="008D4EBB" w:rsidRDefault="00335EE2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8F5B284" w14:textId="77777777" w:rsidR="00335EE2" w:rsidRPr="008D4EBB" w:rsidRDefault="00335EE2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82A88D5" w14:textId="77777777" w:rsidR="00335EE2" w:rsidRPr="008D4EBB" w:rsidRDefault="00335EE2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91E3B1A" w14:textId="77777777" w:rsidR="00335EE2" w:rsidRPr="008D4EBB" w:rsidRDefault="00335EE2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7CE1901" w14:textId="77777777" w:rsidR="00335EE2" w:rsidRPr="008D4EBB" w:rsidRDefault="00335EE2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8A21CEC" w14:textId="51618690" w:rsidR="00335EE2" w:rsidRPr="008D4EBB" w:rsidRDefault="00335EE2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5EE2" w:rsidRPr="008D4EBB" w14:paraId="32A3E115" w14:textId="77777777" w:rsidTr="00335EE2">
        <w:tc>
          <w:tcPr>
            <w:tcW w:w="1129" w:type="dxa"/>
            <w:vAlign w:val="center"/>
          </w:tcPr>
          <w:p w14:paraId="4FD73806" w14:textId="636BD056" w:rsidR="00335EE2" w:rsidRPr="0082414F" w:rsidRDefault="00335EE2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835" w:type="dxa"/>
            <w:vAlign w:val="center"/>
          </w:tcPr>
          <w:p w14:paraId="2F788A81" w14:textId="4F2EC20C" w:rsidR="00335EE2" w:rsidRPr="008D4EBB" w:rsidRDefault="00335EE2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2414F">
              <w:rPr>
                <w:rFonts w:ascii="Arial" w:hAnsi="Arial" w:cs="Arial"/>
                <w:sz w:val="24"/>
                <w:szCs w:val="24"/>
              </w:rPr>
              <w:t xml:space="preserve">Zgodność ze strategią ZIT </w:t>
            </w:r>
            <w:proofErr w:type="spellStart"/>
            <w:r w:rsidRPr="0082414F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</w:p>
        </w:tc>
        <w:tc>
          <w:tcPr>
            <w:tcW w:w="7238" w:type="dxa"/>
          </w:tcPr>
          <w:p w14:paraId="0C4C1542" w14:textId="77777777" w:rsidR="00656C96" w:rsidRPr="00656C96" w:rsidRDefault="00656C96" w:rsidP="00AA334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56C96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5DD84ACF" w14:textId="77777777" w:rsidR="00656C96" w:rsidRPr="00656C96" w:rsidRDefault="00656C96" w:rsidP="00AA3342">
            <w:pPr>
              <w:numPr>
                <w:ilvl w:val="0"/>
                <w:numId w:val="19"/>
              </w:numPr>
              <w:spacing w:after="0"/>
              <w:contextualSpacing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656C96">
              <w:rPr>
                <w:rFonts w:ascii="Arial" w:hAnsi="Arial" w:cs="Arial"/>
                <w:sz w:val="24"/>
                <w:szCs w:val="24"/>
                <w:lang w:val="x-none"/>
              </w:rPr>
              <w:t xml:space="preserve">projekt został zamieszczony na liście podstawowej projektów strategii ZIT </w:t>
            </w:r>
            <w:proofErr w:type="spellStart"/>
            <w:r w:rsidRPr="00656C96">
              <w:rPr>
                <w:rFonts w:ascii="Arial" w:hAnsi="Arial" w:cs="Arial"/>
                <w:sz w:val="24"/>
                <w:szCs w:val="24"/>
                <w:lang w:val="x-none"/>
              </w:rPr>
              <w:t>BydOF</w:t>
            </w:r>
            <w:proofErr w:type="spellEnd"/>
            <w:r w:rsidRPr="00656C96">
              <w:rPr>
                <w:rFonts w:ascii="Arial" w:hAnsi="Arial" w:cs="Arial"/>
                <w:sz w:val="24"/>
                <w:szCs w:val="24"/>
                <w:lang w:val="x-none"/>
              </w:rPr>
              <w:t>, posiadającej pozytywną opinię ministra właściwego do spraw rozwoju regionalnego  oraz pozytywną opinię Instytucji Zarządzającej FEdKP;</w:t>
            </w:r>
          </w:p>
          <w:p w14:paraId="4DBACC21" w14:textId="77777777" w:rsidR="00656C96" w:rsidRPr="00656C96" w:rsidRDefault="00656C96" w:rsidP="00AA3342">
            <w:pPr>
              <w:numPr>
                <w:ilvl w:val="0"/>
                <w:numId w:val="1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6C96">
              <w:rPr>
                <w:rFonts w:ascii="Arial" w:hAnsi="Arial" w:cs="Arial"/>
                <w:sz w:val="24"/>
                <w:szCs w:val="24"/>
              </w:rPr>
              <w:t>wartość dofinansowania UE określona we wniosku o dofinansowanie projektu nie przekracza wartości dofinansowania UE tego projektu wskazanej w fiszkach projektowych  stanowiących załącznik do porozumienia terytorialnego</w:t>
            </w:r>
            <w:r w:rsidRPr="00656C96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3"/>
            </w:r>
            <w:r w:rsidRPr="00656C9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235DB2B" w14:textId="7AF71320" w:rsidR="00656C96" w:rsidRPr="00656C96" w:rsidRDefault="00656C96" w:rsidP="00AA3342">
            <w:pPr>
              <w:numPr>
                <w:ilvl w:val="0"/>
                <w:numId w:val="19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6C96">
              <w:rPr>
                <w:rFonts w:ascii="Arial" w:hAnsi="Arial" w:cs="Arial"/>
                <w:sz w:val="24"/>
                <w:szCs w:val="24"/>
              </w:rPr>
              <w:lastRenderedPageBreak/>
              <w:t xml:space="preserve">we wniosku o dofinansowanie projektu zachowano wartości wskaźników </w:t>
            </w:r>
            <w:r w:rsidR="0064309A">
              <w:rPr>
                <w:rFonts w:ascii="Arial" w:hAnsi="Arial" w:cs="Arial"/>
                <w:sz w:val="24"/>
                <w:szCs w:val="24"/>
              </w:rPr>
              <w:t xml:space="preserve">programowych </w:t>
            </w:r>
            <w:r w:rsidRPr="00656C96">
              <w:rPr>
                <w:rFonts w:ascii="Arial" w:hAnsi="Arial" w:cs="Arial"/>
                <w:sz w:val="24"/>
                <w:szCs w:val="24"/>
              </w:rPr>
              <w:t>wskazan</w:t>
            </w:r>
            <w:r w:rsidR="0064309A">
              <w:rPr>
                <w:rFonts w:ascii="Arial" w:hAnsi="Arial" w:cs="Arial"/>
                <w:sz w:val="24"/>
                <w:szCs w:val="24"/>
              </w:rPr>
              <w:t>ych</w:t>
            </w:r>
            <w:r w:rsidRPr="00656C96">
              <w:rPr>
                <w:rFonts w:ascii="Arial" w:hAnsi="Arial" w:cs="Arial"/>
                <w:sz w:val="24"/>
                <w:szCs w:val="24"/>
              </w:rPr>
              <w:t xml:space="preserve"> w fiszkach projektowych</w:t>
            </w:r>
            <w:r w:rsidRPr="00656C96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4"/>
            </w:r>
            <w:r w:rsidRPr="00656C96">
              <w:rPr>
                <w:rFonts w:ascii="Arial" w:hAnsi="Arial" w:cs="Arial"/>
                <w:sz w:val="24"/>
                <w:szCs w:val="24"/>
              </w:rPr>
              <w:t xml:space="preserve"> stanowiących załącznik do porozumienia terytorialnego.</w:t>
            </w:r>
          </w:p>
          <w:p w14:paraId="3E5EFF61" w14:textId="4CA06F32" w:rsidR="006260C2" w:rsidRDefault="0064309A" w:rsidP="00AA334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4309A">
              <w:rPr>
                <w:rFonts w:ascii="Arial" w:hAnsi="Arial" w:cs="Arial"/>
                <w:sz w:val="24"/>
                <w:szCs w:val="24"/>
              </w:rPr>
              <w:t xml:space="preserve">W przypadku, gdy strategia ZIT </w:t>
            </w:r>
            <w:proofErr w:type="spellStart"/>
            <w:r w:rsidRPr="0064309A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64309A">
              <w:rPr>
                <w:rFonts w:ascii="Arial" w:hAnsi="Arial" w:cs="Arial"/>
                <w:sz w:val="24"/>
                <w:szCs w:val="24"/>
              </w:rPr>
              <w:t xml:space="preserve"> została pozytywnie zaopiniowana przez ministra właściwego do spraw rozwoju regionalnego i Instytucję Zarządzającą, ale planowana jest jej aktualizacja, polegająca na wprowadzeniu projektu wskazanego w Porozumieniu Terytorialnym, ale nieujętego na liście podstawowej w strategii, wnioskodawca zobowiązany jest załączyć do wniosku o dofinansowanie projektu oświadczenie organu lub podmiotu odpowiedzialnego za przygotowanie strategii ZIT </w:t>
            </w:r>
            <w:proofErr w:type="spellStart"/>
            <w:r w:rsidRPr="0064309A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64309A">
              <w:rPr>
                <w:rFonts w:ascii="Arial" w:hAnsi="Arial" w:cs="Arial"/>
                <w:sz w:val="24"/>
                <w:szCs w:val="24"/>
              </w:rPr>
              <w:t xml:space="preserve">, potwierdzające, że projekt zostanie zamieszczony na liście podstawowej projektów w strategii ZIT </w:t>
            </w:r>
            <w:proofErr w:type="spellStart"/>
            <w:r w:rsidRPr="0064309A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</w:p>
          <w:p w14:paraId="3E3EAA3C" w14:textId="4FCB1E87" w:rsidR="00335EE2" w:rsidRPr="008D4EBB" w:rsidRDefault="00656C96" w:rsidP="00AA334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56C9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projektu, strategię ZIT </w:t>
            </w:r>
            <w:proofErr w:type="spellStart"/>
            <w:r w:rsidRPr="00656C96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656C96">
              <w:rPr>
                <w:rFonts w:ascii="Arial" w:hAnsi="Arial" w:cs="Arial"/>
                <w:sz w:val="24"/>
                <w:szCs w:val="24"/>
              </w:rPr>
              <w:t xml:space="preserve"> oraz porozumienie terytorialne.</w:t>
            </w:r>
          </w:p>
        </w:tc>
        <w:tc>
          <w:tcPr>
            <w:tcW w:w="2964" w:type="dxa"/>
          </w:tcPr>
          <w:p w14:paraId="051589C1" w14:textId="77777777" w:rsidR="00335EE2" w:rsidRPr="008D4EBB" w:rsidRDefault="00335EE2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6526F4E" w14:textId="77777777" w:rsidR="00335EE2" w:rsidRDefault="00335EE2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84D409" w14:textId="77777777" w:rsidR="00335EE2" w:rsidRPr="008D4EBB" w:rsidRDefault="00335EE2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874F78B" w14:textId="77777777" w:rsidR="00335EE2" w:rsidRPr="008D4EBB" w:rsidRDefault="00335EE2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043586C" w14:textId="086FB705" w:rsidR="00335EE2" w:rsidRPr="008D4EBB" w:rsidRDefault="00335EE2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666E6F" w:rsidRPr="008D4EBB" w14:paraId="7BF8CBAD" w14:textId="77777777" w:rsidTr="00335EE2">
        <w:tc>
          <w:tcPr>
            <w:tcW w:w="1129" w:type="dxa"/>
            <w:vAlign w:val="center"/>
          </w:tcPr>
          <w:p w14:paraId="3773C81E" w14:textId="230E4B21" w:rsidR="00666E6F" w:rsidRDefault="00666E6F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835" w:type="dxa"/>
            <w:vAlign w:val="center"/>
          </w:tcPr>
          <w:p w14:paraId="6FD0EAB5" w14:textId="7C718899" w:rsidR="00666E6F" w:rsidRDefault="00666E6F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Zgodność z „Planem rozwoju sieci </w:t>
            </w:r>
            <w:r w:rsidRPr="009600D8">
              <w:rPr>
                <w:rFonts w:ascii="Arial" w:hAnsi="Arial" w:cs="Arial"/>
                <w:sz w:val="24"/>
                <w:szCs w:val="24"/>
              </w:rPr>
              <w:t>dróg rowerowych w województwie kujawsko-pomorskim</w:t>
            </w:r>
            <w:r>
              <w:rPr>
                <w:rFonts w:ascii="Arial" w:hAnsi="Arial" w:cs="Arial"/>
                <w:sz w:val="24"/>
                <w:szCs w:val="24"/>
              </w:rPr>
              <w:t>”-</w:t>
            </w:r>
            <w:r w:rsidRPr="009600D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lokalizacja inwestycji</w:t>
            </w:r>
          </w:p>
        </w:tc>
        <w:tc>
          <w:tcPr>
            <w:tcW w:w="7238" w:type="dxa"/>
          </w:tcPr>
          <w:p w14:paraId="14D7D376" w14:textId="73A5AF3A" w:rsidR="00666E6F" w:rsidRDefault="00666E6F" w:rsidP="00EB378A">
            <w:pPr>
              <w:spacing w:after="120"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Pr="006637C2">
              <w:rPr>
                <w:rFonts w:ascii="Arial" w:hAnsi="Arial" w:cs="Arial"/>
                <w:sz w:val="24"/>
                <w:szCs w:val="24"/>
              </w:rPr>
              <w:t>inwestycj</w:t>
            </w:r>
            <w:r>
              <w:rPr>
                <w:rFonts w:ascii="Arial" w:hAnsi="Arial" w:cs="Arial"/>
                <w:sz w:val="24"/>
                <w:szCs w:val="24"/>
              </w:rPr>
              <w:t>a ma wpływ</w:t>
            </w:r>
            <w:r w:rsidRPr="006637C2">
              <w:rPr>
                <w:rFonts w:ascii="Arial" w:hAnsi="Arial" w:cs="Arial"/>
                <w:sz w:val="24"/>
                <w:szCs w:val="24"/>
              </w:rPr>
              <w:t xml:space="preserve"> na zmniejszenie wykorzystania transportu samochodowego poprzez </w:t>
            </w:r>
            <w:r>
              <w:rPr>
                <w:rFonts w:ascii="Arial" w:hAnsi="Arial" w:cs="Arial"/>
                <w:sz w:val="24"/>
                <w:szCs w:val="24"/>
              </w:rPr>
              <w:t xml:space="preserve">następującą </w:t>
            </w:r>
            <w:r w:rsidRPr="006637C2">
              <w:rPr>
                <w:rFonts w:ascii="Arial" w:hAnsi="Arial" w:cs="Arial"/>
                <w:sz w:val="24"/>
                <w:szCs w:val="24"/>
              </w:rPr>
              <w:t xml:space="preserve">lokalizację </w:t>
            </w:r>
            <w:r w:rsidR="00995727">
              <w:rPr>
                <w:rFonts w:ascii="Arial" w:hAnsi="Arial" w:cs="Arial"/>
                <w:sz w:val="24"/>
                <w:szCs w:val="24"/>
              </w:rPr>
              <w:t>drogi</w:t>
            </w:r>
            <w:r w:rsidRPr="006637C2">
              <w:rPr>
                <w:rFonts w:ascii="Arial" w:hAnsi="Arial" w:cs="Arial"/>
                <w:sz w:val="24"/>
                <w:szCs w:val="24"/>
              </w:rPr>
              <w:t xml:space="preserve"> rowerowej</w:t>
            </w:r>
            <w:r w:rsidR="0099572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2CEFBBB" w14:textId="37CE1CDB" w:rsidR="00287BB2" w:rsidRDefault="00666E6F" w:rsidP="00EB378A">
            <w:pPr>
              <w:pStyle w:val="Akapitzlist"/>
              <w:numPr>
                <w:ilvl w:val="0"/>
                <w:numId w:val="10"/>
              </w:numPr>
              <w:spacing w:after="120" w:line="23" w:lineRule="atLeast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637C2">
              <w:rPr>
                <w:rFonts w:ascii="Arial" w:hAnsi="Arial" w:cs="Arial"/>
                <w:sz w:val="24"/>
                <w:szCs w:val="24"/>
              </w:rPr>
              <w:t>droga rowerowa umiejscowiona jest w wyznaczonych korytarzach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 xml:space="preserve"> wskazanych w „Planie rozwoju sieci dróg rowerowych w województwie kujawsko-pomorskim”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17"/>
            </w:r>
            <w:r w:rsidR="009F3562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="00C75764">
              <w:rPr>
                <w:rFonts w:ascii="Arial" w:hAnsi="Arial" w:cs="Arial"/>
                <w:sz w:val="24"/>
                <w:szCs w:val="24"/>
                <w:lang w:val="pl-PL"/>
              </w:rPr>
              <w:t>a</w:t>
            </w:r>
            <w:r>
              <w:rPr>
                <w:lang w:val="pl-PL"/>
              </w:rPr>
              <w:t xml:space="preserve"> 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>w przypadku etapowania inwestycji, jeśli nie tworzą fizycznych powiązań z istniejącymi już drogami rowerowymi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 xml:space="preserve"> wpisuje się w powstałe „luki”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C75764">
              <w:rPr>
                <w:rFonts w:ascii="Arial" w:hAnsi="Arial" w:cs="Arial"/>
                <w:sz w:val="24"/>
                <w:szCs w:val="24"/>
                <w:lang w:val="pl-PL"/>
              </w:rPr>
              <w:t xml:space="preserve">w </w:t>
            </w:r>
            <w:r w:rsidR="000F71A2">
              <w:rPr>
                <w:rFonts w:ascii="Arial" w:hAnsi="Arial" w:cs="Arial"/>
                <w:sz w:val="24"/>
                <w:szCs w:val="24"/>
                <w:lang w:val="pl-PL"/>
              </w:rPr>
              <w:t>ww. korytarzach</w:t>
            </w:r>
          </w:p>
          <w:p w14:paraId="36D806F2" w14:textId="20C3CE53" w:rsidR="00666E6F" w:rsidRPr="006637C2" w:rsidRDefault="00666E6F" w:rsidP="00EB378A">
            <w:pPr>
              <w:pStyle w:val="Akapitzlist"/>
              <w:spacing w:after="120" w:line="23" w:lineRule="atLeast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5C74FE39" w14:textId="611E9743" w:rsidR="00287BB2" w:rsidRPr="00287BB2" w:rsidRDefault="00666E6F" w:rsidP="00EB378A">
            <w:pPr>
              <w:pStyle w:val="Akapitzlist"/>
              <w:numPr>
                <w:ilvl w:val="0"/>
                <w:numId w:val="10"/>
              </w:numPr>
              <w:spacing w:after="120" w:line="23" w:lineRule="atLeast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 xml:space="preserve">droga </w:t>
            </w:r>
            <w:r w:rsidR="00995727">
              <w:rPr>
                <w:rFonts w:ascii="Arial" w:hAnsi="Arial" w:cs="Arial"/>
                <w:sz w:val="24"/>
                <w:szCs w:val="24"/>
                <w:lang w:val="pl-PL"/>
              </w:rPr>
              <w:t xml:space="preserve">rowerowa 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>umiejscowiona jest w obrębie granic miasta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188F4AC8" w14:textId="299BE38A" w:rsidR="00666E6F" w:rsidRPr="006637C2" w:rsidRDefault="00666E6F" w:rsidP="00EB378A">
            <w:pPr>
              <w:pStyle w:val="Akapitzlist"/>
              <w:spacing w:after="120" w:line="23" w:lineRule="atLeast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4C349E77" w14:textId="572FB86F" w:rsidR="00666E6F" w:rsidRPr="008266DE" w:rsidRDefault="00666E6F" w:rsidP="00EB378A">
            <w:pPr>
              <w:pStyle w:val="Akapitzlist"/>
              <w:numPr>
                <w:ilvl w:val="0"/>
                <w:numId w:val="10"/>
              </w:numPr>
              <w:spacing w:after="120" w:line="23" w:lineRule="atLeast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 xml:space="preserve">droga </w:t>
            </w:r>
            <w:r w:rsidR="00995727">
              <w:rPr>
                <w:rFonts w:ascii="Arial" w:hAnsi="Arial" w:cs="Arial"/>
                <w:sz w:val="24"/>
                <w:szCs w:val="24"/>
              </w:rPr>
              <w:t xml:space="preserve">rowerowa </w:t>
            </w:r>
            <w:r w:rsidRPr="008266DE">
              <w:rPr>
                <w:rFonts w:ascii="Arial" w:hAnsi="Arial" w:cs="Arial"/>
                <w:sz w:val="24"/>
                <w:szCs w:val="24"/>
              </w:rPr>
              <w:t xml:space="preserve">koncentrycznie doprowadza ruch rowerowy do miejscowości, w następujący sposób: </w:t>
            </w:r>
          </w:p>
          <w:p w14:paraId="19B023D5" w14:textId="77777777" w:rsidR="00666E6F" w:rsidRDefault="00666E6F" w:rsidP="00EB378A">
            <w:pPr>
              <w:pStyle w:val="Akapitzlist"/>
              <w:numPr>
                <w:ilvl w:val="0"/>
                <w:numId w:val="14"/>
              </w:numPr>
              <w:spacing w:after="120" w:line="23" w:lineRule="atLeast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znajduje się w odległości do 8 km od granicy miasta (licząc od granicy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=</w:t>
            </w:r>
            <w:r w:rsidRPr="008266DE">
              <w:rPr>
                <w:rFonts w:ascii="Arial" w:hAnsi="Arial" w:cs="Arial"/>
                <w:sz w:val="24"/>
                <w:szCs w:val="24"/>
              </w:rPr>
              <w:t xml:space="preserve"> lokalizacja znaków E-17a/E-18a) – ocena zgodnie z projektem organizacji ruchu,</w:t>
            </w:r>
          </w:p>
          <w:p w14:paraId="155B6BBD" w14:textId="77777777" w:rsidR="00666E6F" w:rsidRDefault="00666E6F" w:rsidP="00EB378A">
            <w:pPr>
              <w:pStyle w:val="Akapitzlist"/>
              <w:numPr>
                <w:ilvl w:val="0"/>
                <w:numId w:val="14"/>
              </w:numPr>
              <w:spacing w:after="120" w:line="23" w:lineRule="atLeast"/>
              <w:ind w:left="143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znajduje się </w:t>
            </w:r>
            <w:r w:rsidRPr="008266DE">
              <w:rPr>
                <w:rFonts w:ascii="Arial" w:hAnsi="Arial" w:cs="Arial"/>
                <w:sz w:val="24"/>
                <w:szCs w:val="24"/>
              </w:rPr>
              <w:t>w odległości do 8 km od budynku siedziby gminy wiejskiej, pod warunkiem, że powiązana jest z istniejącą już drogą rowerową lub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8266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266DE">
              <w:rPr>
                <w:rFonts w:ascii="Arial" w:hAnsi="Arial" w:cs="Arial"/>
                <w:sz w:val="24"/>
                <w:szCs w:val="24"/>
              </w:rPr>
              <w:lastRenderedPageBreak/>
              <w:t>w przypadku braku powiązania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8266DE">
              <w:rPr>
                <w:rFonts w:ascii="Arial" w:hAnsi="Arial" w:cs="Arial"/>
                <w:sz w:val="24"/>
                <w:szCs w:val="24"/>
              </w:rPr>
              <w:t>łączy się bezpośrednio z siedzibą gminy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3CC90A5B" w14:textId="722014CD" w:rsidR="00666E6F" w:rsidRDefault="00666E6F" w:rsidP="00EB378A">
            <w:pPr>
              <w:spacing w:before="240" w:after="12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</w:t>
            </w:r>
            <w:r w:rsidR="002058E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64" w:type="dxa"/>
          </w:tcPr>
          <w:p w14:paraId="0FC90B1D" w14:textId="77777777" w:rsidR="00666E6F" w:rsidRPr="008266DE" w:rsidRDefault="00666E6F" w:rsidP="00EB378A">
            <w:pPr>
              <w:spacing w:after="12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EBBFF53" w14:textId="77777777" w:rsidR="00666E6F" w:rsidRPr="008266DE" w:rsidRDefault="00666E6F" w:rsidP="00EB378A">
            <w:pPr>
              <w:spacing w:after="12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EEEE249" w14:textId="77777777" w:rsidR="00666E6F" w:rsidRPr="008266DE" w:rsidRDefault="00666E6F" w:rsidP="00EB378A">
            <w:pPr>
              <w:spacing w:before="120" w:after="12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272388" w14:textId="77777777" w:rsidR="00666E6F" w:rsidRPr="008266DE" w:rsidRDefault="00666E6F" w:rsidP="00EB378A">
            <w:pPr>
              <w:spacing w:before="120" w:after="12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79F0E6B" w14:textId="40CCF077" w:rsidR="00666E6F" w:rsidRPr="00226823" w:rsidRDefault="00666E6F" w:rsidP="00EB378A">
            <w:pPr>
              <w:spacing w:after="12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35EE2" w:rsidRPr="008D4EBB" w14:paraId="0D15B709" w14:textId="77777777" w:rsidTr="00335EE2">
        <w:tc>
          <w:tcPr>
            <w:tcW w:w="1129" w:type="dxa"/>
            <w:vAlign w:val="center"/>
          </w:tcPr>
          <w:p w14:paraId="59070525" w14:textId="047FAF95" w:rsidR="00335EE2" w:rsidRPr="00226823" w:rsidRDefault="00335EE2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F7791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14:paraId="5F9E617E" w14:textId="01404299" w:rsidR="00335EE2" w:rsidRPr="0082414F" w:rsidRDefault="00E04015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Zgodność z „Planem rozwoju sieci </w:t>
            </w:r>
            <w:r w:rsidRPr="009600D8">
              <w:rPr>
                <w:rFonts w:ascii="Arial" w:hAnsi="Arial" w:cs="Arial"/>
                <w:sz w:val="24"/>
                <w:szCs w:val="24"/>
              </w:rPr>
              <w:t>dróg rowerowych w województwie kujawsko-pomorskim</w:t>
            </w:r>
            <w:r>
              <w:rPr>
                <w:rFonts w:ascii="Arial" w:hAnsi="Arial" w:cs="Arial"/>
                <w:sz w:val="24"/>
                <w:szCs w:val="24"/>
              </w:rPr>
              <w:t>”-</w:t>
            </w:r>
            <w:r w:rsidRPr="009600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5EE2" w:rsidRPr="00226823">
              <w:rPr>
                <w:rFonts w:ascii="Arial" w:hAnsi="Arial" w:cs="Arial"/>
                <w:sz w:val="24"/>
                <w:szCs w:val="24"/>
              </w:rPr>
              <w:t>nawierzchni</w:t>
            </w:r>
            <w:r w:rsidR="00F7791A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238" w:type="dxa"/>
          </w:tcPr>
          <w:p w14:paraId="408203CA" w14:textId="593E740D" w:rsidR="00335EE2" w:rsidRPr="00226823" w:rsidRDefault="00335EE2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Pr="00226823">
              <w:rPr>
                <w:rFonts w:ascii="Arial" w:hAnsi="Arial" w:cs="Arial"/>
                <w:sz w:val="24"/>
                <w:szCs w:val="24"/>
              </w:rPr>
              <w:t>, czy zastosowana w ramach projektu nawierzchnia drogi rowerowej jest bitumiczna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Pr="0022682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A0F0FFD" w14:textId="791CAC16" w:rsidR="00335EE2" w:rsidRPr="0082414F" w:rsidRDefault="00335EE2" w:rsidP="00AA3342">
            <w:pPr>
              <w:spacing w:before="24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665D4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964" w:type="dxa"/>
          </w:tcPr>
          <w:p w14:paraId="60652D27" w14:textId="77777777" w:rsidR="00335EE2" w:rsidRPr="00226823" w:rsidRDefault="00335EE2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226823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4821114" w14:textId="77777777" w:rsidR="00335EE2" w:rsidRPr="00226823" w:rsidRDefault="00335EE2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22682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6D52C97" w14:textId="77777777" w:rsidR="00335EE2" w:rsidRPr="00226823" w:rsidRDefault="00335EE2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22682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113E38" w14:textId="77777777" w:rsidR="00335EE2" w:rsidRPr="00226823" w:rsidRDefault="00335EE2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22682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EE5485C" w14:textId="1131E12C" w:rsidR="00335EE2" w:rsidRPr="008D4EBB" w:rsidRDefault="00335EE2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22682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35EE2" w:rsidRPr="008D4EBB" w14:paraId="195E4C1D" w14:textId="77777777" w:rsidTr="00335EE2">
        <w:tc>
          <w:tcPr>
            <w:tcW w:w="1129" w:type="dxa"/>
            <w:vAlign w:val="center"/>
          </w:tcPr>
          <w:p w14:paraId="0095A4AE" w14:textId="7FA06577" w:rsidR="00335EE2" w:rsidRPr="00665D48" w:rsidRDefault="00335EE2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F7791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14:paraId="5D6431B2" w14:textId="7D5D5513" w:rsidR="00335EE2" w:rsidRPr="00226823" w:rsidRDefault="00335EE2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665D48">
              <w:rPr>
                <w:rFonts w:ascii="Arial" w:hAnsi="Arial" w:cs="Arial"/>
                <w:sz w:val="24"/>
                <w:szCs w:val="24"/>
              </w:rPr>
              <w:t>Likwidacja przeszkód komunikacyjnych</w:t>
            </w:r>
          </w:p>
        </w:tc>
        <w:tc>
          <w:tcPr>
            <w:tcW w:w="7238" w:type="dxa"/>
          </w:tcPr>
          <w:p w14:paraId="758927A6" w14:textId="3BCA51E3" w:rsidR="00335EE2" w:rsidRDefault="00335EE2" w:rsidP="00AA3342">
            <w:pPr>
              <w:spacing w:before="240" w:after="0"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Pr="00665D48">
              <w:rPr>
                <w:rFonts w:ascii="Arial" w:hAnsi="Arial" w:cs="Arial"/>
                <w:sz w:val="24"/>
                <w:szCs w:val="24"/>
              </w:rPr>
              <w:t>, czy w wyniku realizacji projektu nastąpiła likwidacja przeszkód naturalnych w połączeniach komunikacyjnych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Pr="00665D4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7D36D93" w14:textId="731C64C5" w:rsidR="00335EE2" w:rsidRPr="00226823" w:rsidRDefault="00335EE2" w:rsidP="00AA3342">
            <w:pPr>
              <w:spacing w:before="24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665D4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964" w:type="dxa"/>
          </w:tcPr>
          <w:p w14:paraId="7D6F1008" w14:textId="77777777" w:rsidR="00335EE2" w:rsidRPr="00FD3BF5" w:rsidRDefault="00335EE2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FD3BF5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28C6ED15" w14:textId="77777777" w:rsidR="00335EE2" w:rsidRPr="00FD3BF5" w:rsidRDefault="00335EE2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FD3BF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06AEDE1" w14:textId="77777777" w:rsidR="00335EE2" w:rsidRPr="00FD3BF5" w:rsidRDefault="00335EE2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FD3BF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5231646" w14:textId="77777777" w:rsidR="00335EE2" w:rsidRPr="00FD3BF5" w:rsidRDefault="00335EE2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FD3BF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5E1A724D" w14:textId="77777777" w:rsidR="00335EE2" w:rsidRPr="00FD3BF5" w:rsidRDefault="00335EE2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FD3BF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51FA088" w14:textId="3F8CAEAB" w:rsidR="00335EE2" w:rsidRPr="00226823" w:rsidRDefault="00335EE2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CBF398F" w14:textId="77777777" w:rsidR="009F6237" w:rsidRPr="008D4EBB" w:rsidRDefault="009F6237" w:rsidP="00AA3342">
      <w:pPr>
        <w:spacing w:line="23" w:lineRule="atLeast"/>
        <w:rPr>
          <w:rFonts w:ascii="Arial" w:hAnsi="Arial" w:cs="Arial"/>
          <w:color w:val="FF0000"/>
          <w:sz w:val="24"/>
          <w:szCs w:val="24"/>
        </w:rPr>
      </w:pPr>
    </w:p>
    <w:sectPr w:rsidR="009F6237" w:rsidRPr="008D4EBB" w:rsidSect="003C40D0">
      <w:footerReference w:type="default" r:id="rId12"/>
      <w:headerReference w:type="first" r:id="rId13"/>
      <w:footerReference w:type="first" r:id="rId14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Przemysław Mentkowski" w:date="2025-01-13T15:16:00Z" w:initials="PM">
    <w:p w14:paraId="32BAFD68" w14:textId="77777777" w:rsidR="005C6EDB" w:rsidRDefault="005C6EDB" w:rsidP="005C6EDB">
      <w:pPr>
        <w:pStyle w:val="Tekstkomentarza"/>
      </w:pPr>
      <w:r>
        <w:rPr>
          <w:rStyle w:val="Odwoaniedokomentarza"/>
        </w:rPr>
        <w:annotationRef/>
      </w:r>
      <w:r>
        <w:t>Stanowisko GR PT</w:t>
      </w:r>
    </w:p>
  </w:comment>
  <w:comment w:id="6" w:author="Dagmara Wend" w:date="2025-01-09T14:06:00Z" w:initials="DW">
    <w:p w14:paraId="389E918E" w14:textId="0F13E36C" w:rsidR="000813FF" w:rsidRDefault="000813FF" w:rsidP="000813FF">
      <w:pPr>
        <w:pStyle w:val="Tekstkomentarza"/>
      </w:pPr>
      <w:r>
        <w:rPr>
          <w:rStyle w:val="Odwoaniedokomentarza"/>
        </w:rPr>
        <w:annotationRef/>
      </w:r>
      <w:r>
        <w:rPr>
          <w:lang w:val="pl-PL"/>
        </w:rPr>
        <w:t>Stanowisko Grupy roboczej ds. PT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2BAFD68" w15:done="0"/>
  <w15:commentEx w15:paraId="389E918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5CB5E56" w16cex:dateUtc="2025-01-13T14:16:00Z"/>
  <w16cex:commentExtensible w16cex:durableId="05BC4CB4" w16cex:dateUtc="2025-01-09T13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2BAFD68" w16cid:durableId="45CB5E56"/>
  <w16cid:commentId w16cid:paraId="389E918E" w16cid:durableId="05BC4C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054E4" w14:textId="77777777" w:rsidR="00972FDA" w:rsidRDefault="00972FDA" w:rsidP="00D15E00">
      <w:pPr>
        <w:spacing w:after="0" w:line="240" w:lineRule="auto"/>
      </w:pPr>
      <w:r>
        <w:separator/>
      </w:r>
    </w:p>
  </w:endnote>
  <w:endnote w:type="continuationSeparator" w:id="0">
    <w:p w14:paraId="61D89DBA" w14:textId="77777777" w:rsidR="00972FDA" w:rsidRDefault="00972FDA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F2ACD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4279D3DD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2220B" w14:textId="3D91DE0D" w:rsidR="002455CA" w:rsidRDefault="00557B47" w:rsidP="002455CA">
    <w:pPr>
      <w:pStyle w:val="Stopka"/>
      <w:jc w:val="center"/>
    </w:pPr>
    <w:r>
      <w:rPr>
        <w:noProof/>
      </w:rPr>
      <w:drawing>
        <wp:inline distT="0" distB="0" distL="0" distR="0" wp14:anchorId="0B04F24B" wp14:editId="7E0FC1F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14B21" w14:textId="77777777" w:rsidR="00972FDA" w:rsidRDefault="00972FDA" w:rsidP="00D15E00">
      <w:pPr>
        <w:spacing w:after="0" w:line="240" w:lineRule="auto"/>
      </w:pPr>
      <w:r>
        <w:separator/>
      </w:r>
    </w:p>
  </w:footnote>
  <w:footnote w:type="continuationSeparator" w:id="0">
    <w:p w14:paraId="5676C9B3" w14:textId="77777777" w:rsidR="00972FDA" w:rsidRDefault="00972FDA" w:rsidP="00D15E00">
      <w:pPr>
        <w:spacing w:after="0" w:line="240" w:lineRule="auto"/>
      </w:pPr>
      <w:r>
        <w:continuationSeparator/>
      </w:r>
    </w:p>
  </w:footnote>
  <w:footnote w:id="1">
    <w:p w14:paraId="3A4F8CFD" w14:textId="67D60410" w:rsidR="00644CBC" w:rsidRPr="00644CBC" w:rsidRDefault="00644CBC">
      <w:pPr>
        <w:pStyle w:val="Tekstprzypisudolnego"/>
        <w:rPr>
          <w:rFonts w:ascii="Arial" w:hAnsi="Arial" w:cs="Arial"/>
          <w:sz w:val="24"/>
          <w:szCs w:val="24"/>
        </w:rPr>
      </w:pPr>
      <w:r w:rsidRPr="00644CB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44CBC">
        <w:rPr>
          <w:rFonts w:ascii="Arial" w:hAnsi="Arial" w:cs="Arial"/>
          <w:sz w:val="24"/>
          <w:szCs w:val="24"/>
        </w:rPr>
        <w:t xml:space="preserve"> W każdym kryterium przez “wnioskodawcę” rozumiemy również partnerów, chyba że kryterium stanowi inaczej.</w:t>
      </w:r>
    </w:p>
  </w:footnote>
  <w:footnote w:id="2">
    <w:p w14:paraId="23EDEDD9" w14:textId="1A5445A8" w:rsidR="003C40D0" w:rsidRPr="008D4EBB" w:rsidRDefault="003C40D0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2A05D918" w14:textId="658BC0E1" w:rsidR="00644CBC" w:rsidRPr="00644CBC" w:rsidRDefault="00644CBC">
      <w:pPr>
        <w:pStyle w:val="Tekstprzypisudolnego"/>
        <w:rPr>
          <w:rFonts w:ascii="Arial" w:hAnsi="Arial" w:cs="Arial"/>
          <w:sz w:val="24"/>
          <w:szCs w:val="24"/>
        </w:rPr>
      </w:pPr>
      <w:r w:rsidRPr="00644CB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44CBC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nr 2021/1060).</w:t>
      </w:r>
    </w:p>
  </w:footnote>
  <w:footnote w:id="4">
    <w:p w14:paraId="3E2F5600" w14:textId="77777777" w:rsidR="00134ADC" w:rsidRPr="00362444" w:rsidRDefault="00134ADC" w:rsidP="003624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618C">
        <w:rPr>
          <w:rFonts w:ascii="Arial" w:hAnsi="Arial" w:cs="Arial"/>
          <w:sz w:val="24"/>
          <w:szCs w:val="24"/>
          <w:vertAlign w:val="superscript"/>
        </w:rPr>
        <w:footnoteRef/>
      </w:r>
      <w:r w:rsidRPr="00CE618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362444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64C8D169" w14:textId="48FE84FB" w:rsidR="00DB44CC" w:rsidRPr="00DB44CC" w:rsidRDefault="00DB44CC">
      <w:pPr>
        <w:pStyle w:val="Tekstprzypisudolnego"/>
        <w:rPr>
          <w:rFonts w:ascii="Arial" w:hAnsi="Arial" w:cs="Arial"/>
          <w:sz w:val="24"/>
          <w:szCs w:val="24"/>
        </w:rPr>
      </w:pPr>
      <w:r w:rsidRPr="00DB44C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B44CC">
        <w:rPr>
          <w:rFonts w:ascii="Arial" w:hAnsi="Arial" w:cs="Arial"/>
          <w:sz w:val="24"/>
          <w:szCs w:val="24"/>
        </w:rPr>
        <w:t xml:space="preserve"> Należy posiadać wszystkie pozostałe decyzje, pozwolenia, uzgodnienia oraz opracowania składające się na dokumentację techniczną wymagane do złożenia wniosku o wydanie pozwolenia administracyjnego zezwalającego na realizację inwestycji</w:t>
      </w:r>
    </w:p>
  </w:footnote>
  <w:footnote w:id="6">
    <w:p w14:paraId="44AA2449" w14:textId="603D0F0A" w:rsidR="00DB44CC" w:rsidRPr="00DB44CC" w:rsidRDefault="00DB44CC">
      <w:pPr>
        <w:pStyle w:val="Tekstprzypisudolnego"/>
        <w:rPr>
          <w:rFonts w:ascii="Arial" w:hAnsi="Arial" w:cs="Arial"/>
          <w:sz w:val="24"/>
          <w:szCs w:val="24"/>
        </w:rPr>
      </w:pPr>
      <w:r w:rsidRPr="00DB44C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B44CC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6CC23C4A" w14:textId="7935F11E" w:rsidR="005C6EDB" w:rsidRPr="005C6EDB" w:rsidRDefault="005C6EDB">
      <w:pPr>
        <w:pStyle w:val="Tekstprzypisudolnego"/>
        <w:rPr>
          <w:rFonts w:ascii="Arial" w:hAnsi="Arial" w:cs="Arial"/>
          <w:sz w:val="24"/>
          <w:szCs w:val="24"/>
        </w:rPr>
      </w:pPr>
      <w:ins w:id="3" w:author="Przemysław Mentkowski" w:date="2025-01-13T15:15:00Z" w16du:dateUtc="2025-01-13T14:15:00Z">
        <w:r w:rsidRPr="005C6EDB"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 w:rsidRPr="005C6EDB">
          <w:rPr>
            <w:rFonts w:ascii="Arial" w:hAnsi="Arial" w:cs="Arial"/>
            <w:sz w:val="24"/>
            <w:szCs w:val="24"/>
          </w:rPr>
          <w:t xml:space="preserve"> </w:t>
        </w:r>
        <w:r w:rsidRPr="005C6EDB">
          <w:rPr>
            <w:rFonts w:ascii="Arial" w:hAnsi="Arial" w:cs="Arial"/>
            <w:sz w:val="24"/>
            <w:szCs w:val="24"/>
          </w:rPr>
          <w:t>W przypadku, gdy realizacja robót budowlanych wykonywana będzie na podstawie decyzji o zezwoleniu na realizację inwestycji drogowej, warunek ten dotyczy również braku konieczności posiadania na moment złożenia wniosku o dofinansowanie innych decyzji i pozwoleń, które zastępuje ww. decyzja (m.in. prawa do dysponowania gruntami lub obiektami na cele inwestycji, decyzji na wycinkę drzew.</w:t>
        </w:r>
      </w:ins>
    </w:p>
  </w:footnote>
  <w:footnote w:id="8">
    <w:p w14:paraId="63EDC2AF" w14:textId="76CF0014" w:rsidR="00B76B45" w:rsidRPr="00B76B45" w:rsidRDefault="00B76B45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76B4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76B45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B76B45">
        <w:rPr>
          <w:rFonts w:ascii="Arial" w:hAnsi="Arial" w:cs="Arial"/>
          <w:sz w:val="24"/>
          <w:szCs w:val="24"/>
        </w:rPr>
        <w:t>SzOP</w:t>
      </w:r>
      <w:proofErr w:type="spellEnd"/>
      <w:r w:rsidRPr="00B76B45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 złożony do Instytucji Pośredniczącej lub na wniosek Instytucji Pośredniczącej.  </w:t>
      </w:r>
    </w:p>
  </w:footnote>
  <w:footnote w:id="9">
    <w:p w14:paraId="6A4C36CC" w14:textId="77777777" w:rsidR="00935DCB" w:rsidRPr="008536B7" w:rsidRDefault="00935DCB" w:rsidP="00935DCB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8536B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536B7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  (Dz. Urz. UE C 262 z dnia 19 lipca 2016 r., str. 1) – dokument dostępny jest pod adresem: http://eur-lex.europa.eu/legal-content/PL/TXT/PDF/?uri=CELEX:52016XC0719(05)&amp;from=EN</w:t>
      </w:r>
    </w:p>
  </w:footnote>
  <w:footnote w:id="10">
    <w:p w14:paraId="63632840" w14:textId="7123C55B" w:rsidR="007E553C" w:rsidRPr="007E553C" w:rsidRDefault="007E553C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E553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E553C">
        <w:rPr>
          <w:rFonts w:ascii="Arial" w:hAnsi="Arial" w:cs="Arial"/>
          <w:sz w:val="24"/>
          <w:szCs w:val="24"/>
        </w:rPr>
        <w:t xml:space="preserve"> Zasada DNSH oznacza „Do no </w:t>
      </w:r>
      <w:proofErr w:type="spellStart"/>
      <w:r w:rsidRPr="007E553C">
        <w:rPr>
          <w:rFonts w:ascii="Arial" w:hAnsi="Arial" w:cs="Arial"/>
          <w:sz w:val="24"/>
          <w:szCs w:val="24"/>
        </w:rPr>
        <w:t>significant</w:t>
      </w:r>
      <w:proofErr w:type="spellEnd"/>
      <w:r w:rsidRPr="007E553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E553C">
        <w:rPr>
          <w:rFonts w:ascii="Arial" w:hAnsi="Arial" w:cs="Arial"/>
          <w:sz w:val="24"/>
          <w:szCs w:val="24"/>
        </w:rPr>
        <w:t>harm</w:t>
      </w:r>
      <w:proofErr w:type="spellEnd"/>
      <w:r w:rsidRPr="007E553C">
        <w:rPr>
          <w:rFonts w:ascii="Arial" w:hAnsi="Arial" w:cs="Arial"/>
          <w:sz w:val="24"/>
          <w:szCs w:val="24"/>
        </w:rPr>
        <w:t>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https://mojregion.eu/rpo/wp-content/uploads/sites/3/2022/11/uz-6-22-41-1624-z.pdf.</w:t>
      </w:r>
    </w:p>
  </w:footnote>
  <w:footnote w:id="11">
    <w:p w14:paraId="66C29A23" w14:textId="77777777" w:rsidR="00023C3A" w:rsidRPr="008D4EBB" w:rsidRDefault="00023C3A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2">
    <w:p w14:paraId="395B6746" w14:textId="2CF9AC14" w:rsidR="00C703E4" w:rsidRPr="00C703E4" w:rsidRDefault="00C703E4">
      <w:pPr>
        <w:pStyle w:val="Tekstprzypisudolnego"/>
        <w:rPr>
          <w:rFonts w:ascii="Arial" w:hAnsi="Arial" w:cs="Arial"/>
          <w:sz w:val="24"/>
          <w:szCs w:val="24"/>
        </w:rPr>
      </w:pPr>
      <w:r w:rsidRPr="00C703E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703E4">
        <w:rPr>
          <w:rFonts w:ascii="Arial" w:hAnsi="Arial" w:cs="Arial"/>
          <w:sz w:val="24"/>
          <w:szCs w:val="24"/>
        </w:rPr>
        <w:t xml:space="preserve"> System określony został w dokumencie Zasady zarządzania jakością Planów Zrównoważonej Mobilności Miejskiej w Polsce, w szczególności w kontekście perspektywy UE 2021-2027. SUMP musi być przyjęty uchwałą właściwego organu dla przyjętego Obszaru Funkcjonalnego oraz musi być oceniony pozytywnie lub pozytywnie z rekomendacjami przez zespół ekspertów w Centrum Unijnych Projektów Transportowych.</w:t>
      </w:r>
    </w:p>
  </w:footnote>
  <w:footnote w:id="13">
    <w:p w14:paraId="3CFF2ECE" w14:textId="04935269" w:rsidR="00656C96" w:rsidRPr="00BC4799" w:rsidRDefault="00656C96" w:rsidP="00656C96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</w:t>
      </w:r>
      <w:r w:rsidR="0064309A">
        <w:rPr>
          <w:rFonts w:ascii="Arial" w:hAnsi="Arial" w:cs="Arial"/>
          <w:sz w:val="24"/>
          <w:szCs w:val="24"/>
        </w:rPr>
        <w:t>Wartość</w:t>
      </w:r>
      <w:r w:rsidRPr="00BC4799">
        <w:rPr>
          <w:rFonts w:ascii="Arial" w:hAnsi="Arial" w:cs="Arial"/>
          <w:sz w:val="24"/>
          <w:szCs w:val="24"/>
        </w:rPr>
        <w:t xml:space="preserve"> dofinansowania UE </w:t>
      </w:r>
      <w:r w:rsidR="0064309A">
        <w:rPr>
          <w:rFonts w:ascii="Arial" w:hAnsi="Arial" w:cs="Arial"/>
          <w:sz w:val="24"/>
          <w:szCs w:val="24"/>
        </w:rPr>
        <w:t>powinna zostać przeliczona zgodnie z kursem euro wskazanym w Regulaminie wyboru projektów</w:t>
      </w:r>
      <w:r w:rsidRPr="00BC4799">
        <w:rPr>
          <w:rFonts w:ascii="Arial" w:hAnsi="Arial" w:cs="Arial"/>
          <w:sz w:val="24"/>
          <w:szCs w:val="24"/>
          <w:lang w:val="pl-PL"/>
        </w:rPr>
        <w:t>.</w:t>
      </w:r>
    </w:p>
  </w:footnote>
  <w:footnote w:id="14">
    <w:p w14:paraId="24B3707A" w14:textId="77777777" w:rsidR="00656C96" w:rsidRPr="00BC4799" w:rsidRDefault="00656C96" w:rsidP="00656C96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I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nstytucja </w:t>
      </w:r>
      <w:r w:rsidRPr="00BC4799">
        <w:rPr>
          <w:rFonts w:ascii="Arial" w:hAnsi="Arial" w:cs="Arial"/>
          <w:sz w:val="24"/>
          <w:szCs w:val="24"/>
        </w:rPr>
        <w:t>P</w:t>
      </w:r>
      <w:r w:rsidRPr="00BC4799">
        <w:rPr>
          <w:rFonts w:ascii="Arial" w:hAnsi="Arial" w:cs="Arial"/>
          <w:sz w:val="24"/>
          <w:szCs w:val="24"/>
          <w:lang w:val="pl-PL"/>
        </w:rPr>
        <w:t>ośrednicząca</w:t>
      </w:r>
      <w:r w:rsidRPr="00BC4799">
        <w:rPr>
          <w:rFonts w:ascii="Arial" w:hAnsi="Arial" w:cs="Arial"/>
          <w:sz w:val="24"/>
          <w:szCs w:val="24"/>
        </w:rPr>
        <w:t xml:space="preserve"> dopuszcza możliwość zaakceptowania innych niż przyjęte w fiszkach projektowych wartości wskaźników w przypadku wyjaśnienia przez wnioskodawcę obiektywnych przyczyn powstałych rozbieżności oraz po konsultacji z I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nstytucją </w:t>
      </w:r>
      <w:r w:rsidRPr="00BC4799">
        <w:rPr>
          <w:rFonts w:ascii="Arial" w:hAnsi="Arial" w:cs="Arial"/>
          <w:sz w:val="24"/>
          <w:szCs w:val="24"/>
        </w:rPr>
        <w:t>Z</w:t>
      </w:r>
      <w:r w:rsidRPr="00BC4799">
        <w:rPr>
          <w:rFonts w:ascii="Arial" w:hAnsi="Arial" w:cs="Arial"/>
          <w:sz w:val="24"/>
          <w:szCs w:val="24"/>
          <w:lang w:val="pl-PL"/>
        </w:rPr>
        <w:t>arządzającą</w:t>
      </w:r>
      <w:r w:rsidRPr="00BC4799">
        <w:rPr>
          <w:rFonts w:ascii="Arial" w:hAnsi="Arial" w:cs="Arial"/>
          <w:sz w:val="24"/>
          <w:szCs w:val="24"/>
        </w:rPr>
        <w:t>. Jeżeli wartości wskaźników podane we wniosku o dofinansowanie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 projektu</w:t>
      </w:r>
      <w:r w:rsidRPr="00BC4799">
        <w:rPr>
          <w:rFonts w:ascii="Arial" w:hAnsi="Arial" w:cs="Arial"/>
          <w:sz w:val="24"/>
          <w:szCs w:val="24"/>
        </w:rPr>
        <w:t xml:space="preserve"> 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są mniejsze </w:t>
      </w:r>
      <w:r w:rsidRPr="00BC4799">
        <w:rPr>
          <w:rFonts w:ascii="Arial" w:hAnsi="Arial" w:cs="Arial"/>
          <w:sz w:val="24"/>
          <w:szCs w:val="24"/>
        </w:rPr>
        <w:t>od wartości wskaźników założonych w fiszce projektowej, konieczne jest opisanie i uzasadnienie wprowadzonych zmian we wniosku o dofinansowanie projektu.</w:t>
      </w:r>
    </w:p>
  </w:footnote>
  <w:footnote w:id="15">
    <w:p w14:paraId="41D6AAB4" w14:textId="7E025C31" w:rsidR="0064309A" w:rsidRPr="00F8491F" w:rsidRDefault="0064309A">
      <w:pPr>
        <w:pStyle w:val="Tekstprzypisudolnego"/>
        <w:rPr>
          <w:rFonts w:ascii="Arial" w:hAnsi="Arial" w:cs="Arial"/>
          <w:sz w:val="24"/>
          <w:szCs w:val="24"/>
        </w:rPr>
      </w:pPr>
      <w:r w:rsidRPr="00F8491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8491F">
        <w:rPr>
          <w:rFonts w:ascii="Arial" w:hAnsi="Arial" w:cs="Arial"/>
          <w:sz w:val="24"/>
          <w:szCs w:val="24"/>
        </w:rPr>
        <w:t xml:space="preserve"> </w:t>
      </w:r>
      <w:r w:rsidRPr="0064309A">
        <w:rPr>
          <w:rFonts w:ascii="Arial" w:hAnsi="Arial" w:cs="Arial"/>
          <w:sz w:val="24"/>
          <w:szCs w:val="24"/>
        </w:rPr>
        <w:t xml:space="preserve">Przed podpisaniem umowy o dofinansowanie projektu Instytucja Zarządzająca zweryfikuje, czy strategia ZIT </w:t>
      </w:r>
      <w:proofErr w:type="spellStart"/>
      <w:r w:rsidRPr="0064309A">
        <w:rPr>
          <w:rFonts w:ascii="Arial" w:hAnsi="Arial" w:cs="Arial"/>
          <w:sz w:val="24"/>
          <w:szCs w:val="24"/>
        </w:rPr>
        <w:t>BydOF</w:t>
      </w:r>
      <w:proofErr w:type="spellEnd"/>
      <w:r w:rsidRPr="0064309A">
        <w:rPr>
          <w:rFonts w:ascii="Arial" w:hAnsi="Arial" w:cs="Arial"/>
          <w:sz w:val="24"/>
          <w:szCs w:val="24"/>
        </w:rPr>
        <w:t xml:space="preserve"> została pozytywnie zaopiniowana przez ministra właściwego do spraw rozwoju regionalnego i Instytucję Zarządzającą</w:t>
      </w:r>
      <w:r>
        <w:rPr>
          <w:rFonts w:ascii="Arial" w:hAnsi="Arial" w:cs="Arial"/>
          <w:sz w:val="24"/>
          <w:szCs w:val="24"/>
        </w:rPr>
        <w:t>.</w:t>
      </w:r>
    </w:p>
  </w:footnote>
  <w:footnote w:id="16">
    <w:p w14:paraId="40D80B59" w14:textId="6D776592" w:rsidR="00995727" w:rsidRPr="00995727" w:rsidRDefault="00995727">
      <w:pPr>
        <w:pStyle w:val="Tekstprzypisudolnego"/>
        <w:rPr>
          <w:rFonts w:ascii="Arial" w:hAnsi="Arial" w:cs="Arial"/>
          <w:sz w:val="24"/>
          <w:szCs w:val="24"/>
        </w:rPr>
      </w:pPr>
      <w:r w:rsidRPr="0099572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95727">
        <w:rPr>
          <w:rFonts w:ascii="Arial" w:hAnsi="Arial" w:cs="Arial"/>
          <w:sz w:val="24"/>
          <w:szCs w:val="24"/>
        </w:rPr>
        <w:t xml:space="preserve"> Droga rowerowa w rozumieniu ustawy z dnia 20 czerwca 1997 r. Prawo o ruchu drogowym (Dz.U. z 2024 r. poz. 1251)</w:t>
      </w:r>
    </w:p>
  </w:footnote>
  <w:footnote w:id="17">
    <w:p w14:paraId="66957C28" w14:textId="77777777" w:rsidR="00666E6F" w:rsidRPr="006637C2" w:rsidRDefault="00666E6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6637C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637C2">
        <w:rPr>
          <w:rFonts w:ascii="Arial" w:hAnsi="Arial" w:cs="Arial"/>
          <w:sz w:val="24"/>
          <w:szCs w:val="24"/>
        </w:rPr>
        <w:t xml:space="preserve"> </w:t>
      </w:r>
      <w:r w:rsidRPr="006637C2">
        <w:rPr>
          <w:rFonts w:ascii="Arial" w:hAnsi="Arial" w:cs="Arial"/>
          <w:sz w:val="24"/>
          <w:szCs w:val="24"/>
          <w:lang w:val="pl-PL"/>
        </w:rPr>
        <w:t xml:space="preserve">Dokument przyjęty Stanowiskiem Zarządu Województwa Kujawsko-Pomorskiego z dnia 16 sierpnia 2023 r. </w:t>
      </w:r>
    </w:p>
  </w:footnote>
  <w:footnote w:id="18">
    <w:p w14:paraId="2024F96A" w14:textId="7935C21D" w:rsidR="00335EE2" w:rsidRPr="00226823" w:rsidRDefault="00335EE2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22682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26823">
        <w:rPr>
          <w:rFonts w:ascii="Arial" w:hAnsi="Arial" w:cs="Arial"/>
          <w:sz w:val="24"/>
          <w:szCs w:val="24"/>
        </w:rPr>
        <w:t xml:space="preserve"> W wyjątkowych sytuacjach</w:t>
      </w:r>
      <w:r w:rsidR="00AF0712">
        <w:rPr>
          <w:rFonts w:ascii="Arial" w:hAnsi="Arial" w:cs="Arial"/>
          <w:sz w:val="24"/>
          <w:szCs w:val="24"/>
          <w:lang w:val="pl-PL"/>
        </w:rPr>
        <w:t xml:space="preserve"> </w:t>
      </w:r>
      <w:r w:rsidR="001125DB">
        <w:rPr>
          <w:rFonts w:ascii="Arial" w:hAnsi="Arial" w:cs="Arial"/>
          <w:sz w:val="24"/>
          <w:szCs w:val="24"/>
          <w:lang w:val="pl-PL"/>
        </w:rPr>
        <w:t>może być nawierzchnia inna (np. kostka niefazowana lub nawierzchnia szutrowa)</w:t>
      </w:r>
      <w:r w:rsidR="00C708B0">
        <w:rPr>
          <w:rFonts w:ascii="Arial" w:hAnsi="Arial" w:cs="Arial"/>
          <w:sz w:val="24"/>
          <w:szCs w:val="24"/>
          <w:lang w:val="pl-PL"/>
        </w:rPr>
        <w:t xml:space="preserve"> </w:t>
      </w:r>
      <w:r w:rsidRPr="00226823">
        <w:rPr>
          <w:rFonts w:ascii="Arial" w:hAnsi="Arial" w:cs="Arial"/>
          <w:sz w:val="24"/>
          <w:szCs w:val="24"/>
        </w:rPr>
        <w:t>– w miejscach i na warunkach</w:t>
      </w:r>
      <w:r w:rsidRPr="00226823">
        <w:rPr>
          <w:rFonts w:ascii="Arial" w:hAnsi="Arial" w:cs="Arial"/>
          <w:sz w:val="24"/>
          <w:szCs w:val="24"/>
          <w:lang w:val="pl-PL"/>
        </w:rPr>
        <w:t xml:space="preserve"> wydanych przez zarządcę terenu</w:t>
      </w:r>
      <w:r w:rsidRPr="00226823">
        <w:rPr>
          <w:rFonts w:ascii="Arial" w:hAnsi="Arial" w:cs="Arial"/>
          <w:sz w:val="24"/>
          <w:szCs w:val="24"/>
        </w:rPr>
        <w:t xml:space="preserve"> (np. Lasy Państwowe lub gestorzy sieci lub zgodnie z decyzją o środowiskowych uwarunkowaniach).</w:t>
      </w:r>
    </w:p>
  </w:footnote>
  <w:footnote w:id="19">
    <w:p w14:paraId="658CF9EE" w14:textId="10FB0A7E" w:rsidR="00335EE2" w:rsidRPr="00665D48" w:rsidRDefault="00335EE2">
      <w:pPr>
        <w:pStyle w:val="Tekstprzypisudolnego"/>
        <w:rPr>
          <w:lang w:val="pl-PL"/>
        </w:rPr>
      </w:pPr>
      <w:r w:rsidRPr="00B73FF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73FFE">
        <w:rPr>
          <w:rFonts w:ascii="Arial" w:hAnsi="Arial" w:cs="Arial"/>
          <w:sz w:val="24"/>
          <w:szCs w:val="24"/>
        </w:rPr>
        <w:t xml:space="preserve"> </w:t>
      </w:r>
      <w:r w:rsidRPr="00665D48">
        <w:rPr>
          <w:rFonts w:ascii="Arial" w:hAnsi="Arial" w:cs="Arial"/>
          <w:sz w:val="24"/>
          <w:szCs w:val="24"/>
        </w:rPr>
        <w:t>Poprzez np. budowę mostu, kładki dla rowerzystów lub wykorzystanie istniejących obiektów i ich przebudowę.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4536A" w14:textId="77777777" w:rsidR="00B44F62" w:rsidRPr="006715CB" w:rsidRDefault="00B44F62" w:rsidP="00B44F62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6715CB">
      <w:rPr>
        <w:rFonts w:ascii="Arial" w:hAnsi="Arial" w:cs="Arial"/>
        <w:sz w:val="24"/>
        <w:szCs w:val="24"/>
      </w:rPr>
      <w:t>FUNDUSZE EUROPEJSKIE DLA KUJAW I POMORZA 2021-2027</w:t>
    </w:r>
  </w:p>
  <w:p w14:paraId="5B170FF4" w14:textId="77777777" w:rsidR="000813FF" w:rsidRDefault="000F7D23" w:rsidP="00232F99">
    <w:pPr>
      <w:tabs>
        <w:tab w:val="left" w:pos="9923"/>
      </w:tabs>
      <w:spacing w:after="0" w:line="240" w:lineRule="auto"/>
      <w:ind w:left="9639" w:hanging="1701"/>
      <w:rPr>
        <w:rFonts w:ascii="Arial" w:hAnsi="Arial" w:cs="Arial"/>
        <w:bCs/>
        <w:sz w:val="24"/>
        <w:szCs w:val="24"/>
        <w:lang w:val="x-none"/>
      </w:rPr>
    </w:pPr>
    <w:r w:rsidRPr="006715CB">
      <w:rPr>
        <w:rFonts w:ascii="Arial" w:hAnsi="Arial" w:cs="Arial"/>
        <w:bCs/>
        <w:sz w:val="24"/>
        <w:szCs w:val="24"/>
        <w:lang w:val="x-none"/>
      </w:rPr>
      <w:t xml:space="preserve">Załącznik do </w:t>
    </w:r>
    <w:r w:rsidR="000813FF">
      <w:rPr>
        <w:rFonts w:ascii="Arial" w:hAnsi="Arial" w:cs="Arial"/>
        <w:bCs/>
        <w:sz w:val="24"/>
        <w:szCs w:val="24"/>
        <w:lang w:val="x-none"/>
      </w:rPr>
      <w:t>Stanowiska Nr 3/2025</w:t>
    </w:r>
  </w:p>
  <w:p w14:paraId="08C5B2DD" w14:textId="77777777" w:rsidR="00232F99" w:rsidRDefault="00232F99" w:rsidP="00232F99">
    <w:pPr>
      <w:tabs>
        <w:tab w:val="left" w:pos="9923"/>
      </w:tabs>
      <w:spacing w:after="0"/>
      <w:ind w:left="7938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Grupy roboczej ds. polityki terytorialnej</w:t>
    </w:r>
  </w:p>
  <w:p w14:paraId="51502314" w14:textId="011512B5" w:rsidR="003C40D0" w:rsidRPr="00232F99" w:rsidRDefault="00232F99" w:rsidP="00232F99">
    <w:pPr>
      <w:tabs>
        <w:tab w:val="left" w:pos="9923"/>
      </w:tabs>
      <w:spacing w:after="0"/>
      <w:ind w:left="7938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przy KM FEdKP 2021-2027 z 9 stycznia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44862BB"/>
    <w:multiLevelType w:val="hybridMultilevel"/>
    <w:tmpl w:val="41BC4E3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63D8"/>
    <w:multiLevelType w:val="hybridMultilevel"/>
    <w:tmpl w:val="B48038A4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A23BA"/>
    <w:multiLevelType w:val="hybridMultilevel"/>
    <w:tmpl w:val="9926C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45C1E58"/>
    <w:multiLevelType w:val="hybridMultilevel"/>
    <w:tmpl w:val="EF04256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76ED9"/>
    <w:multiLevelType w:val="hybridMultilevel"/>
    <w:tmpl w:val="543E64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502A43"/>
    <w:multiLevelType w:val="hybridMultilevel"/>
    <w:tmpl w:val="C542FAB0"/>
    <w:lvl w:ilvl="0" w:tplc="32344B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0881604"/>
    <w:multiLevelType w:val="hybridMultilevel"/>
    <w:tmpl w:val="D73A8D14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12209D"/>
    <w:multiLevelType w:val="hybridMultilevel"/>
    <w:tmpl w:val="DF60E112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BD417A"/>
    <w:multiLevelType w:val="hybridMultilevel"/>
    <w:tmpl w:val="440CF2A6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248E0"/>
    <w:multiLevelType w:val="hybridMultilevel"/>
    <w:tmpl w:val="FCB6787C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EA3326"/>
    <w:multiLevelType w:val="hybridMultilevel"/>
    <w:tmpl w:val="1932D24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F22C8D"/>
    <w:multiLevelType w:val="hybridMultilevel"/>
    <w:tmpl w:val="86BC6B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C2DFB"/>
    <w:multiLevelType w:val="hybridMultilevel"/>
    <w:tmpl w:val="4C58578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7A008A"/>
    <w:multiLevelType w:val="hybridMultilevel"/>
    <w:tmpl w:val="0F7A171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69728">
    <w:abstractNumId w:val="17"/>
  </w:num>
  <w:num w:numId="2" w16cid:durableId="1205674355">
    <w:abstractNumId w:val="3"/>
  </w:num>
  <w:num w:numId="3" w16cid:durableId="1074428965">
    <w:abstractNumId w:val="14"/>
  </w:num>
  <w:num w:numId="4" w16cid:durableId="1658260555">
    <w:abstractNumId w:val="19"/>
  </w:num>
  <w:num w:numId="5" w16cid:durableId="1162428574">
    <w:abstractNumId w:val="2"/>
  </w:num>
  <w:num w:numId="6" w16cid:durableId="1367025436">
    <w:abstractNumId w:val="11"/>
  </w:num>
  <w:num w:numId="7" w16cid:durableId="324207450">
    <w:abstractNumId w:val="21"/>
  </w:num>
  <w:num w:numId="8" w16cid:durableId="25449170">
    <w:abstractNumId w:val="16"/>
  </w:num>
  <w:num w:numId="9" w16cid:durableId="463355802">
    <w:abstractNumId w:val="18"/>
  </w:num>
  <w:num w:numId="10" w16cid:durableId="925966378">
    <w:abstractNumId w:val="7"/>
  </w:num>
  <w:num w:numId="11" w16cid:durableId="1478305268">
    <w:abstractNumId w:val="5"/>
  </w:num>
  <w:num w:numId="12" w16cid:durableId="639304072">
    <w:abstractNumId w:val="20"/>
  </w:num>
  <w:num w:numId="13" w16cid:durableId="1033730661">
    <w:abstractNumId w:val="15"/>
  </w:num>
  <w:num w:numId="14" w16cid:durableId="1393118130">
    <w:abstractNumId w:val="8"/>
  </w:num>
  <w:num w:numId="15" w16cid:durableId="1646276178">
    <w:abstractNumId w:val="10"/>
  </w:num>
  <w:num w:numId="16" w16cid:durableId="194202248">
    <w:abstractNumId w:val="6"/>
  </w:num>
  <w:num w:numId="17" w16cid:durableId="1265072112">
    <w:abstractNumId w:val="4"/>
  </w:num>
  <w:num w:numId="18" w16cid:durableId="1666398632">
    <w:abstractNumId w:val="13"/>
  </w:num>
  <w:num w:numId="19" w16cid:durableId="1851599246">
    <w:abstractNumId w:val="12"/>
  </w:num>
  <w:num w:numId="20" w16cid:durableId="1415930445">
    <w:abstractNumId w:val="9"/>
  </w:num>
  <w:num w:numId="21" w16cid:durableId="1865556650">
    <w:abstractNumId w:val="1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rzemysław Mentkowski">
    <w15:presenceInfo w15:providerId="AD" w15:userId="S-1-5-21-2619306676-2800222060-3362172700-3606"/>
  </w15:person>
  <w15:person w15:author="Dagmara Wend">
    <w15:presenceInfo w15:providerId="AD" w15:userId="S-1-5-21-2619306676-2800222060-3362172700-53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682"/>
    <w:rsid w:val="000039EF"/>
    <w:rsid w:val="00003A8A"/>
    <w:rsid w:val="00003C97"/>
    <w:rsid w:val="000055BA"/>
    <w:rsid w:val="000060A9"/>
    <w:rsid w:val="000065B3"/>
    <w:rsid w:val="000067D2"/>
    <w:rsid w:val="00006914"/>
    <w:rsid w:val="000109D6"/>
    <w:rsid w:val="00014323"/>
    <w:rsid w:val="00014DF0"/>
    <w:rsid w:val="00016679"/>
    <w:rsid w:val="0002063F"/>
    <w:rsid w:val="00022525"/>
    <w:rsid w:val="00023781"/>
    <w:rsid w:val="00023C3A"/>
    <w:rsid w:val="0002428B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0E2"/>
    <w:rsid w:val="00036281"/>
    <w:rsid w:val="0003678F"/>
    <w:rsid w:val="00036E89"/>
    <w:rsid w:val="00037EF7"/>
    <w:rsid w:val="00040723"/>
    <w:rsid w:val="00041263"/>
    <w:rsid w:val="00041F67"/>
    <w:rsid w:val="000424AE"/>
    <w:rsid w:val="00042C53"/>
    <w:rsid w:val="00042CAB"/>
    <w:rsid w:val="000464CC"/>
    <w:rsid w:val="00046E00"/>
    <w:rsid w:val="00046EB9"/>
    <w:rsid w:val="000479E3"/>
    <w:rsid w:val="00050D1E"/>
    <w:rsid w:val="0005274F"/>
    <w:rsid w:val="00052B0B"/>
    <w:rsid w:val="00052C04"/>
    <w:rsid w:val="00052C5A"/>
    <w:rsid w:val="00053558"/>
    <w:rsid w:val="00053EB7"/>
    <w:rsid w:val="0005661B"/>
    <w:rsid w:val="00056F33"/>
    <w:rsid w:val="00061620"/>
    <w:rsid w:val="00061813"/>
    <w:rsid w:val="00061A47"/>
    <w:rsid w:val="00061F68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0A4"/>
    <w:rsid w:val="000747B0"/>
    <w:rsid w:val="00074D22"/>
    <w:rsid w:val="00075A6A"/>
    <w:rsid w:val="00076E69"/>
    <w:rsid w:val="0007701A"/>
    <w:rsid w:val="00080562"/>
    <w:rsid w:val="000813FF"/>
    <w:rsid w:val="00081F7E"/>
    <w:rsid w:val="0008212E"/>
    <w:rsid w:val="00082337"/>
    <w:rsid w:val="00082A9B"/>
    <w:rsid w:val="00083BA1"/>
    <w:rsid w:val="00085328"/>
    <w:rsid w:val="000856D3"/>
    <w:rsid w:val="00087144"/>
    <w:rsid w:val="00090485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A0428"/>
    <w:rsid w:val="000A0797"/>
    <w:rsid w:val="000A0C10"/>
    <w:rsid w:val="000A0CD3"/>
    <w:rsid w:val="000A11EC"/>
    <w:rsid w:val="000A1862"/>
    <w:rsid w:val="000A23C7"/>
    <w:rsid w:val="000A29D0"/>
    <w:rsid w:val="000A406B"/>
    <w:rsid w:val="000A4544"/>
    <w:rsid w:val="000B0BA9"/>
    <w:rsid w:val="000B12E4"/>
    <w:rsid w:val="000B16FD"/>
    <w:rsid w:val="000B1A00"/>
    <w:rsid w:val="000B1D05"/>
    <w:rsid w:val="000B31D5"/>
    <w:rsid w:val="000B390F"/>
    <w:rsid w:val="000B3BE5"/>
    <w:rsid w:val="000B6B8E"/>
    <w:rsid w:val="000B786A"/>
    <w:rsid w:val="000B79E6"/>
    <w:rsid w:val="000C356A"/>
    <w:rsid w:val="000C3776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2D7"/>
    <w:rsid w:val="000D5F8F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2130"/>
    <w:rsid w:val="000E24DF"/>
    <w:rsid w:val="000E271B"/>
    <w:rsid w:val="000E29B4"/>
    <w:rsid w:val="000E308B"/>
    <w:rsid w:val="000E3E20"/>
    <w:rsid w:val="000E6EA0"/>
    <w:rsid w:val="000E7C54"/>
    <w:rsid w:val="000F14ED"/>
    <w:rsid w:val="000F1D24"/>
    <w:rsid w:val="000F2C45"/>
    <w:rsid w:val="000F5B20"/>
    <w:rsid w:val="000F71A2"/>
    <w:rsid w:val="000F71CD"/>
    <w:rsid w:val="000F7BB0"/>
    <w:rsid w:val="000F7D23"/>
    <w:rsid w:val="0010120E"/>
    <w:rsid w:val="00102B43"/>
    <w:rsid w:val="001041B4"/>
    <w:rsid w:val="00106B5D"/>
    <w:rsid w:val="001070AB"/>
    <w:rsid w:val="00111288"/>
    <w:rsid w:val="001116C5"/>
    <w:rsid w:val="00111B37"/>
    <w:rsid w:val="00112158"/>
    <w:rsid w:val="00112544"/>
    <w:rsid w:val="001125DB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EC0"/>
    <w:rsid w:val="00121CE1"/>
    <w:rsid w:val="00122FAA"/>
    <w:rsid w:val="00124AA3"/>
    <w:rsid w:val="00124BF7"/>
    <w:rsid w:val="001257CF"/>
    <w:rsid w:val="0012588A"/>
    <w:rsid w:val="001266A2"/>
    <w:rsid w:val="00130AD5"/>
    <w:rsid w:val="001313A1"/>
    <w:rsid w:val="001313FC"/>
    <w:rsid w:val="00133346"/>
    <w:rsid w:val="001349DB"/>
    <w:rsid w:val="00134A02"/>
    <w:rsid w:val="00134ADC"/>
    <w:rsid w:val="001354F3"/>
    <w:rsid w:val="00135D08"/>
    <w:rsid w:val="00135DC8"/>
    <w:rsid w:val="00136096"/>
    <w:rsid w:val="00136114"/>
    <w:rsid w:val="0013710E"/>
    <w:rsid w:val="00140249"/>
    <w:rsid w:val="001410BD"/>
    <w:rsid w:val="00141E9C"/>
    <w:rsid w:val="0014395E"/>
    <w:rsid w:val="0014559E"/>
    <w:rsid w:val="0014592B"/>
    <w:rsid w:val="00145EB7"/>
    <w:rsid w:val="00146606"/>
    <w:rsid w:val="00147828"/>
    <w:rsid w:val="00152458"/>
    <w:rsid w:val="00153C0A"/>
    <w:rsid w:val="00155285"/>
    <w:rsid w:val="00155A42"/>
    <w:rsid w:val="00155FEA"/>
    <w:rsid w:val="001573FB"/>
    <w:rsid w:val="00160766"/>
    <w:rsid w:val="0016162D"/>
    <w:rsid w:val="00161724"/>
    <w:rsid w:val="0016180A"/>
    <w:rsid w:val="00162792"/>
    <w:rsid w:val="0016356D"/>
    <w:rsid w:val="0016596D"/>
    <w:rsid w:val="00165D28"/>
    <w:rsid w:val="00166515"/>
    <w:rsid w:val="001666A5"/>
    <w:rsid w:val="001673C1"/>
    <w:rsid w:val="00167EE8"/>
    <w:rsid w:val="001706E8"/>
    <w:rsid w:val="00174D9E"/>
    <w:rsid w:val="0017558F"/>
    <w:rsid w:val="00176C74"/>
    <w:rsid w:val="0017778E"/>
    <w:rsid w:val="0017795A"/>
    <w:rsid w:val="0018103D"/>
    <w:rsid w:val="001819CD"/>
    <w:rsid w:val="00183F6C"/>
    <w:rsid w:val="00184467"/>
    <w:rsid w:val="00184C79"/>
    <w:rsid w:val="00185DA0"/>
    <w:rsid w:val="00186CBC"/>
    <w:rsid w:val="001872A3"/>
    <w:rsid w:val="00187403"/>
    <w:rsid w:val="00187F30"/>
    <w:rsid w:val="001908BE"/>
    <w:rsid w:val="00190AC4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A2A"/>
    <w:rsid w:val="001A7C70"/>
    <w:rsid w:val="001B0EA5"/>
    <w:rsid w:val="001B107C"/>
    <w:rsid w:val="001B2E8D"/>
    <w:rsid w:val="001B3C79"/>
    <w:rsid w:val="001B5028"/>
    <w:rsid w:val="001B6062"/>
    <w:rsid w:val="001B6BB3"/>
    <w:rsid w:val="001B7756"/>
    <w:rsid w:val="001B7EFF"/>
    <w:rsid w:val="001C0732"/>
    <w:rsid w:val="001C17D7"/>
    <w:rsid w:val="001C27B3"/>
    <w:rsid w:val="001C2DD2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D50"/>
    <w:rsid w:val="001E4A7B"/>
    <w:rsid w:val="001E6AAB"/>
    <w:rsid w:val="001E6F91"/>
    <w:rsid w:val="001E73FB"/>
    <w:rsid w:val="001E7523"/>
    <w:rsid w:val="001E754A"/>
    <w:rsid w:val="001F0952"/>
    <w:rsid w:val="001F14E1"/>
    <w:rsid w:val="001F1B3B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50AA"/>
    <w:rsid w:val="001F763D"/>
    <w:rsid w:val="00200E12"/>
    <w:rsid w:val="00200ED8"/>
    <w:rsid w:val="002017C5"/>
    <w:rsid w:val="0020313D"/>
    <w:rsid w:val="00204DC2"/>
    <w:rsid w:val="002058EE"/>
    <w:rsid w:val="00205D12"/>
    <w:rsid w:val="00206686"/>
    <w:rsid w:val="00211DF1"/>
    <w:rsid w:val="00212CB3"/>
    <w:rsid w:val="00215738"/>
    <w:rsid w:val="002166CE"/>
    <w:rsid w:val="00216D0F"/>
    <w:rsid w:val="002216C9"/>
    <w:rsid w:val="002219CC"/>
    <w:rsid w:val="002221E2"/>
    <w:rsid w:val="00222C1C"/>
    <w:rsid w:val="002248F4"/>
    <w:rsid w:val="00225188"/>
    <w:rsid w:val="00225D21"/>
    <w:rsid w:val="00226015"/>
    <w:rsid w:val="00226823"/>
    <w:rsid w:val="00226BFB"/>
    <w:rsid w:val="00226E0A"/>
    <w:rsid w:val="00226F0A"/>
    <w:rsid w:val="002311A2"/>
    <w:rsid w:val="00231A39"/>
    <w:rsid w:val="002320B5"/>
    <w:rsid w:val="002326FE"/>
    <w:rsid w:val="00232EAF"/>
    <w:rsid w:val="00232F99"/>
    <w:rsid w:val="00233678"/>
    <w:rsid w:val="00234046"/>
    <w:rsid w:val="002344FB"/>
    <w:rsid w:val="0023491A"/>
    <w:rsid w:val="002352F4"/>
    <w:rsid w:val="00235873"/>
    <w:rsid w:val="00236CEF"/>
    <w:rsid w:val="00237117"/>
    <w:rsid w:val="0024296A"/>
    <w:rsid w:val="00243C37"/>
    <w:rsid w:val="002455CA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53C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671E"/>
    <w:rsid w:val="002671DC"/>
    <w:rsid w:val="002676BE"/>
    <w:rsid w:val="00267783"/>
    <w:rsid w:val="00270591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7A"/>
    <w:rsid w:val="00281B9C"/>
    <w:rsid w:val="00281DCE"/>
    <w:rsid w:val="002836CD"/>
    <w:rsid w:val="002844F4"/>
    <w:rsid w:val="00284BE9"/>
    <w:rsid w:val="0028733D"/>
    <w:rsid w:val="00287BB2"/>
    <w:rsid w:val="00287F62"/>
    <w:rsid w:val="0029078F"/>
    <w:rsid w:val="0029342C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47C4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295"/>
    <w:rsid w:val="002C377A"/>
    <w:rsid w:val="002C3BB2"/>
    <w:rsid w:val="002C50E4"/>
    <w:rsid w:val="002C5274"/>
    <w:rsid w:val="002C5DB6"/>
    <w:rsid w:val="002C66D6"/>
    <w:rsid w:val="002D0017"/>
    <w:rsid w:val="002D3F32"/>
    <w:rsid w:val="002D3F72"/>
    <w:rsid w:val="002D5840"/>
    <w:rsid w:val="002D5D2D"/>
    <w:rsid w:val="002D61A4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D5F"/>
    <w:rsid w:val="002F45A7"/>
    <w:rsid w:val="002F5711"/>
    <w:rsid w:val="002F64F4"/>
    <w:rsid w:val="002F6998"/>
    <w:rsid w:val="002F7290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573"/>
    <w:rsid w:val="0030471B"/>
    <w:rsid w:val="00304B1A"/>
    <w:rsid w:val="003060A0"/>
    <w:rsid w:val="00306857"/>
    <w:rsid w:val="00306C27"/>
    <w:rsid w:val="00307B5B"/>
    <w:rsid w:val="003101B3"/>
    <w:rsid w:val="00310399"/>
    <w:rsid w:val="003128EE"/>
    <w:rsid w:val="0031446F"/>
    <w:rsid w:val="003146A9"/>
    <w:rsid w:val="00314F71"/>
    <w:rsid w:val="00315CFA"/>
    <w:rsid w:val="00315E52"/>
    <w:rsid w:val="00320007"/>
    <w:rsid w:val="0032394F"/>
    <w:rsid w:val="00323F86"/>
    <w:rsid w:val="00324201"/>
    <w:rsid w:val="00324653"/>
    <w:rsid w:val="0032590D"/>
    <w:rsid w:val="00326214"/>
    <w:rsid w:val="003310A5"/>
    <w:rsid w:val="0033125C"/>
    <w:rsid w:val="00332FEA"/>
    <w:rsid w:val="00333970"/>
    <w:rsid w:val="00333C0A"/>
    <w:rsid w:val="003346DD"/>
    <w:rsid w:val="00334A65"/>
    <w:rsid w:val="00335C97"/>
    <w:rsid w:val="00335EC9"/>
    <w:rsid w:val="00335EE2"/>
    <w:rsid w:val="00335F39"/>
    <w:rsid w:val="0033632E"/>
    <w:rsid w:val="0033764B"/>
    <w:rsid w:val="00342DB1"/>
    <w:rsid w:val="00343082"/>
    <w:rsid w:val="00343BEA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2A76"/>
    <w:rsid w:val="0035648F"/>
    <w:rsid w:val="00356D81"/>
    <w:rsid w:val="00357B85"/>
    <w:rsid w:val="003604E5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7401"/>
    <w:rsid w:val="00371DE3"/>
    <w:rsid w:val="0037388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57EB"/>
    <w:rsid w:val="00396072"/>
    <w:rsid w:val="00397489"/>
    <w:rsid w:val="00397CAD"/>
    <w:rsid w:val="00397E5A"/>
    <w:rsid w:val="003A0754"/>
    <w:rsid w:val="003A0765"/>
    <w:rsid w:val="003A17CF"/>
    <w:rsid w:val="003A1F38"/>
    <w:rsid w:val="003A1FAE"/>
    <w:rsid w:val="003A32E8"/>
    <w:rsid w:val="003A3E90"/>
    <w:rsid w:val="003A4AC4"/>
    <w:rsid w:val="003A5095"/>
    <w:rsid w:val="003A6E3C"/>
    <w:rsid w:val="003A7F16"/>
    <w:rsid w:val="003B29E2"/>
    <w:rsid w:val="003B35AA"/>
    <w:rsid w:val="003B38AC"/>
    <w:rsid w:val="003B3BCF"/>
    <w:rsid w:val="003B4DEB"/>
    <w:rsid w:val="003B521A"/>
    <w:rsid w:val="003B5420"/>
    <w:rsid w:val="003B5EC7"/>
    <w:rsid w:val="003B7EC2"/>
    <w:rsid w:val="003C0D46"/>
    <w:rsid w:val="003C0E21"/>
    <w:rsid w:val="003C0E62"/>
    <w:rsid w:val="003C2B44"/>
    <w:rsid w:val="003C357A"/>
    <w:rsid w:val="003C397F"/>
    <w:rsid w:val="003C40D0"/>
    <w:rsid w:val="003C49C1"/>
    <w:rsid w:val="003C6359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0DF9"/>
    <w:rsid w:val="003F2419"/>
    <w:rsid w:val="003F39B7"/>
    <w:rsid w:val="003F4447"/>
    <w:rsid w:val="003F4AE0"/>
    <w:rsid w:val="003F5039"/>
    <w:rsid w:val="003F7897"/>
    <w:rsid w:val="0040025A"/>
    <w:rsid w:val="0040085E"/>
    <w:rsid w:val="00400CE7"/>
    <w:rsid w:val="00401E35"/>
    <w:rsid w:val="00401FE8"/>
    <w:rsid w:val="00402841"/>
    <w:rsid w:val="00402E7D"/>
    <w:rsid w:val="0040381C"/>
    <w:rsid w:val="004052E3"/>
    <w:rsid w:val="004053B9"/>
    <w:rsid w:val="0040586D"/>
    <w:rsid w:val="004058B8"/>
    <w:rsid w:val="0040652E"/>
    <w:rsid w:val="00410CB9"/>
    <w:rsid w:val="00410E88"/>
    <w:rsid w:val="00410E8F"/>
    <w:rsid w:val="00411B3C"/>
    <w:rsid w:val="004122FC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4825"/>
    <w:rsid w:val="00424B68"/>
    <w:rsid w:val="00424E6D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1E1"/>
    <w:rsid w:val="00445334"/>
    <w:rsid w:val="004459B0"/>
    <w:rsid w:val="00445D23"/>
    <w:rsid w:val="004478E4"/>
    <w:rsid w:val="004503CC"/>
    <w:rsid w:val="00451016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2A4"/>
    <w:rsid w:val="00470710"/>
    <w:rsid w:val="00470A44"/>
    <w:rsid w:val="00472648"/>
    <w:rsid w:val="00473088"/>
    <w:rsid w:val="00473772"/>
    <w:rsid w:val="004742C1"/>
    <w:rsid w:val="004749D9"/>
    <w:rsid w:val="0047602B"/>
    <w:rsid w:val="00477E34"/>
    <w:rsid w:val="00480798"/>
    <w:rsid w:val="0048148D"/>
    <w:rsid w:val="004825E0"/>
    <w:rsid w:val="00484C93"/>
    <w:rsid w:val="0048644C"/>
    <w:rsid w:val="004865F1"/>
    <w:rsid w:val="00486D7B"/>
    <w:rsid w:val="004872FF"/>
    <w:rsid w:val="0049024D"/>
    <w:rsid w:val="004904DD"/>
    <w:rsid w:val="00491C3E"/>
    <w:rsid w:val="00492C8C"/>
    <w:rsid w:val="00493E82"/>
    <w:rsid w:val="004948B8"/>
    <w:rsid w:val="0049517F"/>
    <w:rsid w:val="0049599F"/>
    <w:rsid w:val="00495EFA"/>
    <w:rsid w:val="004973B5"/>
    <w:rsid w:val="004976B6"/>
    <w:rsid w:val="004A0806"/>
    <w:rsid w:val="004A0F68"/>
    <w:rsid w:val="004A1062"/>
    <w:rsid w:val="004A3B72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B70CA"/>
    <w:rsid w:val="004C0702"/>
    <w:rsid w:val="004C0C2B"/>
    <w:rsid w:val="004C2006"/>
    <w:rsid w:val="004C205D"/>
    <w:rsid w:val="004C3CC4"/>
    <w:rsid w:val="004C429E"/>
    <w:rsid w:val="004C5093"/>
    <w:rsid w:val="004C563D"/>
    <w:rsid w:val="004C7A15"/>
    <w:rsid w:val="004D0D9F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24A9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F95"/>
    <w:rsid w:val="004F50EA"/>
    <w:rsid w:val="004F6AE9"/>
    <w:rsid w:val="004F6D9D"/>
    <w:rsid w:val="00500076"/>
    <w:rsid w:val="00500FB0"/>
    <w:rsid w:val="005013B3"/>
    <w:rsid w:val="005018EC"/>
    <w:rsid w:val="00503168"/>
    <w:rsid w:val="00505150"/>
    <w:rsid w:val="005051ED"/>
    <w:rsid w:val="00505803"/>
    <w:rsid w:val="00507B1D"/>
    <w:rsid w:val="00510313"/>
    <w:rsid w:val="00511230"/>
    <w:rsid w:val="005115B8"/>
    <w:rsid w:val="00512587"/>
    <w:rsid w:val="00514956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F64"/>
    <w:rsid w:val="0053003E"/>
    <w:rsid w:val="00530A76"/>
    <w:rsid w:val="00531BE2"/>
    <w:rsid w:val="005329A5"/>
    <w:rsid w:val="00532C11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325D"/>
    <w:rsid w:val="00545A4C"/>
    <w:rsid w:val="0054631E"/>
    <w:rsid w:val="005477D3"/>
    <w:rsid w:val="00547F60"/>
    <w:rsid w:val="005511B5"/>
    <w:rsid w:val="00551E19"/>
    <w:rsid w:val="00552265"/>
    <w:rsid w:val="005534A9"/>
    <w:rsid w:val="00553710"/>
    <w:rsid w:val="00554A14"/>
    <w:rsid w:val="00555270"/>
    <w:rsid w:val="00556932"/>
    <w:rsid w:val="00557420"/>
    <w:rsid w:val="00557B47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5F05"/>
    <w:rsid w:val="0056659A"/>
    <w:rsid w:val="0056663D"/>
    <w:rsid w:val="005670FD"/>
    <w:rsid w:val="00570548"/>
    <w:rsid w:val="00570804"/>
    <w:rsid w:val="0057112D"/>
    <w:rsid w:val="00571D43"/>
    <w:rsid w:val="005729E0"/>
    <w:rsid w:val="005738F7"/>
    <w:rsid w:val="00573F0A"/>
    <w:rsid w:val="00574726"/>
    <w:rsid w:val="00575BE7"/>
    <w:rsid w:val="00575CC1"/>
    <w:rsid w:val="005774CA"/>
    <w:rsid w:val="005776E8"/>
    <w:rsid w:val="0057771B"/>
    <w:rsid w:val="005777D5"/>
    <w:rsid w:val="00577E56"/>
    <w:rsid w:val="005806A4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15D"/>
    <w:rsid w:val="005B35A4"/>
    <w:rsid w:val="005B4031"/>
    <w:rsid w:val="005B4E9A"/>
    <w:rsid w:val="005B54B3"/>
    <w:rsid w:val="005B5851"/>
    <w:rsid w:val="005B633B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607E"/>
    <w:rsid w:val="005C6EDB"/>
    <w:rsid w:val="005C76CE"/>
    <w:rsid w:val="005D0597"/>
    <w:rsid w:val="005D05E2"/>
    <w:rsid w:val="005D0AB5"/>
    <w:rsid w:val="005D123D"/>
    <w:rsid w:val="005D133A"/>
    <w:rsid w:val="005D2671"/>
    <w:rsid w:val="005D38B5"/>
    <w:rsid w:val="005D4CBA"/>
    <w:rsid w:val="005D5E65"/>
    <w:rsid w:val="005D646C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0E7"/>
    <w:rsid w:val="00600B16"/>
    <w:rsid w:val="006011A9"/>
    <w:rsid w:val="0060207B"/>
    <w:rsid w:val="0060318B"/>
    <w:rsid w:val="0060335F"/>
    <w:rsid w:val="00604068"/>
    <w:rsid w:val="00604CAD"/>
    <w:rsid w:val="006054D7"/>
    <w:rsid w:val="006067A1"/>
    <w:rsid w:val="00607386"/>
    <w:rsid w:val="00607BF0"/>
    <w:rsid w:val="0061003F"/>
    <w:rsid w:val="00612233"/>
    <w:rsid w:val="006131F4"/>
    <w:rsid w:val="006131FD"/>
    <w:rsid w:val="0061493F"/>
    <w:rsid w:val="006149CF"/>
    <w:rsid w:val="006149DD"/>
    <w:rsid w:val="00615067"/>
    <w:rsid w:val="0061512E"/>
    <w:rsid w:val="0061601C"/>
    <w:rsid w:val="006169FD"/>
    <w:rsid w:val="00617276"/>
    <w:rsid w:val="00620242"/>
    <w:rsid w:val="00620555"/>
    <w:rsid w:val="00621441"/>
    <w:rsid w:val="00621836"/>
    <w:rsid w:val="006228F4"/>
    <w:rsid w:val="00622D71"/>
    <w:rsid w:val="0062353A"/>
    <w:rsid w:val="006260C2"/>
    <w:rsid w:val="00626571"/>
    <w:rsid w:val="00627D23"/>
    <w:rsid w:val="00627FD0"/>
    <w:rsid w:val="0063039B"/>
    <w:rsid w:val="00631177"/>
    <w:rsid w:val="00634297"/>
    <w:rsid w:val="00635658"/>
    <w:rsid w:val="006361C6"/>
    <w:rsid w:val="00636758"/>
    <w:rsid w:val="00637FD8"/>
    <w:rsid w:val="00640070"/>
    <w:rsid w:val="0064155D"/>
    <w:rsid w:val="00641B59"/>
    <w:rsid w:val="00641C7B"/>
    <w:rsid w:val="006424F2"/>
    <w:rsid w:val="0064309A"/>
    <w:rsid w:val="0064451B"/>
    <w:rsid w:val="00644CBC"/>
    <w:rsid w:val="0064651E"/>
    <w:rsid w:val="00646F63"/>
    <w:rsid w:val="00647170"/>
    <w:rsid w:val="00647960"/>
    <w:rsid w:val="00650907"/>
    <w:rsid w:val="00650DDA"/>
    <w:rsid w:val="0065116B"/>
    <w:rsid w:val="0065122E"/>
    <w:rsid w:val="006514B6"/>
    <w:rsid w:val="00651712"/>
    <w:rsid w:val="00651FFB"/>
    <w:rsid w:val="006541FE"/>
    <w:rsid w:val="00654A47"/>
    <w:rsid w:val="0065600D"/>
    <w:rsid w:val="00656998"/>
    <w:rsid w:val="00656C96"/>
    <w:rsid w:val="00657CB2"/>
    <w:rsid w:val="00657EED"/>
    <w:rsid w:val="00661597"/>
    <w:rsid w:val="00663773"/>
    <w:rsid w:val="006637C2"/>
    <w:rsid w:val="006640F9"/>
    <w:rsid w:val="0066452B"/>
    <w:rsid w:val="00665D48"/>
    <w:rsid w:val="0066669A"/>
    <w:rsid w:val="00666AB9"/>
    <w:rsid w:val="00666E6F"/>
    <w:rsid w:val="006711C0"/>
    <w:rsid w:val="006714D1"/>
    <w:rsid w:val="006715CB"/>
    <w:rsid w:val="006715FF"/>
    <w:rsid w:val="00672123"/>
    <w:rsid w:val="00673804"/>
    <w:rsid w:val="00673BE4"/>
    <w:rsid w:val="00673ECE"/>
    <w:rsid w:val="006751B5"/>
    <w:rsid w:val="00675BF3"/>
    <w:rsid w:val="0067662C"/>
    <w:rsid w:val="00676E7D"/>
    <w:rsid w:val="00676F7A"/>
    <w:rsid w:val="00677F46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87E1F"/>
    <w:rsid w:val="00690D05"/>
    <w:rsid w:val="00690D33"/>
    <w:rsid w:val="00691A7B"/>
    <w:rsid w:val="00691D43"/>
    <w:rsid w:val="00693EBA"/>
    <w:rsid w:val="00694505"/>
    <w:rsid w:val="006945EA"/>
    <w:rsid w:val="00694BE7"/>
    <w:rsid w:val="00694BF9"/>
    <w:rsid w:val="00696085"/>
    <w:rsid w:val="006A0A68"/>
    <w:rsid w:val="006A0B64"/>
    <w:rsid w:val="006A0DCE"/>
    <w:rsid w:val="006A1076"/>
    <w:rsid w:val="006A1FAC"/>
    <w:rsid w:val="006A2D70"/>
    <w:rsid w:val="006A3675"/>
    <w:rsid w:val="006A36A9"/>
    <w:rsid w:val="006A64AF"/>
    <w:rsid w:val="006A7054"/>
    <w:rsid w:val="006A74D7"/>
    <w:rsid w:val="006B0DC7"/>
    <w:rsid w:val="006B1661"/>
    <w:rsid w:val="006B1726"/>
    <w:rsid w:val="006B207E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1FF7"/>
    <w:rsid w:val="006C4CF1"/>
    <w:rsid w:val="006C55B4"/>
    <w:rsid w:val="006C5E80"/>
    <w:rsid w:val="006C660C"/>
    <w:rsid w:val="006C74AB"/>
    <w:rsid w:val="006C7E4E"/>
    <w:rsid w:val="006D0AE6"/>
    <w:rsid w:val="006D2375"/>
    <w:rsid w:val="006D5858"/>
    <w:rsid w:val="006D611E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B27"/>
    <w:rsid w:val="006E4D85"/>
    <w:rsid w:val="006E5662"/>
    <w:rsid w:val="006E5D21"/>
    <w:rsid w:val="006E66EE"/>
    <w:rsid w:val="006E758B"/>
    <w:rsid w:val="006E75D7"/>
    <w:rsid w:val="006F0A63"/>
    <w:rsid w:val="006F1C26"/>
    <w:rsid w:val="006F1C4A"/>
    <w:rsid w:val="006F206C"/>
    <w:rsid w:val="006F2F21"/>
    <w:rsid w:val="006F3206"/>
    <w:rsid w:val="006F6464"/>
    <w:rsid w:val="006F7150"/>
    <w:rsid w:val="006F728E"/>
    <w:rsid w:val="006F7491"/>
    <w:rsid w:val="006F7AFF"/>
    <w:rsid w:val="00703839"/>
    <w:rsid w:val="00704036"/>
    <w:rsid w:val="00704206"/>
    <w:rsid w:val="007048E1"/>
    <w:rsid w:val="00704905"/>
    <w:rsid w:val="00706592"/>
    <w:rsid w:val="00706CCF"/>
    <w:rsid w:val="00707D40"/>
    <w:rsid w:val="00710AEE"/>
    <w:rsid w:val="00711481"/>
    <w:rsid w:val="00712924"/>
    <w:rsid w:val="00713002"/>
    <w:rsid w:val="007136D5"/>
    <w:rsid w:val="0071446A"/>
    <w:rsid w:val="007148DE"/>
    <w:rsid w:val="00717D79"/>
    <w:rsid w:val="00720A65"/>
    <w:rsid w:val="007213A4"/>
    <w:rsid w:val="00722167"/>
    <w:rsid w:val="00724C81"/>
    <w:rsid w:val="007257F1"/>
    <w:rsid w:val="00726006"/>
    <w:rsid w:val="0072736E"/>
    <w:rsid w:val="007275B5"/>
    <w:rsid w:val="00730535"/>
    <w:rsid w:val="00731340"/>
    <w:rsid w:val="00732A8F"/>
    <w:rsid w:val="00732BD2"/>
    <w:rsid w:val="0073321D"/>
    <w:rsid w:val="00734D71"/>
    <w:rsid w:val="00734F2B"/>
    <w:rsid w:val="00735083"/>
    <w:rsid w:val="00735103"/>
    <w:rsid w:val="00735A62"/>
    <w:rsid w:val="00735CD9"/>
    <w:rsid w:val="00735EFC"/>
    <w:rsid w:val="00736A32"/>
    <w:rsid w:val="00740077"/>
    <w:rsid w:val="007410E3"/>
    <w:rsid w:val="0074151C"/>
    <w:rsid w:val="00741BAE"/>
    <w:rsid w:val="007435B1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60204"/>
    <w:rsid w:val="00760331"/>
    <w:rsid w:val="0076166B"/>
    <w:rsid w:val="00761C21"/>
    <w:rsid w:val="00762867"/>
    <w:rsid w:val="00762BCF"/>
    <w:rsid w:val="00763B8A"/>
    <w:rsid w:val="007647FF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53C1"/>
    <w:rsid w:val="007760DA"/>
    <w:rsid w:val="00776E52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7C3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4CE"/>
    <w:rsid w:val="007A1536"/>
    <w:rsid w:val="007A17C0"/>
    <w:rsid w:val="007A18CF"/>
    <w:rsid w:val="007A20BD"/>
    <w:rsid w:val="007A243E"/>
    <w:rsid w:val="007A3258"/>
    <w:rsid w:val="007A3680"/>
    <w:rsid w:val="007A3BFB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1D8"/>
    <w:rsid w:val="007C492A"/>
    <w:rsid w:val="007C57D4"/>
    <w:rsid w:val="007C7799"/>
    <w:rsid w:val="007D394F"/>
    <w:rsid w:val="007D3A25"/>
    <w:rsid w:val="007D406F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53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340B"/>
    <w:rsid w:val="007F3615"/>
    <w:rsid w:val="007F43C5"/>
    <w:rsid w:val="007F4CFE"/>
    <w:rsid w:val="007F4D37"/>
    <w:rsid w:val="007F50D0"/>
    <w:rsid w:val="007F5752"/>
    <w:rsid w:val="007F5B85"/>
    <w:rsid w:val="007F5E16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2D2E"/>
    <w:rsid w:val="0080406E"/>
    <w:rsid w:val="008057B1"/>
    <w:rsid w:val="0080598F"/>
    <w:rsid w:val="00806636"/>
    <w:rsid w:val="00806C1C"/>
    <w:rsid w:val="00807C2E"/>
    <w:rsid w:val="00810660"/>
    <w:rsid w:val="00811088"/>
    <w:rsid w:val="00811546"/>
    <w:rsid w:val="00812065"/>
    <w:rsid w:val="00813792"/>
    <w:rsid w:val="00814157"/>
    <w:rsid w:val="00814235"/>
    <w:rsid w:val="00814909"/>
    <w:rsid w:val="00815335"/>
    <w:rsid w:val="008160B4"/>
    <w:rsid w:val="0081622D"/>
    <w:rsid w:val="008162E2"/>
    <w:rsid w:val="00817AC1"/>
    <w:rsid w:val="00820D14"/>
    <w:rsid w:val="00822018"/>
    <w:rsid w:val="00822A71"/>
    <w:rsid w:val="008234CA"/>
    <w:rsid w:val="0082414F"/>
    <w:rsid w:val="00826486"/>
    <w:rsid w:val="008266DE"/>
    <w:rsid w:val="00826B8A"/>
    <w:rsid w:val="00826CE7"/>
    <w:rsid w:val="00831400"/>
    <w:rsid w:val="008339B6"/>
    <w:rsid w:val="00833B5A"/>
    <w:rsid w:val="00833FFD"/>
    <w:rsid w:val="00834FA1"/>
    <w:rsid w:val="00835CDD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51DA"/>
    <w:rsid w:val="00845DE4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D4B"/>
    <w:rsid w:val="008613F8"/>
    <w:rsid w:val="00862640"/>
    <w:rsid w:val="00862AEF"/>
    <w:rsid w:val="0086411C"/>
    <w:rsid w:val="00864888"/>
    <w:rsid w:val="00864B14"/>
    <w:rsid w:val="00864C9E"/>
    <w:rsid w:val="00865B88"/>
    <w:rsid w:val="00866FB8"/>
    <w:rsid w:val="00867DA8"/>
    <w:rsid w:val="008714E9"/>
    <w:rsid w:val="00871775"/>
    <w:rsid w:val="00873134"/>
    <w:rsid w:val="008731A6"/>
    <w:rsid w:val="00874858"/>
    <w:rsid w:val="00874DAC"/>
    <w:rsid w:val="00875BC2"/>
    <w:rsid w:val="00875D00"/>
    <w:rsid w:val="00877A5D"/>
    <w:rsid w:val="00877AAE"/>
    <w:rsid w:val="00880B2E"/>
    <w:rsid w:val="008812FE"/>
    <w:rsid w:val="0088315A"/>
    <w:rsid w:val="00883456"/>
    <w:rsid w:val="0088392D"/>
    <w:rsid w:val="00883F10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756C"/>
    <w:rsid w:val="008A7DB8"/>
    <w:rsid w:val="008B0171"/>
    <w:rsid w:val="008B0190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8C9"/>
    <w:rsid w:val="008B5FB6"/>
    <w:rsid w:val="008B68B8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69D"/>
    <w:rsid w:val="008D4ABD"/>
    <w:rsid w:val="008D4EBB"/>
    <w:rsid w:val="008D65F0"/>
    <w:rsid w:val="008D6621"/>
    <w:rsid w:val="008D6AF1"/>
    <w:rsid w:val="008D7AD7"/>
    <w:rsid w:val="008D7EC3"/>
    <w:rsid w:val="008E02A2"/>
    <w:rsid w:val="008E211B"/>
    <w:rsid w:val="008E26F3"/>
    <w:rsid w:val="008E2E90"/>
    <w:rsid w:val="008E3F86"/>
    <w:rsid w:val="008E77DA"/>
    <w:rsid w:val="008F017D"/>
    <w:rsid w:val="008F1233"/>
    <w:rsid w:val="008F12B7"/>
    <w:rsid w:val="008F18A9"/>
    <w:rsid w:val="008F2BEE"/>
    <w:rsid w:val="008F4F2E"/>
    <w:rsid w:val="008F5127"/>
    <w:rsid w:val="008F5431"/>
    <w:rsid w:val="008F54E0"/>
    <w:rsid w:val="008F6178"/>
    <w:rsid w:val="008F6288"/>
    <w:rsid w:val="008F6C93"/>
    <w:rsid w:val="008F7257"/>
    <w:rsid w:val="00901587"/>
    <w:rsid w:val="00902B9A"/>
    <w:rsid w:val="00903398"/>
    <w:rsid w:val="00904982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5ACA"/>
    <w:rsid w:val="00916558"/>
    <w:rsid w:val="009166FA"/>
    <w:rsid w:val="009167B8"/>
    <w:rsid w:val="00916839"/>
    <w:rsid w:val="009176AF"/>
    <w:rsid w:val="0092270E"/>
    <w:rsid w:val="00922C8A"/>
    <w:rsid w:val="00922DD3"/>
    <w:rsid w:val="009231F6"/>
    <w:rsid w:val="00926892"/>
    <w:rsid w:val="00926FB9"/>
    <w:rsid w:val="00930F57"/>
    <w:rsid w:val="0093160E"/>
    <w:rsid w:val="009317F3"/>
    <w:rsid w:val="00932660"/>
    <w:rsid w:val="00932A4F"/>
    <w:rsid w:val="00932EFC"/>
    <w:rsid w:val="00933259"/>
    <w:rsid w:val="00933900"/>
    <w:rsid w:val="00933A52"/>
    <w:rsid w:val="00935DCB"/>
    <w:rsid w:val="0093634B"/>
    <w:rsid w:val="009367C4"/>
    <w:rsid w:val="009377E1"/>
    <w:rsid w:val="0094218F"/>
    <w:rsid w:val="00943450"/>
    <w:rsid w:val="00943D47"/>
    <w:rsid w:val="00943FE7"/>
    <w:rsid w:val="009446B8"/>
    <w:rsid w:val="00944EB4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B0A"/>
    <w:rsid w:val="00953238"/>
    <w:rsid w:val="00955E08"/>
    <w:rsid w:val="00956616"/>
    <w:rsid w:val="00956E71"/>
    <w:rsid w:val="009573A9"/>
    <w:rsid w:val="00957EFE"/>
    <w:rsid w:val="009600D8"/>
    <w:rsid w:val="0096078C"/>
    <w:rsid w:val="009608F1"/>
    <w:rsid w:val="00960E36"/>
    <w:rsid w:val="00960F5B"/>
    <w:rsid w:val="00961E40"/>
    <w:rsid w:val="00962140"/>
    <w:rsid w:val="00962D10"/>
    <w:rsid w:val="00962D3C"/>
    <w:rsid w:val="0096308D"/>
    <w:rsid w:val="00963293"/>
    <w:rsid w:val="00963546"/>
    <w:rsid w:val="00964571"/>
    <w:rsid w:val="009646D9"/>
    <w:rsid w:val="009649E8"/>
    <w:rsid w:val="00965B0F"/>
    <w:rsid w:val="00965FAB"/>
    <w:rsid w:val="00970428"/>
    <w:rsid w:val="0097137C"/>
    <w:rsid w:val="00971400"/>
    <w:rsid w:val="009718F0"/>
    <w:rsid w:val="00972FDA"/>
    <w:rsid w:val="00973340"/>
    <w:rsid w:val="00973402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7E9"/>
    <w:rsid w:val="00982AEA"/>
    <w:rsid w:val="00985931"/>
    <w:rsid w:val="009860F2"/>
    <w:rsid w:val="009875B2"/>
    <w:rsid w:val="00987ABF"/>
    <w:rsid w:val="00990094"/>
    <w:rsid w:val="00991248"/>
    <w:rsid w:val="0099141A"/>
    <w:rsid w:val="0099191A"/>
    <w:rsid w:val="009923AC"/>
    <w:rsid w:val="00995727"/>
    <w:rsid w:val="009958B7"/>
    <w:rsid w:val="00995EB8"/>
    <w:rsid w:val="009979F5"/>
    <w:rsid w:val="009A04F2"/>
    <w:rsid w:val="009A1A1F"/>
    <w:rsid w:val="009A2361"/>
    <w:rsid w:val="009A2B2D"/>
    <w:rsid w:val="009A3DC5"/>
    <w:rsid w:val="009A45DC"/>
    <w:rsid w:val="009A4DA2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B6A69"/>
    <w:rsid w:val="009C05E6"/>
    <w:rsid w:val="009C1A33"/>
    <w:rsid w:val="009C289C"/>
    <w:rsid w:val="009C32C0"/>
    <w:rsid w:val="009C3CF4"/>
    <w:rsid w:val="009C3F25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FE7"/>
    <w:rsid w:val="009D5920"/>
    <w:rsid w:val="009D5D2D"/>
    <w:rsid w:val="009D6128"/>
    <w:rsid w:val="009D6610"/>
    <w:rsid w:val="009D762B"/>
    <w:rsid w:val="009E4060"/>
    <w:rsid w:val="009E483A"/>
    <w:rsid w:val="009E5AAA"/>
    <w:rsid w:val="009F014C"/>
    <w:rsid w:val="009F1EA6"/>
    <w:rsid w:val="009F1FC4"/>
    <w:rsid w:val="009F234D"/>
    <w:rsid w:val="009F25DB"/>
    <w:rsid w:val="009F3562"/>
    <w:rsid w:val="009F4714"/>
    <w:rsid w:val="009F4BA0"/>
    <w:rsid w:val="009F4BD9"/>
    <w:rsid w:val="009F5366"/>
    <w:rsid w:val="009F5825"/>
    <w:rsid w:val="009F5DE7"/>
    <w:rsid w:val="009F6237"/>
    <w:rsid w:val="009F7281"/>
    <w:rsid w:val="009F796B"/>
    <w:rsid w:val="009F7A1E"/>
    <w:rsid w:val="00A0011C"/>
    <w:rsid w:val="00A0416A"/>
    <w:rsid w:val="00A0779B"/>
    <w:rsid w:val="00A07C9C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D6B"/>
    <w:rsid w:val="00A23FA9"/>
    <w:rsid w:val="00A25E48"/>
    <w:rsid w:val="00A25E7D"/>
    <w:rsid w:val="00A31105"/>
    <w:rsid w:val="00A33430"/>
    <w:rsid w:val="00A338BD"/>
    <w:rsid w:val="00A34104"/>
    <w:rsid w:val="00A344DB"/>
    <w:rsid w:val="00A35C6D"/>
    <w:rsid w:val="00A36539"/>
    <w:rsid w:val="00A36D00"/>
    <w:rsid w:val="00A37193"/>
    <w:rsid w:val="00A37216"/>
    <w:rsid w:val="00A37630"/>
    <w:rsid w:val="00A40A3E"/>
    <w:rsid w:val="00A41C46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471FD"/>
    <w:rsid w:val="00A50757"/>
    <w:rsid w:val="00A5076A"/>
    <w:rsid w:val="00A514B6"/>
    <w:rsid w:val="00A52282"/>
    <w:rsid w:val="00A531EC"/>
    <w:rsid w:val="00A53363"/>
    <w:rsid w:val="00A5396B"/>
    <w:rsid w:val="00A55944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50E0"/>
    <w:rsid w:val="00A75A73"/>
    <w:rsid w:val="00A77AB6"/>
    <w:rsid w:val="00A77F67"/>
    <w:rsid w:val="00A80D89"/>
    <w:rsid w:val="00A8162F"/>
    <w:rsid w:val="00A826AD"/>
    <w:rsid w:val="00A8451F"/>
    <w:rsid w:val="00A8471D"/>
    <w:rsid w:val="00A84FA9"/>
    <w:rsid w:val="00A85448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40BE"/>
    <w:rsid w:val="00A95A01"/>
    <w:rsid w:val="00A96041"/>
    <w:rsid w:val="00A97147"/>
    <w:rsid w:val="00A97224"/>
    <w:rsid w:val="00A97617"/>
    <w:rsid w:val="00A97723"/>
    <w:rsid w:val="00A977F5"/>
    <w:rsid w:val="00AA11CA"/>
    <w:rsid w:val="00AA237B"/>
    <w:rsid w:val="00AA3342"/>
    <w:rsid w:val="00AA483F"/>
    <w:rsid w:val="00AA4C21"/>
    <w:rsid w:val="00AA5BF2"/>
    <w:rsid w:val="00AA6966"/>
    <w:rsid w:val="00AA77DC"/>
    <w:rsid w:val="00AA7B22"/>
    <w:rsid w:val="00AA7EEF"/>
    <w:rsid w:val="00AB0F84"/>
    <w:rsid w:val="00AB1EC6"/>
    <w:rsid w:val="00AB7CCB"/>
    <w:rsid w:val="00AC03EE"/>
    <w:rsid w:val="00AC0CC1"/>
    <w:rsid w:val="00AC11AB"/>
    <w:rsid w:val="00AC19B3"/>
    <w:rsid w:val="00AC1D0A"/>
    <w:rsid w:val="00AC2690"/>
    <w:rsid w:val="00AC3F9A"/>
    <w:rsid w:val="00AC46C0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15CA"/>
    <w:rsid w:val="00AD312E"/>
    <w:rsid w:val="00AD44C5"/>
    <w:rsid w:val="00AD48A7"/>
    <w:rsid w:val="00AD4975"/>
    <w:rsid w:val="00AD68AC"/>
    <w:rsid w:val="00AD7C78"/>
    <w:rsid w:val="00AD7EE0"/>
    <w:rsid w:val="00AE0128"/>
    <w:rsid w:val="00AE2189"/>
    <w:rsid w:val="00AE2CDE"/>
    <w:rsid w:val="00AE3EC9"/>
    <w:rsid w:val="00AE4B44"/>
    <w:rsid w:val="00AE60B2"/>
    <w:rsid w:val="00AE65F9"/>
    <w:rsid w:val="00AE6BB6"/>
    <w:rsid w:val="00AE7007"/>
    <w:rsid w:val="00AE7017"/>
    <w:rsid w:val="00AF007E"/>
    <w:rsid w:val="00AF0712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1A85"/>
    <w:rsid w:val="00B01E91"/>
    <w:rsid w:val="00B0240E"/>
    <w:rsid w:val="00B024A0"/>
    <w:rsid w:val="00B046FE"/>
    <w:rsid w:val="00B0486B"/>
    <w:rsid w:val="00B06574"/>
    <w:rsid w:val="00B0660F"/>
    <w:rsid w:val="00B073DD"/>
    <w:rsid w:val="00B10B0D"/>
    <w:rsid w:val="00B10EE8"/>
    <w:rsid w:val="00B12095"/>
    <w:rsid w:val="00B129D5"/>
    <w:rsid w:val="00B13ABC"/>
    <w:rsid w:val="00B14C9A"/>
    <w:rsid w:val="00B14FD7"/>
    <w:rsid w:val="00B167BD"/>
    <w:rsid w:val="00B2055E"/>
    <w:rsid w:val="00B20A1A"/>
    <w:rsid w:val="00B21FA1"/>
    <w:rsid w:val="00B22D89"/>
    <w:rsid w:val="00B23243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222"/>
    <w:rsid w:val="00B37A7E"/>
    <w:rsid w:val="00B401E3"/>
    <w:rsid w:val="00B4078F"/>
    <w:rsid w:val="00B40E34"/>
    <w:rsid w:val="00B41081"/>
    <w:rsid w:val="00B417FD"/>
    <w:rsid w:val="00B420A8"/>
    <w:rsid w:val="00B423B8"/>
    <w:rsid w:val="00B439D7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3FFE"/>
    <w:rsid w:val="00B74158"/>
    <w:rsid w:val="00B7435A"/>
    <w:rsid w:val="00B748B2"/>
    <w:rsid w:val="00B74F5A"/>
    <w:rsid w:val="00B759E2"/>
    <w:rsid w:val="00B76B45"/>
    <w:rsid w:val="00B76D1B"/>
    <w:rsid w:val="00B76D31"/>
    <w:rsid w:val="00B80E7B"/>
    <w:rsid w:val="00B81241"/>
    <w:rsid w:val="00B81D07"/>
    <w:rsid w:val="00B82852"/>
    <w:rsid w:val="00B83540"/>
    <w:rsid w:val="00B83A3E"/>
    <w:rsid w:val="00B83CE3"/>
    <w:rsid w:val="00B8444F"/>
    <w:rsid w:val="00B86408"/>
    <w:rsid w:val="00B87324"/>
    <w:rsid w:val="00B87E91"/>
    <w:rsid w:val="00B910C2"/>
    <w:rsid w:val="00B92652"/>
    <w:rsid w:val="00B92845"/>
    <w:rsid w:val="00B94BC5"/>
    <w:rsid w:val="00B950EA"/>
    <w:rsid w:val="00B951FA"/>
    <w:rsid w:val="00B96705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E68"/>
    <w:rsid w:val="00BC4851"/>
    <w:rsid w:val="00BC4C6F"/>
    <w:rsid w:val="00BC6544"/>
    <w:rsid w:val="00BC6FDC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D7D87"/>
    <w:rsid w:val="00BE1C32"/>
    <w:rsid w:val="00BE2041"/>
    <w:rsid w:val="00BE2CC9"/>
    <w:rsid w:val="00BE4057"/>
    <w:rsid w:val="00BE6331"/>
    <w:rsid w:val="00BE6A0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15F2"/>
    <w:rsid w:val="00C14A29"/>
    <w:rsid w:val="00C14E41"/>
    <w:rsid w:val="00C15281"/>
    <w:rsid w:val="00C15598"/>
    <w:rsid w:val="00C15AFE"/>
    <w:rsid w:val="00C15CFF"/>
    <w:rsid w:val="00C164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461E"/>
    <w:rsid w:val="00C356BA"/>
    <w:rsid w:val="00C367C5"/>
    <w:rsid w:val="00C36C4F"/>
    <w:rsid w:val="00C404A6"/>
    <w:rsid w:val="00C40B19"/>
    <w:rsid w:val="00C41B31"/>
    <w:rsid w:val="00C43100"/>
    <w:rsid w:val="00C43624"/>
    <w:rsid w:val="00C43EFB"/>
    <w:rsid w:val="00C44C0F"/>
    <w:rsid w:val="00C466DF"/>
    <w:rsid w:val="00C47B13"/>
    <w:rsid w:val="00C5271E"/>
    <w:rsid w:val="00C52CDC"/>
    <w:rsid w:val="00C52D21"/>
    <w:rsid w:val="00C52F78"/>
    <w:rsid w:val="00C531B0"/>
    <w:rsid w:val="00C5390C"/>
    <w:rsid w:val="00C56A47"/>
    <w:rsid w:val="00C609FB"/>
    <w:rsid w:val="00C60F71"/>
    <w:rsid w:val="00C61ACF"/>
    <w:rsid w:val="00C62465"/>
    <w:rsid w:val="00C6279E"/>
    <w:rsid w:val="00C62BAF"/>
    <w:rsid w:val="00C63FAA"/>
    <w:rsid w:val="00C64D51"/>
    <w:rsid w:val="00C659FC"/>
    <w:rsid w:val="00C65CCE"/>
    <w:rsid w:val="00C67CDE"/>
    <w:rsid w:val="00C70004"/>
    <w:rsid w:val="00C703E4"/>
    <w:rsid w:val="00C7051D"/>
    <w:rsid w:val="00C708B0"/>
    <w:rsid w:val="00C70B36"/>
    <w:rsid w:val="00C70B38"/>
    <w:rsid w:val="00C72F9D"/>
    <w:rsid w:val="00C73A48"/>
    <w:rsid w:val="00C7423E"/>
    <w:rsid w:val="00C75014"/>
    <w:rsid w:val="00C75764"/>
    <w:rsid w:val="00C7601E"/>
    <w:rsid w:val="00C76254"/>
    <w:rsid w:val="00C7640B"/>
    <w:rsid w:val="00C7678E"/>
    <w:rsid w:val="00C76ED7"/>
    <w:rsid w:val="00C76FAA"/>
    <w:rsid w:val="00C77081"/>
    <w:rsid w:val="00C819C8"/>
    <w:rsid w:val="00C826BC"/>
    <w:rsid w:val="00C83810"/>
    <w:rsid w:val="00C83BD6"/>
    <w:rsid w:val="00C8558B"/>
    <w:rsid w:val="00C85EB2"/>
    <w:rsid w:val="00C85EE6"/>
    <w:rsid w:val="00C87012"/>
    <w:rsid w:val="00C87536"/>
    <w:rsid w:val="00C877C4"/>
    <w:rsid w:val="00C87BCB"/>
    <w:rsid w:val="00C90287"/>
    <w:rsid w:val="00C905BA"/>
    <w:rsid w:val="00C92101"/>
    <w:rsid w:val="00C9217F"/>
    <w:rsid w:val="00C94991"/>
    <w:rsid w:val="00C94A1A"/>
    <w:rsid w:val="00C9552A"/>
    <w:rsid w:val="00C9619A"/>
    <w:rsid w:val="00C96AC0"/>
    <w:rsid w:val="00C978FD"/>
    <w:rsid w:val="00CA1A54"/>
    <w:rsid w:val="00CA1F19"/>
    <w:rsid w:val="00CA2BC0"/>
    <w:rsid w:val="00CA305C"/>
    <w:rsid w:val="00CA3238"/>
    <w:rsid w:val="00CA3EC4"/>
    <w:rsid w:val="00CA4528"/>
    <w:rsid w:val="00CA4F37"/>
    <w:rsid w:val="00CA528A"/>
    <w:rsid w:val="00CA529F"/>
    <w:rsid w:val="00CA5526"/>
    <w:rsid w:val="00CA594D"/>
    <w:rsid w:val="00CA6D97"/>
    <w:rsid w:val="00CB2520"/>
    <w:rsid w:val="00CB2AA8"/>
    <w:rsid w:val="00CB2B1E"/>
    <w:rsid w:val="00CB2F59"/>
    <w:rsid w:val="00CB3D69"/>
    <w:rsid w:val="00CB4DEB"/>
    <w:rsid w:val="00CB5348"/>
    <w:rsid w:val="00CB60DD"/>
    <w:rsid w:val="00CB7BE8"/>
    <w:rsid w:val="00CC0736"/>
    <w:rsid w:val="00CC0B19"/>
    <w:rsid w:val="00CC0EFB"/>
    <w:rsid w:val="00CC0F5D"/>
    <w:rsid w:val="00CC256F"/>
    <w:rsid w:val="00CC2B3B"/>
    <w:rsid w:val="00CC392D"/>
    <w:rsid w:val="00CC424F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05C3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FE0"/>
    <w:rsid w:val="00CE7045"/>
    <w:rsid w:val="00CE747D"/>
    <w:rsid w:val="00CF0989"/>
    <w:rsid w:val="00CF26E8"/>
    <w:rsid w:val="00CF32B5"/>
    <w:rsid w:val="00CF36C7"/>
    <w:rsid w:val="00CF53F3"/>
    <w:rsid w:val="00CF6872"/>
    <w:rsid w:val="00CF7463"/>
    <w:rsid w:val="00D01D44"/>
    <w:rsid w:val="00D034BC"/>
    <w:rsid w:val="00D04414"/>
    <w:rsid w:val="00D050F5"/>
    <w:rsid w:val="00D057F1"/>
    <w:rsid w:val="00D05ACA"/>
    <w:rsid w:val="00D06192"/>
    <w:rsid w:val="00D0687F"/>
    <w:rsid w:val="00D0787B"/>
    <w:rsid w:val="00D07949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CE0"/>
    <w:rsid w:val="00D26418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362B"/>
    <w:rsid w:val="00D45DD8"/>
    <w:rsid w:val="00D4702A"/>
    <w:rsid w:val="00D50C77"/>
    <w:rsid w:val="00D50E7E"/>
    <w:rsid w:val="00D515CA"/>
    <w:rsid w:val="00D53630"/>
    <w:rsid w:val="00D549FA"/>
    <w:rsid w:val="00D55123"/>
    <w:rsid w:val="00D567A2"/>
    <w:rsid w:val="00D57797"/>
    <w:rsid w:val="00D57EB8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45C7"/>
    <w:rsid w:val="00D75338"/>
    <w:rsid w:val="00D76431"/>
    <w:rsid w:val="00D766A8"/>
    <w:rsid w:val="00D76B23"/>
    <w:rsid w:val="00D76DBA"/>
    <w:rsid w:val="00D776C3"/>
    <w:rsid w:val="00D77AB7"/>
    <w:rsid w:val="00D808A6"/>
    <w:rsid w:val="00D81095"/>
    <w:rsid w:val="00D817D4"/>
    <w:rsid w:val="00D81B11"/>
    <w:rsid w:val="00D821FE"/>
    <w:rsid w:val="00D8241E"/>
    <w:rsid w:val="00D82FF4"/>
    <w:rsid w:val="00D83413"/>
    <w:rsid w:val="00D83760"/>
    <w:rsid w:val="00D8519A"/>
    <w:rsid w:val="00D8580C"/>
    <w:rsid w:val="00D877C6"/>
    <w:rsid w:val="00D877F9"/>
    <w:rsid w:val="00D908C9"/>
    <w:rsid w:val="00D92276"/>
    <w:rsid w:val="00D92F97"/>
    <w:rsid w:val="00D936B0"/>
    <w:rsid w:val="00D936DC"/>
    <w:rsid w:val="00D93775"/>
    <w:rsid w:val="00D93B4B"/>
    <w:rsid w:val="00D953C0"/>
    <w:rsid w:val="00D967E4"/>
    <w:rsid w:val="00D97854"/>
    <w:rsid w:val="00DA1D24"/>
    <w:rsid w:val="00DA1DF7"/>
    <w:rsid w:val="00DA1F42"/>
    <w:rsid w:val="00DA378F"/>
    <w:rsid w:val="00DA3F0D"/>
    <w:rsid w:val="00DA43CA"/>
    <w:rsid w:val="00DA52D4"/>
    <w:rsid w:val="00DA635C"/>
    <w:rsid w:val="00DA6E8C"/>
    <w:rsid w:val="00DA75B7"/>
    <w:rsid w:val="00DA7A05"/>
    <w:rsid w:val="00DB1191"/>
    <w:rsid w:val="00DB398F"/>
    <w:rsid w:val="00DB3C6D"/>
    <w:rsid w:val="00DB3EEA"/>
    <w:rsid w:val="00DB4361"/>
    <w:rsid w:val="00DB44CC"/>
    <w:rsid w:val="00DB48EE"/>
    <w:rsid w:val="00DB5103"/>
    <w:rsid w:val="00DB5DA2"/>
    <w:rsid w:val="00DB6D4F"/>
    <w:rsid w:val="00DB70D2"/>
    <w:rsid w:val="00DB7300"/>
    <w:rsid w:val="00DC0011"/>
    <w:rsid w:val="00DC01E9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520C"/>
    <w:rsid w:val="00DD5744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33DD"/>
    <w:rsid w:val="00DE358E"/>
    <w:rsid w:val="00DE3D8C"/>
    <w:rsid w:val="00DE451A"/>
    <w:rsid w:val="00DE4916"/>
    <w:rsid w:val="00DE5C1C"/>
    <w:rsid w:val="00DE5C55"/>
    <w:rsid w:val="00DE7194"/>
    <w:rsid w:val="00DF07BD"/>
    <w:rsid w:val="00DF160A"/>
    <w:rsid w:val="00DF16DA"/>
    <w:rsid w:val="00DF19AC"/>
    <w:rsid w:val="00DF2462"/>
    <w:rsid w:val="00DF2FC8"/>
    <w:rsid w:val="00DF2FDC"/>
    <w:rsid w:val="00DF3DF4"/>
    <w:rsid w:val="00DF6107"/>
    <w:rsid w:val="00DF6356"/>
    <w:rsid w:val="00E00B16"/>
    <w:rsid w:val="00E00B55"/>
    <w:rsid w:val="00E010AB"/>
    <w:rsid w:val="00E01DE6"/>
    <w:rsid w:val="00E0278F"/>
    <w:rsid w:val="00E02942"/>
    <w:rsid w:val="00E03A35"/>
    <w:rsid w:val="00E04015"/>
    <w:rsid w:val="00E04946"/>
    <w:rsid w:val="00E04FEA"/>
    <w:rsid w:val="00E058BF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77B"/>
    <w:rsid w:val="00E129CC"/>
    <w:rsid w:val="00E13234"/>
    <w:rsid w:val="00E14E9D"/>
    <w:rsid w:val="00E156AF"/>
    <w:rsid w:val="00E15C7C"/>
    <w:rsid w:val="00E15EB8"/>
    <w:rsid w:val="00E16400"/>
    <w:rsid w:val="00E16407"/>
    <w:rsid w:val="00E1668A"/>
    <w:rsid w:val="00E1678E"/>
    <w:rsid w:val="00E17312"/>
    <w:rsid w:val="00E17C3D"/>
    <w:rsid w:val="00E215A2"/>
    <w:rsid w:val="00E231FC"/>
    <w:rsid w:val="00E24703"/>
    <w:rsid w:val="00E24D54"/>
    <w:rsid w:val="00E24ED2"/>
    <w:rsid w:val="00E2687A"/>
    <w:rsid w:val="00E26E35"/>
    <w:rsid w:val="00E3109B"/>
    <w:rsid w:val="00E31FC9"/>
    <w:rsid w:val="00E332EC"/>
    <w:rsid w:val="00E3341C"/>
    <w:rsid w:val="00E33D3B"/>
    <w:rsid w:val="00E350EA"/>
    <w:rsid w:val="00E36CCF"/>
    <w:rsid w:val="00E405B2"/>
    <w:rsid w:val="00E40AE2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DE7"/>
    <w:rsid w:val="00E54A6C"/>
    <w:rsid w:val="00E54E79"/>
    <w:rsid w:val="00E5505D"/>
    <w:rsid w:val="00E553C1"/>
    <w:rsid w:val="00E564AB"/>
    <w:rsid w:val="00E571AB"/>
    <w:rsid w:val="00E57E52"/>
    <w:rsid w:val="00E601B2"/>
    <w:rsid w:val="00E6056C"/>
    <w:rsid w:val="00E6109A"/>
    <w:rsid w:val="00E612B4"/>
    <w:rsid w:val="00E620E4"/>
    <w:rsid w:val="00E62675"/>
    <w:rsid w:val="00E643FE"/>
    <w:rsid w:val="00E6458D"/>
    <w:rsid w:val="00E64F61"/>
    <w:rsid w:val="00E665CA"/>
    <w:rsid w:val="00E6798F"/>
    <w:rsid w:val="00E700B5"/>
    <w:rsid w:val="00E701F6"/>
    <w:rsid w:val="00E70C82"/>
    <w:rsid w:val="00E729F0"/>
    <w:rsid w:val="00E73990"/>
    <w:rsid w:val="00E74B34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482"/>
    <w:rsid w:val="00EA6AA9"/>
    <w:rsid w:val="00EA7B77"/>
    <w:rsid w:val="00EA7F73"/>
    <w:rsid w:val="00EA7FBA"/>
    <w:rsid w:val="00EB00AA"/>
    <w:rsid w:val="00EB022B"/>
    <w:rsid w:val="00EB378A"/>
    <w:rsid w:val="00EB500F"/>
    <w:rsid w:val="00EB5171"/>
    <w:rsid w:val="00EB53F7"/>
    <w:rsid w:val="00EB5972"/>
    <w:rsid w:val="00EB5D94"/>
    <w:rsid w:val="00EC2C05"/>
    <w:rsid w:val="00EC5377"/>
    <w:rsid w:val="00EC5F94"/>
    <w:rsid w:val="00EC7093"/>
    <w:rsid w:val="00EC7995"/>
    <w:rsid w:val="00ED1568"/>
    <w:rsid w:val="00ED177B"/>
    <w:rsid w:val="00ED1E7C"/>
    <w:rsid w:val="00ED21B0"/>
    <w:rsid w:val="00ED2D46"/>
    <w:rsid w:val="00ED4798"/>
    <w:rsid w:val="00ED4D41"/>
    <w:rsid w:val="00ED5912"/>
    <w:rsid w:val="00ED7540"/>
    <w:rsid w:val="00ED7640"/>
    <w:rsid w:val="00ED774C"/>
    <w:rsid w:val="00ED795A"/>
    <w:rsid w:val="00ED7DAC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1115"/>
    <w:rsid w:val="00EF1235"/>
    <w:rsid w:val="00EF1A59"/>
    <w:rsid w:val="00EF202A"/>
    <w:rsid w:val="00EF2039"/>
    <w:rsid w:val="00EF2628"/>
    <w:rsid w:val="00EF45EA"/>
    <w:rsid w:val="00EF4BF2"/>
    <w:rsid w:val="00EF53EA"/>
    <w:rsid w:val="00EF60BB"/>
    <w:rsid w:val="00EF62DD"/>
    <w:rsid w:val="00EF6910"/>
    <w:rsid w:val="00F00062"/>
    <w:rsid w:val="00F001AB"/>
    <w:rsid w:val="00F03147"/>
    <w:rsid w:val="00F040CD"/>
    <w:rsid w:val="00F041DD"/>
    <w:rsid w:val="00F04577"/>
    <w:rsid w:val="00F056CB"/>
    <w:rsid w:val="00F0602C"/>
    <w:rsid w:val="00F063EF"/>
    <w:rsid w:val="00F07688"/>
    <w:rsid w:val="00F07863"/>
    <w:rsid w:val="00F07D96"/>
    <w:rsid w:val="00F10CAA"/>
    <w:rsid w:val="00F11141"/>
    <w:rsid w:val="00F111E8"/>
    <w:rsid w:val="00F13D9E"/>
    <w:rsid w:val="00F1449D"/>
    <w:rsid w:val="00F15D0F"/>
    <w:rsid w:val="00F1732E"/>
    <w:rsid w:val="00F179A2"/>
    <w:rsid w:val="00F17CF4"/>
    <w:rsid w:val="00F20593"/>
    <w:rsid w:val="00F20AE3"/>
    <w:rsid w:val="00F20D43"/>
    <w:rsid w:val="00F22149"/>
    <w:rsid w:val="00F26B6B"/>
    <w:rsid w:val="00F26E0C"/>
    <w:rsid w:val="00F276CF"/>
    <w:rsid w:val="00F276DE"/>
    <w:rsid w:val="00F31123"/>
    <w:rsid w:val="00F31355"/>
    <w:rsid w:val="00F31C41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14E"/>
    <w:rsid w:val="00F4450C"/>
    <w:rsid w:val="00F45413"/>
    <w:rsid w:val="00F45AC2"/>
    <w:rsid w:val="00F46260"/>
    <w:rsid w:val="00F464D4"/>
    <w:rsid w:val="00F46D0B"/>
    <w:rsid w:val="00F51395"/>
    <w:rsid w:val="00F559C3"/>
    <w:rsid w:val="00F56C5B"/>
    <w:rsid w:val="00F57EEE"/>
    <w:rsid w:val="00F61295"/>
    <w:rsid w:val="00F62404"/>
    <w:rsid w:val="00F62E67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3E81"/>
    <w:rsid w:val="00F75072"/>
    <w:rsid w:val="00F757B4"/>
    <w:rsid w:val="00F759E2"/>
    <w:rsid w:val="00F7664F"/>
    <w:rsid w:val="00F77171"/>
    <w:rsid w:val="00F7788B"/>
    <w:rsid w:val="00F7791A"/>
    <w:rsid w:val="00F77EBB"/>
    <w:rsid w:val="00F81E33"/>
    <w:rsid w:val="00F84078"/>
    <w:rsid w:val="00F8491F"/>
    <w:rsid w:val="00F8493E"/>
    <w:rsid w:val="00F8760D"/>
    <w:rsid w:val="00F87818"/>
    <w:rsid w:val="00F90BAD"/>
    <w:rsid w:val="00F91131"/>
    <w:rsid w:val="00F9161B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6675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6530"/>
    <w:rsid w:val="00FB7BE9"/>
    <w:rsid w:val="00FB7C1B"/>
    <w:rsid w:val="00FC005E"/>
    <w:rsid w:val="00FC1D97"/>
    <w:rsid w:val="00FC228C"/>
    <w:rsid w:val="00FC2638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1902"/>
    <w:rsid w:val="00FD1BFB"/>
    <w:rsid w:val="00FD222F"/>
    <w:rsid w:val="00FD2358"/>
    <w:rsid w:val="00FD2857"/>
    <w:rsid w:val="00FD3BF5"/>
    <w:rsid w:val="00FD4AED"/>
    <w:rsid w:val="00FD502D"/>
    <w:rsid w:val="00FD5281"/>
    <w:rsid w:val="00FD5471"/>
    <w:rsid w:val="00FD588E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2216"/>
    <w:rsid w:val="00FF30EA"/>
    <w:rsid w:val="00FF39F8"/>
    <w:rsid w:val="00FF3CE1"/>
    <w:rsid w:val="00FF3E78"/>
    <w:rsid w:val="00FF4382"/>
    <w:rsid w:val="00FF5547"/>
    <w:rsid w:val="00FF56EB"/>
    <w:rsid w:val="00FF5FDF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8C833"/>
  <w15:chartTrackingRefBased/>
  <w15:docId w15:val="{A7E9BBB6-60DA-4EB0-B8AC-467CE192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AA334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334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33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A334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24</Pages>
  <Words>4411</Words>
  <Characters>26467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30817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Przemysław Mentkowski</cp:lastModifiedBy>
  <cp:revision>168</cp:revision>
  <cp:lastPrinted>2023-02-10T11:37:00Z</cp:lastPrinted>
  <dcterms:created xsi:type="dcterms:W3CDTF">2023-05-17T07:06:00Z</dcterms:created>
  <dcterms:modified xsi:type="dcterms:W3CDTF">2025-01-13T14:16:00Z</dcterms:modified>
</cp:coreProperties>
</file>