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D06EB" w14:textId="77777777" w:rsidR="007E2BE0" w:rsidRPr="00FE7D85" w:rsidRDefault="00372FF9" w:rsidP="00FE7D85">
      <w:pPr>
        <w:pStyle w:val="Tytu"/>
      </w:pPr>
      <w:r w:rsidRPr="00FE7D85">
        <w:rPr>
          <w:rFonts w:ascii="Arial" w:hAnsi="Arial"/>
          <w:b/>
          <w:spacing w:val="0"/>
          <w:kern w:val="0"/>
          <w:sz w:val="24"/>
        </w:rPr>
        <w:t>Kryteria wyboru projektów</w:t>
      </w:r>
    </w:p>
    <w:p w14:paraId="1DD762FA" w14:textId="0E73783F" w:rsidR="00011DDA" w:rsidRPr="00450795" w:rsidRDefault="00902479" w:rsidP="00FE7D85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50795">
        <w:rPr>
          <w:rFonts w:ascii="Arial" w:hAnsi="Arial" w:cs="Arial"/>
          <w:b/>
          <w:bCs/>
          <w:sz w:val="24"/>
          <w:szCs w:val="24"/>
        </w:rPr>
        <w:t>Priorytet:</w:t>
      </w:r>
      <w:r w:rsidRPr="00450795">
        <w:rPr>
          <w:rFonts w:ascii="Arial" w:hAnsi="Arial" w:cs="Arial"/>
          <w:sz w:val="24"/>
          <w:szCs w:val="24"/>
        </w:rPr>
        <w:t xml:space="preserve"> 8. Fundusze Europejskie na wsparcie w obszarze rynku pracy, edukacji i włączenia społecznego</w:t>
      </w:r>
    </w:p>
    <w:p w14:paraId="66615A36" w14:textId="2C299433" w:rsidR="00011DDA" w:rsidRPr="00450795" w:rsidRDefault="00902479" w:rsidP="00FE7D85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50795">
        <w:rPr>
          <w:rFonts w:ascii="Arial" w:hAnsi="Arial" w:cs="Arial"/>
          <w:b/>
          <w:bCs/>
          <w:sz w:val="24"/>
          <w:szCs w:val="24"/>
        </w:rPr>
        <w:t xml:space="preserve">Cel szczegółowy: </w:t>
      </w:r>
      <w:r w:rsidR="00392359" w:rsidRPr="003B1556">
        <w:rPr>
          <w:rFonts w:ascii="Arial" w:hAnsi="Arial" w:cs="Arial"/>
          <w:sz w:val="24"/>
          <w:szCs w:val="24"/>
        </w:rPr>
        <w:t xml:space="preserve">EFS+.CP4.F 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</w:t>
      </w:r>
      <w:r w:rsidR="00392359">
        <w:rPr>
          <w:rFonts w:ascii="Arial" w:hAnsi="Arial" w:cs="Arial"/>
          <w:sz w:val="24"/>
          <w:szCs w:val="24"/>
        </w:rPr>
        <w:br/>
      </w:r>
      <w:r w:rsidR="00392359" w:rsidRPr="003B1556">
        <w:rPr>
          <w:rFonts w:ascii="Arial" w:hAnsi="Arial" w:cs="Arial"/>
          <w:sz w:val="24"/>
          <w:szCs w:val="24"/>
        </w:rPr>
        <w:t>w tym ułatwianie mobilności edukacyjnej dla wszystkich i dostępności dla osób z niepełnosprawnościami</w:t>
      </w:r>
    </w:p>
    <w:p w14:paraId="5DCC103E" w14:textId="1C3BFC28" w:rsidR="00011DDA" w:rsidRPr="00D923BA" w:rsidRDefault="00372FF9" w:rsidP="00FE7D85">
      <w:pPr>
        <w:pStyle w:val="Podtytu"/>
        <w:spacing w:before="100" w:beforeAutospacing="1" w:after="100" w:afterAutospacing="1" w:line="276" w:lineRule="auto"/>
        <w:rPr>
          <w:rFonts w:ascii="Arial" w:hAnsi="Arial"/>
          <w:sz w:val="24"/>
        </w:rPr>
      </w:pPr>
      <w:r w:rsidRPr="00FE7D85">
        <w:rPr>
          <w:rFonts w:ascii="Arial" w:hAnsi="Arial"/>
          <w:b/>
          <w:color w:val="auto"/>
          <w:spacing w:val="0"/>
          <w:sz w:val="24"/>
        </w:rPr>
        <w:t>Działanie:</w:t>
      </w:r>
      <w:r w:rsidR="00822EE3" w:rsidRPr="00FE7D85">
        <w:rPr>
          <w:rFonts w:ascii="Arial" w:hAnsi="Arial"/>
          <w:b/>
          <w:color w:val="auto"/>
          <w:spacing w:val="0"/>
          <w:sz w:val="24"/>
        </w:rPr>
        <w:t xml:space="preserve"> </w:t>
      </w:r>
      <w:r w:rsidR="00392359" w:rsidRPr="00FE7D85">
        <w:rPr>
          <w:rFonts w:ascii="Arial" w:hAnsi="Arial"/>
          <w:color w:val="auto"/>
          <w:spacing w:val="0"/>
          <w:sz w:val="24"/>
        </w:rPr>
        <w:t>FEKP.08.15 Kształcenie zawodowe BydOF-IP</w:t>
      </w:r>
    </w:p>
    <w:p w14:paraId="35896B60" w14:textId="23705186" w:rsidR="00E267E0" w:rsidRPr="007D0800" w:rsidRDefault="00464D1B" w:rsidP="00FE7D85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50795">
        <w:rPr>
          <w:rFonts w:ascii="Arial" w:hAnsi="Arial" w:cs="Arial"/>
          <w:b/>
          <w:bCs/>
          <w:sz w:val="24"/>
          <w:szCs w:val="24"/>
        </w:rPr>
        <w:t xml:space="preserve">Sposób </w:t>
      </w:r>
      <w:r w:rsidRPr="007D0800">
        <w:rPr>
          <w:rFonts w:ascii="Arial" w:hAnsi="Arial" w:cs="Arial"/>
          <w:b/>
          <w:bCs/>
          <w:sz w:val="24"/>
          <w:szCs w:val="24"/>
        </w:rPr>
        <w:t>wyboru projektów:</w:t>
      </w:r>
      <w:r w:rsidRPr="007D0800">
        <w:rPr>
          <w:rFonts w:ascii="Arial" w:hAnsi="Arial" w:cs="Arial"/>
          <w:sz w:val="24"/>
          <w:szCs w:val="24"/>
        </w:rPr>
        <w:t xml:space="preserve"> konkurencyjny</w:t>
      </w:r>
    </w:p>
    <w:p w14:paraId="5CC6BBED" w14:textId="77777777" w:rsidR="00AA444C" w:rsidRPr="00B35DA4" w:rsidRDefault="00AA444C" w:rsidP="00AA444C">
      <w:p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bookmarkStart w:id="0" w:name="_Hlk131594002"/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Nabór jest skierowany do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jednostek samorządu terytorialnego</w:t>
      </w: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prowadzących szkoły i placówki realizujące kształcenie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zawodow</w:t>
      </w: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e.</w:t>
      </w:r>
    </w:p>
    <w:bookmarkEnd w:id="0"/>
    <w:p w14:paraId="4F245EC5" w14:textId="77777777" w:rsidR="00AA444C" w:rsidRPr="00B35DA4" w:rsidRDefault="00AA444C" w:rsidP="00AA444C">
      <w:p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Zakres wsparcia:</w:t>
      </w:r>
    </w:p>
    <w:p w14:paraId="41548614" w14:textId="77777777" w:rsidR="00AA444C" w:rsidRPr="00B35DA4" w:rsidRDefault="00AA444C" w:rsidP="00FE7D85">
      <w:pPr>
        <w:pStyle w:val="Akapitzlist"/>
        <w:numPr>
          <w:ilvl w:val="0"/>
          <w:numId w:val="15"/>
        </w:numPr>
        <w:spacing w:after="0" w:line="276" w:lineRule="auto"/>
        <w:ind w:left="357" w:hanging="35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uczniów: podnoszenie kompetencji/ staże/ edukacja włączająca/ doradztwo edukacyjno-zawodowe;</w:t>
      </w:r>
    </w:p>
    <w:p w14:paraId="62A8974A" w14:textId="77777777" w:rsidR="00AA444C" w:rsidRPr="00B35DA4" w:rsidRDefault="00AA444C" w:rsidP="00FE7D85">
      <w:pPr>
        <w:pStyle w:val="Akapitzlist"/>
        <w:numPr>
          <w:ilvl w:val="0"/>
          <w:numId w:val="16"/>
        </w:numPr>
        <w:spacing w:after="0" w:line="276" w:lineRule="auto"/>
        <w:ind w:left="357" w:hanging="35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przedstawicieli kadry: podnoszenie kompetencji i nabywanie kwalifikacji/ przygotowanie do edukacji włączającej/ realizacja zadań w zakresie doradztwa edukacyjno-zawodowego/ tworzenie sieci współpracy;</w:t>
      </w:r>
    </w:p>
    <w:p w14:paraId="78C0CC8B" w14:textId="77777777" w:rsidR="00AA444C" w:rsidRDefault="00AA444C" w:rsidP="00FE7D85">
      <w:pPr>
        <w:pStyle w:val="Akapitzlist"/>
        <w:numPr>
          <w:ilvl w:val="0"/>
          <w:numId w:val="46"/>
        </w:numPr>
        <w:spacing w:after="0" w:line="276" w:lineRule="auto"/>
        <w:ind w:left="357" w:hanging="35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szkół: poprawa jakości warunków kształcenia/ wdrażanie nowatorskich metod nauczania/ edukacja włączająca/ dostosowanie do wymogów zielonej lub cyfrowej transformacji/ zewnętrzne wsparcie w zakresie doradztwa edukacyjno-zawodowego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;</w:t>
      </w:r>
    </w:p>
    <w:p w14:paraId="1773E876" w14:textId="77777777" w:rsidR="00AA444C" w:rsidRPr="00161F8B" w:rsidRDefault="00AA444C" w:rsidP="00FE7D85">
      <w:pPr>
        <w:pStyle w:val="Akapitzlist"/>
        <w:numPr>
          <w:ilvl w:val="0"/>
          <w:numId w:val="46"/>
        </w:numPr>
        <w:spacing w:after="0" w:line="276" w:lineRule="auto"/>
        <w:ind w:left="357" w:hanging="35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bookmarkStart w:id="1" w:name="_Hlk133414210"/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dla otoczenia społeczno-gospodarczego: </w:t>
      </w:r>
      <w:r w:rsidRPr="004051D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podnoszenie kompetencji pedagogicznych opiekunów stażystów</w:t>
      </w:r>
      <w:bookmarkEnd w:id="1"/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16255DE2" w14:textId="0ADF1051" w:rsidR="0066160A" w:rsidRPr="00FE7D85" w:rsidRDefault="00AA444C" w:rsidP="00FE7D85">
      <w:pPr>
        <w:spacing w:before="100" w:beforeAutospacing="1" w:after="5260" w:line="276" w:lineRule="auto"/>
        <w:rPr>
          <w:rFonts w:ascii="Arial" w:hAnsi="Arial"/>
          <w:sz w:val="24"/>
        </w:rPr>
      </w:pPr>
      <w:r w:rsidRPr="00AA444C">
        <w:rPr>
          <w:rFonts w:ascii="Arial" w:hAnsi="Arial" w:cs="Arial"/>
          <w:b/>
          <w:bCs/>
          <w:sz w:val="24"/>
          <w:szCs w:val="24"/>
        </w:rPr>
        <w:lastRenderedPageBreak/>
        <w:t>Nabór realizowany w ramach polityki terytorialnej</w:t>
      </w:r>
    </w:p>
    <w:p w14:paraId="643AE3A8" w14:textId="0F5BF6F6" w:rsidR="00E50ED4" w:rsidRPr="00450795" w:rsidRDefault="00E50ED4" w:rsidP="00FE7D85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FE7D85">
        <w:rPr>
          <w:rFonts w:ascii="Arial" w:hAnsi="Arial"/>
          <w:b/>
          <w:color w:val="auto"/>
          <w:sz w:val="24"/>
        </w:rPr>
        <w:lastRenderedPageBreak/>
        <w:t>Kryteria horyzontalne</w:t>
      </w:r>
    </w:p>
    <w:tbl>
      <w:tblPr>
        <w:tblStyle w:val="Tabela-Siatka"/>
        <w:tblW w:w="5040" w:type="pct"/>
        <w:tblLayout w:type="fixed"/>
        <w:tblLook w:val="0620" w:firstRow="1" w:lastRow="0" w:firstColumn="0" w:lastColumn="0" w:noHBand="1" w:noVBand="1"/>
      </w:tblPr>
      <w:tblGrid>
        <w:gridCol w:w="847"/>
        <w:gridCol w:w="2835"/>
        <w:gridCol w:w="7462"/>
        <w:gridCol w:w="2962"/>
      </w:tblGrid>
      <w:tr w:rsidR="006B3EB2" w:rsidRPr="00450795" w14:paraId="740AAFB8" w14:textId="77777777" w:rsidTr="00DD0249">
        <w:trPr>
          <w:tblHeader/>
        </w:trPr>
        <w:tc>
          <w:tcPr>
            <w:tcW w:w="300" w:type="pct"/>
            <w:shd w:val="clear" w:color="auto" w:fill="D9D9D9" w:themeFill="background1" w:themeFillShade="D9"/>
          </w:tcPr>
          <w:p w14:paraId="423C95FF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05" w:type="pct"/>
            <w:shd w:val="clear" w:color="auto" w:fill="D9D9D9" w:themeFill="background1" w:themeFillShade="D9"/>
          </w:tcPr>
          <w:p w14:paraId="29533C0B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645" w:type="pct"/>
            <w:shd w:val="clear" w:color="auto" w:fill="D9D9D9" w:themeFill="background1" w:themeFillShade="D9"/>
          </w:tcPr>
          <w:p w14:paraId="793334C1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Pr="00450795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1050" w:type="pct"/>
            <w:shd w:val="clear" w:color="auto" w:fill="D9D9D9" w:themeFill="background1" w:themeFillShade="D9"/>
          </w:tcPr>
          <w:p w14:paraId="3C7BCA3F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E50ED4" w:rsidRPr="00450795" w14:paraId="6C2864F7" w14:textId="77777777" w:rsidTr="00FE7D85">
        <w:tc>
          <w:tcPr>
            <w:tcW w:w="300" w:type="pct"/>
          </w:tcPr>
          <w:p w14:paraId="59042811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2" w:name="_Hlk129181517"/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1005" w:type="pct"/>
          </w:tcPr>
          <w:p w14:paraId="0F8208B1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645" w:type="pct"/>
          </w:tcPr>
          <w:p w14:paraId="0A943317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7278A316" w14:textId="77777777" w:rsidR="00E50ED4" w:rsidRPr="00450795" w:rsidRDefault="00E50ED4" w:rsidP="00FE7D85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450795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"/>
            </w:r>
            <w:r w:rsidRPr="0045079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A56BB53" w14:textId="7737CA86" w:rsidR="00E50ED4" w:rsidRPr="00450795" w:rsidRDefault="00E50ED4" w:rsidP="00FE7D85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4507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</w:t>
            </w: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wniosku o dofinansowanie projektu, przestrzegał obowiązujących przepisów prawa dotyczących danego projektu, zgodnie z art. 73 ust. 2 lit. f) rozporządzenia nr 2021/1060.</w:t>
            </w:r>
          </w:p>
          <w:p w14:paraId="1C5D4967" w14:textId="0EB1367B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3" w:name="_Hlk125528995"/>
            <w:r w:rsidRPr="00450795">
              <w:rPr>
                <w:rFonts w:ascii="Arial" w:hAnsi="Arial" w:cs="Arial"/>
                <w:sz w:val="24"/>
                <w:szCs w:val="24"/>
              </w:rPr>
              <w:t xml:space="preserve">Kryterium jest weryfikowane w oparciu o wniosek o dofinansowanie projektu </w:t>
            </w:r>
            <w:bookmarkEnd w:id="3"/>
            <w:r w:rsidRPr="00450795">
              <w:rPr>
                <w:rFonts w:ascii="Arial" w:hAnsi="Arial" w:cs="Arial"/>
                <w:sz w:val="24"/>
                <w:szCs w:val="24"/>
              </w:rPr>
              <w:t xml:space="preserve">i ewentualnie w zakresie pkt 2 w oparciu o oświadczenie wnioskodawcy (jeśli dotyczy) stanowiące załącznik do wniosku o dofinansowanie projektu </w:t>
            </w:r>
            <w:r w:rsidR="00900C0A">
              <w:rPr>
                <w:rFonts w:ascii="Arial" w:hAnsi="Arial" w:cs="Arial"/>
                <w:sz w:val="24"/>
                <w:szCs w:val="24"/>
              </w:rPr>
              <w:t>podpisany zgodnie ze sposobem wskazanym w Regulaminie wyboru projektów</w:t>
            </w:r>
            <w:r w:rsidRPr="0045079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050" w:type="pct"/>
          </w:tcPr>
          <w:p w14:paraId="41D5BDA0" w14:textId="3A4F3024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8D0F3C" w:rsidRPr="00450795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FD8685C" w14:textId="3C9DC252" w:rsidR="00E50ED4" w:rsidRPr="00FE7D85" w:rsidRDefault="008D0F3C" w:rsidP="00FE7D85">
            <w:p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w </w:t>
            </w: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Regulaminie wyboru projektów.</w:t>
            </w:r>
          </w:p>
        </w:tc>
      </w:tr>
      <w:tr w:rsidR="00D47C83" w:rsidRPr="00450795" w14:paraId="1F289B8E" w14:textId="77777777" w:rsidTr="00FE7D85">
        <w:tc>
          <w:tcPr>
            <w:tcW w:w="300" w:type="pct"/>
          </w:tcPr>
          <w:p w14:paraId="231B76A8" w14:textId="48AAE610" w:rsidR="00D47C83" w:rsidRPr="00450795" w:rsidRDefault="00D47C83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A.2</w:t>
            </w:r>
          </w:p>
        </w:tc>
        <w:tc>
          <w:tcPr>
            <w:tcW w:w="1005" w:type="pct"/>
          </w:tcPr>
          <w:p w14:paraId="6FA3DEE0" w14:textId="2F551725" w:rsidR="00D47C83" w:rsidRPr="00450795" w:rsidRDefault="00D47C83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  <w:r w:rsidR="00F712AE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(dotyczy JST)</w:t>
            </w:r>
          </w:p>
        </w:tc>
        <w:tc>
          <w:tcPr>
            <w:tcW w:w="2645" w:type="pct"/>
          </w:tcPr>
          <w:p w14:paraId="6A858783" w14:textId="720D7382" w:rsidR="00F778B6" w:rsidRPr="00FE7D85" w:rsidRDefault="00F778B6" w:rsidP="00FE7D85">
            <w:pPr>
              <w:spacing w:before="100" w:beforeAutospacing="1" w:after="100" w:afterAutospacing="1" w:line="276" w:lineRule="auto"/>
              <w:rPr>
                <w:rFonts w:ascii="Arial" w:hAnsi="Arial"/>
                <w:kern w:val="2"/>
                <w:sz w:val="24"/>
              </w:rPr>
            </w:pPr>
            <w:r w:rsidRPr="00FE7D85">
              <w:rPr>
                <w:rFonts w:ascii="Arial" w:hAnsi="Arial"/>
                <w:kern w:val="2"/>
                <w:sz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1FACA959" w14:textId="77777777" w:rsidR="00F778B6" w:rsidRPr="006C4936" w:rsidRDefault="00F778B6" w:rsidP="00F778B6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3DE97F5E" w14:textId="09153EFC" w:rsidR="00F778B6" w:rsidRPr="006C4936" w:rsidRDefault="00F778B6" w:rsidP="007A7CE5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W przypadku, gdy JST przyjęła dyskryminujące akty prawa miejscowego, sprzeczne z zasadami, o których mowa w art. </w:t>
            </w:r>
            <w:r w:rsidRPr="00FE7D85">
              <w:rPr>
                <w:rFonts w:ascii="Arial" w:hAnsi="Arial"/>
                <w:kern w:val="2"/>
                <w:sz w:val="24"/>
                <w14:ligatures w14:val="standardContextual"/>
              </w:rPr>
              <w:t xml:space="preserve">9 ust. </w:t>
            </w: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3 </w:t>
            </w: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lastRenderedPageBreak/>
              <w:t>rozporządzenia nr 2021/1060, a następnie podjęła skuteczne działania naprawcze kryterium uznaje się za spełnione. Podjęte działania naprawcze powinny być opisane we wniosku o dofinansowanie.</w:t>
            </w:r>
          </w:p>
          <w:p w14:paraId="7CAA1B07" w14:textId="5EB7784F" w:rsidR="00D47C83" w:rsidRPr="00FE7D85" w:rsidRDefault="00F778B6" w:rsidP="00FE7D85">
            <w:pPr>
              <w:spacing w:before="100" w:beforeAutospacing="1" w:after="100" w:afterAutospacing="1" w:line="276" w:lineRule="auto"/>
              <w:rPr>
                <w:rFonts w:ascii="Times New Roman" w:hAnsi="Times New Roman"/>
                <w:sz w:val="24"/>
              </w:rPr>
            </w:pPr>
            <w:r w:rsidRPr="006C4936">
              <w:rPr>
                <w:rFonts w:ascii="Arial" w:eastAsia="Calibri" w:hAnsi="Arial" w:cs="Arial"/>
                <w:sz w:val="24"/>
                <w:szCs w:val="24"/>
              </w:rPr>
              <w:t>Kryterium weryfikowane jest m.in. w oparciu o oświadczenie wnioskodawcy</w:t>
            </w:r>
            <w:r w:rsidR="007A7CE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 xml:space="preserve">informacje znajdujące się na stronie internetowej 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Rzecznika Praw Obywatelskich (RPO) 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>dotyczące</w:t>
            </w:r>
            <w:r w:rsidR="00CB230B" w:rsidRPr="006C493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>JST, które ustanowiły obowiązujące i uznane przez RPO za dyskryminujące akty prawa miejscowego (aktualn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1050" w:type="pct"/>
          </w:tcPr>
          <w:p w14:paraId="5174992D" w14:textId="3F8F69BB" w:rsidR="00D47C83" w:rsidRPr="00450795" w:rsidRDefault="00D47C83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EC4D4E" w:rsidRPr="00450795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="00B66611"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/nie dotyczy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24DBCBDD" w14:textId="22E428F8" w:rsidR="00D47C83" w:rsidRPr="00450795" w:rsidRDefault="0049399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bookmarkEnd w:id="2"/>
      <w:tr w:rsidR="00E50ED4" w:rsidRPr="00450795" w14:paraId="703C2B0D" w14:textId="77777777" w:rsidTr="00FE7D85">
        <w:tc>
          <w:tcPr>
            <w:tcW w:w="300" w:type="pct"/>
          </w:tcPr>
          <w:p w14:paraId="64B645E0" w14:textId="5D0E8F2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05" w:type="pct"/>
          </w:tcPr>
          <w:p w14:paraId="3FA37CD0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zasadą równości szans i niedyskryminacji, w tym dostępności dla osób z </w:t>
            </w: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niepełnosprawnościami</w:t>
            </w:r>
          </w:p>
        </w:tc>
        <w:tc>
          <w:tcPr>
            <w:tcW w:w="2645" w:type="pct"/>
          </w:tcPr>
          <w:p w14:paraId="3221FE2F" w14:textId="56D37EA3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czy nie występują niezgodności zapisów wniosku o dofinansowanie projektu z zasadą równości szans i niedyskryminacji, określoną w art. 9 Rozporządzenia 2021/1060 oraz </w:t>
            </w:r>
            <w:r w:rsidR="00751A6C" w:rsidRPr="00450795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we wniosku o dofinansowanie projektu zadeklarowano dostępność wszystkich produktów projektu (które nie zostały uznane za neutralne) – zgodnie z załącznikiem nr 2 do Wytycznych </w:t>
            </w: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dotyczących realizacji zasad równościowych w ramach funduszy unijnych na lata 2021-2027.</w:t>
            </w:r>
          </w:p>
          <w:p w14:paraId="5D21225F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5B30736C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6CC8D910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Dopuszcza się możliwość skierowania kryterium do negocjacji w zakresie wskazanym w Regulaminie wyboru projektów.</w:t>
            </w:r>
          </w:p>
        </w:tc>
      </w:tr>
      <w:tr w:rsidR="00E50ED4" w:rsidRPr="00450795" w14:paraId="220708E0" w14:textId="77777777" w:rsidTr="00FE7D85">
        <w:tc>
          <w:tcPr>
            <w:tcW w:w="300" w:type="pct"/>
          </w:tcPr>
          <w:p w14:paraId="4F4C95D2" w14:textId="1296C574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05" w:type="pct"/>
          </w:tcPr>
          <w:p w14:paraId="481C7C1F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ze standardem minimum realizacji zasady równości kobiet i mężczyzn</w:t>
            </w:r>
          </w:p>
        </w:tc>
        <w:tc>
          <w:tcPr>
            <w:tcW w:w="2645" w:type="pct"/>
          </w:tcPr>
          <w:p w14:paraId="30CAF1AA" w14:textId="0AAE1E11" w:rsidR="00E50ED4" w:rsidRPr="00450795" w:rsidRDefault="00E50ED4" w:rsidP="00FE7D85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projekt jest zgodny ze standardem minimum realizacji zasady równości kobiet i mężczyzn (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załączniku nr 1 do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 Wytycznych dotyczących realizacji zasad równościowych w ramach funduszy unijnych na lata 2021-2027</w:t>
            </w:r>
            <w:r w:rsidRPr="00450795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74A5DB93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19E587EC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159C2368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7377311F" w14:textId="77777777" w:rsidTr="00FE7D85">
        <w:tc>
          <w:tcPr>
            <w:tcW w:w="300" w:type="pct"/>
          </w:tcPr>
          <w:p w14:paraId="02EC46C8" w14:textId="3D21B76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05" w:type="pct"/>
          </w:tcPr>
          <w:p w14:paraId="3D640C1F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2645" w:type="pct"/>
          </w:tcPr>
          <w:p w14:paraId="0CA6E906" w14:textId="54C42666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450795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71C4FCE2" w14:textId="2AB1A0CA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 xml:space="preserve">Zgodność projektu z Kartą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>odstawowych Unii Europejskiej przy wdrażaniu europejskich funduszy strukturalnych i inwestycyjnych, w szczególności załącznik nr III.</w:t>
            </w:r>
          </w:p>
          <w:p w14:paraId="2D266D4D" w14:textId="77777777" w:rsidR="00E50ED4" w:rsidRPr="00450795" w:rsidRDefault="00E50ED4" w:rsidP="00FE7D85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363BFEE9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6AF059D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Dopuszcza się możliwość skierowania kryterium do negocjacji w zakresie wskazanym w Regulaminie wyboru projektów.</w:t>
            </w:r>
          </w:p>
        </w:tc>
      </w:tr>
      <w:tr w:rsidR="00E50ED4" w:rsidRPr="00450795" w14:paraId="11DFC586" w14:textId="77777777" w:rsidTr="00FE7D85">
        <w:tc>
          <w:tcPr>
            <w:tcW w:w="300" w:type="pct"/>
          </w:tcPr>
          <w:p w14:paraId="3EA47157" w14:textId="10C1AC71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05" w:type="pct"/>
          </w:tcPr>
          <w:p w14:paraId="459CF2D8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645" w:type="pct"/>
          </w:tcPr>
          <w:p w14:paraId="436CBCE2" w14:textId="5CFB8AE6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450795">
              <w:rPr>
                <w:rFonts w:ascii="Arial" w:hAnsi="Arial" w:cs="Arial"/>
                <w:sz w:val="24"/>
                <w:szCs w:val="24"/>
              </w:rPr>
              <w:t>jest zgodny z Konwencją o Prawach Osób Niepełnosprawnych sporządzoną w Nowym Jorku dnia 13 grudnia 2006 r. (Dz. U. z 2012 r. poz. 1169 z późn. zm.) w zakresie odnoszącym się do sposobu realizacji, zakresu projektu i wnioskodawcy.</w:t>
            </w:r>
          </w:p>
          <w:p w14:paraId="658D6593" w14:textId="390C91E4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7C7EA38C" w14:textId="77777777" w:rsidR="00E50ED4" w:rsidRPr="00450795" w:rsidRDefault="00E50ED4" w:rsidP="00FE7D85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21552853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5AF8B25F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4C629D13" w14:textId="77777777" w:rsidTr="00FE7D85">
        <w:tc>
          <w:tcPr>
            <w:tcW w:w="300" w:type="pct"/>
          </w:tcPr>
          <w:p w14:paraId="50A96571" w14:textId="52535A58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05" w:type="pct"/>
          </w:tcPr>
          <w:p w14:paraId="0DA58FFF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645" w:type="pct"/>
          </w:tcPr>
          <w:p w14:paraId="2FFE9AA3" w14:textId="3245A6BB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557F28DE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0A4FBBB2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2FE0567C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25DF44FB" w14:textId="77777777" w:rsidTr="00FE7D85">
        <w:tc>
          <w:tcPr>
            <w:tcW w:w="300" w:type="pct"/>
          </w:tcPr>
          <w:p w14:paraId="71C55CC8" w14:textId="702D2FCF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E97813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05" w:type="pct"/>
          </w:tcPr>
          <w:p w14:paraId="3B855400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645" w:type="pct"/>
          </w:tcPr>
          <w:p w14:paraId="04F45AD9" w14:textId="7B72401E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projekt jest zgodny z wymogami dla projektu partnerskiego wskazanymi w art. 39 ust. 1 w związku z ust. 13 Ustawy z dnia 28 kwietnia 2022 r. o zasadach realizacji zadań finansowanych ze środków europejskich w perspektywie finansowej 2021-2027 (Dz. U. poz. 1079</w:t>
            </w:r>
            <w:r w:rsidR="00536295" w:rsidRPr="00450795">
              <w:rPr>
                <w:rFonts w:ascii="Arial" w:hAnsi="Arial" w:cs="Arial"/>
                <w:sz w:val="24"/>
                <w:szCs w:val="24"/>
              </w:rPr>
              <w:t>; dalej: ustawa wdrożeniowa</w:t>
            </w:r>
            <w:r w:rsidRPr="00450795">
              <w:rPr>
                <w:rFonts w:ascii="Arial" w:hAnsi="Arial" w:cs="Arial"/>
                <w:sz w:val="24"/>
                <w:szCs w:val="24"/>
              </w:rPr>
              <w:t>), tj.:</w:t>
            </w:r>
          </w:p>
          <w:p w14:paraId="2D4DD7F4" w14:textId="77777777" w:rsidR="00E50ED4" w:rsidRPr="00450795" w:rsidRDefault="00E50ED4" w:rsidP="00FE7D85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czy partner wnosi do projektu zasoby: ludzkie, organizacyjne, techniczne lub finansowe oraz</w:t>
            </w:r>
          </w:p>
          <w:p w14:paraId="408B80B0" w14:textId="14FDBB66" w:rsidR="00E50ED4" w:rsidRPr="00450795" w:rsidRDefault="00E50ED4" w:rsidP="00FE7D85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czy partner realizuje zadanie/a merytoryczne w projekcie.</w:t>
            </w:r>
          </w:p>
          <w:p w14:paraId="77A844C9" w14:textId="14E375C8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 xml:space="preserve">Powyższe wymogi muszą być spełnione łącznie. Udział partnerów </w:t>
            </w:r>
            <w:r w:rsidRPr="00450795">
              <w:rPr>
                <w:rFonts w:ascii="Arial" w:hAnsi="Arial" w:cs="Arial"/>
                <w:sz w:val="24"/>
                <w:szCs w:val="24"/>
              </w:rPr>
              <w:br/>
              <w:t>w projekcie partnerskim nie może polegać wyłącznie na wniesieniu do jego realizacji ww. zasobów.</w:t>
            </w:r>
          </w:p>
          <w:p w14:paraId="4AFE3431" w14:textId="629D2ACB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15252899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4D934588" w14:textId="77777777" w:rsidR="00E50ED4" w:rsidRPr="00450795" w:rsidRDefault="00E50ED4" w:rsidP="0045079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w </w:t>
            </w: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Regulaminie wyboru projektów.</w:t>
            </w:r>
          </w:p>
        </w:tc>
      </w:tr>
    </w:tbl>
    <w:p w14:paraId="6FBD57CD" w14:textId="6E19D161" w:rsidR="00E50ED4" w:rsidRPr="00450795" w:rsidRDefault="00E50ED4" w:rsidP="00FE7D85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FE7D85">
        <w:rPr>
          <w:rFonts w:ascii="Arial" w:hAnsi="Arial"/>
          <w:b/>
          <w:color w:val="auto"/>
          <w:sz w:val="24"/>
        </w:rPr>
        <w:lastRenderedPageBreak/>
        <w:t>Kryteria merytoryczne</w:t>
      </w:r>
    </w:p>
    <w:tbl>
      <w:tblPr>
        <w:tblStyle w:val="Tabela-Siatka"/>
        <w:tblW w:w="5040" w:type="pct"/>
        <w:tblLook w:val="0620" w:firstRow="1" w:lastRow="0" w:firstColumn="0" w:lastColumn="0" w:noHBand="1" w:noVBand="1"/>
      </w:tblPr>
      <w:tblGrid>
        <w:gridCol w:w="703"/>
        <w:gridCol w:w="1698"/>
        <w:gridCol w:w="8097"/>
        <w:gridCol w:w="3608"/>
      </w:tblGrid>
      <w:tr w:rsidR="00E50ED4" w:rsidRPr="00450795" w14:paraId="73CF1A69" w14:textId="77777777" w:rsidTr="006769AD">
        <w:trPr>
          <w:tblHeader/>
        </w:trPr>
        <w:tc>
          <w:tcPr>
            <w:tcW w:w="249" w:type="pct"/>
            <w:shd w:val="clear" w:color="auto" w:fill="D9D9D9" w:themeFill="background1" w:themeFillShade="D9"/>
          </w:tcPr>
          <w:p w14:paraId="4DDE419E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602" w:type="pct"/>
            <w:shd w:val="clear" w:color="auto" w:fill="D9D9D9" w:themeFill="background1" w:themeFillShade="D9"/>
          </w:tcPr>
          <w:p w14:paraId="628824D6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70" w:type="pct"/>
            <w:shd w:val="clear" w:color="auto" w:fill="D9D9D9" w:themeFill="background1" w:themeFillShade="D9"/>
          </w:tcPr>
          <w:p w14:paraId="1BFA08CD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279" w:type="pct"/>
            <w:shd w:val="clear" w:color="auto" w:fill="D9D9D9" w:themeFill="background1" w:themeFillShade="D9"/>
          </w:tcPr>
          <w:p w14:paraId="623058E4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150D98" w:rsidRPr="00450795" w14:paraId="54E76FA1" w14:textId="77777777" w:rsidTr="006769AD">
        <w:tc>
          <w:tcPr>
            <w:tcW w:w="249" w:type="pct"/>
          </w:tcPr>
          <w:p w14:paraId="6B352A73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4" w:name="_Hlk129348990"/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602" w:type="pct"/>
          </w:tcPr>
          <w:p w14:paraId="71AA64CD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Potrzeba realizacji i grupa docelowa projektu</w:t>
            </w:r>
          </w:p>
        </w:tc>
        <w:tc>
          <w:tcPr>
            <w:tcW w:w="2870" w:type="pct"/>
          </w:tcPr>
          <w:p w14:paraId="30EA0363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1C90AAA2" w14:textId="77777777" w:rsidR="00150D98" w:rsidRPr="00450795" w:rsidRDefault="00150D98" w:rsidP="00FE7D85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088D33BB" w14:textId="6912BDD3" w:rsidR="00150D98" w:rsidRPr="00450795" w:rsidRDefault="00150D98" w:rsidP="00FE7D85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dobór i opis grupy docelowej oraz sposób rekrutacji </w:t>
            </w:r>
            <w:bookmarkStart w:id="5" w:name="_Hlk126914034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(w tym weryfikacja kwalifikowalności grupy docelowej)</w:t>
            </w:r>
            <w:bookmarkEnd w:id="5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jest adekwatny do założeń projektu i Regulaminu wyboru projektów.</w:t>
            </w:r>
          </w:p>
          <w:p w14:paraId="070A0C02" w14:textId="17EC51BF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w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zakresie zgodności z wytycznymi, o których mowa w ustawie wdrożeniowej, oraz przepisami prawa krajowego.</w:t>
            </w:r>
          </w:p>
          <w:p w14:paraId="277B6EC9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279" w:type="pct"/>
          </w:tcPr>
          <w:p w14:paraId="6564BBA6" w14:textId="0F093C78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745E7E"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1351A20B" w14:textId="706181E3" w:rsidR="007F4B22" w:rsidRPr="00450795" w:rsidRDefault="00150D98" w:rsidP="007F4B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 w:rsidR="007F4B2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4AF51F2" w14:textId="4C05C676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bookmarkEnd w:id="4"/>
      <w:tr w:rsidR="00150D98" w:rsidRPr="00450795" w14:paraId="318A4546" w14:textId="77777777" w:rsidTr="006769AD">
        <w:tc>
          <w:tcPr>
            <w:tcW w:w="249" w:type="pct"/>
          </w:tcPr>
          <w:p w14:paraId="4DB24E9A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B.2</w:t>
            </w:r>
          </w:p>
        </w:tc>
        <w:tc>
          <w:tcPr>
            <w:tcW w:w="602" w:type="pct"/>
          </w:tcPr>
          <w:p w14:paraId="4C7E3EFD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870" w:type="pct"/>
          </w:tcPr>
          <w:p w14:paraId="22434FF8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0B5FB1B1" w14:textId="77777777" w:rsidR="00150D98" w:rsidRPr="00450795" w:rsidRDefault="00150D98" w:rsidP="00FE7D85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7130898C" w14:textId="77777777" w:rsidR="00150D98" w:rsidRPr="00450795" w:rsidRDefault="00150D98" w:rsidP="00FE7D85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6A159826" w14:textId="2F5D3120" w:rsidR="00150D98" w:rsidRPr="00450795" w:rsidRDefault="00150D98" w:rsidP="00FE7D85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5714D293" w14:textId="25326F65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1461CEF8" w14:textId="67C0C771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7064F18F" w14:textId="69B01C21" w:rsidR="007F4B22" w:rsidRPr="00450795" w:rsidRDefault="007F4B22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 (niespełnienie kryterium oznacza negatywną ocenę).</w:t>
            </w:r>
          </w:p>
          <w:p w14:paraId="0287DF32" w14:textId="24341547" w:rsidR="00150D98" w:rsidRPr="00450795" w:rsidRDefault="007F4B22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50D98" w:rsidRPr="00450795" w14:paraId="5CDB1391" w14:textId="77777777" w:rsidTr="006769AD">
        <w:tc>
          <w:tcPr>
            <w:tcW w:w="249" w:type="pct"/>
          </w:tcPr>
          <w:p w14:paraId="20906C8B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B.3</w:t>
            </w:r>
          </w:p>
        </w:tc>
        <w:tc>
          <w:tcPr>
            <w:tcW w:w="602" w:type="pct"/>
          </w:tcPr>
          <w:p w14:paraId="5FA0E05E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870" w:type="pct"/>
          </w:tcPr>
          <w:p w14:paraId="39CC681D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71C304F0" w14:textId="77777777" w:rsidR="00150D98" w:rsidRPr="00450795" w:rsidRDefault="00150D98" w:rsidP="00FE7D85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trafność doboru zadań i ich merytoryczną zawartość w świetle zdiagnozowanego/</w:t>
            </w:r>
            <w:proofErr w:type="spellStart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ych</w:t>
            </w:r>
            <w:proofErr w:type="spellEnd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problemu/ów oraz założonych celów/wskaźników;</w:t>
            </w:r>
          </w:p>
          <w:p w14:paraId="61A1544F" w14:textId="77777777" w:rsidR="00150D98" w:rsidRPr="00450795" w:rsidRDefault="00150D98" w:rsidP="00FE7D85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opis zadań jest adekwatny do założeń projektu;</w:t>
            </w:r>
          </w:p>
          <w:p w14:paraId="052C54E9" w14:textId="77777777" w:rsidR="00150D98" w:rsidRPr="00450795" w:rsidRDefault="00150D98" w:rsidP="00FE7D85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zgodność planowanych działań z przepisami właściwymi dla obszaru merytorycznego i warunkami wsparcia określonymi w Regulaminie wyboru projektów;</w:t>
            </w:r>
          </w:p>
          <w:p w14:paraId="10C22BF0" w14:textId="77777777" w:rsidR="00150D98" w:rsidRPr="00450795" w:rsidRDefault="00150D98" w:rsidP="00FE7D85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podział zadań (wnioskodawca/partner) – dotyczy projektów partnerskich;</w:t>
            </w:r>
          </w:p>
          <w:p w14:paraId="041C5FFF" w14:textId="77777777" w:rsidR="00150D98" w:rsidRPr="00450795" w:rsidRDefault="00150D98" w:rsidP="00FE7D85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projekt zakłada zachowanie trwałości projektu w odniesieniu do wydatków ponoszonych jako cross-financing lub w sytuacji, gdy projekt podlega obowiązkowi utrzymania inwestycji zgodnie z obowiązującymi zasadami pomocy publicznej (o ile dotyczy);</w:t>
            </w:r>
          </w:p>
          <w:p w14:paraId="183A28C5" w14:textId="60411F9B" w:rsidR="00150D98" w:rsidRPr="00450795" w:rsidRDefault="00150D98" w:rsidP="00FE7D85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zadań.</w:t>
            </w:r>
          </w:p>
          <w:p w14:paraId="0E8A8C73" w14:textId="3D667831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743AE181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12029A82" w14:textId="7D20FEDC" w:rsidR="007F4B22" w:rsidRPr="00450795" w:rsidRDefault="007F4B22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013156C9" w14:textId="75DE355B" w:rsidR="00150D98" w:rsidRPr="00450795" w:rsidRDefault="007F4B22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Dopuszcza się możliwość skierowania kryterium do 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50D98" w:rsidRPr="00450795" w14:paraId="38784945" w14:textId="77777777" w:rsidTr="006769AD">
        <w:tc>
          <w:tcPr>
            <w:tcW w:w="249" w:type="pct"/>
          </w:tcPr>
          <w:p w14:paraId="5B8A8482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B.4</w:t>
            </w:r>
          </w:p>
        </w:tc>
        <w:tc>
          <w:tcPr>
            <w:tcW w:w="602" w:type="pct"/>
          </w:tcPr>
          <w:p w14:paraId="6C0A4491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2870" w:type="pct"/>
          </w:tcPr>
          <w:p w14:paraId="60F56A9B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207A6EF" w14:textId="77777777" w:rsidR="00150D98" w:rsidRPr="00450795" w:rsidRDefault="00150D98" w:rsidP="00FE7D85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doświadczenie wnioskodawcy w obszarze tematycznym, którego dotyczy realizowany projekt, na danym terytorium i w pracy z daną grupą docelową;</w:t>
            </w:r>
          </w:p>
          <w:p w14:paraId="3A9BE482" w14:textId="77777777" w:rsidR="00150D98" w:rsidRPr="00450795" w:rsidRDefault="00150D98" w:rsidP="00FE7D85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potencjał kadrowy i techniczny planowany do zaangażowania w ramach projektu,</w:t>
            </w:r>
          </w:p>
          <w:p w14:paraId="099A2639" w14:textId="77777777" w:rsidR="00150D98" w:rsidRPr="00450795" w:rsidRDefault="00150D98" w:rsidP="00FE7D85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opis potencjału i doświadczenia wnioskodawcy jest adekwatny do założeń projektu i Regulaminu wyboru projektów;</w:t>
            </w:r>
          </w:p>
          <w:p w14:paraId="4A6BA060" w14:textId="68B1D293" w:rsidR="00150D98" w:rsidRPr="00450795" w:rsidRDefault="00150D98" w:rsidP="00FE7D85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sposób zarządzania projektem.</w:t>
            </w:r>
          </w:p>
          <w:p w14:paraId="4478946D" w14:textId="6F3AF0C2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60E2F130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07073FF8" w14:textId="08E84E9C" w:rsidR="007F4B22" w:rsidRPr="00450795" w:rsidRDefault="007F4B22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 (niespełnienie kryterium oznacza negatywną ocenę).</w:t>
            </w:r>
          </w:p>
          <w:p w14:paraId="57D599C0" w14:textId="072082F3" w:rsidR="00150D98" w:rsidRPr="00450795" w:rsidRDefault="007F4B22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</w:t>
            </w:r>
            <w:r w:rsidRPr="00FE7D85">
              <w:rPr>
                <w:rFonts w:ascii="Arial" w:hAnsi="Arial"/>
                <w:sz w:val="24"/>
              </w:rPr>
              <w:t xml:space="preserve"> się </w:t>
            </w:r>
            <w:r w:rsidRPr="00450795">
              <w:rPr>
                <w:rFonts w:ascii="Arial" w:hAnsi="Arial" w:cs="Arial"/>
                <w:sz w:val="24"/>
                <w:szCs w:val="24"/>
              </w:rPr>
              <w:t>możliwość</w:t>
            </w:r>
            <w:r w:rsidRPr="00FE7D85">
              <w:rPr>
                <w:rFonts w:ascii="Arial" w:hAnsi="Arial"/>
                <w:sz w:val="24"/>
              </w:rPr>
              <w:t xml:space="preserve"> skierowania kryterium do negocjacji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FE7D85">
              <w:rPr>
                <w:rFonts w:ascii="Arial" w:hAnsi="Arial"/>
                <w:sz w:val="24"/>
              </w:rPr>
              <w:t>.</w:t>
            </w:r>
          </w:p>
        </w:tc>
      </w:tr>
      <w:tr w:rsidR="00150D98" w:rsidRPr="00450795" w14:paraId="590AE616" w14:textId="77777777" w:rsidTr="006769AD">
        <w:tc>
          <w:tcPr>
            <w:tcW w:w="249" w:type="pct"/>
          </w:tcPr>
          <w:p w14:paraId="799FB2D5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B.5</w:t>
            </w:r>
          </w:p>
        </w:tc>
        <w:tc>
          <w:tcPr>
            <w:tcW w:w="602" w:type="pct"/>
          </w:tcPr>
          <w:p w14:paraId="7E9C7C41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870" w:type="pct"/>
          </w:tcPr>
          <w:p w14:paraId="5457B296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36B10C4" w14:textId="77777777" w:rsidR="00150D98" w:rsidRPr="00450795" w:rsidRDefault="00150D98" w:rsidP="00FE7D85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7D6EF4BC" w14:textId="77777777" w:rsidR="00150D98" w:rsidRPr="00450795" w:rsidRDefault="00150D98" w:rsidP="00FE7D85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24AFBFB8" w14:textId="77777777" w:rsidR="00150D98" w:rsidRPr="00450795" w:rsidRDefault="00150D98" w:rsidP="00FE7D85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wydatki wynikają bezpośrednio z opisanych działań i przyczyniają się do osiągnięcia produktów projektu;</w:t>
            </w:r>
          </w:p>
          <w:p w14:paraId="055AAD38" w14:textId="77777777" w:rsidR="00150D98" w:rsidRPr="00450795" w:rsidRDefault="00150D98" w:rsidP="00FE7D85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02B3F9BD" w14:textId="77777777" w:rsidR="00150D98" w:rsidRPr="00450795" w:rsidRDefault="00150D98" w:rsidP="00FE7D85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4D808A92" w14:textId="77777777" w:rsidR="00150D98" w:rsidRPr="00450795" w:rsidRDefault="00150D98" w:rsidP="00FE7D85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5750E4BF" w14:textId="77777777" w:rsidR="00150D98" w:rsidRPr="00450795" w:rsidRDefault="00150D98" w:rsidP="00FE7D85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są zgodne ze standardami lub cenami rynkowymi towarów lub usług,</w:t>
            </w:r>
          </w:p>
          <w:p w14:paraId="55645ED5" w14:textId="77777777" w:rsidR="00150D98" w:rsidRPr="00450795" w:rsidRDefault="00150D98" w:rsidP="00FE7D85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0696FD5B" w14:textId="054C6385" w:rsidR="00150D98" w:rsidRPr="00450795" w:rsidRDefault="00150D98" w:rsidP="00FE7D85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koszty pośrednie, cross-financing, wkład własny, błędne wyliczenia itp.).</w:t>
            </w:r>
          </w:p>
          <w:p w14:paraId="4353AD62" w14:textId="4F867B4A" w:rsidR="00150D98" w:rsidRPr="00450795" w:rsidRDefault="00150D98" w:rsidP="00FE7D85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budżet projektu jest adekwatny do założeń projektu i Regulaminu wyboru projektów.</w:t>
            </w:r>
          </w:p>
          <w:p w14:paraId="413976B7" w14:textId="7534AB55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548C1748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564C12D8" w14:textId="5E92A47B" w:rsidR="007F4B22" w:rsidRPr="00450795" w:rsidRDefault="007F4B22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3611843D" w14:textId="3ABCE13E" w:rsidR="00150D98" w:rsidRPr="00450795" w:rsidRDefault="007F4B22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</w:t>
            </w: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5AD7C564" w14:textId="658B4397" w:rsidR="00F775F8" w:rsidRPr="00D923BA" w:rsidRDefault="009807D0" w:rsidP="00FE7D85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/>
          <w:b/>
          <w:sz w:val="24"/>
        </w:rPr>
      </w:pPr>
      <w:r w:rsidRPr="00FE7D85">
        <w:rPr>
          <w:rFonts w:ascii="Arial" w:hAnsi="Arial"/>
          <w:b/>
          <w:color w:val="auto"/>
          <w:sz w:val="24"/>
        </w:rPr>
        <w:lastRenderedPageBreak/>
        <w:t>Kryteria dostępu</w:t>
      </w:r>
    </w:p>
    <w:tbl>
      <w:tblPr>
        <w:tblStyle w:val="Tabela-Siatka"/>
        <w:tblW w:w="5114" w:type="pct"/>
        <w:tblLook w:val="0620" w:firstRow="1" w:lastRow="0" w:firstColumn="0" w:lastColumn="0" w:noHBand="1" w:noVBand="1"/>
      </w:tblPr>
      <w:tblGrid>
        <w:gridCol w:w="856"/>
        <w:gridCol w:w="2479"/>
        <w:gridCol w:w="8184"/>
        <w:gridCol w:w="2794"/>
      </w:tblGrid>
      <w:tr w:rsidR="00B4091C" w:rsidRPr="003B1556" w14:paraId="751F84EA" w14:textId="77777777" w:rsidTr="00601760">
        <w:trPr>
          <w:tblHeader/>
        </w:trPr>
        <w:tc>
          <w:tcPr>
            <w:tcW w:w="299" w:type="pct"/>
            <w:shd w:val="clear" w:color="auto" w:fill="D9D9D9" w:themeFill="background1" w:themeFillShade="D9"/>
          </w:tcPr>
          <w:p w14:paraId="0CE993F0" w14:textId="77777777" w:rsidR="00B4091C" w:rsidRPr="003B1556" w:rsidRDefault="00B4091C" w:rsidP="00EA44E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866" w:type="pct"/>
            <w:shd w:val="clear" w:color="auto" w:fill="D9D9D9" w:themeFill="background1" w:themeFillShade="D9"/>
          </w:tcPr>
          <w:p w14:paraId="77DD0645" w14:textId="77777777" w:rsidR="00B4091C" w:rsidRPr="003B1556" w:rsidRDefault="00B4091C" w:rsidP="00EA44E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58" w:type="pct"/>
            <w:shd w:val="clear" w:color="auto" w:fill="D9D9D9" w:themeFill="background1" w:themeFillShade="D9"/>
          </w:tcPr>
          <w:p w14:paraId="75468C16" w14:textId="77777777" w:rsidR="00B4091C" w:rsidRPr="003B1556" w:rsidRDefault="00B4091C" w:rsidP="00EA44E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976" w:type="pct"/>
            <w:shd w:val="clear" w:color="auto" w:fill="D9D9D9" w:themeFill="background1" w:themeFillShade="D9"/>
          </w:tcPr>
          <w:p w14:paraId="2E790E1F" w14:textId="77777777" w:rsidR="00B4091C" w:rsidRPr="003B1556" w:rsidRDefault="00B4091C" w:rsidP="00EA44E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B4091C" w:rsidRPr="003B1556" w14:paraId="1DD35ECC" w14:textId="77777777" w:rsidTr="00601760">
        <w:trPr>
          <w:trHeight w:val="657"/>
        </w:trPr>
        <w:tc>
          <w:tcPr>
            <w:tcW w:w="299" w:type="pct"/>
            <w:shd w:val="clear" w:color="auto" w:fill="auto"/>
          </w:tcPr>
          <w:p w14:paraId="1BF5D2C6" w14:textId="7B19EA33" w:rsidR="00B4091C" w:rsidRPr="003B1556" w:rsidRDefault="00B4091C" w:rsidP="00FE7D8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6" w:name="_Hlk125721533"/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66" w:type="pct"/>
            <w:shd w:val="clear" w:color="auto" w:fill="auto"/>
          </w:tcPr>
          <w:p w14:paraId="40A3AA9B" w14:textId="77777777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237D23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Zgodność ze strategią ZIT BydOF</w:t>
            </w:r>
          </w:p>
        </w:tc>
        <w:tc>
          <w:tcPr>
            <w:tcW w:w="2858" w:type="pct"/>
            <w:shd w:val="clear" w:color="auto" w:fill="auto"/>
          </w:tcPr>
          <w:p w14:paraId="68AD77C5" w14:textId="77777777" w:rsidR="002332FE" w:rsidRPr="00B071A9" w:rsidRDefault="002332FE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7" w:name="_Hlk174956958"/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61D8A917" w14:textId="77777777" w:rsidR="002332FE" w:rsidRPr="00B071A9" w:rsidRDefault="002332FE" w:rsidP="00FE7D85">
            <w:pPr>
              <w:numPr>
                <w:ilvl w:val="0"/>
                <w:numId w:val="5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Calibri" w:hAnsi="Arial" w:cs="Arial"/>
                <w:sz w:val="24"/>
                <w:szCs w:val="24"/>
              </w:rPr>
            </w:pP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projekt został zamieszczony na liście podstawowej projektów </w:t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br/>
              <w:t>w strategii ZIT BydOF, posiadającej pozytywną opinię ministra właściwego do spraw rozwoju regionalnego oraz pozytywną opinię Instytucji Zarządzającej FEdKP;</w:t>
            </w:r>
          </w:p>
          <w:p w14:paraId="4FDBC01B" w14:textId="625FF6FD" w:rsidR="002332FE" w:rsidRPr="00B071A9" w:rsidRDefault="002332FE" w:rsidP="00FE7D85">
            <w:pPr>
              <w:numPr>
                <w:ilvl w:val="0"/>
                <w:numId w:val="5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Calibri" w:hAnsi="Arial" w:cs="Arial"/>
                <w:sz w:val="24"/>
                <w:szCs w:val="24"/>
              </w:rPr>
            </w:pPr>
            <w:r w:rsidRPr="00B071A9">
              <w:rPr>
                <w:rFonts w:ascii="Arial" w:eastAsia="Calibri" w:hAnsi="Arial" w:cs="Arial"/>
                <w:sz w:val="24"/>
                <w:szCs w:val="24"/>
              </w:rPr>
              <w:t>wartość dofinansowania UE określona we wniosku o dofinansowanie projektu nie przekracza wartości dofinansowania UE tego projektu wskazanej w fiszkach projektowych stanowiących załącznik do porozumienia terytorialnego</w:t>
            </w:r>
            <w:r w:rsidRPr="00795921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6"/>
            </w:r>
            <w:r w:rsidRPr="00D5165F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3C65A31A" w14:textId="16934259" w:rsidR="002332FE" w:rsidRPr="00B071A9" w:rsidRDefault="002332FE" w:rsidP="00FE7D85">
            <w:pPr>
              <w:numPr>
                <w:ilvl w:val="0"/>
                <w:numId w:val="5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Calibri" w:hAnsi="Arial" w:cs="Arial"/>
                <w:sz w:val="24"/>
                <w:szCs w:val="24"/>
              </w:rPr>
            </w:pPr>
            <w:r w:rsidRPr="00B071A9">
              <w:rPr>
                <w:rFonts w:ascii="Arial" w:eastAsia="Calibri" w:hAnsi="Arial" w:cs="Arial"/>
                <w:sz w:val="24"/>
                <w:szCs w:val="24"/>
              </w:rPr>
              <w:lastRenderedPageBreak/>
              <w:t>we wniosku o dofinansowanie projektu zachowano wartości wskaźników programowych wskazane w fiszkach projektowych</w:t>
            </w:r>
            <w:r w:rsidRPr="00FE7D85">
              <w:rPr>
                <w:rFonts w:cs="Arial"/>
                <w:szCs w:val="24"/>
              </w:rPr>
              <w:footnoteReference w:id="7"/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 stanowiących załącznik do porozumienia terytorialnego.</w:t>
            </w:r>
          </w:p>
          <w:p w14:paraId="09C715E0" w14:textId="7F2ABB0F" w:rsidR="00B4091C" w:rsidRPr="00CD18D9" w:rsidRDefault="006020B3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23B98">
              <w:rPr>
                <w:rFonts w:ascii="Arial" w:hAnsi="Arial" w:cs="Arial"/>
                <w:sz w:val="24"/>
                <w:szCs w:val="24"/>
              </w:rPr>
              <w:t>W przypadku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gdy strategia ZIT</w:t>
            </w:r>
            <w:r>
              <w:rPr>
                <w:rFonts w:ascii="Arial" w:hAnsi="Arial" w:cs="Arial"/>
                <w:sz w:val="24"/>
                <w:szCs w:val="24"/>
              </w:rPr>
              <w:t xml:space="preserve"> BydOF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została pozytywnie zaopiniowana przez ministra właściwego do spraw rozwoju regionalnego 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Instytucję Zarządzającą</w:t>
            </w:r>
            <w:r>
              <w:rPr>
                <w:rFonts w:ascii="Arial" w:hAnsi="Arial" w:cs="Arial"/>
                <w:sz w:val="24"/>
                <w:szCs w:val="24"/>
              </w:rPr>
              <w:t>, ale planowana jest jej aktualizacja, polegająca na wprowadzeniu projektu wskazanego w Porozumieniu Terytorialnym, ale nieujętego na liście podstawowej w strategii, wnioskodawca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zobowiązany jest załączyć do wniosku o dofinansowanie projektu oświadczenie organu lub podmiotu odpowiedzialnego za przygotowanie strategii ZIT </w:t>
            </w:r>
            <w:r>
              <w:rPr>
                <w:rFonts w:ascii="Arial" w:hAnsi="Arial" w:cs="Arial"/>
                <w:sz w:val="24"/>
                <w:szCs w:val="24"/>
              </w:rPr>
              <w:t xml:space="preserve">BydOF, </w:t>
            </w:r>
            <w:r w:rsidRPr="00323B98">
              <w:rPr>
                <w:rFonts w:ascii="Arial" w:hAnsi="Arial" w:cs="Arial"/>
                <w:sz w:val="24"/>
                <w:szCs w:val="24"/>
              </w:rPr>
              <w:t>potwierdzające, że projekt zostanie zamieszczony na liście podstawowej projektów w strategii ZIT</w:t>
            </w:r>
            <w:r>
              <w:rPr>
                <w:rFonts w:ascii="Arial" w:hAnsi="Arial" w:cs="Arial"/>
                <w:sz w:val="24"/>
                <w:szCs w:val="24"/>
              </w:rPr>
              <w:t xml:space="preserve"> BydOF</w:t>
            </w:r>
            <w:r w:rsidRPr="00323B98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footnoteReference w:id="8"/>
            </w:r>
            <w:r w:rsidRPr="00323B98">
              <w:rPr>
                <w:rFonts w:ascii="Arial" w:hAnsi="Arial" w:cs="Arial"/>
                <w:sz w:val="24"/>
                <w:szCs w:val="24"/>
              </w:rPr>
              <w:t>.</w:t>
            </w:r>
            <w:r w:rsidR="002332FE" w:rsidRPr="00B071A9">
              <w:rPr>
                <w:rFonts w:ascii="Arial" w:eastAsia="Calibri" w:hAnsi="Arial" w:cs="Arial"/>
                <w:sz w:val="24"/>
                <w:szCs w:val="24"/>
              </w:rPr>
              <w:t xml:space="preserve">Kryterium jest weryfikowane w oparciu o wniosek o dofinansowanie projektu, strategię ZIT BydOF 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lub oświadczenie </w:t>
            </w:r>
            <w:r w:rsidRPr="00323B98">
              <w:rPr>
                <w:rFonts w:ascii="Arial" w:hAnsi="Arial" w:cs="Arial"/>
                <w:sz w:val="24"/>
                <w:szCs w:val="24"/>
              </w:rPr>
              <w:lastRenderedPageBreak/>
              <w:t>organu lub podmiotu odpowiedzialnego za przygotowanie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23B98">
              <w:rPr>
                <w:rFonts w:ascii="Arial" w:hAnsi="Arial" w:cs="Arial"/>
                <w:sz w:val="24"/>
                <w:szCs w:val="24"/>
              </w:rPr>
              <w:t>strategii ZIT</w:t>
            </w:r>
            <w:r>
              <w:rPr>
                <w:rFonts w:ascii="Arial" w:hAnsi="Arial" w:cs="Arial"/>
                <w:sz w:val="24"/>
                <w:szCs w:val="24"/>
              </w:rPr>
              <w:t xml:space="preserve"> BydOF</w:t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2332FE" w:rsidRPr="00B071A9">
              <w:rPr>
                <w:rFonts w:ascii="Arial" w:eastAsia="Calibri" w:hAnsi="Arial" w:cs="Arial"/>
                <w:sz w:val="24"/>
                <w:szCs w:val="24"/>
              </w:rPr>
              <w:t>oraz porozumienie terytorialne.</w:t>
            </w:r>
            <w:bookmarkEnd w:id="7"/>
          </w:p>
        </w:tc>
        <w:tc>
          <w:tcPr>
            <w:tcW w:w="976" w:type="pct"/>
            <w:shd w:val="clear" w:color="auto" w:fill="auto"/>
          </w:tcPr>
          <w:p w14:paraId="2EE14B78" w14:textId="4CDD7253" w:rsidR="00B4091C" w:rsidRPr="003B1556" w:rsidRDefault="00B4091C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1418FDF5" w14:textId="77777777" w:rsidR="00B4091C" w:rsidRPr="00CD18D9" w:rsidRDefault="00B4091C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bookmarkEnd w:id="6"/>
      <w:tr w:rsidR="00B4091C" w:rsidRPr="003B1556" w14:paraId="6AA28AEF" w14:textId="77777777" w:rsidTr="00601760">
        <w:tc>
          <w:tcPr>
            <w:tcW w:w="299" w:type="pct"/>
            <w:shd w:val="clear" w:color="auto" w:fill="auto"/>
          </w:tcPr>
          <w:p w14:paraId="50E873D4" w14:textId="25572C8E" w:rsidR="00B4091C" w:rsidRPr="003B1556" w:rsidRDefault="00B4091C" w:rsidP="00FE7D8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6C536A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66" w:type="pct"/>
            <w:shd w:val="clear" w:color="auto" w:fill="auto"/>
          </w:tcPr>
          <w:p w14:paraId="00B05CF1" w14:textId="77777777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781D9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Pr="00781D9D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z zapisami Szczegółowego Opisu Priorytetów</w:t>
            </w:r>
          </w:p>
        </w:tc>
        <w:tc>
          <w:tcPr>
            <w:tcW w:w="2858" w:type="pct"/>
            <w:shd w:val="clear" w:color="auto" w:fill="auto"/>
          </w:tcPr>
          <w:p w14:paraId="08EA43A0" w14:textId="23863FC8" w:rsidR="00B4091C" w:rsidRPr="003B1556" w:rsidRDefault="00B4091C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zapisami Szczegółowego Opisu Priorytetów </w:t>
            </w:r>
            <w:r w:rsidR="00C80F19">
              <w:rPr>
                <w:rFonts w:ascii="Arial" w:hAnsi="Arial" w:cs="Arial"/>
                <w:sz w:val="24"/>
                <w:szCs w:val="24"/>
              </w:rPr>
              <w:t xml:space="preserve">dla Działania 8.15 </w:t>
            </w:r>
            <w:r w:rsidRPr="003B1556">
              <w:rPr>
                <w:rFonts w:ascii="Arial" w:hAnsi="Arial" w:cs="Arial"/>
                <w:sz w:val="24"/>
                <w:szCs w:val="24"/>
              </w:rPr>
              <w:t>w wersji aktualnej na dzień rozpoczęcia</w:t>
            </w:r>
            <w:r>
              <w:rPr>
                <w:rFonts w:ascii="Arial" w:hAnsi="Arial" w:cs="Arial"/>
                <w:sz w:val="24"/>
                <w:szCs w:val="24"/>
              </w:rPr>
              <w:t xml:space="preserve"> naboru</w:t>
            </w:r>
            <w:r w:rsidR="00C80F1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3B155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E30FBD6" w14:textId="40CCD84F" w:rsidR="00B4091C" w:rsidRPr="003B1556" w:rsidRDefault="00B4091C" w:rsidP="00FE7D8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zakresie informacji wskazanych w polu </w:t>
            </w:r>
            <w:r>
              <w:rPr>
                <w:rFonts w:ascii="Arial" w:hAnsi="Arial" w:cs="Arial"/>
                <w:sz w:val="24"/>
                <w:szCs w:val="24"/>
              </w:rPr>
              <w:t>„</w:t>
            </w:r>
            <w:r w:rsidRPr="003B1556">
              <w:rPr>
                <w:rFonts w:ascii="Arial" w:hAnsi="Arial" w:cs="Arial"/>
                <w:sz w:val="24"/>
                <w:szCs w:val="24"/>
              </w:rPr>
              <w:t>Opis działań</w:t>
            </w:r>
            <w:r>
              <w:rPr>
                <w:rFonts w:ascii="Arial" w:hAnsi="Arial" w:cs="Arial"/>
                <w:sz w:val="24"/>
                <w:szCs w:val="24"/>
              </w:rPr>
              <w:t>”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dotyczących typów projektów 1-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oraz zasad realizacji wsparcia (z wyłączeniem pkt. </w:t>
            </w:r>
            <w:r>
              <w:rPr>
                <w:rFonts w:ascii="Arial" w:hAnsi="Arial" w:cs="Arial"/>
                <w:sz w:val="24"/>
                <w:szCs w:val="24"/>
              </w:rPr>
              <w:t xml:space="preserve">1, </w:t>
            </w:r>
            <w:r w:rsidR="00C80F19">
              <w:rPr>
                <w:rFonts w:ascii="Arial" w:hAnsi="Arial" w:cs="Arial"/>
                <w:sz w:val="24"/>
                <w:szCs w:val="24"/>
              </w:rPr>
              <w:t xml:space="preserve">3a, </w:t>
            </w:r>
            <w:r>
              <w:rPr>
                <w:rFonts w:ascii="Arial" w:hAnsi="Arial" w:cs="Arial"/>
                <w:sz w:val="24"/>
                <w:szCs w:val="24"/>
              </w:rPr>
              <w:t>4, 6, 7, 9, 10</w:t>
            </w:r>
            <w:r w:rsidRPr="003B1556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583A1440" w14:textId="1C55120A" w:rsidR="00B4091C" w:rsidRPr="003B1556" w:rsidRDefault="00B4091C" w:rsidP="00FE7D8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zakresie informacji wskazanych w polu </w:t>
            </w:r>
            <w:r w:rsidR="002332FE" w:rsidRPr="00450795">
              <w:rPr>
                <w:rFonts w:ascii="Arial" w:hAnsi="Arial" w:cs="Arial"/>
                <w:sz w:val="24"/>
                <w:szCs w:val="24"/>
              </w:rPr>
              <w:t>„Maksymalny % poziom dofinansowania całkowitego wydatków kwalifikowalnych na poziomie projektu”</w:t>
            </w:r>
            <w:r w:rsidRPr="003B155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727B2BB" w14:textId="77777777" w:rsidR="00B4091C" w:rsidRPr="003B1556" w:rsidRDefault="00B4091C" w:rsidP="00FE7D8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59007910" w14:textId="77777777" w:rsidR="00B4091C" w:rsidRPr="003B1556" w:rsidRDefault="00B4091C" w:rsidP="00FE7D8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zakresie informacji wskazanych w polu „Minimalna wartość projektu”;</w:t>
            </w:r>
          </w:p>
          <w:p w14:paraId="02313F72" w14:textId="2D484F9A" w:rsidR="00B4091C" w:rsidRDefault="00B4091C" w:rsidP="00FE7D8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zakresie informacji wskazanych w polu „Dopuszczalny cross-financing </w:t>
            </w: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Pr="003B1556">
              <w:rPr>
                <w:rFonts w:ascii="Arial" w:hAnsi="Arial" w:cs="Arial"/>
                <w:sz w:val="24"/>
                <w:szCs w:val="24"/>
              </w:rPr>
              <w:t>%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  <w:r w:rsidRPr="003B1556">
              <w:rPr>
                <w:rFonts w:ascii="Arial" w:hAnsi="Arial" w:cs="Arial"/>
                <w:sz w:val="24"/>
                <w:szCs w:val="24"/>
              </w:rPr>
              <w:t>”</w:t>
            </w:r>
            <w:r w:rsidR="002332FE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65BA9B8" w14:textId="4C664F72" w:rsidR="00B4091C" w:rsidRPr="002332FE" w:rsidRDefault="002332FE" w:rsidP="002332FE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9C5939">
              <w:rPr>
                <w:rFonts w:ascii="Arial" w:hAnsi="Arial" w:cs="Arial"/>
                <w:sz w:val="24"/>
                <w:szCs w:val="24"/>
              </w:rPr>
              <w:lastRenderedPageBreak/>
              <w:t>w zakresie informacji wskazanych w polu „Uproszczone metody rozliczania”.</w:t>
            </w:r>
          </w:p>
          <w:p w14:paraId="758ABF40" w14:textId="77777777" w:rsidR="00B4091C" w:rsidRPr="00C15EB0" w:rsidRDefault="00B4091C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76" w:type="pct"/>
            <w:shd w:val="clear" w:color="auto" w:fill="auto"/>
          </w:tcPr>
          <w:p w14:paraId="04FB198D" w14:textId="52EC4344" w:rsidR="00B4091C" w:rsidRPr="003B1556" w:rsidRDefault="00B4091C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00FD671" w14:textId="77777777" w:rsidR="00B4091C" w:rsidRPr="003B1556" w:rsidRDefault="00B4091C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B4091C" w:rsidRPr="003B1556" w14:paraId="371000ED" w14:textId="77777777" w:rsidTr="00601760">
        <w:tc>
          <w:tcPr>
            <w:tcW w:w="299" w:type="pct"/>
            <w:shd w:val="clear" w:color="auto" w:fill="auto"/>
          </w:tcPr>
          <w:p w14:paraId="78B8E383" w14:textId="4A228523" w:rsidR="00B4091C" w:rsidRPr="003B1556" w:rsidRDefault="00B4091C" w:rsidP="00FE7D8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6C536A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66" w:type="pct"/>
            <w:shd w:val="clear" w:color="auto" w:fill="auto"/>
          </w:tcPr>
          <w:p w14:paraId="67FD1FFC" w14:textId="77777777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jest podmiotem uprawnionym do złożenia wniosku 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o dofinansowanie projektu</w:t>
            </w:r>
          </w:p>
          <w:p w14:paraId="74C0E913" w14:textId="77777777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27BA78A3" w14:textId="77777777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58" w:type="pct"/>
            <w:shd w:val="clear" w:color="auto" w:fill="auto"/>
          </w:tcPr>
          <w:p w14:paraId="086CE241" w14:textId="295A606A" w:rsidR="00EA5665" w:rsidRDefault="00B4091C" w:rsidP="002332F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>
              <w:rPr>
                <w:rFonts w:ascii="Arial" w:hAnsi="Arial" w:cs="Arial"/>
                <w:sz w:val="24"/>
                <w:szCs w:val="24"/>
              </w:rPr>
              <w:t>wnioskodawca jest</w:t>
            </w:r>
            <w:r w:rsidR="00EA5665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D4A6E80" w14:textId="0722CCB5" w:rsidR="00EA5665" w:rsidRDefault="00B4091C" w:rsidP="00EA5665">
            <w:pPr>
              <w:pStyle w:val="Default"/>
              <w:numPr>
                <w:ilvl w:val="0"/>
                <w:numId w:val="5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jednostk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samorządu terytorialnego</w:t>
            </w:r>
            <w:r w:rsidR="00EA5665">
              <w:rPr>
                <w:rFonts w:ascii="Arial" w:hAnsi="Arial" w:cs="Arial"/>
                <w:sz w:val="24"/>
                <w:szCs w:val="24"/>
              </w:rPr>
              <w:t xml:space="preserve"> oraz</w:t>
            </w:r>
          </w:p>
          <w:p w14:paraId="61720CCB" w14:textId="61CE2ABD" w:rsidR="00B4091C" w:rsidRDefault="00B4091C" w:rsidP="00FE7D85">
            <w:pPr>
              <w:pStyle w:val="Default"/>
              <w:numPr>
                <w:ilvl w:val="0"/>
                <w:numId w:val="5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organem prowadzącym szkołę lub placówkę systemu oświaty prowadzącą kształcenie </w:t>
            </w:r>
            <w:r>
              <w:rPr>
                <w:rFonts w:ascii="Arial" w:hAnsi="Arial" w:cs="Arial"/>
                <w:sz w:val="24"/>
                <w:szCs w:val="24"/>
              </w:rPr>
              <w:t>zawodowe objętą projektem.</w:t>
            </w:r>
          </w:p>
          <w:p w14:paraId="6F61BF1B" w14:textId="77777777" w:rsidR="00B4091C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Szkoły lub placówki objęte projektem na potrzeby kryterium to szkoły lub placówki:</w:t>
            </w:r>
          </w:p>
          <w:p w14:paraId="13ED5636" w14:textId="77777777" w:rsidR="00B4091C" w:rsidRDefault="00B4091C" w:rsidP="00FE7D85">
            <w:pPr>
              <w:pStyle w:val="Default"/>
              <w:numPr>
                <w:ilvl w:val="0"/>
                <w:numId w:val="54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które są obejmowane bezpośrednim wsparciem w projekcie (np. w postaci poprawy jakości warunków kształcenia) lub </w:t>
            </w:r>
          </w:p>
          <w:p w14:paraId="1368036C" w14:textId="5D64758F" w:rsidR="00B4091C" w:rsidRPr="006C536A" w:rsidRDefault="00B4091C" w:rsidP="00FE7D85">
            <w:pPr>
              <w:pStyle w:val="Default"/>
              <w:numPr>
                <w:ilvl w:val="0"/>
                <w:numId w:val="54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których uczniowie lub słuchacze lub przedstawiciele kadry są obejmowani wsparciem w projekcie (np. w postaci udziału w zajęciach).</w:t>
            </w:r>
          </w:p>
          <w:p w14:paraId="04BFAE03" w14:textId="71FEE123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Partnerem może być każdy podmiot z katalogu określonego w polu „Typ beneficjenta – ogólny” Szczegółowego Opisu Priorytetów w wersji aktualnej na dzień rozpoczęcia naboru z wyłączeniem osób fizycznych (nie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dotyczy osób prowadzących działalność gospodarczą lub oświatową na podstawie przepisów odrębnych).</w:t>
            </w:r>
          </w:p>
          <w:p w14:paraId="48836CC0" w14:textId="77777777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976" w:type="pct"/>
            <w:shd w:val="clear" w:color="auto" w:fill="auto"/>
          </w:tcPr>
          <w:p w14:paraId="30E7A01B" w14:textId="6677C632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sz w:val="24"/>
                <w:szCs w:val="24"/>
              </w:rPr>
              <w:br/>
              <w:t>(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40F5FE4E" w14:textId="77777777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Nie dopuszcza się możliwości skierowania kryterium do negocjacji. </w:t>
            </w:r>
          </w:p>
          <w:p w14:paraId="3829CFA7" w14:textId="77777777" w:rsidR="00B4091C" w:rsidRPr="003B1556" w:rsidRDefault="00B4091C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B4091C" w:rsidRPr="003B1556" w14:paraId="1D9CB013" w14:textId="77777777" w:rsidTr="00601760">
        <w:tc>
          <w:tcPr>
            <w:tcW w:w="299" w:type="pct"/>
            <w:shd w:val="clear" w:color="auto" w:fill="auto"/>
          </w:tcPr>
          <w:p w14:paraId="7C0053F8" w14:textId="5D1402A2" w:rsidR="00B4091C" w:rsidRPr="003B1556" w:rsidRDefault="00B4091C" w:rsidP="00FE7D8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6C536A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66" w:type="pct"/>
            <w:shd w:val="clear" w:color="auto" w:fill="auto"/>
          </w:tcPr>
          <w:p w14:paraId="33A24310" w14:textId="77777777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</w:p>
        </w:tc>
        <w:tc>
          <w:tcPr>
            <w:tcW w:w="2858" w:type="pct"/>
            <w:shd w:val="clear" w:color="auto" w:fill="auto"/>
          </w:tcPr>
          <w:p w14:paraId="72F37AED" w14:textId="77777777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kryterium sprawdzimy, czy projekt </w:t>
            </w:r>
            <w:r>
              <w:rPr>
                <w:rFonts w:ascii="Arial" w:hAnsi="Arial" w:cs="Arial"/>
                <w:sz w:val="24"/>
                <w:szCs w:val="24"/>
              </w:rPr>
              <w:t>jest skierowany do</w:t>
            </w:r>
            <w:r w:rsidRPr="003B155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1BFC632" w14:textId="77777777" w:rsidR="00B4091C" w:rsidRPr="003B1556" w:rsidRDefault="00B4091C" w:rsidP="00FE7D85">
            <w:pPr>
              <w:pStyle w:val="Default"/>
              <w:numPr>
                <w:ilvl w:val="0"/>
                <w:numId w:val="47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os</w:t>
            </w:r>
            <w:r>
              <w:rPr>
                <w:rFonts w:ascii="Arial" w:hAnsi="Arial" w:cs="Arial"/>
                <w:sz w:val="24"/>
                <w:szCs w:val="24"/>
              </w:rPr>
              <w:t>ób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mieszkając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w rozumieniu </w:t>
            </w:r>
            <w:r>
              <w:rPr>
                <w:rFonts w:ascii="Arial" w:hAnsi="Arial" w:cs="Arial"/>
                <w:sz w:val="24"/>
                <w:szCs w:val="24"/>
              </w:rPr>
              <w:t xml:space="preserve">Ustawy – </w:t>
            </w:r>
            <w:r w:rsidRPr="003B1556">
              <w:rPr>
                <w:rFonts w:ascii="Arial" w:hAnsi="Arial" w:cs="Arial"/>
                <w:sz w:val="24"/>
                <w:szCs w:val="24"/>
              </w:rPr>
              <w:t>Kodeks cywiln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Pr="003B1556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0"/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lub pracując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lub ucząc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się na </w:t>
            </w:r>
            <w:r>
              <w:rPr>
                <w:rFonts w:ascii="Arial" w:hAnsi="Arial" w:cs="Arial"/>
                <w:sz w:val="24"/>
                <w:szCs w:val="24"/>
              </w:rPr>
              <w:t>obszarze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województwa kujawsko-pomorskiego lub</w:t>
            </w:r>
          </w:p>
          <w:p w14:paraId="1DFAB9D8" w14:textId="0E33EB0A" w:rsidR="00B4091C" w:rsidRPr="006314BE" w:rsidRDefault="00B4091C" w:rsidP="00FE7D85">
            <w:pPr>
              <w:pStyle w:val="Default"/>
              <w:numPr>
                <w:ilvl w:val="0"/>
                <w:numId w:val="47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podmiot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posiadając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jednostkę organizacyjną na obszarze województwa kujawsko-pomorskiego.</w:t>
            </w:r>
          </w:p>
          <w:p w14:paraId="36B84E83" w14:textId="77777777" w:rsidR="00B4091C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sprawdzimy, czy projekt jest skierowany obligatoryjnie do: </w:t>
            </w:r>
          </w:p>
          <w:p w14:paraId="57A8D686" w14:textId="244D912A" w:rsidR="00B4091C" w:rsidRDefault="00B4091C" w:rsidP="00FE7D85">
            <w:pPr>
              <w:pStyle w:val="Default"/>
              <w:numPr>
                <w:ilvl w:val="0"/>
                <w:numId w:val="55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uczniów lub słuchaczy szkół lub placówek kształcenia zawodowego i </w:t>
            </w:r>
          </w:p>
          <w:p w14:paraId="7DC552CD" w14:textId="722E1421" w:rsidR="00B4091C" w:rsidRPr="006314BE" w:rsidRDefault="00B4091C" w:rsidP="00FE7D85">
            <w:pPr>
              <w:pStyle w:val="Default"/>
              <w:numPr>
                <w:ilvl w:val="0"/>
                <w:numId w:val="55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przedstawicieli kadry szkół lub placówek kształcenia zawodowego.</w:t>
            </w:r>
          </w:p>
          <w:p w14:paraId="1606908B" w14:textId="77777777" w:rsidR="00B4091C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Ponadto projekt może być skierowany do: </w:t>
            </w:r>
          </w:p>
          <w:p w14:paraId="14E3D7AD" w14:textId="77777777" w:rsidR="00B4091C" w:rsidRDefault="00B4091C" w:rsidP="00FE7D85">
            <w:pPr>
              <w:pStyle w:val="Default"/>
              <w:numPr>
                <w:ilvl w:val="0"/>
                <w:numId w:val="56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szkół lub placówek kształcenia zawodowego (z wyłączeniem specjalnych) lub </w:t>
            </w:r>
          </w:p>
          <w:p w14:paraId="03D5BDA6" w14:textId="77777777" w:rsidR="00B4091C" w:rsidRDefault="00B4091C" w:rsidP="00FE7D85">
            <w:pPr>
              <w:pStyle w:val="Default"/>
              <w:numPr>
                <w:ilvl w:val="0"/>
                <w:numId w:val="56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opiekunów stażystów lub praktykantów lub instruktorów praktycznej nauki zawodu u podmiotów przyjmujących na staż lub</w:t>
            </w:r>
          </w:p>
          <w:p w14:paraId="39D94CD1" w14:textId="77777777" w:rsidR="00B4091C" w:rsidRDefault="00B4091C" w:rsidP="00FE7D85">
            <w:pPr>
              <w:pStyle w:val="Default"/>
              <w:numPr>
                <w:ilvl w:val="0"/>
                <w:numId w:val="56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opiekunów uczniów lub słuchaczy lub</w:t>
            </w:r>
          </w:p>
          <w:p w14:paraId="6064BAA7" w14:textId="77777777" w:rsidR="00B4091C" w:rsidRDefault="00B4091C" w:rsidP="00FE7D85">
            <w:pPr>
              <w:pStyle w:val="Default"/>
              <w:numPr>
                <w:ilvl w:val="0"/>
                <w:numId w:val="56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2092A">
              <w:rPr>
                <w:rFonts w:ascii="Arial" w:hAnsi="Arial" w:cs="Arial"/>
                <w:sz w:val="24"/>
                <w:szCs w:val="24"/>
              </w:rPr>
              <w:t>otoczeni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52092A">
              <w:rPr>
                <w:rFonts w:ascii="Arial" w:hAnsi="Arial" w:cs="Arial"/>
                <w:sz w:val="24"/>
                <w:szCs w:val="24"/>
              </w:rPr>
              <w:t xml:space="preserve"> społeczno-gospodarcze</w:t>
            </w:r>
            <w:r>
              <w:rPr>
                <w:rFonts w:ascii="Arial" w:hAnsi="Arial" w:cs="Arial"/>
                <w:sz w:val="24"/>
                <w:szCs w:val="24"/>
              </w:rPr>
              <w:t>go</w:t>
            </w:r>
            <w:r w:rsidRPr="0052092A">
              <w:rPr>
                <w:rFonts w:ascii="Arial" w:hAnsi="Arial" w:cs="Arial"/>
                <w:sz w:val="24"/>
                <w:szCs w:val="24"/>
              </w:rPr>
              <w:t xml:space="preserve"> współpracujące</w:t>
            </w:r>
            <w:r>
              <w:rPr>
                <w:rFonts w:ascii="Arial" w:hAnsi="Arial" w:cs="Arial"/>
                <w:sz w:val="24"/>
                <w:szCs w:val="24"/>
              </w:rPr>
              <w:t>go</w:t>
            </w:r>
            <w:r w:rsidRPr="0052092A">
              <w:rPr>
                <w:rFonts w:ascii="Arial" w:hAnsi="Arial" w:cs="Arial"/>
                <w:sz w:val="24"/>
                <w:szCs w:val="24"/>
              </w:rPr>
              <w:t xml:space="preserve"> ze szkołami lub placówkami kształcenia zawodowego</w:t>
            </w:r>
            <w:r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698AB6E5" w14:textId="205F9440" w:rsidR="00B4091C" w:rsidRPr="006314BE" w:rsidRDefault="00B4091C" w:rsidP="00FE7D85">
            <w:pPr>
              <w:pStyle w:val="Default"/>
              <w:numPr>
                <w:ilvl w:val="0"/>
                <w:numId w:val="56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innych podmiotów funkcjonujących w systemie oświaty, ich uczestników lub przedstawicieli kadry.</w:t>
            </w:r>
            <w:r w:rsidRPr="004266B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9976EF3" w14:textId="77777777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76" w:type="pct"/>
            <w:shd w:val="clear" w:color="auto" w:fill="auto"/>
          </w:tcPr>
          <w:p w14:paraId="2AAD18D5" w14:textId="1BFB6986" w:rsidR="00B4091C" w:rsidRPr="003B1556" w:rsidRDefault="00B4091C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4D9E6F5B" w14:textId="77777777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  <w:p w14:paraId="5222D6F1" w14:textId="77777777" w:rsidR="00B4091C" w:rsidRPr="003B1556" w:rsidRDefault="00B4091C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601760" w:rsidRPr="003B1556" w14:paraId="5EB5BAED" w14:textId="77777777" w:rsidTr="00601760">
        <w:tc>
          <w:tcPr>
            <w:tcW w:w="299" w:type="pct"/>
            <w:shd w:val="clear" w:color="auto" w:fill="auto"/>
          </w:tcPr>
          <w:p w14:paraId="5A42F902" w14:textId="561E9808" w:rsidR="00601760" w:rsidRDefault="00601760" w:rsidP="00601760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C.5</w:t>
            </w:r>
          </w:p>
        </w:tc>
        <w:tc>
          <w:tcPr>
            <w:tcW w:w="866" w:type="pct"/>
            <w:shd w:val="clear" w:color="auto" w:fill="auto"/>
          </w:tcPr>
          <w:p w14:paraId="5657AC59" w14:textId="6EBB45A4" w:rsidR="00601760" w:rsidRDefault="00601760" w:rsidP="00601760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55C4">
              <w:rPr>
                <w:rFonts w:ascii="Arial" w:hAnsi="Arial" w:cs="Arial"/>
                <w:b/>
                <w:bCs/>
                <w:sz w:val="24"/>
                <w:szCs w:val="24"/>
              </w:rPr>
              <w:t>Okres realizacji projektu</w:t>
            </w:r>
          </w:p>
        </w:tc>
        <w:tc>
          <w:tcPr>
            <w:tcW w:w="2858" w:type="pct"/>
            <w:shd w:val="clear" w:color="auto" w:fill="auto"/>
          </w:tcPr>
          <w:p w14:paraId="216BA382" w14:textId="1A884BB5" w:rsidR="00601760" w:rsidRPr="007855C4" w:rsidRDefault="00601760" w:rsidP="00601760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kryterium sprawdzimy, czy zakładany maksymalny okres realizacji projektu nie przekracza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48</w:t>
            </w: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miesięcy.</w:t>
            </w:r>
          </w:p>
          <w:p w14:paraId="396C80AD" w14:textId="77777777" w:rsidR="00601760" w:rsidRPr="007855C4" w:rsidRDefault="00601760" w:rsidP="00601760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uzasadnionych przypadkach Instytucja Pośrednicząca może na wniosek beneficjenta złożony w trakcie realizacji projektu wyrazić zgodę na wydłużenie okresu realizacji projektu.</w:t>
            </w:r>
          </w:p>
          <w:p w14:paraId="7C7BBE60" w14:textId="12914D82" w:rsidR="00601760" w:rsidRPr="003B1556" w:rsidRDefault="00601760" w:rsidP="00601760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855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76" w:type="pct"/>
            <w:shd w:val="clear" w:color="auto" w:fill="auto"/>
          </w:tcPr>
          <w:p w14:paraId="3F39648B" w14:textId="77777777" w:rsidR="003F6B52" w:rsidRPr="003F6B52" w:rsidRDefault="003F6B52" w:rsidP="003F6B52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3F6B5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Tak/do negocjacji/nie</w:t>
            </w:r>
            <w:r w:rsidRPr="003F6B5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(niespełnienie kryterium oznacza negatywną ocenę).</w:t>
            </w:r>
          </w:p>
          <w:p w14:paraId="3243663B" w14:textId="17D30C87" w:rsidR="00601760" w:rsidRPr="003B1556" w:rsidRDefault="003F6B52" w:rsidP="003F6B5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6B5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Dopuszcza się możliwość skierowania kryterium do negocjacji w zakresie w zakresie wskazanym </w:t>
            </w:r>
            <w:r w:rsidRPr="003F6B5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</w:r>
            <w:r w:rsidRPr="003F6B5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w Regulaminie wyboru projektów.</w:t>
            </w:r>
          </w:p>
        </w:tc>
      </w:tr>
      <w:tr w:rsidR="00601760" w:rsidRPr="003B1556" w14:paraId="341DFDFA" w14:textId="77777777" w:rsidTr="00601760">
        <w:tc>
          <w:tcPr>
            <w:tcW w:w="299" w:type="pct"/>
            <w:shd w:val="clear" w:color="auto" w:fill="auto"/>
          </w:tcPr>
          <w:p w14:paraId="1F1B782F" w14:textId="424ED99A" w:rsidR="00601760" w:rsidRPr="003B1556" w:rsidRDefault="00601760" w:rsidP="00601760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8A666D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66" w:type="pct"/>
            <w:shd w:val="clear" w:color="auto" w:fill="auto"/>
          </w:tcPr>
          <w:p w14:paraId="7BDE6E26" w14:textId="77777777" w:rsidR="00601760" w:rsidRPr="003B1556" w:rsidRDefault="00601760" w:rsidP="00601760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dodatkowymi zasadami realizacji wsparcia</w:t>
            </w:r>
          </w:p>
        </w:tc>
        <w:tc>
          <w:tcPr>
            <w:tcW w:w="2858" w:type="pct"/>
            <w:shd w:val="clear" w:color="auto" w:fill="auto"/>
          </w:tcPr>
          <w:p w14:paraId="1F34A829" w14:textId="77777777" w:rsidR="00601760" w:rsidRDefault="00601760" w:rsidP="00601760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kryterium sprawdzimy, czy projekt</w:t>
            </w:r>
            <w:r>
              <w:rPr>
                <w:rFonts w:ascii="Arial" w:hAnsi="Arial" w:cs="Arial"/>
                <w:sz w:val="24"/>
                <w:szCs w:val="24"/>
              </w:rPr>
              <w:t xml:space="preserve"> jest zgodny z dodatkowymi zasadami realizacji wsparcia:</w:t>
            </w:r>
          </w:p>
          <w:p w14:paraId="4223E637" w14:textId="77777777" w:rsidR="00601760" w:rsidRDefault="00601760" w:rsidP="00601760">
            <w:pPr>
              <w:pStyle w:val="Akapitzlist"/>
              <w:numPr>
                <w:ilvl w:val="0"/>
                <w:numId w:val="4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Staż zawodowy nauczyciela kształcenia zawodowego w podmiocie otoczenia społeczno-gospodarczego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trwa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co najmniej 40 godzin (dot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yczy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typ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 projektu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2b)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7643A418" w14:textId="77777777" w:rsidR="00601760" w:rsidRPr="00DC189E" w:rsidRDefault="00601760" w:rsidP="00601760">
            <w:pPr>
              <w:pStyle w:val="Akapitzlist"/>
              <w:numPr>
                <w:ilvl w:val="0"/>
                <w:numId w:val="4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Warunki realizacji stażu zawodowego (dot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yczy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typ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 projektu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1b):</w:t>
            </w:r>
          </w:p>
          <w:p w14:paraId="1BFB1DF0" w14:textId="77777777" w:rsidR="00601760" w:rsidRDefault="00601760" w:rsidP="00601760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jest realizowany dla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słuchaczy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branżowych szkół II stopnia lub szkół policealnych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zachowaniem standardów jakości zdefiniowanych w części „Kryteria dotyczące warunków uczenia się i warunków pracy” Zalecenia Rady z dnia 15 marca 2018 r. w sprawie europejskich ram jakości i skuteczności przygotowania zawodowego (Dz. Urz. UE C 153/1 z 2 maja 2018 r.)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0BB8455A" w14:textId="77777777" w:rsidR="00601760" w:rsidRDefault="00601760" w:rsidP="00601760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odbywa się u pracodawców lub w indywidualnych gospodarstwach rolnych, których działalność jest związana z zawodem, w którym kształcą się uczniowie;</w:t>
            </w:r>
          </w:p>
          <w:p w14:paraId="374933E9" w14:textId="77777777" w:rsidR="00601760" w:rsidRDefault="00601760" w:rsidP="00601760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trwa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co najwyżej 160 godzin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0E593D8D" w14:textId="024D2446" w:rsidR="00601760" w:rsidRDefault="00601760" w:rsidP="00601760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 realizacji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stażu zawodowego 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odpowiednie zastosowanie mają przepisy art. 121a Ustawy – Prawo oświatowe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(Dz. U. z 2024 r. poz. 737 z późn. zm.)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z wyjątkiem ust. 1, 4, 6, 7, 25 i 26.</w:t>
            </w:r>
          </w:p>
          <w:p w14:paraId="109AFDC7" w14:textId="64753F6F" w:rsidR="00601760" w:rsidRDefault="00601760" w:rsidP="00601760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wysokość świadczenia pieniężnego wynosi 80% minimalnej stawki godzinowej ustalonej na podstawie ustawy z dnia 10 października 2002 r. o minimalnym wynagrodzeniu za pracę (Dz. U. z 2020 r. poz. 2207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późn. zm.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);</w:t>
            </w:r>
          </w:p>
          <w:p w14:paraId="25066D92" w14:textId="77777777" w:rsidR="00601760" w:rsidRPr="00DC189E" w:rsidRDefault="00601760" w:rsidP="00601760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program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stażu zawodowego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14:paraId="02A64F50" w14:textId="77777777" w:rsidR="00601760" w:rsidRDefault="00601760" w:rsidP="00601760">
            <w:pPr>
              <w:pStyle w:val="Akapitzlist"/>
              <w:numPr>
                <w:ilvl w:val="0"/>
                <w:numId w:val="51"/>
              </w:numPr>
              <w:spacing w:before="100" w:beforeAutospacing="1" w:after="100" w:afterAutospacing="1" w:line="276" w:lineRule="auto"/>
              <w:ind w:left="1071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uwzględnia m. in. treści nauczania, zakres zadań stażysty i harmonogram stażu;</w:t>
            </w:r>
          </w:p>
          <w:p w14:paraId="413D584D" w14:textId="77777777" w:rsidR="00601760" w:rsidRDefault="00601760" w:rsidP="00601760">
            <w:pPr>
              <w:pStyle w:val="Akapitzlist"/>
              <w:numPr>
                <w:ilvl w:val="0"/>
                <w:numId w:val="51"/>
              </w:numPr>
              <w:spacing w:before="100" w:beforeAutospacing="1" w:after="100" w:afterAutospacing="1" w:line="276" w:lineRule="auto"/>
              <w:ind w:left="1071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jest przygotowywany w formie pisemnej;</w:t>
            </w:r>
          </w:p>
          <w:p w14:paraId="69714A34" w14:textId="77777777" w:rsidR="00601760" w:rsidRDefault="00601760" w:rsidP="00601760">
            <w:pPr>
              <w:pStyle w:val="Akapitzlist"/>
              <w:numPr>
                <w:ilvl w:val="0"/>
                <w:numId w:val="51"/>
              </w:numPr>
              <w:spacing w:before="100" w:beforeAutospacing="1" w:after="100" w:afterAutospacing="1" w:line="276" w:lineRule="auto"/>
              <w:ind w:left="1071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stanowi załącznik do umowy o staż zawodowy;</w:t>
            </w:r>
          </w:p>
          <w:p w14:paraId="3A38A1A1" w14:textId="77777777" w:rsidR="00601760" w:rsidRDefault="00601760" w:rsidP="00601760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37A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stanowisko pracy stażysty powinno być przygotowane w momencie rozpoczęcia stażu zawodowego; nie jest możliwe wyposażanie stanowiska pracy, poza zakupem niezbędnych materiałów i narzędzi zużywalnych niezbędnych do odbycia stażu zawodowego;</w:t>
            </w:r>
          </w:p>
          <w:p w14:paraId="299D772E" w14:textId="77777777" w:rsidR="00601760" w:rsidRDefault="00601760" w:rsidP="00601760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37A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opiekun stażysty jest odpowiedzialny za prawidłową realizację stażu, w szczególności udziela stażyście instrukcji i wskazówek przy wykonywaniu zadań oraz czuwa nad realizacją harmonogramu;</w:t>
            </w:r>
          </w:p>
          <w:p w14:paraId="18F1E373" w14:textId="77777777" w:rsidR="00601760" w:rsidRPr="00637A62" w:rsidRDefault="00601760" w:rsidP="00601760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37A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koszt wynagrodzenia opiekuna stażysty może uwzględniać refundację części lub całości wynagrodzenia albo dodatku do wynagrodzenia (refundacja części lub całości wynagrodzenia nie dotyczy osób prowadzących jednoosobową działalność gospodarczą); koszt związany z wynagrodzeniem opiekuna stażysty zależy od wymiaru zaangażowania w staż zawodowy (m. in. od </w:t>
            </w:r>
            <w:r w:rsidRPr="00637A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liczby uczniów, wobec których świadczy opiekę; od liczby godzin zwolnienia od świadczenia pracy na rzecz realizacji zadań związanych z opieką nad stażystą).</w:t>
            </w:r>
          </w:p>
          <w:p w14:paraId="12AF6E0C" w14:textId="01C077C1" w:rsidR="00601760" w:rsidRDefault="00601760" w:rsidP="00601760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C189E">
              <w:rPr>
                <w:rFonts w:ascii="Arial" w:hAnsi="Arial" w:cs="Arial"/>
                <w:sz w:val="24"/>
                <w:szCs w:val="24"/>
              </w:rPr>
              <w:t>Zewnętrzne wsparcie w zakresie doradztwa edukacyjno-zawodowego powinno obejmować diagnozę i identyfikację potrzeb oraz opracowanie i wdrożenie planu wsparcia w zakresie doradztwa w szkole lub placówce systemu oświaty prowadzącej kształcenie zawodowe. Plan wsparcia ma na celu podniesienie jakości i dostępności doradztwa edukacyjno-zawodowego na poziomie lokalnym. Plan wsparcia może zakładać realizację w danej szkole lub placówce objętej zewnętrznym doradztwem edukacyjno-zawodowym różnorodnych form podnoszenia jakości i dostępności doradztwa edukacyjno-zawodowego, w tym targ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pracy, festiwal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zawodów, działalnoś</w:t>
            </w:r>
            <w:r>
              <w:rPr>
                <w:rFonts w:ascii="Arial" w:hAnsi="Arial" w:cs="Arial"/>
                <w:sz w:val="24"/>
                <w:szCs w:val="24"/>
              </w:rPr>
              <w:t>ci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sieci szkolnych doradców zawodowych, targ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edukacyjn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DC189E">
              <w:rPr>
                <w:rFonts w:ascii="Arial" w:hAnsi="Arial" w:cs="Arial"/>
                <w:sz w:val="24"/>
                <w:szCs w:val="24"/>
              </w:rPr>
              <w:t>, konkurs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itp. Realizacja zewnętrznego wsparcia wymaga zaangażowania kadry </w:t>
            </w:r>
            <w:r>
              <w:rPr>
                <w:rFonts w:ascii="Arial" w:hAnsi="Arial" w:cs="Arial"/>
                <w:sz w:val="24"/>
                <w:szCs w:val="24"/>
              </w:rPr>
              <w:t xml:space="preserve">posiadającej odpowiednie kompetencje lub kwalifikacje w zakresie doradztwa zawodowego, np. </w:t>
            </w:r>
            <w:r w:rsidRPr="00DC189E">
              <w:rPr>
                <w:rFonts w:ascii="Arial" w:hAnsi="Arial" w:cs="Arial"/>
                <w:sz w:val="24"/>
                <w:szCs w:val="24"/>
              </w:rPr>
              <w:t>zatrudnionej w poradni psychologiczno-pedagogicznej, placówce doskonalenia nauczycieli, bibliotece pedagogicznej, centrum kształcenia zawodowego lub centrum kształcenia ustawicznego (dot</w:t>
            </w:r>
            <w:r>
              <w:rPr>
                <w:rFonts w:ascii="Arial" w:hAnsi="Arial" w:cs="Arial"/>
                <w:sz w:val="24"/>
                <w:szCs w:val="24"/>
              </w:rPr>
              <w:t>yczy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typ</w:t>
            </w:r>
            <w:r>
              <w:rPr>
                <w:rFonts w:ascii="Arial" w:hAnsi="Arial" w:cs="Arial"/>
                <w:sz w:val="24"/>
                <w:szCs w:val="24"/>
              </w:rPr>
              <w:t>u projektu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3c).</w:t>
            </w:r>
          </w:p>
          <w:p w14:paraId="6F1D8FD5" w14:textId="77777777" w:rsidR="00601760" w:rsidRDefault="00601760" w:rsidP="00601760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Tworzenie materiałów (w tym e-materiałów), aplikacji lub narzędzi informatycznych nie powiela już istniejących i planowanych do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stworzenia na poziomie krajowym materiałów, aplikacji lub narzędzi; dodatkowo wypracowane e-materiały spełniają aktualne na dzień ogłoszenia naboru standardy techniczne Zintegrowanej Platformy Edukacyjnej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>
              <w:rPr>
                <w:rFonts w:ascii="Arial" w:hAnsi="Arial" w:cs="Arial"/>
                <w:sz w:val="24"/>
                <w:szCs w:val="24"/>
              </w:rPr>
              <w:t>, aby były możliwe do opublikowania na tej platformie (dotyczy typów projektów 1-4).</w:t>
            </w:r>
          </w:p>
          <w:p w14:paraId="5C23D789" w14:textId="77777777" w:rsidR="00601760" w:rsidRDefault="00601760" w:rsidP="00601760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D0452">
              <w:rPr>
                <w:rFonts w:ascii="Arial" w:hAnsi="Arial" w:cs="Arial"/>
                <w:sz w:val="24"/>
                <w:szCs w:val="24"/>
              </w:rPr>
              <w:t>Wsparcie kompetencji cyfrowych wymaga stosowania standardu kompetencji cyfrowych na podstawie aktualnej na dzień ogłoszenia naboru wersji Europejskich Ram Kompetencji Cyfrowych (DigComp)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>
              <w:rPr>
                <w:rFonts w:ascii="Arial" w:hAnsi="Arial" w:cs="Arial"/>
                <w:sz w:val="24"/>
                <w:szCs w:val="24"/>
              </w:rPr>
              <w:t xml:space="preserve"> (dotyczy typów projektów 1c, 2c).</w:t>
            </w:r>
          </w:p>
          <w:p w14:paraId="66109808" w14:textId="77777777" w:rsidR="00601760" w:rsidRDefault="00601760" w:rsidP="00601760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Wsparcie w zakresie cyfryzacji szkoły lub placówki prowadzącej kształcenie zawodowe jest poprzedzone samooceną wykonaną przez tę szkołę lub placówkę, jej kadrę i uczniów lub słuchaczy przy wykorzystaniu narzędzia SELFIE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>
              <w:rPr>
                <w:rFonts w:ascii="Arial" w:hAnsi="Arial" w:cs="Arial"/>
                <w:sz w:val="24"/>
                <w:szCs w:val="24"/>
              </w:rPr>
              <w:t xml:space="preserve"> (dotyczy typu projektu 3a);</w:t>
            </w:r>
          </w:p>
          <w:p w14:paraId="25A54F03" w14:textId="77777777" w:rsidR="00601760" w:rsidRDefault="00601760" w:rsidP="00601760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Zakup sprzętu nie stanowi jedynego lub głównego celu projektu, wynika bezpośrednio ze zdiagnozowanych potrzeb i jest niezbędny do osiągnięcia celu projektu (dotyczy typów projektów 1-4).</w:t>
            </w:r>
          </w:p>
          <w:p w14:paraId="718834DB" w14:textId="5ED38D4F" w:rsidR="00601760" w:rsidRPr="00820796" w:rsidRDefault="00601760" w:rsidP="00601760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Wsparcie ogólnodostępnych szkół lub placówek w zakresie edukacji włączającej koncentruje się na uczniach lub słuchaczach z niepełnosprawnościami lub niedostosowanych społecznie (potwierdzone odpowiednim orzeczeniem) i zapewnieniu im pełnego dostępu do edukacji ogólnodostępnej, z właściwym wsparciem w ogólnodostępnej szkole lub placówce w zakresie specjalnych potrzeb psychofizycznych, a przedsięwzięcia stosują zasady projektowania uniwersalnego w nauczaniu (dotyczy typów projektów 1d, 2f).</w:t>
            </w:r>
          </w:p>
          <w:p w14:paraId="465D8942" w14:textId="74E1021D" w:rsidR="00601760" w:rsidRPr="00820796" w:rsidRDefault="00601760" w:rsidP="00FE7D85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0D678BE3" w14:textId="77777777" w:rsidR="00601760" w:rsidRPr="003B1556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76" w:type="pct"/>
            <w:shd w:val="clear" w:color="auto" w:fill="auto"/>
          </w:tcPr>
          <w:p w14:paraId="15E59CBF" w14:textId="170BE8BD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negocjacji/nie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/ nie dotyczy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24BAFA38" w14:textId="77777777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601760" w:rsidRPr="003B1556" w14:paraId="0C029ACF" w14:textId="77777777" w:rsidTr="00601760">
        <w:tc>
          <w:tcPr>
            <w:tcW w:w="299" w:type="pct"/>
            <w:shd w:val="clear" w:color="auto" w:fill="auto"/>
          </w:tcPr>
          <w:p w14:paraId="7DA52C2B" w14:textId="7A7A9F91" w:rsidR="00601760" w:rsidRPr="003B1556" w:rsidRDefault="00601760" w:rsidP="00FE7D8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8A666D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66" w:type="pct"/>
            <w:shd w:val="clear" w:color="auto" w:fill="auto"/>
          </w:tcPr>
          <w:p w14:paraId="449C7158" w14:textId="77777777" w:rsidR="00601760" w:rsidRPr="003B1556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realizację wsparcia prowadzącego do nabycia 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kompetencji lub uzyskania kwalifikacji</w:t>
            </w:r>
          </w:p>
          <w:p w14:paraId="40B52365" w14:textId="77777777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58" w:type="pct"/>
            <w:shd w:val="clear" w:color="auto" w:fill="auto"/>
          </w:tcPr>
          <w:p w14:paraId="4380C608" w14:textId="771AFA62" w:rsidR="00601760" w:rsidRPr="003B1556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projekt zakłada realizację wsparcia prowadzącego do nabycia kompetencji lub uzyskania kwalifikacji</w:t>
            </w:r>
            <w:r>
              <w:rPr>
                <w:rFonts w:ascii="Arial" w:hAnsi="Arial" w:cs="Arial"/>
                <w:sz w:val="24"/>
                <w:szCs w:val="24"/>
              </w:rPr>
              <w:t xml:space="preserve">. Realizacja wsparcia musi być zgodna z załącznikiem nr 2 do Wytycznych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dotyczących monitorowania postępu rzeczowego realizacji programów na lata 2021-2027.</w:t>
            </w:r>
          </w:p>
          <w:p w14:paraId="53469B12" w14:textId="61047883" w:rsidR="00601760" w:rsidRPr="003B1556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ramach projektu mogą wystąpić formy wsparcia, które nie będą oceniane zgodnie z przedmiotowym kryterium ze względu na specyfikę zaplanowanej formy, w tym np. wizyta studyjna, wyjazd edukacyjny, spotkanie z pracodawcami, wykład itp.</w:t>
            </w:r>
          </w:p>
          <w:p w14:paraId="6802F76A" w14:textId="03901DA0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4DA8F66" w14:textId="77777777" w:rsidR="00601760" w:rsidRPr="003B1556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976" w:type="pct"/>
            <w:shd w:val="clear" w:color="auto" w:fill="auto"/>
          </w:tcPr>
          <w:p w14:paraId="4E2ABDA8" w14:textId="3EEC50D5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negocjacji/nie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8BAA96D" w14:textId="77777777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601760" w:rsidRPr="003B1556" w14:paraId="524A68E9" w14:textId="77777777" w:rsidTr="00601760">
        <w:tc>
          <w:tcPr>
            <w:tcW w:w="299" w:type="pct"/>
            <w:shd w:val="clear" w:color="auto" w:fill="auto"/>
          </w:tcPr>
          <w:p w14:paraId="5AF9B35E" w14:textId="6FA20309" w:rsidR="00601760" w:rsidRPr="003B1556" w:rsidRDefault="00601760" w:rsidP="00FE7D8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8A666D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66" w:type="pct"/>
            <w:shd w:val="clear" w:color="auto" w:fill="auto"/>
          </w:tcPr>
          <w:p w14:paraId="3862F185" w14:textId="77777777" w:rsidR="00601760" w:rsidRPr="003B1556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zakłada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realizację wsparcia dla przedstawicieli kadry</w:t>
            </w:r>
          </w:p>
          <w:p w14:paraId="46D84306" w14:textId="77777777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58" w:type="pct"/>
            <w:shd w:val="clear" w:color="auto" w:fill="auto"/>
          </w:tcPr>
          <w:p w14:paraId="3ED5D7BD" w14:textId="28346DA1" w:rsidR="00601760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sprawdzimy, czy wnioskodawca planuje realizację wsparcia dla co najmniej 20% przedstawicieli kadry merytorycznej ze szkół lub placówek prowadzących kształcenie zawodowe objętych projektem (wg stanu raportowanego do Systemu Informacji Oświatowej na dzień 30 września 2024 r.). </w:t>
            </w:r>
            <w:r w:rsidRPr="00450795">
              <w:rPr>
                <w:rFonts w:ascii="Arial" w:hAnsi="Arial" w:cs="Arial"/>
                <w:sz w:val="24"/>
                <w:szCs w:val="24"/>
              </w:rPr>
              <w:t>Spełnienie wymogu jest weryfikowane na poziomie projektu, a nie na poziomie danej szkoły lub placówki prowadzącej kształcenie zawodowe.</w:t>
            </w:r>
          </w:p>
          <w:p w14:paraId="2CC25463" w14:textId="77777777" w:rsidR="00601760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Szkoły lub placówki objęte projektem na potrzeby kryterium to szkoły lub placówki:</w:t>
            </w:r>
          </w:p>
          <w:p w14:paraId="362C34EE" w14:textId="77777777" w:rsidR="00601760" w:rsidRDefault="00601760" w:rsidP="00FE7D85">
            <w:pPr>
              <w:pStyle w:val="Default"/>
              <w:numPr>
                <w:ilvl w:val="0"/>
                <w:numId w:val="57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które są obejmowane bezpośrednim wsparciem w projekcie (np. w postaci poprawy jakości warunków kształcenia) lub </w:t>
            </w:r>
          </w:p>
          <w:p w14:paraId="239A83FA" w14:textId="50275B20" w:rsidR="00601760" w:rsidRPr="00820796" w:rsidRDefault="00601760" w:rsidP="00FE7D85">
            <w:pPr>
              <w:pStyle w:val="Default"/>
              <w:numPr>
                <w:ilvl w:val="0"/>
                <w:numId w:val="57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których uczniowie lub słuchacze są obejmowani wsparciem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w projekcie (np. w postaci udziału w zajęciach). </w:t>
            </w:r>
          </w:p>
          <w:p w14:paraId="376F1A6A" w14:textId="7E5E8610" w:rsidR="00601760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Wnioskodawca jest zobowiązany wskazać liczbę przedstawicieli kadry merytorycznej zatrudnionych w ww. szkołach lub placówkach (wg stanu na dzień 30 września 2024 r.) oraz liczbę przedstawicieli kadry merytorycznej obejmowanych wsparciem w projekcie lub w inny sposób przedstawić metodologię wyliczenia powyższego odsetka.</w:t>
            </w:r>
          </w:p>
          <w:p w14:paraId="287E796C" w14:textId="0E1010C8" w:rsidR="00601760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szczególnie uzasadnionych przypadkach Instytucja Zarządzająca może wyrazić zgodę, w trakcie realizacji projektu na wniosek beneficjenta, na zmianę zakładanej do osiągnięcia wartości ww. odsetka.</w:t>
            </w:r>
          </w:p>
          <w:p w14:paraId="3435405A" w14:textId="26EE45DC" w:rsidR="00601760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9F29A21" w14:textId="77777777" w:rsidR="00601760" w:rsidRPr="003B1556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976" w:type="pct"/>
            <w:shd w:val="clear" w:color="auto" w:fill="auto"/>
          </w:tcPr>
          <w:p w14:paraId="58DABE57" w14:textId="0AE5E1BC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AC4FDD3" w14:textId="77777777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>w Regulaminie wyboru projektów.</w:t>
            </w:r>
          </w:p>
        </w:tc>
      </w:tr>
      <w:tr w:rsidR="00601760" w:rsidRPr="003B1556" w14:paraId="06795AF2" w14:textId="77777777" w:rsidTr="00601760">
        <w:tc>
          <w:tcPr>
            <w:tcW w:w="299" w:type="pct"/>
            <w:shd w:val="clear" w:color="auto" w:fill="auto"/>
          </w:tcPr>
          <w:p w14:paraId="0BA783A5" w14:textId="0F80C916" w:rsidR="00601760" w:rsidRPr="003B1556" w:rsidRDefault="00601760" w:rsidP="00FE7D8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8A666D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66" w:type="pct"/>
            <w:shd w:val="clear" w:color="auto" w:fill="auto"/>
          </w:tcPr>
          <w:p w14:paraId="347211FB" w14:textId="77777777" w:rsidR="00601760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zakłada obligatoryjną realizację staży uczniowskich i ich rozliczenie wyłącznie w oparciu o stawkę jednostkową</w:t>
            </w:r>
          </w:p>
        </w:tc>
        <w:tc>
          <w:tcPr>
            <w:tcW w:w="2858" w:type="pct"/>
            <w:shd w:val="clear" w:color="auto" w:fill="auto"/>
          </w:tcPr>
          <w:p w14:paraId="17289723" w14:textId="479B2839" w:rsidR="00601760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kryterium sprawdzimy, czy</w:t>
            </w: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wnioskodawca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planuje </w:t>
            </w: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projekcie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że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B3AE219" w14:textId="77777777" w:rsidR="00601760" w:rsidRDefault="00601760" w:rsidP="00FE7D85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staże uczniowskie są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realizowan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dla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uczniów 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branżowych szkół I stopnia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niebędących młodocianymi pracownikami 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lub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uczniów techników;</w:t>
            </w:r>
          </w:p>
          <w:p w14:paraId="6D009E63" w14:textId="77777777" w:rsidR="00601760" w:rsidRPr="00EB2FC0" w:rsidRDefault="00601760" w:rsidP="00FE7D85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staż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</w:t>
            </w: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uczniowsk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ie są realizowane</w:t>
            </w: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dla co najmniej 25% uczniów biorących udział w projekcie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(w</w:t>
            </w:r>
            <w:r>
              <w:rPr>
                <w:rFonts w:ascii="Arial" w:hAnsi="Arial" w:cs="Arial"/>
                <w:sz w:val="24"/>
                <w:szCs w:val="24"/>
              </w:rPr>
              <w:t xml:space="preserve"> szczególnie uzasadnionych przypadkach Instytucja Zarządzająca może wyrazić zgodę, w trakcie realizacji projektu na wniosek beneficjenta, na zmianę zakładanej do osiągnięcia wartości ww. odsetka)</w:t>
            </w: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4BC93CD7" w14:textId="77777777" w:rsidR="00601760" w:rsidRDefault="00601760" w:rsidP="00FE7D85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646AA">
              <w:rPr>
                <w:rFonts w:ascii="Arial" w:hAnsi="Arial" w:cs="Arial"/>
                <w:sz w:val="24"/>
                <w:szCs w:val="24"/>
              </w:rPr>
              <w:t>s</w:t>
            </w:r>
            <w:r w:rsidRPr="006646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taż uczniowski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jest</w:t>
            </w:r>
            <w:r w:rsidRPr="006646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rozliczany wyłącznie w oparciu o stawkę jednostkową i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trwa</w:t>
            </w:r>
            <w:r w:rsidRPr="006646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co najwyżej 160 godzin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022FEE22" w14:textId="218D7FBF" w:rsidR="00601760" w:rsidRDefault="00601760" w:rsidP="00FE7D85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stawka jednostkowa dotyczy prowadzenia jednej godziny stażu dla jednego ucznia i wynosi 24,84 zł (do 30 czerwca 2023 r.) lub 25,61 zł (od 1 lipca 2023 r. do 31 grudnia 2023 r.) lub 30,18 zł (od 1 stycznia 2024 r. do 30 czerwca 2024 r.) lub 30,62 zł (od 1 lipca 2024 r.</w:t>
            </w:r>
            <w:ins w:id="8" w:author="Michał Banasiak" w:date="2025-01-10T12:25:00Z" w16du:dateUtc="2025-01-10T11:25:00Z">
              <w:r w:rsidR="003C1CE0"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t xml:space="preserve"> do 31 grudnia 2024 r.</w:t>
              </w:r>
            </w:ins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</w:t>
            </w:r>
            <w:r w:rsidR="003D3C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ins w:id="9" w:author="Michał Banasiak" w:date="2025-01-10T12:25:00Z" w16du:dateUtc="2025-01-10T11:25:00Z">
              <w:r w:rsidR="003C1CE0"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t xml:space="preserve">lub 33,23 zł (od 1 stycznia 2025 </w:t>
              </w:r>
              <w:commentRangeStart w:id="10"/>
              <w:r w:rsidR="003C1CE0"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t>r</w:t>
              </w:r>
              <w:commentRangeEnd w:id="10"/>
              <w:r w:rsidR="003C1CE0">
                <w:rPr>
                  <w:rStyle w:val="Odwoaniedokomentarza"/>
                  <w:rFonts w:ascii="Calibri" w:eastAsia="Calibri" w:hAnsi="Calibri" w:cs="Times New Roman"/>
                </w:rPr>
                <w:commentReference w:id="10"/>
              </w:r>
              <w:r w:rsidR="003C1CE0"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t xml:space="preserve">.) </w:t>
              </w:r>
            </w:ins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(stawka może podlegać indeksacji w projekcie na zasadach określonych w umowie o dofinansowanie projektu);</w:t>
            </w:r>
          </w:p>
          <w:p w14:paraId="03CF42A8" w14:textId="77777777" w:rsidR="00601760" w:rsidRPr="00E375AE" w:rsidRDefault="00601760" w:rsidP="00FE7D85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podmiot przyjmujący na staż uczniowski zapewnia uczniowi stanowisko pracy, które </w:t>
            </w: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powinno być przygotowane w momencie rozpoczęcia </w:t>
            </w: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stażu;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przed rozpoczęciem stażu uczniowskiego, z wykorzystaniem urządzeń, sprzętu i narzędzi, uczniów zaznajamia się z zasadami i metodami pracy zapewniającymi bezpieczeństwo i higienę pracy przy wykonywaniu czynności na danym stanowisku;</w:t>
            </w:r>
          </w:p>
          <w:p w14:paraId="413CD244" w14:textId="77777777" w:rsidR="00601760" w:rsidRPr="00E375AE" w:rsidRDefault="00601760" w:rsidP="00FE7D85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tawka jednostkowa obejmuje wszystkie niezbędne koszty związane z organizacją i prowadzeniem stażu uczniowskiego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tj. koszty</w:t>
            </w: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14:paraId="555B641E" w14:textId="77777777" w:rsidR="00601760" w:rsidRPr="00E375AE" w:rsidRDefault="00601760" w:rsidP="00FE7D8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świadczenia pieniężnego (wraz z należnymi pochodnymi – o ile są wymagane zgodnie z przepisami krajowymi) dla ucznia odbywającego staż uczniowski (stypendium) w wysokości 80% minimalnej stawki godzinowej za pracę; </w:t>
            </w:r>
          </w:p>
          <w:p w14:paraId="2E1CB342" w14:textId="77777777" w:rsidR="00601760" w:rsidRPr="00E375AE" w:rsidRDefault="00601760" w:rsidP="00FE7D8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zakupu niezbędnych materiałów i narzędzi zużywalnych niezbędnych uczniowi do odbycia stażu uczniowskiego;</w:t>
            </w:r>
          </w:p>
          <w:p w14:paraId="1E15B515" w14:textId="77777777" w:rsidR="00601760" w:rsidRPr="00E375AE" w:rsidRDefault="00601760" w:rsidP="00FE7D8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szkolenia BHP przed rozpoczęciem stażu uczniowskiego;</w:t>
            </w:r>
          </w:p>
          <w:p w14:paraId="41D0B2C2" w14:textId="77777777" w:rsidR="00601760" w:rsidRPr="00E375AE" w:rsidRDefault="00601760" w:rsidP="00FE7D8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badań lekarskich przed rozpoczęciem stażu uczniowskiego (o ile są wymagane);</w:t>
            </w:r>
          </w:p>
          <w:p w14:paraId="7E6684EE" w14:textId="77777777" w:rsidR="00601760" w:rsidRPr="00E375AE" w:rsidRDefault="00601760" w:rsidP="00FE7D8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wynagrodzenia opiekuna stażysty podczas odbywania stażu uczniowskiego;</w:t>
            </w:r>
          </w:p>
          <w:p w14:paraId="3E06911A" w14:textId="77777777" w:rsidR="00601760" w:rsidRPr="00E375AE" w:rsidRDefault="00601760" w:rsidP="00FE7D8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wyżywienia podczas stażu uczniowskiego (o ile zasadne);</w:t>
            </w:r>
          </w:p>
          <w:p w14:paraId="1CF968FD" w14:textId="77777777" w:rsidR="00601760" w:rsidRPr="00E375AE" w:rsidRDefault="00601760" w:rsidP="00FE7D8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noclegów i opieki nad stażystami w bursie itp. (o ile zasadne);</w:t>
            </w:r>
          </w:p>
          <w:p w14:paraId="273D83E2" w14:textId="77777777" w:rsidR="00601760" w:rsidRPr="00E375AE" w:rsidRDefault="00601760" w:rsidP="00FE7D8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dojazdów do/z miejsca odbywania stażu uczniowskiego;</w:t>
            </w:r>
          </w:p>
          <w:p w14:paraId="7DF943FF" w14:textId="77777777" w:rsidR="00601760" w:rsidRDefault="00601760" w:rsidP="00FE7D8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zakupu dzienniczków i innych materiałów niezbędnych do przeprowadzenia stażu uczniowskiego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76986F24" w14:textId="605500D0" w:rsidR="00601760" w:rsidRDefault="00601760" w:rsidP="00601760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ubezpieczenia od następstw nieszczęśliwych wypadków uczestników stażu.</w:t>
            </w:r>
          </w:p>
          <w:p w14:paraId="04821110" w14:textId="12A7D7A4" w:rsidR="00601760" w:rsidRPr="00820796" w:rsidRDefault="00601760" w:rsidP="00FE7D85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rozliczeniu stawki jednostkowej służy wskaźnik produktu „liczba zrealizowanych godzin stażu uczniowskiego” (jednostka miary: osobogodziny); wskaźnik mierzony jest na koniec każdego miesiąca na podstawie list obecności lub wydruków z systemu elektronicznego zawierających informację nt. liczby godzin stażu w każdym dniu odbywania stażu uczniowskiego i potwierdzających obecność stażysty na stażu uczniowskim u pracodawcy w danym miesiącu.</w:t>
            </w:r>
          </w:p>
          <w:p w14:paraId="6E85E493" w14:textId="7B2787EA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19EDDC8" w14:textId="77777777" w:rsidR="00601760" w:rsidRPr="003B1556" w:rsidRDefault="00601760" w:rsidP="00FE7D85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76" w:type="pct"/>
            <w:shd w:val="clear" w:color="auto" w:fill="auto"/>
          </w:tcPr>
          <w:p w14:paraId="614F6767" w14:textId="3011A16B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3E3EB382" w14:textId="77777777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601760" w:rsidRPr="003B1556" w14:paraId="692AC321" w14:textId="77777777" w:rsidTr="00601760">
        <w:tc>
          <w:tcPr>
            <w:tcW w:w="299" w:type="pct"/>
            <w:shd w:val="clear" w:color="auto" w:fill="auto"/>
          </w:tcPr>
          <w:p w14:paraId="78A2ABC9" w14:textId="14B1F2C3" w:rsidR="00601760" w:rsidRPr="003B1556" w:rsidRDefault="00601760" w:rsidP="00FE7D8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8A666D"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66" w:type="pct"/>
            <w:shd w:val="clear" w:color="auto" w:fill="auto"/>
          </w:tcPr>
          <w:p w14:paraId="13A52EDD" w14:textId="77777777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zakłada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realizację wsparcia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dla uczniów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lub słuchaczy 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uwzględniającego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tematykę związaną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ze współczesnymi wyzwaniami edukacyjnymi</w:t>
            </w:r>
          </w:p>
        </w:tc>
        <w:tc>
          <w:tcPr>
            <w:tcW w:w="2858" w:type="pct"/>
            <w:shd w:val="clear" w:color="auto" w:fill="auto"/>
          </w:tcPr>
          <w:p w14:paraId="43039D0A" w14:textId="77777777" w:rsidR="00601760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czy </w:t>
            </w:r>
            <w:r>
              <w:rPr>
                <w:rFonts w:ascii="Arial" w:hAnsi="Arial" w:cs="Arial"/>
                <w:sz w:val="24"/>
                <w:szCs w:val="24"/>
              </w:rPr>
              <w:t>wnioskodawca planuje realizację wsparcia dla uczniów lub słuchaczy szkół lub placówek prowadzących kształcenie zawodowe w co najmniej trzech ze wskazanych obszarów tematycznych:</w:t>
            </w:r>
          </w:p>
          <w:p w14:paraId="7CAC70C8" w14:textId="77777777" w:rsidR="00601760" w:rsidRDefault="00601760" w:rsidP="00FE7D85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edukacja medialna, w tym selekcja i weryfikacja źródeł informacji oraz identyfikacja tzw. fake news;</w:t>
            </w:r>
          </w:p>
          <w:p w14:paraId="7E6F94ED" w14:textId="77777777" w:rsidR="00601760" w:rsidRDefault="00601760" w:rsidP="00FE7D85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higiena cyfrowa, w tym w kontekście użytkowania smartfonów;</w:t>
            </w:r>
          </w:p>
          <w:p w14:paraId="19B13412" w14:textId="77777777" w:rsidR="00601760" w:rsidRDefault="00601760" w:rsidP="00FE7D85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wiedza o klimacie, w tym możliwości zmiany indywidualnych zachowań w celu ochrony środowiska;</w:t>
            </w:r>
          </w:p>
          <w:p w14:paraId="3E2766A3" w14:textId="77777777" w:rsidR="00601760" w:rsidRDefault="00601760" w:rsidP="00FE7D85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działania prozdrowotne, w tym układanie zbilansowanej diety, zdrowe nawyki i podwyższanie sprawności fizycznej;</w:t>
            </w:r>
          </w:p>
          <w:p w14:paraId="08995BBA" w14:textId="77777777" w:rsidR="00601760" w:rsidRDefault="00601760" w:rsidP="00FE7D85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przemoc rówieśnicza, w tym radzenie sobie z cyberprzemocą;</w:t>
            </w:r>
          </w:p>
          <w:p w14:paraId="5BF07B22" w14:textId="388DBB58" w:rsidR="00601760" w:rsidRPr="006C536A" w:rsidRDefault="00601760" w:rsidP="00FE7D85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kompetencje przekrojowe, w tym praca w zespole (wielokulturowym, wirtualnym), umiejętność dzielenia się wiedzą, myślenie abstrakcyjne, krytyczne czy komputacyjne.</w:t>
            </w:r>
          </w:p>
          <w:p w14:paraId="1D6C00B6" w14:textId="6321E1EF" w:rsidR="00601760" w:rsidRPr="003B1556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nie określa minimalnych wymagań co do form wsparcia czy liczby uczniów lub słuchaczy objętych wsparciem.</w:t>
            </w:r>
          </w:p>
          <w:p w14:paraId="5364116B" w14:textId="77777777" w:rsidR="00601760" w:rsidRPr="003B1556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976" w:type="pct"/>
            <w:shd w:val="clear" w:color="auto" w:fill="auto"/>
          </w:tcPr>
          <w:p w14:paraId="4A784673" w14:textId="2F6A6196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negocjacji/nie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03337C0D" w14:textId="77777777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</w:t>
            </w: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</w:tbl>
    <w:p w14:paraId="3A3B24F8" w14:textId="77777777" w:rsidR="00B4091C" w:rsidRPr="00FE7D85" w:rsidRDefault="00B4091C" w:rsidP="00FE7D85"/>
    <w:p w14:paraId="0C4170B0" w14:textId="49CEFF7E" w:rsidR="0078551B" w:rsidRPr="00450795" w:rsidRDefault="0078551B" w:rsidP="00FE7D85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FE7D85">
        <w:rPr>
          <w:rFonts w:ascii="Arial" w:hAnsi="Arial"/>
          <w:b/>
          <w:color w:val="auto"/>
          <w:sz w:val="24"/>
        </w:rPr>
        <w:lastRenderedPageBreak/>
        <w:t>Kryterium negocjacyjne</w:t>
      </w: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590"/>
        <w:gridCol w:w="1657"/>
        <w:gridCol w:w="9355"/>
        <w:gridCol w:w="2392"/>
      </w:tblGrid>
      <w:tr w:rsidR="006B3EB2" w:rsidRPr="00450795" w14:paraId="4746A4F2" w14:textId="77777777" w:rsidTr="005770CB">
        <w:trPr>
          <w:tblHeader/>
        </w:trPr>
        <w:tc>
          <w:tcPr>
            <w:tcW w:w="206" w:type="pct"/>
            <w:shd w:val="clear" w:color="auto" w:fill="D9D9D9" w:themeFill="background1" w:themeFillShade="D9"/>
          </w:tcPr>
          <w:p w14:paraId="38FB2B1C" w14:textId="77777777" w:rsidR="0078551B" w:rsidRPr="00450795" w:rsidRDefault="0078551B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592" w:type="pct"/>
            <w:shd w:val="clear" w:color="auto" w:fill="D9D9D9" w:themeFill="background1" w:themeFillShade="D9"/>
          </w:tcPr>
          <w:p w14:paraId="16B19D14" w14:textId="77777777" w:rsidR="0078551B" w:rsidRPr="00450795" w:rsidRDefault="0078551B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345" w:type="pct"/>
            <w:shd w:val="clear" w:color="auto" w:fill="D9D9D9" w:themeFill="background1" w:themeFillShade="D9"/>
          </w:tcPr>
          <w:p w14:paraId="36E3BBD1" w14:textId="77777777" w:rsidR="0078551B" w:rsidRPr="00450795" w:rsidRDefault="0078551B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857" w:type="pct"/>
            <w:shd w:val="clear" w:color="auto" w:fill="D9D9D9" w:themeFill="background1" w:themeFillShade="D9"/>
          </w:tcPr>
          <w:p w14:paraId="59A91991" w14:textId="77777777" w:rsidR="0078551B" w:rsidRPr="00450795" w:rsidRDefault="0078551B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78551B" w:rsidRPr="00450795" w14:paraId="79170CC9" w14:textId="77777777" w:rsidTr="00FE7D85">
        <w:tc>
          <w:tcPr>
            <w:tcW w:w="206" w:type="pct"/>
          </w:tcPr>
          <w:p w14:paraId="7C32A683" w14:textId="340223FF" w:rsidR="0078551B" w:rsidRPr="00450795" w:rsidRDefault="00B4091C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  <w:r w:rsidR="0078551B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.1</w:t>
            </w:r>
          </w:p>
        </w:tc>
        <w:tc>
          <w:tcPr>
            <w:tcW w:w="592" w:type="pct"/>
          </w:tcPr>
          <w:p w14:paraId="3E2ADE2F" w14:textId="3D2AC605" w:rsidR="0078551B" w:rsidRPr="00450795" w:rsidRDefault="0078551B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sz w:val="24"/>
                <w:szCs w:val="24"/>
              </w:rPr>
              <w:t>Negocjacje zakończyły się wynikiem pozytywnym</w:t>
            </w:r>
          </w:p>
        </w:tc>
        <w:tc>
          <w:tcPr>
            <w:tcW w:w="3345" w:type="pct"/>
          </w:tcPr>
          <w:p w14:paraId="2B1AB414" w14:textId="4748C868" w:rsidR="006F15C5" w:rsidRPr="00450795" w:rsidRDefault="006F15C5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negocjacje</w:t>
            </w:r>
            <w:r w:rsidRPr="004507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zakończyły się wynikiem pozytywnym.</w:t>
            </w:r>
          </w:p>
          <w:p w14:paraId="2B6CC8A2" w14:textId="77777777" w:rsidR="006F15C5" w:rsidRPr="00450795" w:rsidRDefault="006F15C5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Zakończenie negocjacji z wynikiem pozytywnym oznacza, że:</w:t>
            </w:r>
          </w:p>
          <w:p w14:paraId="025BDCC2" w14:textId="52A4881E" w:rsidR="006F15C5" w:rsidRPr="00450795" w:rsidRDefault="00976E4B" w:rsidP="00FE7D85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wprowadził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do wniosku o dofinansowanie projektu </w:t>
            </w:r>
            <w:r w:rsidRPr="00450795">
              <w:rPr>
                <w:rFonts w:ascii="Arial" w:hAnsi="Arial" w:cs="Arial"/>
                <w:sz w:val="24"/>
                <w:szCs w:val="24"/>
              </w:rPr>
              <w:t>uzupełnienia lub poprawki wynikające z warunków negocjacyjnych</w:t>
            </w:r>
            <w:r w:rsidR="00255E3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9068FD6" w14:textId="430D9D67" w:rsidR="006F15C5" w:rsidRPr="00450795" w:rsidRDefault="006F15C5" w:rsidP="00FE7D85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>a przedstawił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informacje i wyjaśnienia 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>wynikające z warunków negocjacyjnych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37F91">
              <w:rPr>
                <w:rFonts w:ascii="Arial" w:hAnsi="Arial" w:cs="Arial"/>
                <w:sz w:val="24"/>
                <w:szCs w:val="24"/>
              </w:rPr>
              <w:t>i</w:t>
            </w:r>
            <w:r w:rsidR="00237F91"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50795">
              <w:rPr>
                <w:rFonts w:ascii="Arial" w:hAnsi="Arial" w:cs="Arial"/>
                <w:sz w:val="24"/>
                <w:szCs w:val="24"/>
              </w:rPr>
              <w:t>przekazane informacje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 xml:space="preserve"> i </w:t>
            </w:r>
            <w:r w:rsidRPr="00450795">
              <w:rPr>
                <w:rFonts w:ascii="Arial" w:hAnsi="Arial" w:cs="Arial"/>
                <w:sz w:val="24"/>
                <w:szCs w:val="24"/>
              </w:rPr>
              <w:t>wyjaśnienia zosta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>ły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zaakceptowane przez K</w:t>
            </w:r>
            <w:r w:rsidR="00DC189E" w:rsidRPr="00450795">
              <w:rPr>
                <w:rFonts w:ascii="Arial" w:hAnsi="Arial" w:cs="Arial"/>
                <w:sz w:val="24"/>
                <w:szCs w:val="24"/>
              </w:rPr>
              <w:t>omisję Oceny Projektów</w:t>
            </w:r>
            <w:r w:rsidR="002727E0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FCFEE24" w14:textId="7C5C5CD2" w:rsidR="00976E4B" w:rsidRPr="00450795" w:rsidRDefault="00976E4B" w:rsidP="00FE7D85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 nie wprowadził we wniosku o dofinansowanie projektu zmian innych niż wynikające z warunków negocjacyjnych</w:t>
            </w:r>
            <w:r w:rsidR="002727E0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B39E167" w14:textId="1CDEFEEC" w:rsidR="009E290E" w:rsidRPr="00450795" w:rsidRDefault="005567DA" w:rsidP="00FE7D85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wnioskodawca podjął</w:t>
            </w:r>
            <w:r w:rsidR="006F15C5" w:rsidRPr="004507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negocjacje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7B4F1B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B4091C">
              <w:rPr>
                <w:rFonts w:ascii="Arial" w:hAnsi="Arial" w:cs="Arial"/>
                <w:sz w:val="24"/>
                <w:szCs w:val="24"/>
              </w:rPr>
              <w:t>Pośredniczącą</w:t>
            </w:r>
            <w:r w:rsidR="00D17077" w:rsidRPr="0045079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8DBDAFE" w14:textId="0D77417C" w:rsidR="00D17077" w:rsidRPr="00450795" w:rsidRDefault="009E290E" w:rsidP="00FE7D85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złożył poprawiony w wyniku negocjacji wniosek </w:t>
            </w:r>
            <w:r w:rsidR="001D43C5" w:rsidRPr="00450795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w terminie wyznaczonym przez </w:t>
            </w:r>
            <w:r w:rsidR="007B4F1B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B4091C">
              <w:rPr>
                <w:rFonts w:ascii="Arial" w:hAnsi="Arial" w:cs="Arial"/>
                <w:sz w:val="24"/>
                <w:szCs w:val="24"/>
              </w:rPr>
              <w:t>Pośredniczącą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4E8005CD" w14:textId="35DE2498" w:rsidR="00976E4B" w:rsidRPr="00450795" w:rsidRDefault="00976E4B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Zakończenie negocjacji z wynikiem negatywnym oznacza, że:</w:t>
            </w:r>
          </w:p>
          <w:p w14:paraId="342AEE7C" w14:textId="0E6A0943" w:rsidR="006F15C5" w:rsidRPr="00450795" w:rsidRDefault="00976E4B" w:rsidP="00FE7D85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nie wprowadził do wniosku o dofinansowanie projektu uzupełnień lub poprawek wynikających z warunków negocjacyjnych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2DF60D13" w14:textId="3CA0139D" w:rsidR="006F15C5" w:rsidRPr="00450795" w:rsidRDefault="00976E4B" w:rsidP="00FE7D85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nie przedstawił informacji i wyjaśnień wynikających z warunków negocjacyjnych lub przekazane informacje i wyjaśnienia </w:t>
            </w:r>
            <w:r w:rsidR="005567DA" w:rsidRPr="00450795">
              <w:rPr>
                <w:rFonts w:ascii="Arial" w:hAnsi="Arial" w:cs="Arial"/>
                <w:sz w:val="24"/>
                <w:szCs w:val="24"/>
              </w:rPr>
              <w:t xml:space="preserve">nie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zostały zaakceptowane przez </w:t>
            </w:r>
            <w:r w:rsidR="00DC189E" w:rsidRPr="00450795">
              <w:rPr>
                <w:rFonts w:ascii="Arial" w:hAnsi="Arial" w:cs="Arial"/>
                <w:sz w:val="24"/>
                <w:szCs w:val="24"/>
              </w:rPr>
              <w:t>Komisję Oceny Projektów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577EFDEA" w14:textId="4400433D" w:rsidR="00976E4B" w:rsidRPr="00450795" w:rsidRDefault="005567DA" w:rsidP="00FE7D85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wprowadził we wniosku o dofinansowanie projektu zmiany inne niż wynikające z warunków negocjacyjnych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6755B2AE" w14:textId="7E61CD69" w:rsidR="009E290E" w:rsidRPr="00450795" w:rsidRDefault="005567DA" w:rsidP="00FE7D85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nie podj</w:t>
            </w:r>
            <w:r w:rsidRPr="00450795">
              <w:rPr>
                <w:rFonts w:ascii="Arial" w:hAnsi="Arial" w:cs="Arial"/>
                <w:sz w:val="24"/>
                <w:szCs w:val="24"/>
              </w:rPr>
              <w:t>ął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50795">
              <w:rPr>
                <w:rFonts w:ascii="Arial" w:hAnsi="Arial" w:cs="Arial"/>
                <w:sz w:val="24"/>
                <w:szCs w:val="24"/>
              </w:rPr>
              <w:t>negocjacji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7B4F1B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B4091C">
              <w:rPr>
                <w:rFonts w:ascii="Arial" w:hAnsi="Arial" w:cs="Arial"/>
                <w:sz w:val="24"/>
                <w:szCs w:val="24"/>
              </w:rPr>
              <w:t>Pośredniczącą</w:t>
            </w:r>
            <w:r w:rsidR="002727E0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16DC2639" w14:textId="4E51E755" w:rsidR="00DC189E" w:rsidRPr="00450795" w:rsidRDefault="009E290E" w:rsidP="00FE7D85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 nie złożył poprawion</w:t>
            </w:r>
            <w:r w:rsidR="00D17077" w:rsidRPr="00450795">
              <w:rPr>
                <w:rFonts w:ascii="Arial" w:hAnsi="Arial" w:cs="Arial"/>
                <w:sz w:val="24"/>
                <w:szCs w:val="24"/>
              </w:rPr>
              <w:t>ego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w wyniku negocjacji wnios</w:t>
            </w:r>
            <w:r w:rsidR="009657E6" w:rsidRPr="00450795">
              <w:rPr>
                <w:rFonts w:ascii="Arial" w:hAnsi="Arial" w:cs="Arial"/>
                <w:sz w:val="24"/>
                <w:szCs w:val="24"/>
              </w:rPr>
              <w:t>ku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B59C0" w:rsidRPr="00450795">
              <w:rPr>
                <w:rFonts w:ascii="Arial" w:hAnsi="Arial" w:cs="Arial"/>
                <w:sz w:val="24"/>
                <w:szCs w:val="24"/>
              </w:rPr>
              <w:br/>
            </w:r>
            <w:r w:rsidR="001D43C5" w:rsidRPr="00450795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w terminie wyznaczonym przez </w:t>
            </w:r>
            <w:r w:rsidR="0082197F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B4091C">
              <w:rPr>
                <w:rFonts w:ascii="Arial" w:hAnsi="Arial" w:cs="Arial"/>
                <w:sz w:val="24"/>
                <w:szCs w:val="24"/>
              </w:rPr>
              <w:t>Pośredniczącą</w:t>
            </w:r>
            <w:r w:rsidRPr="0045079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643C214" w14:textId="26B65A3F" w:rsidR="009657E6" w:rsidRPr="00450795" w:rsidRDefault="00237F91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37F91">
              <w:rPr>
                <w:rFonts w:ascii="Arial" w:hAnsi="Arial" w:cs="Arial"/>
                <w:sz w:val="24"/>
                <w:szCs w:val="24"/>
              </w:rPr>
              <w:lastRenderedPageBreak/>
              <w:t xml:space="preserve">Jako warunki negocjacyjne są też rozumiane ustalenia zawarte w ostatecznym stanowisku negocjacyjnym lub w protokole z negocjacji ustnych. </w:t>
            </w:r>
            <w:r w:rsidR="003054C8" w:rsidRPr="00237F91">
              <w:rPr>
                <w:rFonts w:ascii="Arial" w:hAnsi="Arial" w:cs="Arial"/>
                <w:sz w:val="24"/>
                <w:szCs w:val="24"/>
              </w:rPr>
              <w:t xml:space="preserve">Warunki negocjacyjne, o których mowa w kryterium, mogą objąć dodatkowe ustalenia podjęte już w toku negocjacji. Dodatkowe ustalenia nie mogą dotyczyć </w:t>
            </w:r>
            <w:r w:rsidR="003054C8" w:rsidRPr="00450795">
              <w:rPr>
                <w:rFonts w:ascii="Arial" w:hAnsi="Arial" w:cs="Arial"/>
                <w:sz w:val="24"/>
                <w:szCs w:val="24"/>
              </w:rPr>
              <w:t xml:space="preserve">istotnej modyfikacji projektu i zmiany jego podstawowych założeń (w szczególności </w:t>
            </w:r>
            <w:r w:rsidR="002B59C0" w:rsidRPr="00450795">
              <w:rPr>
                <w:rFonts w:ascii="Arial" w:hAnsi="Arial" w:cs="Arial"/>
                <w:sz w:val="24"/>
                <w:szCs w:val="24"/>
              </w:rPr>
              <w:br/>
            </w:r>
            <w:r w:rsidR="003054C8" w:rsidRPr="00450795">
              <w:rPr>
                <w:rFonts w:ascii="Arial" w:hAnsi="Arial" w:cs="Arial"/>
                <w:sz w:val="24"/>
                <w:szCs w:val="24"/>
              </w:rPr>
              <w:t>w zakresie partnerstwa, obszaru realizacji i kluczowych działań).</w:t>
            </w:r>
          </w:p>
          <w:p w14:paraId="7D657DF4" w14:textId="2471D6B2" w:rsidR="00703B93" w:rsidRPr="00450795" w:rsidRDefault="006F15C5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1453D3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450795">
              <w:rPr>
                <w:rFonts w:ascii="Arial" w:hAnsi="Arial" w:cs="Arial"/>
                <w:sz w:val="24"/>
                <w:szCs w:val="24"/>
              </w:rPr>
              <w:t>weryfikowane po przeprowadzeniu procesu negocjacji w oparciu o wniosek o dofinansowanie projektu i ustalenia dokonane podczas negocjacji.</w:t>
            </w:r>
          </w:p>
        </w:tc>
        <w:tc>
          <w:tcPr>
            <w:tcW w:w="857" w:type="pct"/>
          </w:tcPr>
          <w:p w14:paraId="17A31CA7" w14:textId="44A655F8" w:rsidR="006F15C5" w:rsidRPr="00450795" w:rsidRDefault="006F15C5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399DE2EA" w14:textId="4C25CD60" w:rsidR="0078551B" w:rsidRPr="00450795" w:rsidRDefault="006F15C5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(niespełnienie kryterium oznacza </w:t>
            </w:r>
            <w:r w:rsidR="00382DE2" w:rsidRPr="00450795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F775F8" w:rsidRPr="00450795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14:paraId="28473941" w14:textId="77777777" w:rsidR="0078551B" w:rsidRPr="00450795" w:rsidRDefault="0078551B" w:rsidP="00FE7D85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78551B" w:rsidRPr="00450795" w:rsidSect="00FE7D8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0" w:author="Michał Banasiak" w:date="2025-01-10T12:25:00Z" w:initials="MB">
    <w:p w14:paraId="30C4F942" w14:textId="15454923" w:rsidR="003C1CE0" w:rsidRDefault="003C1CE0">
      <w:pPr>
        <w:pStyle w:val="Tekstkomentarza"/>
      </w:pPr>
      <w:r>
        <w:rPr>
          <w:rStyle w:val="Odwoaniedokomentarza"/>
        </w:rPr>
        <w:annotationRef/>
      </w:r>
      <w:r w:rsidR="00322765">
        <w:rPr>
          <w:rStyle w:val="Odwoaniedokomentarza"/>
        </w:rPr>
        <w:t>Stanowisko Grupy ds. EFS+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0C4F94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8501CEC" w16cex:dateUtc="2025-01-10T11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0C4F942" w16cid:durableId="68501CE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853B1" w14:textId="77777777" w:rsidR="00AA6145" w:rsidRDefault="00AA6145" w:rsidP="00590C41">
      <w:pPr>
        <w:spacing w:after="0" w:line="240" w:lineRule="auto"/>
      </w:pPr>
      <w:r>
        <w:separator/>
      </w:r>
    </w:p>
    <w:p w14:paraId="3E5F99B9" w14:textId="77777777" w:rsidR="00AA6145" w:rsidRDefault="00AA6145"/>
    <w:p w14:paraId="749921C0" w14:textId="77777777" w:rsidR="00AA6145" w:rsidRDefault="00AA6145"/>
  </w:endnote>
  <w:endnote w:type="continuationSeparator" w:id="0">
    <w:p w14:paraId="627F1BA1" w14:textId="77777777" w:rsidR="00AA6145" w:rsidRDefault="00AA6145" w:rsidP="00590C41">
      <w:pPr>
        <w:spacing w:after="0" w:line="240" w:lineRule="auto"/>
      </w:pPr>
      <w:r>
        <w:continuationSeparator/>
      </w:r>
    </w:p>
    <w:p w14:paraId="4153D28B" w14:textId="77777777" w:rsidR="00AA6145" w:rsidRDefault="00AA6145"/>
    <w:p w14:paraId="47C0FD48" w14:textId="77777777" w:rsidR="00AA6145" w:rsidRDefault="00AA6145"/>
  </w:endnote>
  <w:endnote w:type="continuationNotice" w:id="1">
    <w:p w14:paraId="0800532F" w14:textId="77777777" w:rsidR="00AA6145" w:rsidRDefault="00AA6145">
      <w:pPr>
        <w:spacing w:after="0" w:line="240" w:lineRule="auto"/>
      </w:pPr>
    </w:p>
    <w:p w14:paraId="0F83F2AA" w14:textId="77777777" w:rsidR="00AA6145" w:rsidRDefault="00AA6145"/>
    <w:p w14:paraId="54012D43" w14:textId="77777777" w:rsidR="00AA6145" w:rsidRDefault="00AA61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991AC" w14:textId="77777777" w:rsidR="007E6A64" w:rsidRDefault="007E6A64">
    <w:pPr>
      <w:pStyle w:val="Stopka"/>
    </w:pPr>
  </w:p>
  <w:p w14:paraId="40BFD904" w14:textId="77777777" w:rsidR="00313392" w:rsidRDefault="00313392"/>
  <w:p w14:paraId="5A4C9061" w14:textId="77777777" w:rsidR="00313392" w:rsidRDefault="0031339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54081361"/>
      <w:docPartObj>
        <w:docPartGallery w:val="Page Numbers (Bottom of Page)"/>
        <w:docPartUnique/>
      </w:docPartObj>
    </w:sdtPr>
    <w:sdtEndPr/>
    <w:sdtContent>
      <w:p w14:paraId="7CDA0E55" w14:textId="4EC1A136" w:rsidR="003E381C" w:rsidRDefault="003E38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297DE4" w14:textId="622B281B" w:rsidR="003E381C" w:rsidRDefault="003E381C" w:rsidP="00FE7D85">
    <w:pPr>
      <w:pStyle w:val="Stopka"/>
      <w:jc w:val="center"/>
    </w:pPr>
  </w:p>
  <w:p w14:paraId="4111D7B9" w14:textId="77777777" w:rsidR="00313392" w:rsidRDefault="00313392"/>
  <w:p w14:paraId="2EDD6001" w14:textId="77777777" w:rsidR="00313392" w:rsidRDefault="0031339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63C50" w14:textId="4634A260" w:rsidR="00541676" w:rsidRDefault="00541676" w:rsidP="00FE7D85">
    <w:pPr>
      <w:pStyle w:val="Stopka"/>
      <w:jc w:val="center"/>
    </w:pPr>
    <w:r>
      <w:rPr>
        <w:noProof/>
      </w:rPr>
      <w:drawing>
        <wp:inline distT="0" distB="0" distL="0" distR="0" wp14:anchorId="6C461058" wp14:editId="10730668">
          <wp:extent cx="6962775" cy="857250"/>
          <wp:effectExtent l="0" t="0" r="9525" b="0"/>
          <wp:docPr id="183789321" name="Obraz 183789321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7260581" name="Obraz 697260581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38123" w14:textId="77777777" w:rsidR="00AA6145" w:rsidRDefault="00AA6145" w:rsidP="005D1427">
      <w:pPr>
        <w:spacing w:after="0" w:line="240" w:lineRule="auto"/>
      </w:pPr>
      <w:r>
        <w:separator/>
      </w:r>
    </w:p>
  </w:footnote>
  <w:footnote w:type="continuationSeparator" w:id="0">
    <w:p w14:paraId="5C4C94C1" w14:textId="77777777" w:rsidR="00AA6145" w:rsidRDefault="00AA6145" w:rsidP="00590C41">
      <w:pPr>
        <w:spacing w:after="0" w:line="240" w:lineRule="auto"/>
      </w:pPr>
      <w:r>
        <w:continuationSeparator/>
      </w:r>
    </w:p>
    <w:p w14:paraId="00F3986B" w14:textId="77777777" w:rsidR="00AA6145" w:rsidRDefault="00AA6145"/>
    <w:p w14:paraId="1C2AEE5B" w14:textId="77777777" w:rsidR="00AA6145" w:rsidRDefault="00AA6145"/>
  </w:footnote>
  <w:footnote w:type="continuationNotice" w:id="1">
    <w:p w14:paraId="3F5A1000" w14:textId="77777777" w:rsidR="00AA6145" w:rsidRDefault="00AA6145">
      <w:pPr>
        <w:spacing w:after="0" w:line="240" w:lineRule="auto"/>
      </w:pPr>
    </w:p>
    <w:p w14:paraId="7D24B54D" w14:textId="77777777" w:rsidR="00AA6145" w:rsidRDefault="00AA6145"/>
    <w:p w14:paraId="044C3AFF" w14:textId="77777777" w:rsidR="00AA6145" w:rsidRDefault="00AA6145"/>
  </w:footnote>
  <w:footnote w:id="2">
    <w:p w14:paraId="645ACA42" w14:textId="77777777" w:rsidR="00E50ED4" w:rsidRPr="00541676" w:rsidRDefault="00E50ED4" w:rsidP="00FE7D8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Fonts w:ascii="Arial" w:hAnsi="Arial" w:cs="Arial"/>
          <w:sz w:val="24"/>
          <w:szCs w:val="24"/>
          <w:vertAlign w:val="superscript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3">
    <w:p w14:paraId="0A0E255D" w14:textId="77777777" w:rsidR="00E50ED4" w:rsidRPr="00FE7D85" w:rsidRDefault="00E50ED4" w:rsidP="00FE7D85">
      <w:pPr>
        <w:pStyle w:val="Tekstprzypisudolnego"/>
        <w:spacing w:before="100" w:beforeAutospacing="1" w:after="100" w:afterAutospacing="1"/>
        <w:rPr>
          <w:rFonts w:ascii="Arial" w:hAnsi="Arial"/>
          <w:sz w:val="24"/>
        </w:rPr>
      </w:pPr>
      <w:r w:rsidRPr="00541676">
        <w:rPr>
          <w:rFonts w:ascii="Arial" w:hAnsi="Arial" w:cs="Arial"/>
          <w:sz w:val="24"/>
          <w:szCs w:val="24"/>
          <w:vertAlign w:val="superscript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4">
    <w:p w14:paraId="5BBC1D07" w14:textId="77777777" w:rsidR="00E50ED4" w:rsidRPr="00FE7D85" w:rsidRDefault="00E50ED4" w:rsidP="00FE7D85">
      <w:pPr>
        <w:pStyle w:val="Tekstprzypisudolnego"/>
        <w:spacing w:before="100" w:beforeAutospacing="1" w:after="100" w:afterAutospacing="1"/>
        <w:rPr>
          <w:rFonts w:ascii="Arial" w:hAnsi="Arial"/>
          <w:sz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E7D85">
        <w:rPr>
          <w:rFonts w:ascii="Arial" w:hAnsi="Arial"/>
          <w:sz w:val="24"/>
        </w:rPr>
        <w:t xml:space="preserve"> </w:t>
      </w:r>
      <w:r w:rsidRPr="00541676">
        <w:rPr>
          <w:rFonts w:ascii="Arial" w:hAnsi="Arial" w:cs="Arial"/>
          <w:color w:val="000000"/>
          <w:sz w:val="24"/>
          <w:szCs w:val="24"/>
        </w:rPr>
        <w:t>W każdym kryterium przez „wnioskodawcę” rozumiemy też partnera/partnerów, chyba że kryterium stanowi inaczej.</w:t>
      </w:r>
    </w:p>
  </w:footnote>
  <w:footnote w:id="5">
    <w:p w14:paraId="3B789367" w14:textId="74689AB2" w:rsidR="007A7CE5" w:rsidRDefault="007A7CE5" w:rsidP="007A7C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7C6F19ED" w14:textId="44EF8568" w:rsidR="002332FE" w:rsidRPr="00FE7D85" w:rsidRDefault="002332FE" w:rsidP="00FE7D85">
      <w:pPr>
        <w:pStyle w:val="Tekstprzypisudolnego"/>
        <w:spacing w:before="100" w:beforeAutospacing="1" w:after="100" w:afterAutospacing="1"/>
        <w:rPr>
          <w:rFonts w:ascii="Arial" w:hAnsi="Arial"/>
          <w:sz w:val="24"/>
        </w:rPr>
      </w:pPr>
      <w:r w:rsidRPr="00BC479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C4799">
        <w:rPr>
          <w:rFonts w:ascii="Arial" w:hAnsi="Arial" w:cs="Arial"/>
          <w:sz w:val="24"/>
          <w:szCs w:val="24"/>
        </w:rPr>
        <w:t xml:space="preserve"> </w:t>
      </w:r>
      <w:r w:rsidRPr="00225C64">
        <w:rPr>
          <w:rFonts w:ascii="Arial" w:hAnsi="Arial" w:cs="Arial"/>
          <w:sz w:val="24"/>
          <w:szCs w:val="24"/>
        </w:rPr>
        <w:t>Wartość dofinansowania UE powinna zostać przeliczona zgodnie z kursem euro wskazanym w Regulaminie wyboru projektów.</w:t>
      </w:r>
    </w:p>
  </w:footnote>
  <w:footnote w:id="7">
    <w:p w14:paraId="4D4280F3" w14:textId="77777777" w:rsidR="002332FE" w:rsidRPr="00F60C79" w:rsidRDefault="002332FE" w:rsidP="00220B9B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F60C7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60C79">
        <w:rPr>
          <w:rFonts w:ascii="Arial" w:hAnsi="Arial" w:cs="Arial"/>
          <w:sz w:val="24"/>
          <w:szCs w:val="24"/>
        </w:rPr>
        <w:t xml:space="preserve"> Instytucja Pośrednicząca dopuszcza możliwość zaakceptowania innych niż przyjęte w fiszkach projektowych wartości wskaźników w przypadku wyjaśnienia przez wnioskodawcę obiektywnych przyczyn powstałych rozbieżności oraz po konsultacji z Instytucją Zarządzającą. Jeżeli wartości wskaźników podane we wniosku o dofinansowanie projektu </w:t>
      </w:r>
      <w:r>
        <w:rPr>
          <w:rFonts w:ascii="Arial" w:hAnsi="Arial" w:cs="Arial"/>
          <w:sz w:val="24"/>
          <w:szCs w:val="24"/>
        </w:rPr>
        <w:t>są mniejsze</w:t>
      </w:r>
      <w:r w:rsidRPr="00F60C79">
        <w:rPr>
          <w:rFonts w:ascii="Arial" w:hAnsi="Arial" w:cs="Arial"/>
          <w:sz w:val="24"/>
          <w:szCs w:val="24"/>
        </w:rPr>
        <w:t xml:space="preserve"> od wartości wskaźników założonych w fiszce projektowej, konieczne jest opisanie i uzasadnienie wprowadzonych zmian we wniosku o dofinansowanie projektu.</w:t>
      </w:r>
    </w:p>
  </w:footnote>
  <w:footnote w:id="8">
    <w:p w14:paraId="221FFFE3" w14:textId="07078FB7" w:rsidR="006020B3" w:rsidRDefault="006020B3" w:rsidP="00220B9B">
      <w:pPr>
        <w:pStyle w:val="Tekstprzypisudolnego"/>
        <w:spacing w:before="100" w:beforeAutospacing="1" w:after="100" w:afterAutospacing="1"/>
        <w:rPr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Przed podpisaniem umowy o dofinansowanie projektu Instytucja Pośrednicząca zweryfikuje, czy strategia ZIT BydOF została pozytywnie zaopiniowana przez ministra właściwego do spraw rozwoju regionalnego i Instytucję Zarządzającą.</w:t>
      </w:r>
    </w:p>
  </w:footnote>
  <w:footnote w:id="9">
    <w:p w14:paraId="7049B15F" w14:textId="4CE95B26" w:rsidR="00C80F19" w:rsidRDefault="00C80F19" w:rsidP="00C80F19">
      <w:pPr>
        <w:pStyle w:val="Tekstprzypisudolnego"/>
        <w:spacing w:before="100" w:beforeAutospacing="1" w:after="100" w:afterAutospacing="1"/>
      </w:pPr>
      <w:r w:rsidRPr="00C80F1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80F19">
        <w:rPr>
          <w:rFonts w:ascii="Arial" w:hAnsi="Arial" w:cs="Arial"/>
          <w:sz w:val="24"/>
          <w:szCs w:val="24"/>
        </w:rPr>
        <w:t xml:space="preserve"> W przypadku zmiany SzOP w późniejszym terminie przy ocenie lub potwierdzaniu spełniania kryterium w związku z art. 62 ustawy wdrożeniowej</w:t>
      </w:r>
      <w:r w:rsidRPr="00541676">
        <w:rPr>
          <w:rFonts w:ascii="Arial" w:hAnsi="Arial" w:cs="Arial"/>
          <w:sz w:val="24"/>
          <w:szCs w:val="24"/>
        </w:rPr>
        <w:t xml:space="preserve"> mogą mieć zastosowanie zapisy korzystniejsze dla wnioskodawcy. Decyzja w tym zakresie podejmowana będzie przez Instytucję Zarządzającą na wniosek beneficjenta</w:t>
      </w:r>
      <w:r w:rsidR="004A1866">
        <w:rPr>
          <w:rFonts w:ascii="Arial" w:hAnsi="Arial" w:cs="Arial"/>
          <w:sz w:val="24"/>
          <w:szCs w:val="24"/>
        </w:rPr>
        <w:t xml:space="preserve"> złożony do Instytucji Pośredniczącej lub na wniosek Instytucji Pośredniczącej</w:t>
      </w:r>
      <w:r w:rsidRPr="00541676">
        <w:rPr>
          <w:rFonts w:ascii="Arial" w:hAnsi="Arial" w:cs="Arial"/>
          <w:sz w:val="24"/>
          <w:szCs w:val="24"/>
        </w:rPr>
        <w:t>.</w:t>
      </w:r>
    </w:p>
  </w:footnote>
  <w:footnote w:id="10">
    <w:p w14:paraId="7014D4B7" w14:textId="36B7AEA5" w:rsidR="00B4091C" w:rsidRPr="003B1556" w:rsidRDefault="00B4091C" w:rsidP="00220B9B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B155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B1556">
        <w:rPr>
          <w:rFonts w:ascii="Arial" w:hAnsi="Arial" w:cs="Arial"/>
          <w:sz w:val="24"/>
          <w:szCs w:val="24"/>
        </w:rPr>
        <w:t xml:space="preserve"> Ustawa z dnia 23 kwietnia 1964 r. - Kodeks cywilny (Dz. U. z 202</w:t>
      </w:r>
      <w:r w:rsidR="006020B3">
        <w:rPr>
          <w:rFonts w:ascii="Arial" w:hAnsi="Arial" w:cs="Arial"/>
          <w:sz w:val="24"/>
          <w:szCs w:val="24"/>
        </w:rPr>
        <w:t>4</w:t>
      </w:r>
      <w:r w:rsidRPr="003B1556">
        <w:rPr>
          <w:rFonts w:ascii="Arial" w:hAnsi="Arial" w:cs="Arial"/>
          <w:sz w:val="24"/>
          <w:szCs w:val="24"/>
        </w:rPr>
        <w:t xml:space="preserve"> r. poz. 1</w:t>
      </w:r>
      <w:r w:rsidR="006020B3">
        <w:rPr>
          <w:rFonts w:ascii="Arial" w:hAnsi="Arial" w:cs="Arial"/>
          <w:sz w:val="24"/>
          <w:szCs w:val="24"/>
        </w:rPr>
        <w:t>061</w:t>
      </w:r>
      <w:r w:rsidRPr="003B1556">
        <w:rPr>
          <w:rFonts w:ascii="Arial" w:hAnsi="Arial" w:cs="Arial"/>
          <w:sz w:val="24"/>
          <w:szCs w:val="24"/>
        </w:rPr>
        <w:t xml:space="preserve"> z późn. zm.).  </w:t>
      </w:r>
    </w:p>
  </w:footnote>
  <w:footnote w:id="11">
    <w:p w14:paraId="6A316D29" w14:textId="77777777" w:rsidR="00601760" w:rsidRPr="00510A7B" w:rsidRDefault="00601760" w:rsidP="00220B9B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10A7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10A7B">
        <w:rPr>
          <w:rFonts w:ascii="Arial" w:hAnsi="Arial" w:cs="Arial"/>
          <w:sz w:val="24"/>
          <w:szCs w:val="24"/>
        </w:rPr>
        <w:t xml:space="preserve"> </w:t>
      </w:r>
      <w:hyperlink r:id="rId1" w:history="1">
        <w:r w:rsidRPr="0067047D">
          <w:rPr>
            <w:rStyle w:val="Hipercze"/>
            <w:rFonts w:ascii="Arial" w:hAnsi="Arial" w:cs="Arial"/>
            <w:sz w:val="24"/>
            <w:szCs w:val="24"/>
          </w:rPr>
          <w:t>https://zpe.gov.pl/a/standardy-techniczne/DpbQtmDTi</w:t>
        </w:r>
      </w:hyperlink>
      <w:r w:rsidRPr="00510A7B">
        <w:rPr>
          <w:rFonts w:ascii="Arial" w:hAnsi="Arial" w:cs="Arial"/>
          <w:sz w:val="24"/>
          <w:szCs w:val="24"/>
        </w:rPr>
        <w:t>.</w:t>
      </w:r>
    </w:p>
  </w:footnote>
  <w:footnote w:id="12">
    <w:p w14:paraId="0535A154" w14:textId="77777777" w:rsidR="00601760" w:rsidRPr="00510A7B" w:rsidRDefault="00601760" w:rsidP="00220B9B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10A7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10A7B">
        <w:rPr>
          <w:rFonts w:ascii="Arial" w:hAnsi="Arial" w:cs="Arial"/>
          <w:sz w:val="24"/>
          <w:szCs w:val="24"/>
        </w:rPr>
        <w:t xml:space="preserve"> </w:t>
      </w:r>
      <w:hyperlink r:id="rId2" w:history="1">
        <w:r w:rsidRPr="00510A7B">
          <w:rPr>
            <w:rStyle w:val="Hipercze"/>
            <w:rFonts w:ascii="Arial" w:hAnsi="Arial" w:cs="Arial"/>
            <w:sz w:val="24"/>
            <w:szCs w:val="24"/>
          </w:rPr>
          <w:t>https://joint-research-centre.ec.europa.eu/digcomp_en</w:t>
        </w:r>
      </w:hyperlink>
      <w:r w:rsidRPr="00510A7B">
        <w:rPr>
          <w:rFonts w:ascii="Arial" w:hAnsi="Arial" w:cs="Arial"/>
          <w:sz w:val="24"/>
          <w:szCs w:val="24"/>
        </w:rPr>
        <w:t>. W przypadku, gdy na dzień ogłoszenia naboru aktualna wersja ramy nie jest przetłumaczona na język polski, zastosowanie w naborze ma najaktualniejsza przetłumaczona wersja ramy (http://www.digcomp.pl/).</w:t>
      </w:r>
    </w:p>
  </w:footnote>
  <w:footnote w:id="13">
    <w:p w14:paraId="757AC869" w14:textId="77777777" w:rsidR="00601760" w:rsidRPr="008614BC" w:rsidRDefault="00601760" w:rsidP="00220B9B">
      <w:pPr>
        <w:pStyle w:val="Tekstprzypisudolnego"/>
        <w:spacing w:before="100" w:beforeAutospacing="1" w:after="100" w:afterAutospacing="1"/>
        <w:rPr>
          <w:rFonts w:ascii="Arial" w:hAnsi="Arial" w:cs="Arial"/>
        </w:rPr>
      </w:pPr>
      <w:r w:rsidRPr="008614B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614BC">
        <w:rPr>
          <w:rFonts w:ascii="Arial" w:hAnsi="Arial" w:cs="Arial"/>
          <w:sz w:val="24"/>
          <w:szCs w:val="24"/>
        </w:rPr>
        <w:t xml:space="preserve"> </w:t>
      </w:r>
      <w:hyperlink r:id="rId3" w:history="1">
        <w:r w:rsidRPr="008614BC">
          <w:rPr>
            <w:rStyle w:val="Hipercze"/>
            <w:rFonts w:ascii="Arial" w:hAnsi="Arial" w:cs="Arial"/>
            <w:sz w:val="24"/>
            <w:szCs w:val="24"/>
          </w:rPr>
          <w:t>https://education.ec.europa.eu/pl/selfie</w:t>
        </w:r>
      </w:hyperlink>
      <w:r>
        <w:rPr>
          <w:rFonts w:ascii="Arial" w:hAnsi="Arial" w:cs="Arial"/>
          <w:sz w:val="24"/>
          <w:szCs w:val="24"/>
        </w:rPr>
        <w:t>.</w:t>
      </w:r>
    </w:p>
  </w:footnote>
  <w:footnote w:id="14">
    <w:p w14:paraId="0599613B" w14:textId="3FB3AEBB" w:rsidR="006F15C5" w:rsidRPr="00541676" w:rsidRDefault="006F15C5" w:rsidP="00FE7D8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Negocjacje to proces uzyskiwania informacji i wyjaśnień od wnioskodawców lub poprawiania lub uzupełniania projektu w oparciu o uwagi dotyczące spełniania kryteriów wyboru projektów, dla których przewidziano taką możliwość, zgodnie z art. 55 ust. 1 </w:t>
      </w:r>
      <w:r w:rsidR="00E13653">
        <w:rPr>
          <w:rFonts w:ascii="Arial" w:hAnsi="Arial" w:cs="Arial"/>
          <w:sz w:val="24"/>
          <w:szCs w:val="24"/>
        </w:rPr>
        <w:t>u</w:t>
      </w:r>
      <w:r w:rsidRPr="00541676">
        <w:rPr>
          <w:rFonts w:ascii="Arial" w:hAnsi="Arial" w:cs="Arial"/>
          <w:sz w:val="24"/>
          <w:szCs w:val="24"/>
        </w:rPr>
        <w:t>stawy wdrożeniowej, zakończony oceną spełnienia zero-jedynkowego kryterium wyboru projektów dotyczącego spełnienia warunków postawionych wnioskodawcy przez oceniających, przewodniczącego K</w:t>
      </w:r>
      <w:r w:rsidR="003906A2" w:rsidRPr="00541676">
        <w:rPr>
          <w:rFonts w:ascii="Arial" w:hAnsi="Arial" w:cs="Arial"/>
          <w:sz w:val="24"/>
          <w:szCs w:val="24"/>
        </w:rPr>
        <w:t xml:space="preserve">omisji </w:t>
      </w:r>
      <w:r w:rsidRPr="00541676">
        <w:rPr>
          <w:rFonts w:ascii="Arial" w:hAnsi="Arial" w:cs="Arial"/>
          <w:sz w:val="24"/>
          <w:szCs w:val="24"/>
        </w:rPr>
        <w:t>O</w:t>
      </w:r>
      <w:r w:rsidR="003906A2" w:rsidRPr="00541676">
        <w:rPr>
          <w:rFonts w:ascii="Arial" w:hAnsi="Arial" w:cs="Arial"/>
          <w:sz w:val="24"/>
          <w:szCs w:val="24"/>
        </w:rPr>
        <w:t xml:space="preserve">ceny </w:t>
      </w:r>
      <w:r w:rsidRPr="00541676">
        <w:rPr>
          <w:rFonts w:ascii="Arial" w:hAnsi="Arial" w:cs="Arial"/>
          <w:sz w:val="24"/>
          <w:szCs w:val="24"/>
        </w:rPr>
        <w:t>P</w:t>
      </w:r>
      <w:r w:rsidR="003906A2" w:rsidRPr="00541676">
        <w:rPr>
          <w:rFonts w:ascii="Arial" w:hAnsi="Arial" w:cs="Arial"/>
          <w:sz w:val="24"/>
          <w:szCs w:val="24"/>
        </w:rPr>
        <w:t>rojektów</w:t>
      </w:r>
      <w:r w:rsidRPr="00541676">
        <w:rPr>
          <w:rFonts w:ascii="Arial" w:hAnsi="Arial" w:cs="Arial"/>
          <w:sz w:val="24"/>
          <w:szCs w:val="24"/>
        </w:rPr>
        <w:t xml:space="preserve"> lub wynikających z ustaleń podjętych w toku negocjacji.</w:t>
      </w:r>
    </w:p>
  </w:footnote>
  <w:footnote w:id="15">
    <w:p w14:paraId="7ABA6CA5" w14:textId="3CF74EFA" w:rsidR="006F15C5" w:rsidRPr="00541676" w:rsidRDefault="006F15C5" w:rsidP="00FE7D8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</w:t>
      </w:r>
      <w:r w:rsidR="007B4F1B" w:rsidRPr="00541676">
        <w:rPr>
          <w:rFonts w:ascii="Arial" w:hAnsi="Arial" w:cs="Arial"/>
          <w:sz w:val="24"/>
          <w:szCs w:val="24"/>
        </w:rPr>
        <w:t xml:space="preserve">Przez podjęcie negocjacji należy rozumieć przesłanie w wyznaczonym przez </w:t>
      </w:r>
      <w:r w:rsidR="00DC189E" w:rsidRPr="00541676">
        <w:rPr>
          <w:rFonts w:ascii="Arial" w:hAnsi="Arial" w:cs="Arial"/>
          <w:sz w:val="24"/>
          <w:szCs w:val="24"/>
        </w:rPr>
        <w:t xml:space="preserve">Instytucję </w:t>
      </w:r>
      <w:r w:rsidR="00B4091C">
        <w:rPr>
          <w:rFonts w:ascii="Arial" w:hAnsi="Arial" w:cs="Arial"/>
          <w:sz w:val="24"/>
          <w:szCs w:val="24"/>
        </w:rPr>
        <w:t>Pośrednicz</w:t>
      </w:r>
      <w:r w:rsidR="006B68FB" w:rsidRPr="00541676">
        <w:rPr>
          <w:rFonts w:ascii="Arial" w:hAnsi="Arial" w:cs="Arial"/>
          <w:sz w:val="24"/>
          <w:szCs w:val="24"/>
        </w:rPr>
        <w:t>ącą</w:t>
      </w:r>
      <w:r w:rsidR="007B4F1B" w:rsidRPr="00541676">
        <w:rPr>
          <w:rFonts w:ascii="Arial" w:hAnsi="Arial" w:cs="Arial"/>
          <w:sz w:val="24"/>
          <w:szCs w:val="24"/>
        </w:rPr>
        <w:t xml:space="preserve"> terminie odpowiedzi na stanowisko negocjacyjne.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90A2F" w14:textId="77777777" w:rsidR="007E6A64" w:rsidRDefault="007E6A64">
    <w:pPr>
      <w:pStyle w:val="Nagwek"/>
    </w:pPr>
  </w:p>
  <w:p w14:paraId="6F2D06E7" w14:textId="77777777" w:rsidR="00313392" w:rsidRDefault="00313392"/>
  <w:p w14:paraId="383A6E43" w14:textId="77777777" w:rsidR="00313392" w:rsidRDefault="0031339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679EA" w14:textId="77777777" w:rsidR="007E6A64" w:rsidRDefault="007E6A64">
    <w:pPr>
      <w:pStyle w:val="Nagwek"/>
    </w:pPr>
  </w:p>
  <w:p w14:paraId="37F06484" w14:textId="77777777" w:rsidR="00313392" w:rsidRDefault="00313392"/>
  <w:p w14:paraId="2C7D92C2" w14:textId="77777777" w:rsidR="00313392" w:rsidRDefault="0031339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D07E0" w14:textId="4555306C" w:rsidR="00996F8B" w:rsidRDefault="00B842D2" w:rsidP="00FE7D85">
    <w:pPr>
      <w:spacing w:before="100" w:beforeAutospacing="1" w:after="100" w:afterAutospacing="1" w:line="276" w:lineRule="auto"/>
      <w:rPr>
        <w:rFonts w:ascii="Arial" w:hAnsi="Arial"/>
        <w:sz w:val="24"/>
      </w:rPr>
    </w:pPr>
    <w:r w:rsidRPr="00FE7D85">
      <w:rPr>
        <w:rFonts w:ascii="Arial" w:hAnsi="Arial"/>
        <w:sz w:val="24"/>
      </w:rPr>
      <w:t>FUNDUSZE EUROPEJSKIE DLA KUJAW I POMORZA 2021-2027</w:t>
    </w:r>
  </w:p>
  <w:p w14:paraId="07BB5A57" w14:textId="264D0F35" w:rsidR="002727E0" w:rsidRPr="00BE45ED" w:rsidDel="00417AF7" w:rsidRDefault="002727E0" w:rsidP="007E6A64">
    <w:pPr>
      <w:spacing w:after="0" w:line="276" w:lineRule="auto"/>
      <w:ind w:left="8496"/>
      <w:rPr>
        <w:del w:id="11" w:author="Michał Banasiak" w:date="2025-01-10T11:57:00Z" w16du:dateUtc="2025-01-10T10:57:00Z"/>
        <w:rFonts w:ascii="Arial" w:hAnsi="Arial" w:cs="Arial"/>
        <w:bCs/>
        <w:sz w:val="24"/>
        <w:szCs w:val="24"/>
      </w:rPr>
    </w:pPr>
    <w:r w:rsidRPr="00BE45ED">
      <w:rPr>
        <w:rFonts w:ascii="Arial" w:hAnsi="Arial" w:cs="Arial"/>
        <w:bCs/>
        <w:sz w:val="24"/>
        <w:szCs w:val="24"/>
      </w:rPr>
      <w:t xml:space="preserve">Załącznik </w:t>
    </w:r>
    <w:ins w:id="12" w:author="Michał Banasiak" w:date="2025-01-10T11:55:00Z" w16du:dateUtc="2025-01-10T10:55:00Z">
      <w:r w:rsidR="00417AF7">
        <w:rPr>
          <w:rFonts w:ascii="Arial" w:hAnsi="Arial" w:cs="Arial"/>
          <w:bCs/>
          <w:sz w:val="24"/>
          <w:szCs w:val="24"/>
        </w:rPr>
        <w:t xml:space="preserve">nr 1 </w:t>
      </w:r>
    </w:ins>
    <w:r w:rsidRPr="00BE45ED">
      <w:rPr>
        <w:rFonts w:ascii="Arial" w:hAnsi="Arial" w:cs="Arial"/>
        <w:bCs/>
        <w:sz w:val="24"/>
        <w:szCs w:val="24"/>
      </w:rPr>
      <w:t xml:space="preserve">do </w:t>
    </w:r>
    <w:del w:id="13" w:author="Michał Banasiak" w:date="2025-01-10T11:56:00Z" w16du:dateUtc="2025-01-10T10:56:00Z">
      <w:r w:rsidRPr="00BE45ED" w:rsidDel="00417AF7">
        <w:rPr>
          <w:rFonts w:ascii="Arial" w:hAnsi="Arial" w:cs="Arial"/>
          <w:bCs/>
          <w:sz w:val="24"/>
          <w:szCs w:val="24"/>
        </w:rPr>
        <w:delText>uchwały ZW</w:delText>
      </w:r>
    </w:del>
    <w:ins w:id="14" w:author="Michał Banasiak" w:date="2025-01-10T11:56:00Z" w16du:dateUtc="2025-01-10T10:56:00Z">
      <w:r w:rsidR="00417AF7">
        <w:rPr>
          <w:rFonts w:ascii="Arial" w:hAnsi="Arial" w:cs="Arial"/>
          <w:bCs/>
          <w:sz w:val="24"/>
          <w:szCs w:val="24"/>
        </w:rPr>
        <w:t>Stanowiska</w:t>
      </w:r>
    </w:ins>
    <w:r w:rsidRPr="00BE45ED">
      <w:rPr>
        <w:rFonts w:ascii="Arial" w:hAnsi="Arial" w:cs="Arial"/>
        <w:bCs/>
        <w:sz w:val="24"/>
        <w:szCs w:val="24"/>
      </w:rPr>
      <w:t xml:space="preserve"> nr </w:t>
    </w:r>
    <w:del w:id="15" w:author="Michał Banasiak" w:date="2025-01-10T11:56:00Z" w16du:dateUtc="2025-01-10T10:56:00Z">
      <w:r w:rsidRPr="00BE45ED" w:rsidDel="00417AF7">
        <w:rPr>
          <w:rFonts w:ascii="Arial" w:hAnsi="Arial" w:cs="Arial"/>
          <w:bCs/>
          <w:sz w:val="24"/>
          <w:szCs w:val="24"/>
        </w:rPr>
        <w:delText>19/976/24</w:delText>
      </w:r>
    </w:del>
    <w:ins w:id="16" w:author="Michał Banasiak" w:date="2025-01-10T11:56:00Z" w16du:dateUtc="2025-01-10T10:56:00Z">
      <w:r w:rsidR="00417AF7">
        <w:rPr>
          <w:rFonts w:ascii="Arial" w:hAnsi="Arial" w:cs="Arial"/>
          <w:bCs/>
          <w:sz w:val="24"/>
          <w:szCs w:val="24"/>
        </w:rPr>
        <w:t>4/2025</w:t>
      </w:r>
      <w:r w:rsidR="00417AF7" w:rsidRPr="00417AF7">
        <w:rPr>
          <w:rFonts w:ascii="Arial" w:hAnsi="Arial" w:cs="Arial"/>
          <w:bCs/>
          <w:sz w:val="24"/>
          <w:szCs w:val="24"/>
        </w:rPr>
        <w:t xml:space="preserve"> </w:t>
      </w:r>
      <w:r w:rsidR="00417AF7">
        <w:rPr>
          <w:rFonts w:ascii="Arial" w:hAnsi="Arial" w:cs="Arial"/>
          <w:bCs/>
          <w:sz w:val="24"/>
          <w:szCs w:val="24"/>
        </w:rPr>
        <w:t>Grupy roboczej ds. EFS+</w:t>
      </w:r>
    </w:ins>
    <w:r w:rsidR="007E6A64">
      <w:rPr>
        <w:rFonts w:ascii="Arial" w:hAnsi="Arial" w:cs="Arial"/>
        <w:bCs/>
        <w:sz w:val="24"/>
        <w:szCs w:val="24"/>
      </w:rPr>
      <w:t xml:space="preserve"> </w:t>
    </w:r>
    <w:r w:rsidRPr="00BE45ED">
      <w:rPr>
        <w:rFonts w:ascii="Arial" w:hAnsi="Arial" w:cs="Arial"/>
        <w:bCs/>
        <w:sz w:val="24"/>
        <w:szCs w:val="24"/>
      </w:rPr>
      <w:t xml:space="preserve">z dnia </w:t>
    </w:r>
    <w:del w:id="17" w:author="Michał Banasiak" w:date="2025-01-10T11:57:00Z" w16du:dateUtc="2025-01-10T10:57:00Z">
      <w:r w:rsidRPr="00BE45ED" w:rsidDel="00417AF7">
        <w:rPr>
          <w:rFonts w:ascii="Arial" w:hAnsi="Arial" w:cs="Arial"/>
          <w:bCs/>
          <w:sz w:val="24"/>
          <w:szCs w:val="24"/>
        </w:rPr>
        <w:delText xml:space="preserve">20 </w:delText>
      </w:r>
    </w:del>
    <w:ins w:id="18" w:author="Michał Banasiak" w:date="2025-01-10T11:57:00Z" w16du:dateUtc="2025-01-10T10:57:00Z">
      <w:r w:rsidR="00417AF7">
        <w:rPr>
          <w:rFonts w:ascii="Arial" w:hAnsi="Arial" w:cs="Arial"/>
          <w:bCs/>
          <w:sz w:val="24"/>
          <w:szCs w:val="24"/>
        </w:rPr>
        <w:t>1</w:t>
      </w:r>
      <w:r w:rsidR="00417AF7" w:rsidRPr="00BE45ED">
        <w:rPr>
          <w:rFonts w:ascii="Arial" w:hAnsi="Arial" w:cs="Arial"/>
          <w:bCs/>
          <w:sz w:val="24"/>
          <w:szCs w:val="24"/>
        </w:rPr>
        <w:t xml:space="preserve">0 </w:t>
      </w:r>
    </w:ins>
    <w:del w:id="19" w:author="Michał Banasiak" w:date="2025-01-10T11:57:00Z" w16du:dateUtc="2025-01-10T10:57:00Z">
      <w:r w:rsidRPr="00BE45ED" w:rsidDel="00417AF7">
        <w:rPr>
          <w:rFonts w:ascii="Arial" w:hAnsi="Arial" w:cs="Arial"/>
          <w:bCs/>
          <w:sz w:val="24"/>
          <w:szCs w:val="24"/>
        </w:rPr>
        <w:delText xml:space="preserve">listopada </w:delText>
      </w:r>
    </w:del>
    <w:ins w:id="20" w:author="Michał Banasiak" w:date="2025-01-10T11:57:00Z" w16du:dateUtc="2025-01-10T10:57:00Z">
      <w:r w:rsidR="00417AF7">
        <w:rPr>
          <w:rFonts w:ascii="Arial" w:hAnsi="Arial" w:cs="Arial"/>
          <w:bCs/>
          <w:sz w:val="24"/>
          <w:szCs w:val="24"/>
        </w:rPr>
        <w:t>stycznia</w:t>
      </w:r>
      <w:r w:rsidR="00417AF7" w:rsidRPr="00BE45ED">
        <w:rPr>
          <w:rFonts w:ascii="Arial" w:hAnsi="Arial" w:cs="Arial"/>
          <w:bCs/>
          <w:sz w:val="24"/>
          <w:szCs w:val="24"/>
        </w:rPr>
        <w:t xml:space="preserve"> </w:t>
      </w:r>
    </w:ins>
    <w:r w:rsidRPr="00BE45ED">
      <w:rPr>
        <w:rFonts w:ascii="Arial" w:hAnsi="Arial" w:cs="Arial"/>
        <w:bCs/>
        <w:sz w:val="24"/>
        <w:szCs w:val="24"/>
      </w:rPr>
      <w:t>202</w:t>
    </w:r>
    <w:ins w:id="21" w:author="Michał Banasiak" w:date="2025-01-10T11:57:00Z" w16du:dateUtc="2025-01-10T10:57:00Z">
      <w:r w:rsidR="00417AF7">
        <w:rPr>
          <w:rFonts w:ascii="Arial" w:hAnsi="Arial" w:cs="Arial"/>
          <w:bCs/>
          <w:sz w:val="24"/>
          <w:szCs w:val="24"/>
        </w:rPr>
        <w:t>5</w:t>
      </w:r>
    </w:ins>
    <w:del w:id="22" w:author="Michał Banasiak" w:date="2025-01-10T11:57:00Z" w16du:dateUtc="2025-01-10T10:57:00Z">
      <w:r w:rsidRPr="00BE45ED" w:rsidDel="00417AF7">
        <w:rPr>
          <w:rFonts w:ascii="Arial" w:hAnsi="Arial" w:cs="Arial"/>
          <w:bCs/>
          <w:sz w:val="24"/>
          <w:szCs w:val="24"/>
        </w:rPr>
        <w:delText>4</w:delText>
      </w:r>
    </w:del>
    <w:r w:rsidRPr="00BE45ED">
      <w:rPr>
        <w:rFonts w:ascii="Arial" w:hAnsi="Arial" w:cs="Arial"/>
        <w:bCs/>
        <w:sz w:val="24"/>
        <w:szCs w:val="24"/>
      </w:rPr>
      <w:t xml:space="preserve"> r.</w:t>
    </w:r>
  </w:p>
  <w:p w14:paraId="2BE23A05" w14:textId="7AEBED5E" w:rsidR="00FE7D85" w:rsidRPr="00FE7D85" w:rsidRDefault="00FE7D85" w:rsidP="00417AF7">
    <w:pPr>
      <w:spacing w:after="0" w:line="276" w:lineRule="auto"/>
      <w:ind w:left="8496"/>
      <w:rPr>
        <w:rFonts w:ascii="Arial" w:hAnsi="Arial" w:cs="Arial"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B4883"/>
    <w:multiLevelType w:val="hybridMultilevel"/>
    <w:tmpl w:val="FC76C42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0DA4D8F"/>
    <w:multiLevelType w:val="hybridMultilevel"/>
    <w:tmpl w:val="540CD3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832831"/>
    <w:multiLevelType w:val="hybridMultilevel"/>
    <w:tmpl w:val="A6966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A6323"/>
    <w:multiLevelType w:val="hybridMultilevel"/>
    <w:tmpl w:val="18D86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2426F1"/>
    <w:multiLevelType w:val="hybridMultilevel"/>
    <w:tmpl w:val="B8727104"/>
    <w:lvl w:ilvl="0" w:tplc="095C5646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619C3"/>
    <w:multiLevelType w:val="hybridMultilevel"/>
    <w:tmpl w:val="FB6E3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4B5E46"/>
    <w:multiLevelType w:val="hybridMultilevel"/>
    <w:tmpl w:val="792A9C04"/>
    <w:lvl w:ilvl="0" w:tplc="C5468A1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2B0F5A"/>
    <w:multiLevelType w:val="hybridMultilevel"/>
    <w:tmpl w:val="FB6E3D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41854"/>
    <w:multiLevelType w:val="hybridMultilevel"/>
    <w:tmpl w:val="457884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E70FBA"/>
    <w:multiLevelType w:val="hybridMultilevel"/>
    <w:tmpl w:val="4CDE631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2E10547"/>
    <w:multiLevelType w:val="hybridMultilevel"/>
    <w:tmpl w:val="3F4810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3E623F"/>
    <w:multiLevelType w:val="hybridMultilevel"/>
    <w:tmpl w:val="CFBC0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E93695"/>
    <w:multiLevelType w:val="hybridMultilevel"/>
    <w:tmpl w:val="45788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35639"/>
    <w:multiLevelType w:val="hybridMultilevel"/>
    <w:tmpl w:val="26D0507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1476BF5"/>
    <w:multiLevelType w:val="hybridMultilevel"/>
    <w:tmpl w:val="A57E4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9E5864"/>
    <w:multiLevelType w:val="hybridMultilevel"/>
    <w:tmpl w:val="61BE261C"/>
    <w:lvl w:ilvl="0" w:tplc="5906AD56">
      <w:start w:val="1"/>
      <w:numFmt w:val="lowerRoman"/>
      <w:lvlText w:val="%1."/>
      <w:lvlJc w:val="left"/>
      <w:pPr>
        <w:ind w:left="1788" w:hanging="72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821631"/>
    <w:multiLevelType w:val="hybridMultilevel"/>
    <w:tmpl w:val="08A065DE"/>
    <w:lvl w:ilvl="0" w:tplc="04150019">
      <w:start w:val="1"/>
      <w:numFmt w:val="lowerLetter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0" w15:restartNumberingAfterBreak="0">
    <w:nsid w:val="25C66421"/>
    <w:multiLevelType w:val="hybridMultilevel"/>
    <w:tmpl w:val="0BDA1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9B79D9"/>
    <w:multiLevelType w:val="hybridMultilevel"/>
    <w:tmpl w:val="D05CD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304A37"/>
    <w:multiLevelType w:val="hybridMultilevel"/>
    <w:tmpl w:val="CED09C9E"/>
    <w:lvl w:ilvl="0" w:tplc="0415001B">
      <w:start w:val="1"/>
      <w:numFmt w:val="lowerRoman"/>
      <w:lvlText w:val="%1."/>
      <w:lvlJc w:val="righ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4" w15:restartNumberingAfterBreak="0">
    <w:nsid w:val="2A4D13E7"/>
    <w:multiLevelType w:val="hybridMultilevel"/>
    <w:tmpl w:val="1180DB88"/>
    <w:lvl w:ilvl="0" w:tplc="FFFFFFFF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2CA273D3"/>
    <w:multiLevelType w:val="hybridMultilevel"/>
    <w:tmpl w:val="E6DC1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2E5E89"/>
    <w:multiLevelType w:val="hybridMultilevel"/>
    <w:tmpl w:val="EA403D1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2F9D4473"/>
    <w:multiLevelType w:val="hybridMultilevel"/>
    <w:tmpl w:val="7AF6C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3400B0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065420"/>
    <w:multiLevelType w:val="hybridMultilevel"/>
    <w:tmpl w:val="F57C1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C44452"/>
    <w:multiLevelType w:val="hybridMultilevel"/>
    <w:tmpl w:val="54140208"/>
    <w:lvl w:ilvl="0" w:tplc="8D7A13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A9027A"/>
    <w:multiLevelType w:val="hybridMultilevel"/>
    <w:tmpl w:val="BD5E4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CF62B4"/>
    <w:multiLevelType w:val="hybridMultilevel"/>
    <w:tmpl w:val="F4C6151E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A4060A3"/>
    <w:multiLevelType w:val="hybridMultilevel"/>
    <w:tmpl w:val="046AC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A9071E7"/>
    <w:multiLevelType w:val="hybridMultilevel"/>
    <w:tmpl w:val="B60697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5F78B5"/>
    <w:multiLevelType w:val="hybridMultilevel"/>
    <w:tmpl w:val="F2BA6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0E835CA"/>
    <w:multiLevelType w:val="hybridMultilevel"/>
    <w:tmpl w:val="96EC5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426AA0"/>
    <w:multiLevelType w:val="hybridMultilevel"/>
    <w:tmpl w:val="1180DB88"/>
    <w:lvl w:ilvl="0" w:tplc="95846FA8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 w15:restartNumberingAfterBreak="0">
    <w:nsid w:val="46671CE8"/>
    <w:multiLevelType w:val="hybridMultilevel"/>
    <w:tmpl w:val="45AC2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B60703F"/>
    <w:multiLevelType w:val="hybridMultilevel"/>
    <w:tmpl w:val="033A05F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2" w15:restartNumberingAfterBreak="0">
    <w:nsid w:val="4F220F79"/>
    <w:multiLevelType w:val="hybridMultilevel"/>
    <w:tmpl w:val="96EC5C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447328"/>
    <w:multiLevelType w:val="hybridMultilevel"/>
    <w:tmpl w:val="755E1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C8A682E"/>
    <w:multiLevelType w:val="hybridMultilevel"/>
    <w:tmpl w:val="B4465D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9D11CA"/>
    <w:multiLevelType w:val="hybridMultilevel"/>
    <w:tmpl w:val="BC84CB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F6208DF"/>
    <w:multiLevelType w:val="hybridMultilevel"/>
    <w:tmpl w:val="B6069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07956AE"/>
    <w:multiLevelType w:val="hybridMultilevel"/>
    <w:tmpl w:val="D2D27488"/>
    <w:lvl w:ilvl="0" w:tplc="706EBD8A">
      <w:start w:val="1"/>
      <w:numFmt w:val="lowerLetter"/>
      <w:lvlText w:val="%1.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1F136BB"/>
    <w:multiLevelType w:val="hybridMultilevel"/>
    <w:tmpl w:val="A8B8315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641827A0"/>
    <w:multiLevelType w:val="hybridMultilevel"/>
    <w:tmpl w:val="C3A8BEF2"/>
    <w:lvl w:ilvl="0" w:tplc="59EAE1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CA95CD2"/>
    <w:multiLevelType w:val="hybridMultilevel"/>
    <w:tmpl w:val="68E0B5F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5" w15:restartNumberingAfterBreak="0">
    <w:nsid w:val="706C38DE"/>
    <w:multiLevelType w:val="hybridMultilevel"/>
    <w:tmpl w:val="0744310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07E6945"/>
    <w:multiLevelType w:val="hybridMultilevel"/>
    <w:tmpl w:val="B4F21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D733F8"/>
    <w:multiLevelType w:val="hybridMultilevel"/>
    <w:tmpl w:val="4AE80608"/>
    <w:lvl w:ilvl="0" w:tplc="9940B178">
      <w:start w:val="1"/>
      <w:numFmt w:val="lowerLetter"/>
      <w:lvlText w:val="%1."/>
      <w:lvlJc w:val="left"/>
      <w:pPr>
        <w:ind w:left="78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8" w15:restartNumberingAfterBreak="0">
    <w:nsid w:val="785534E4"/>
    <w:multiLevelType w:val="hybridMultilevel"/>
    <w:tmpl w:val="9E9A031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CD05C2"/>
    <w:multiLevelType w:val="hybridMultilevel"/>
    <w:tmpl w:val="2926ED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773857">
    <w:abstractNumId w:val="4"/>
  </w:num>
  <w:num w:numId="2" w16cid:durableId="426662290">
    <w:abstractNumId w:val="53"/>
  </w:num>
  <w:num w:numId="3" w16cid:durableId="1705445052">
    <w:abstractNumId w:val="37"/>
  </w:num>
  <w:num w:numId="4" w16cid:durableId="295533029">
    <w:abstractNumId w:val="5"/>
  </w:num>
  <w:num w:numId="5" w16cid:durableId="1043753011">
    <w:abstractNumId w:val="27"/>
  </w:num>
  <w:num w:numId="6" w16cid:durableId="581724086">
    <w:abstractNumId w:val="49"/>
  </w:num>
  <w:num w:numId="7" w16cid:durableId="2112970414">
    <w:abstractNumId w:val="44"/>
  </w:num>
  <w:num w:numId="8" w16cid:durableId="139813075">
    <w:abstractNumId w:val="7"/>
  </w:num>
  <w:num w:numId="9" w16cid:durableId="1309821674">
    <w:abstractNumId w:val="12"/>
  </w:num>
  <w:num w:numId="10" w16cid:durableId="654381968">
    <w:abstractNumId w:val="22"/>
  </w:num>
  <w:num w:numId="11" w16cid:durableId="951400918">
    <w:abstractNumId w:val="14"/>
  </w:num>
  <w:num w:numId="12" w16cid:durableId="76249048">
    <w:abstractNumId w:val="43"/>
  </w:num>
  <w:num w:numId="13" w16cid:durableId="1521623044">
    <w:abstractNumId w:val="18"/>
  </w:num>
  <w:num w:numId="14" w16cid:durableId="66802378">
    <w:abstractNumId w:val="45"/>
  </w:num>
  <w:num w:numId="15" w16cid:durableId="1924951966">
    <w:abstractNumId w:val="54"/>
  </w:num>
  <w:num w:numId="16" w16cid:durableId="1079598085">
    <w:abstractNumId w:val="26"/>
  </w:num>
  <w:num w:numId="17" w16cid:durableId="545407324">
    <w:abstractNumId w:val="2"/>
  </w:num>
  <w:num w:numId="18" w16cid:durableId="1953442197">
    <w:abstractNumId w:val="13"/>
  </w:num>
  <w:num w:numId="19" w16cid:durableId="161942474">
    <w:abstractNumId w:val="20"/>
  </w:num>
  <w:num w:numId="20" w16cid:durableId="1028607099">
    <w:abstractNumId w:val="39"/>
  </w:num>
  <w:num w:numId="21" w16cid:durableId="2001809810">
    <w:abstractNumId w:val="35"/>
  </w:num>
  <w:num w:numId="22" w16cid:durableId="194736181">
    <w:abstractNumId w:val="0"/>
  </w:num>
  <w:num w:numId="23" w16cid:durableId="188667138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95286549">
    <w:abstractNumId w:val="11"/>
  </w:num>
  <w:num w:numId="25" w16cid:durableId="2143619055">
    <w:abstractNumId w:val="57"/>
  </w:num>
  <w:num w:numId="26" w16cid:durableId="1403720235">
    <w:abstractNumId w:val="32"/>
  </w:num>
  <w:num w:numId="27" w16cid:durableId="1288316941">
    <w:abstractNumId w:val="30"/>
  </w:num>
  <w:num w:numId="28" w16cid:durableId="50232050">
    <w:abstractNumId w:val="21"/>
  </w:num>
  <w:num w:numId="29" w16cid:durableId="1665277593">
    <w:abstractNumId w:val="10"/>
  </w:num>
  <w:num w:numId="30" w16cid:durableId="155000657">
    <w:abstractNumId w:val="23"/>
  </w:num>
  <w:num w:numId="31" w16cid:durableId="851379404">
    <w:abstractNumId w:val="40"/>
  </w:num>
  <w:num w:numId="32" w16cid:durableId="589511214">
    <w:abstractNumId w:val="34"/>
  </w:num>
  <w:num w:numId="33" w16cid:durableId="1157644883">
    <w:abstractNumId w:val="50"/>
  </w:num>
  <w:num w:numId="34" w16cid:durableId="2093157884">
    <w:abstractNumId w:val="52"/>
  </w:num>
  <w:num w:numId="35" w16cid:durableId="1760446072">
    <w:abstractNumId w:val="15"/>
  </w:num>
  <w:num w:numId="36" w16cid:durableId="588271240">
    <w:abstractNumId w:val="55"/>
  </w:num>
  <w:num w:numId="37" w16cid:durableId="1404445420">
    <w:abstractNumId w:val="29"/>
  </w:num>
  <w:num w:numId="38" w16cid:durableId="378937338">
    <w:abstractNumId w:val="9"/>
  </w:num>
  <w:num w:numId="39" w16cid:durableId="860585302">
    <w:abstractNumId w:val="24"/>
  </w:num>
  <w:num w:numId="40" w16cid:durableId="1730806878">
    <w:abstractNumId w:val="46"/>
  </w:num>
  <w:num w:numId="41" w16cid:durableId="1550534563">
    <w:abstractNumId w:val="1"/>
  </w:num>
  <w:num w:numId="42" w16cid:durableId="953293633">
    <w:abstractNumId w:val="47"/>
  </w:num>
  <w:num w:numId="43" w16cid:durableId="38943520">
    <w:abstractNumId w:val="48"/>
  </w:num>
  <w:num w:numId="44" w16cid:durableId="1739743942">
    <w:abstractNumId w:val="3"/>
  </w:num>
  <w:num w:numId="45" w16cid:durableId="1604997824">
    <w:abstractNumId w:val="31"/>
  </w:num>
  <w:num w:numId="46" w16cid:durableId="131024431">
    <w:abstractNumId w:val="51"/>
  </w:num>
  <w:num w:numId="47" w16cid:durableId="231358743">
    <w:abstractNumId w:val="16"/>
  </w:num>
  <w:num w:numId="48" w16cid:durableId="1170870186">
    <w:abstractNumId w:val="28"/>
  </w:num>
  <w:num w:numId="49" w16cid:durableId="509174144">
    <w:abstractNumId w:val="25"/>
  </w:num>
  <w:num w:numId="50" w16cid:durableId="391319345">
    <w:abstractNumId w:val="59"/>
  </w:num>
  <w:num w:numId="51" w16cid:durableId="1622034756">
    <w:abstractNumId w:val="58"/>
  </w:num>
  <w:num w:numId="52" w16cid:durableId="928850420">
    <w:abstractNumId w:val="41"/>
  </w:num>
  <w:num w:numId="53" w16cid:durableId="1505975789">
    <w:abstractNumId w:val="19"/>
  </w:num>
  <w:num w:numId="54" w16cid:durableId="68059360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185554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4597349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940794960">
    <w:abstractNumId w:val="42"/>
  </w:num>
  <w:num w:numId="58" w16cid:durableId="1892963637">
    <w:abstractNumId w:val="36"/>
  </w:num>
  <w:num w:numId="59" w16cid:durableId="222832918">
    <w:abstractNumId w:val="56"/>
  </w:num>
  <w:num w:numId="60" w16cid:durableId="1782411456">
    <w:abstractNumId w:val="38"/>
  </w:num>
  <w:num w:numId="61" w16cid:durableId="172570997">
    <w:abstractNumId w:val="33"/>
  </w:num>
  <w:num w:numId="62" w16cid:durableId="434400523">
    <w:abstractNumId w:val="6"/>
  </w:num>
  <w:numIdMacAtCleanup w:val="6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ichał Banasiak">
    <w15:presenceInfo w15:providerId="None" w15:userId="Michał Banasia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0144A"/>
    <w:rsid w:val="0000164A"/>
    <w:rsid w:val="00004F63"/>
    <w:rsid w:val="0000669C"/>
    <w:rsid w:val="000115AD"/>
    <w:rsid w:val="00011DDA"/>
    <w:rsid w:val="0001214D"/>
    <w:rsid w:val="000133E2"/>
    <w:rsid w:val="000137FB"/>
    <w:rsid w:val="00014925"/>
    <w:rsid w:val="00014F75"/>
    <w:rsid w:val="00016443"/>
    <w:rsid w:val="0002314D"/>
    <w:rsid w:val="0002380E"/>
    <w:rsid w:val="00026B80"/>
    <w:rsid w:val="00035F40"/>
    <w:rsid w:val="000376C1"/>
    <w:rsid w:val="0003776B"/>
    <w:rsid w:val="0004040E"/>
    <w:rsid w:val="00044260"/>
    <w:rsid w:val="000445E7"/>
    <w:rsid w:val="00044DBB"/>
    <w:rsid w:val="00046AF2"/>
    <w:rsid w:val="00047309"/>
    <w:rsid w:val="000522D3"/>
    <w:rsid w:val="00054631"/>
    <w:rsid w:val="00056F9D"/>
    <w:rsid w:val="00057FC9"/>
    <w:rsid w:val="000600B9"/>
    <w:rsid w:val="00064017"/>
    <w:rsid w:val="00064367"/>
    <w:rsid w:val="000662BA"/>
    <w:rsid w:val="00073221"/>
    <w:rsid w:val="00073FE9"/>
    <w:rsid w:val="00080E1A"/>
    <w:rsid w:val="00080E66"/>
    <w:rsid w:val="00084E1D"/>
    <w:rsid w:val="00085C79"/>
    <w:rsid w:val="0008704C"/>
    <w:rsid w:val="000875DC"/>
    <w:rsid w:val="00090269"/>
    <w:rsid w:val="000902C1"/>
    <w:rsid w:val="000915D9"/>
    <w:rsid w:val="00093F89"/>
    <w:rsid w:val="00097DD7"/>
    <w:rsid w:val="000A036C"/>
    <w:rsid w:val="000A0FBB"/>
    <w:rsid w:val="000A1712"/>
    <w:rsid w:val="000A59A1"/>
    <w:rsid w:val="000B042B"/>
    <w:rsid w:val="000B091A"/>
    <w:rsid w:val="000B2B70"/>
    <w:rsid w:val="000B6589"/>
    <w:rsid w:val="000C1676"/>
    <w:rsid w:val="000C36D5"/>
    <w:rsid w:val="000C6D96"/>
    <w:rsid w:val="000D1563"/>
    <w:rsid w:val="000D41C9"/>
    <w:rsid w:val="000D4BAD"/>
    <w:rsid w:val="000D650B"/>
    <w:rsid w:val="000D72F9"/>
    <w:rsid w:val="000E4428"/>
    <w:rsid w:val="000E5639"/>
    <w:rsid w:val="000F0B29"/>
    <w:rsid w:val="000F1690"/>
    <w:rsid w:val="000F38B3"/>
    <w:rsid w:val="00104B27"/>
    <w:rsid w:val="001154E5"/>
    <w:rsid w:val="001201B5"/>
    <w:rsid w:val="00122785"/>
    <w:rsid w:val="00123FCD"/>
    <w:rsid w:val="00125970"/>
    <w:rsid w:val="00131A7C"/>
    <w:rsid w:val="00132159"/>
    <w:rsid w:val="0013348E"/>
    <w:rsid w:val="00134FC4"/>
    <w:rsid w:val="00137610"/>
    <w:rsid w:val="00137BF8"/>
    <w:rsid w:val="00141456"/>
    <w:rsid w:val="0014346C"/>
    <w:rsid w:val="00144411"/>
    <w:rsid w:val="001453D3"/>
    <w:rsid w:val="00145FA5"/>
    <w:rsid w:val="001509AE"/>
    <w:rsid w:val="00150D98"/>
    <w:rsid w:val="00150F54"/>
    <w:rsid w:val="00153C19"/>
    <w:rsid w:val="0015647F"/>
    <w:rsid w:val="00156ECB"/>
    <w:rsid w:val="00156FDF"/>
    <w:rsid w:val="00157CAA"/>
    <w:rsid w:val="0016013E"/>
    <w:rsid w:val="00160A7B"/>
    <w:rsid w:val="00161F8B"/>
    <w:rsid w:val="00172A3E"/>
    <w:rsid w:val="0017463C"/>
    <w:rsid w:val="00177529"/>
    <w:rsid w:val="0017774A"/>
    <w:rsid w:val="00177931"/>
    <w:rsid w:val="00180DB3"/>
    <w:rsid w:val="001819C6"/>
    <w:rsid w:val="0018526E"/>
    <w:rsid w:val="00185BB6"/>
    <w:rsid w:val="00186363"/>
    <w:rsid w:val="00190A35"/>
    <w:rsid w:val="001A07D6"/>
    <w:rsid w:val="001A31D4"/>
    <w:rsid w:val="001A43C4"/>
    <w:rsid w:val="001A7B31"/>
    <w:rsid w:val="001B2B9E"/>
    <w:rsid w:val="001B3034"/>
    <w:rsid w:val="001B668B"/>
    <w:rsid w:val="001C11F2"/>
    <w:rsid w:val="001C5CC2"/>
    <w:rsid w:val="001C6FA5"/>
    <w:rsid w:val="001D17AC"/>
    <w:rsid w:val="001D2EFE"/>
    <w:rsid w:val="001D43C5"/>
    <w:rsid w:val="001D586C"/>
    <w:rsid w:val="001D5EA3"/>
    <w:rsid w:val="001D6834"/>
    <w:rsid w:val="001D78A1"/>
    <w:rsid w:val="001E2FFB"/>
    <w:rsid w:val="001E7401"/>
    <w:rsid w:val="001F14BE"/>
    <w:rsid w:val="001F1864"/>
    <w:rsid w:val="001F1C2E"/>
    <w:rsid w:val="001F41F5"/>
    <w:rsid w:val="001F470C"/>
    <w:rsid w:val="001F57A8"/>
    <w:rsid w:val="001F6757"/>
    <w:rsid w:val="00202780"/>
    <w:rsid w:val="00202835"/>
    <w:rsid w:val="00204FDE"/>
    <w:rsid w:val="0020684D"/>
    <w:rsid w:val="00213F32"/>
    <w:rsid w:val="002200D1"/>
    <w:rsid w:val="00220B9B"/>
    <w:rsid w:val="00227A47"/>
    <w:rsid w:val="00230B84"/>
    <w:rsid w:val="002332FE"/>
    <w:rsid w:val="00235255"/>
    <w:rsid w:val="002362CB"/>
    <w:rsid w:val="0023687B"/>
    <w:rsid w:val="00237F91"/>
    <w:rsid w:val="00240652"/>
    <w:rsid w:val="002442A2"/>
    <w:rsid w:val="002473B7"/>
    <w:rsid w:val="00250617"/>
    <w:rsid w:val="00250798"/>
    <w:rsid w:val="00251E8C"/>
    <w:rsid w:val="00252438"/>
    <w:rsid w:val="00252FD5"/>
    <w:rsid w:val="0025470B"/>
    <w:rsid w:val="00254F91"/>
    <w:rsid w:val="00255E32"/>
    <w:rsid w:val="0027161D"/>
    <w:rsid w:val="002727E0"/>
    <w:rsid w:val="00280FA2"/>
    <w:rsid w:val="0028113F"/>
    <w:rsid w:val="00282FD7"/>
    <w:rsid w:val="00284903"/>
    <w:rsid w:val="00296230"/>
    <w:rsid w:val="002A0BB0"/>
    <w:rsid w:val="002A1117"/>
    <w:rsid w:val="002A1AE2"/>
    <w:rsid w:val="002A1BD4"/>
    <w:rsid w:val="002A6218"/>
    <w:rsid w:val="002A756F"/>
    <w:rsid w:val="002B254C"/>
    <w:rsid w:val="002B319C"/>
    <w:rsid w:val="002B3810"/>
    <w:rsid w:val="002B59C0"/>
    <w:rsid w:val="002C0CE9"/>
    <w:rsid w:val="002C2BCD"/>
    <w:rsid w:val="002C6D2A"/>
    <w:rsid w:val="002C7376"/>
    <w:rsid w:val="002D2D87"/>
    <w:rsid w:val="002D66B7"/>
    <w:rsid w:val="002D6B92"/>
    <w:rsid w:val="002E1242"/>
    <w:rsid w:val="002E1884"/>
    <w:rsid w:val="002E311A"/>
    <w:rsid w:val="002E5346"/>
    <w:rsid w:val="002F44E9"/>
    <w:rsid w:val="002F7FC5"/>
    <w:rsid w:val="00301343"/>
    <w:rsid w:val="00301DFF"/>
    <w:rsid w:val="003054C8"/>
    <w:rsid w:val="003062F0"/>
    <w:rsid w:val="003128C4"/>
    <w:rsid w:val="00313392"/>
    <w:rsid w:val="00313508"/>
    <w:rsid w:val="0031705E"/>
    <w:rsid w:val="0032006F"/>
    <w:rsid w:val="00321B6B"/>
    <w:rsid w:val="00322765"/>
    <w:rsid w:val="0032303E"/>
    <w:rsid w:val="00323C80"/>
    <w:rsid w:val="00324363"/>
    <w:rsid w:val="00325A7E"/>
    <w:rsid w:val="00330CBB"/>
    <w:rsid w:val="00331652"/>
    <w:rsid w:val="00333C22"/>
    <w:rsid w:val="0033420C"/>
    <w:rsid w:val="0033721C"/>
    <w:rsid w:val="00337B26"/>
    <w:rsid w:val="00337E58"/>
    <w:rsid w:val="00340CE1"/>
    <w:rsid w:val="00343A09"/>
    <w:rsid w:val="00344E0D"/>
    <w:rsid w:val="003469CA"/>
    <w:rsid w:val="003471D6"/>
    <w:rsid w:val="00351BFD"/>
    <w:rsid w:val="00354384"/>
    <w:rsid w:val="00356CAA"/>
    <w:rsid w:val="00364C49"/>
    <w:rsid w:val="0036597F"/>
    <w:rsid w:val="00372A2F"/>
    <w:rsid w:val="00372FF9"/>
    <w:rsid w:val="00373A1E"/>
    <w:rsid w:val="0037555F"/>
    <w:rsid w:val="003757A9"/>
    <w:rsid w:val="00375C95"/>
    <w:rsid w:val="00382DE2"/>
    <w:rsid w:val="003830BC"/>
    <w:rsid w:val="003906A2"/>
    <w:rsid w:val="003911B0"/>
    <w:rsid w:val="00392359"/>
    <w:rsid w:val="00396C2D"/>
    <w:rsid w:val="003A1C39"/>
    <w:rsid w:val="003A25B4"/>
    <w:rsid w:val="003A4C02"/>
    <w:rsid w:val="003A58AD"/>
    <w:rsid w:val="003A5F68"/>
    <w:rsid w:val="003B1556"/>
    <w:rsid w:val="003B3306"/>
    <w:rsid w:val="003B37FC"/>
    <w:rsid w:val="003B3FA6"/>
    <w:rsid w:val="003B56A6"/>
    <w:rsid w:val="003B758E"/>
    <w:rsid w:val="003B7D11"/>
    <w:rsid w:val="003B7DFB"/>
    <w:rsid w:val="003C1482"/>
    <w:rsid w:val="003C1CE0"/>
    <w:rsid w:val="003C482F"/>
    <w:rsid w:val="003C5354"/>
    <w:rsid w:val="003C57F0"/>
    <w:rsid w:val="003D08B7"/>
    <w:rsid w:val="003D3CE1"/>
    <w:rsid w:val="003E223B"/>
    <w:rsid w:val="003E381C"/>
    <w:rsid w:val="003E40EE"/>
    <w:rsid w:val="003E4BDE"/>
    <w:rsid w:val="003E5050"/>
    <w:rsid w:val="003E7004"/>
    <w:rsid w:val="003F10FD"/>
    <w:rsid w:val="003F5BA3"/>
    <w:rsid w:val="003F6B52"/>
    <w:rsid w:val="003F78D6"/>
    <w:rsid w:val="004051D3"/>
    <w:rsid w:val="00411F75"/>
    <w:rsid w:val="004135A1"/>
    <w:rsid w:val="00415EC4"/>
    <w:rsid w:val="00416235"/>
    <w:rsid w:val="004166CD"/>
    <w:rsid w:val="00417AF7"/>
    <w:rsid w:val="004214F4"/>
    <w:rsid w:val="0042360B"/>
    <w:rsid w:val="0042459F"/>
    <w:rsid w:val="00425BA5"/>
    <w:rsid w:val="004266BA"/>
    <w:rsid w:val="004320FF"/>
    <w:rsid w:val="004328A7"/>
    <w:rsid w:val="00433F7F"/>
    <w:rsid w:val="00434999"/>
    <w:rsid w:val="00434E57"/>
    <w:rsid w:val="0044040C"/>
    <w:rsid w:val="00440E30"/>
    <w:rsid w:val="004416F3"/>
    <w:rsid w:val="004468B4"/>
    <w:rsid w:val="00450795"/>
    <w:rsid w:val="00451209"/>
    <w:rsid w:val="0045651D"/>
    <w:rsid w:val="004612F6"/>
    <w:rsid w:val="00463F3D"/>
    <w:rsid w:val="0046486D"/>
    <w:rsid w:val="00464948"/>
    <w:rsid w:val="00464D1B"/>
    <w:rsid w:val="00470612"/>
    <w:rsid w:val="00470DB2"/>
    <w:rsid w:val="00473360"/>
    <w:rsid w:val="0047600F"/>
    <w:rsid w:val="00477989"/>
    <w:rsid w:val="00485E29"/>
    <w:rsid w:val="00491630"/>
    <w:rsid w:val="00491BBE"/>
    <w:rsid w:val="00492C5A"/>
    <w:rsid w:val="00493994"/>
    <w:rsid w:val="00494BCC"/>
    <w:rsid w:val="00497749"/>
    <w:rsid w:val="004A1866"/>
    <w:rsid w:val="004A3DBC"/>
    <w:rsid w:val="004A4FBE"/>
    <w:rsid w:val="004B3ED6"/>
    <w:rsid w:val="004B6061"/>
    <w:rsid w:val="004B61E6"/>
    <w:rsid w:val="004B6CC0"/>
    <w:rsid w:val="004C59CB"/>
    <w:rsid w:val="004D1599"/>
    <w:rsid w:val="004D367B"/>
    <w:rsid w:val="004D5DA8"/>
    <w:rsid w:val="004E0723"/>
    <w:rsid w:val="004E6043"/>
    <w:rsid w:val="004F211E"/>
    <w:rsid w:val="004F5DA6"/>
    <w:rsid w:val="004F66EE"/>
    <w:rsid w:val="004F6DD9"/>
    <w:rsid w:val="004F7B73"/>
    <w:rsid w:val="00502C57"/>
    <w:rsid w:val="00510A7B"/>
    <w:rsid w:val="005119C9"/>
    <w:rsid w:val="00512A0A"/>
    <w:rsid w:val="00512B68"/>
    <w:rsid w:val="00513B1A"/>
    <w:rsid w:val="00513E8E"/>
    <w:rsid w:val="00516B6C"/>
    <w:rsid w:val="005202EB"/>
    <w:rsid w:val="005204A5"/>
    <w:rsid w:val="0052092A"/>
    <w:rsid w:val="00522C06"/>
    <w:rsid w:val="00522CB7"/>
    <w:rsid w:val="0052704A"/>
    <w:rsid w:val="005320F7"/>
    <w:rsid w:val="00534028"/>
    <w:rsid w:val="00535F49"/>
    <w:rsid w:val="00536295"/>
    <w:rsid w:val="00536488"/>
    <w:rsid w:val="00536862"/>
    <w:rsid w:val="0053789D"/>
    <w:rsid w:val="00541676"/>
    <w:rsid w:val="005430B4"/>
    <w:rsid w:val="005475E3"/>
    <w:rsid w:val="00555F72"/>
    <w:rsid w:val="00556590"/>
    <w:rsid w:val="005567DA"/>
    <w:rsid w:val="00560873"/>
    <w:rsid w:val="0056171D"/>
    <w:rsid w:val="00561C56"/>
    <w:rsid w:val="00570449"/>
    <w:rsid w:val="005712D2"/>
    <w:rsid w:val="00572F47"/>
    <w:rsid w:val="0057542F"/>
    <w:rsid w:val="005770CB"/>
    <w:rsid w:val="005828E6"/>
    <w:rsid w:val="00582FB3"/>
    <w:rsid w:val="00583BEF"/>
    <w:rsid w:val="00587AB4"/>
    <w:rsid w:val="005904F9"/>
    <w:rsid w:val="00590C41"/>
    <w:rsid w:val="00592B3A"/>
    <w:rsid w:val="0059320E"/>
    <w:rsid w:val="005944D3"/>
    <w:rsid w:val="00594FA0"/>
    <w:rsid w:val="005A1459"/>
    <w:rsid w:val="005A4707"/>
    <w:rsid w:val="005A6809"/>
    <w:rsid w:val="005A691C"/>
    <w:rsid w:val="005B379B"/>
    <w:rsid w:val="005B3A6A"/>
    <w:rsid w:val="005B7B9F"/>
    <w:rsid w:val="005C18E1"/>
    <w:rsid w:val="005C4286"/>
    <w:rsid w:val="005D1427"/>
    <w:rsid w:val="005D533C"/>
    <w:rsid w:val="005E2461"/>
    <w:rsid w:val="005E2E20"/>
    <w:rsid w:val="005E3E81"/>
    <w:rsid w:val="005E6A0A"/>
    <w:rsid w:val="005F30AB"/>
    <w:rsid w:val="00601760"/>
    <w:rsid w:val="006020B3"/>
    <w:rsid w:val="00603296"/>
    <w:rsid w:val="00603881"/>
    <w:rsid w:val="00606715"/>
    <w:rsid w:val="00606CE4"/>
    <w:rsid w:val="00607E4E"/>
    <w:rsid w:val="00610DD1"/>
    <w:rsid w:val="00611193"/>
    <w:rsid w:val="00615AC6"/>
    <w:rsid w:val="00616505"/>
    <w:rsid w:val="0062485D"/>
    <w:rsid w:val="00625B9E"/>
    <w:rsid w:val="00627704"/>
    <w:rsid w:val="006314BE"/>
    <w:rsid w:val="00635325"/>
    <w:rsid w:val="006357AB"/>
    <w:rsid w:val="00640FA4"/>
    <w:rsid w:val="0064175C"/>
    <w:rsid w:val="00642CCE"/>
    <w:rsid w:val="00653B62"/>
    <w:rsid w:val="006543DC"/>
    <w:rsid w:val="00660FC9"/>
    <w:rsid w:val="0066160A"/>
    <w:rsid w:val="00662A04"/>
    <w:rsid w:val="00663F14"/>
    <w:rsid w:val="006646AA"/>
    <w:rsid w:val="00664C24"/>
    <w:rsid w:val="006658BB"/>
    <w:rsid w:val="00667D62"/>
    <w:rsid w:val="006700D2"/>
    <w:rsid w:val="0067047D"/>
    <w:rsid w:val="00670AF5"/>
    <w:rsid w:val="00676670"/>
    <w:rsid w:val="00680CE7"/>
    <w:rsid w:val="00683EAB"/>
    <w:rsid w:val="006854DD"/>
    <w:rsid w:val="00686896"/>
    <w:rsid w:val="00690F02"/>
    <w:rsid w:val="00697FE8"/>
    <w:rsid w:val="006A146B"/>
    <w:rsid w:val="006A1D29"/>
    <w:rsid w:val="006A50A6"/>
    <w:rsid w:val="006A7D8F"/>
    <w:rsid w:val="006A7FE7"/>
    <w:rsid w:val="006B06A7"/>
    <w:rsid w:val="006B0F2A"/>
    <w:rsid w:val="006B2E63"/>
    <w:rsid w:val="006B3EB2"/>
    <w:rsid w:val="006B68FB"/>
    <w:rsid w:val="006B777A"/>
    <w:rsid w:val="006C4936"/>
    <w:rsid w:val="006C536A"/>
    <w:rsid w:val="006C6E3B"/>
    <w:rsid w:val="006C76BE"/>
    <w:rsid w:val="006D3533"/>
    <w:rsid w:val="006D3819"/>
    <w:rsid w:val="006D3D98"/>
    <w:rsid w:val="006D45FD"/>
    <w:rsid w:val="006D4E59"/>
    <w:rsid w:val="006D5756"/>
    <w:rsid w:val="006E0B2C"/>
    <w:rsid w:val="006E1709"/>
    <w:rsid w:val="006E1AFA"/>
    <w:rsid w:val="006E40CA"/>
    <w:rsid w:val="006E5089"/>
    <w:rsid w:val="006F02D7"/>
    <w:rsid w:val="006F15C5"/>
    <w:rsid w:val="006F1718"/>
    <w:rsid w:val="006F3092"/>
    <w:rsid w:val="006F3F5E"/>
    <w:rsid w:val="006F671B"/>
    <w:rsid w:val="006F7CFA"/>
    <w:rsid w:val="0070202B"/>
    <w:rsid w:val="00703B93"/>
    <w:rsid w:val="0071027D"/>
    <w:rsid w:val="00711281"/>
    <w:rsid w:val="007167BA"/>
    <w:rsid w:val="00723018"/>
    <w:rsid w:val="007240C6"/>
    <w:rsid w:val="00726241"/>
    <w:rsid w:val="00727158"/>
    <w:rsid w:val="007323FD"/>
    <w:rsid w:val="00735934"/>
    <w:rsid w:val="0073785A"/>
    <w:rsid w:val="00740A00"/>
    <w:rsid w:val="00742629"/>
    <w:rsid w:val="00744AAE"/>
    <w:rsid w:val="00744DD0"/>
    <w:rsid w:val="00745E7E"/>
    <w:rsid w:val="00751A6C"/>
    <w:rsid w:val="007531F0"/>
    <w:rsid w:val="007542DA"/>
    <w:rsid w:val="00754620"/>
    <w:rsid w:val="00770134"/>
    <w:rsid w:val="00777FAA"/>
    <w:rsid w:val="00781D9D"/>
    <w:rsid w:val="0078264D"/>
    <w:rsid w:val="00782F3A"/>
    <w:rsid w:val="00784BCD"/>
    <w:rsid w:val="0078551B"/>
    <w:rsid w:val="007866B0"/>
    <w:rsid w:val="00787154"/>
    <w:rsid w:val="00792ACF"/>
    <w:rsid w:val="0079375E"/>
    <w:rsid w:val="00793F60"/>
    <w:rsid w:val="00795921"/>
    <w:rsid w:val="00796A7B"/>
    <w:rsid w:val="007A7CE5"/>
    <w:rsid w:val="007B1199"/>
    <w:rsid w:val="007B27BF"/>
    <w:rsid w:val="007B3345"/>
    <w:rsid w:val="007B367C"/>
    <w:rsid w:val="007B4786"/>
    <w:rsid w:val="007B4F1B"/>
    <w:rsid w:val="007C043B"/>
    <w:rsid w:val="007C3153"/>
    <w:rsid w:val="007C40CA"/>
    <w:rsid w:val="007C65E9"/>
    <w:rsid w:val="007C6FEE"/>
    <w:rsid w:val="007C7821"/>
    <w:rsid w:val="007D0085"/>
    <w:rsid w:val="007D0800"/>
    <w:rsid w:val="007D0DDE"/>
    <w:rsid w:val="007D6CD6"/>
    <w:rsid w:val="007E292F"/>
    <w:rsid w:val="007E2BE0"/>
    <w:rsid w:val="007E4682"/>
    <w:rsid w:val="007E5A26"/>
    <w:rsid w:val="007E6A64"/>
    <w:rsid w:val="007E7967"/>
    <w:rsid w:val="007F0AA9"/>
    <w:rsid w:val="007F1347"/>
    <w:rsid w:val="007F1C38"/>
    <w:rsid w:val="007F2F9E"/>
    <w:rsid w:val="007F4B22"/>
    <w:rsid w:val="0081074B"/>
    <w:rsid w:val="00813CEA"/>
    <w:rsid w:val="00815ACC"/>
    <w:rsid w:val="00820796"/>
    <w:rsid w:val="0082197F"/>
    <w:rsid w:val="00822EE3"/>
    <w:rsid w:val="008351CF"/>
    <w:rsid w:val="00841175"/>
    <w:rsid w:val="00847381"/>
    <w:rsid w:val="0084790D"/>
    <w:rsid w:val="008501E9"/>
    <w:rsid w:val="00852B1C"/>
    <w:rsid w:val="00852DB3"/>
    <w:rsid w:val="00855AA3"/>
    <w:rsid w:val="008614BC"/>
    <w:rsid w:val="008634FE"/>
    <w:rsid w:val="00876FA5"/>
    <w:rsid w:val="00877A41"/>
    <w:rsid w:val="00880371"/>
    <w:rsid w:val="008810FC"/>
    <w:rsid w:val="0088405D"/>
    <w:rsid w:val="008844FC"/>
    <w:rsid w:val="00884D82"/>
    <w:rsid w:val="00885AD2"/>
    <w:rsid w:val="0089040A"/>
    <w:rsid w:val="00893B99"/>
    <w:rsid w:val="008945D4"/>
    <w:rsid w:val="00894B22"/>
    <w:rsid w:val="0089575F"/>
    <w:rsid w:val="00896955"/>
    <w:rsid w:val="00897633"/>
    <w:rsid w:val="00897A1F"/>
    <w:rsid w:val="008A1070"/>
    <w:rsid w:val="008A1376"/>
    <w:rsid w:val="008A30AC"/>
    <w:rsid w:val="008A35FB"/>
    <w:rsid w:val="008A44C3"/>
    <w:rsid w:val="008A6150"/>
    <w:rsid w:val="008A666D"/>
    <w:rsid w:val="008B0724"/>
    <w:rsid w:val="008B3F8B"/>
    <w:rsid w:val="008B442E"/>
    <w:rsid w:val="008B56E9"/>
    <w:rsid w:val="008B5804"/>
    <w:rsid w:val="008B7CCD"/>
    <w:rsid w:val="008C2BB4"/>
    <w:rsid w:val="008C2F1C"/>
    <w:rsid w:val="008C58A6"/>
    <w:rsid w:val="008C5A63"/>
    <w:rsid w:val="008C6E88"/>
    <w:rsid w:val="008D0F3C"/>
    <w:rsid w:val="008D0F9D"/>
    <w:rsid w:val="008D0FE0"/>
    <w:rsid w:val="008D2B26"/>
    <w:rsid w:val="008D2BE3"/>
    <w:rsid w:val="008D7942"/>
    <w:rsid w:val="008E300A"/>
    <w:rsid w:val="008E3C75"/>
    <w:rsid w:val="008E3DA7"/>
    <w:rsid w:val="008E4527"/>
    <w:rsid w:val="008E4DC9"/>
    <w:rsid w:val="008E6B2F"/>
    <w:rsid w:val="008F34E1"/>
    <w:rsid w:val="008F4028"/>
    <w:rsid w:val="008F52CB"/>
    <w:rsid w:val="008F662F"/>
    <w:rsid w:val="008F6A87"/>
    <w:rsid w:val="00900C0A"/>
    <w:rsid w:val="00901CE7"/>
    <w:rsid w:val="00902479"/>
    <w:rsid w:val="00905888"/>
    <w:rsid w:val="009072A3"/>
    <w:rsid w:val="0091110E"/>
    <w:rsid w:val="009208B3"/>
    <w:rsid w:val="00922141"/>
    <w:rsid w:val="009232DF"/>
    <w:rsid w:val="009233AB"/>
    <w:rsid w:val="00924EA3"/>
    <w:rsid w:val="00927493"/>
    <w:rsid w:val="00934374"/>
    <w:rsid w:val="009403BF"/>
    <w:rsid w:val="009409DE"/>
    <w:rsid w:val="00944630"/>
    <w:rsid w:val="00944D67"/>
    <w:rsid w:val="00944DC0"/>
    <w:rsid w:val="00951F8A"/>
    <w:rsid w:val="009549FF"/>
    <w:rsid w:val="00955930"/>
    <w:rsid w:val="00963220"/>
    <w:rsid w:val="009638EF"/>
    <w:rsid w:val="009648F4"/>
    <w:rsid w:val="009657E6"/>
    <w:rsid w:val="0096613E"/>
    <w:rsid w:val="00967552"/>
    <w:rsid w:val="009727DB"/>
    <w:rsid w:val="00973103"/>
    <w:rsid w:val="00973CE6"/>
    <w:rsid w:val="00973FE3"/>
    <w:rsid w:val="0097431F"/>
    <w:rsid w:val="00975F35"/>
    <w:rsid w:val="00976E4B"/>
    <w:rsid w:val="009807D0"/>
    <w:rsid w:val="00981E86"/>
    <w:rsid w:val="00983754"/>
    <w:rsid w:val="00983A29"/>
    <w:rsid w:val="00983CB1"/>
    <w:rsid w:val="00984FFE"/>
    <w:rsid w:val="00985F4F"/>
    <w:rsid w:val="0099065C"/>
    <w:rsid w:val="00996F8B"/>
    <w:rsid w:val="009A1597"/>
    <w:rsid w:val="009A2607"/>
    <w:rsid w:val="009A26DF"/>
    <w:rsid w:val="009A2BD7"/>
    <w:rsid w:val="009A33FE"/>
    <w:rsid w:val="009A468D"/>
    <w:rsid w:val="009B107F"/>
    <w:rsid w:val="009C18FC"/>
    <w:rsid w:val="009C1F57"/>
    <w:rsid w:val="009C22E9"/>
    <w:rsid w:val="009C34DD"/>
    <w:rsid w:val="009C6203"/>
    <w:rsid w:val="009C6B0B"/>
    <w:rsid w:val="009C7475"/>
    <w:rsid w:val="009D3A04"/>
    <w:rsid w:val="009D3D60"/>
    <w:rsid w:val="009D49D6"/>
    <w:rsid w:val="009E0E43"/>
    <w:rsid w:val="009E290E"/>
    <w:rsid w:val="009E3F0E"/>
    <w:rsid w:val="009E6D0F"/>
    <w:rsid w:val="009F2EB8"/>
    <w:rsid w:val="009F2FB2"/>
    <w:rsid w:val="009F494B"/>
    <w:rsid w:val="00A0101C"/>
    <w:rsid w:val="00A01583"/>
    <w:rsid w:val="00A02290"/>
    <w:rsid w:val="00A03438"/>
    <w:rsid w:val="00A036DE"/>
    <w:rsid w:val="00A0470C"/>
    <w:rsid w:val="00A12181"/>
    <w:rsid w:val="00A141D2"/>
    <w:rsid w:val="00A15396"/>
    <w:rsid w:val="00A17E7A"/>
    <w:rsid w:val="00A33A8F"/>
    <w:rsid w:val="00A37F8A"/>
    <w:rsid w:val="00A4061C"/>
    <w:rsid w:val="00A44521"/>
    <w:rsid w:val="00A50423"/>
    <w:rsid w:val="00A60443"/>
    <w:rsid w:val="00A61928"/>
    <w:rsid w:val="00A61B6A"/>
    <w:rsid w:val="00A64868"/>
    <w:rsid w:val="00A673C0"/>
    <w:rsid w:val="00A82389"/>
    <w:rsid w:val="00A876E0"/>
    <w:rsid w:val="00A8789D"/>
    <w:rsid w:val="00A91155"/>
    <w:rsid w:val="00A95439"/>
    <w:rsid w:val="00A97494"/>
    <w:rsid w:val="00AA1EF8"/>
    <w:rsid w:val="00AA24B2"/>
    <w:rsid w:val="00AA25BB"/>
    <w:rsid w:val="00AA444C"/>
    <w:rsid w:val="00AA6145"/>
    <w:rsid w:val="00AB0AB5"/>
    <w:rsid w:val="00AB1155"/>
    <w:rsid w:val="00AB20AA"/>
    <w:rsid w:val="00AB2805"/>
    <w:rsid w:val="00AB5751"/>
    <w:rsid w:val="00AB57FE"/>
    <w:rsid w:val="00AC03AE"/>
    <w:rsid w:val="00AC656D"/>
    <w:rsid w:val="00AC7294"/>
    <w:rsid w:val="00AC7CA2"/>
    <w:rsid w:val="00AD1DE0"/>
    <w:rsid w:val="00AD5612"/>
    <w:rsid w:val="00AD7BA9"/>
    <w:rsid w:val="00AE1D0A"/>
    <w:rsid w:val="00AE715D"/>
    <w:rsid w:val="00AF0547"/>
    <w:rsid w:val="00AF7560"/>
    <w:rsid w:val="00B03A03"/>
    <w:rsid w:val="00B04CA8"/>
    <w:rsid w:val="00B0533E"/>
    <w:rsid w:val="00B065EF"/>
    <w:rsid w:val="00B06826"/>
    <w:rsid w:val="00B06F71"/>
    <w:rsid w:val="00B0709E"/>
    <w:rsid w:val="00B117D9"/>
    <w:rsid w:val="00B15797"/>
    <w:rsid w:val="00B20C54"/>
    <w:rsid w:val="00B2184F"/>
    <w:rsid w:val="00B22651"/>
    <w:rsid w:val="00B24816"/>
    <w:rsid w:val="00B3033C"/>
    <w:rsid w:val="00B328ED"/>
    <w:rsid w:val="00B3475B"/>
    <w:rsid w:val="00B3780B"/>
    <w:rsid w:val="00B37FC3"/>
    <w:rsid w:val="00B4091C"/>
    <w:rsid w:val="00B4422C"/>
    <w:rsid w:val="00B44870"/>
    <w:rsid w:val="00B44A90"/>
    <w:rsid w:val="00B46FDF"/>
    <w:rsid w:val="00B4793E"/>
    <w:rsid w:val="00B5057C"/>
    <w:rsid w:val="00B50815"/>
    <w:rsid w:val="00B50D63"/>
    <w:rsid w:val="00B5166A"/>
    <w:rsid w:val="00B54A99"/>
    <w:rsid w:val="00B55B37"/>
    <w:rsid w:val="00B60FCB"/>
    <w:rsid w:val="00B6365D"/>
    <w:rsid w:val="00B647BA"/>
    <w:rsid w:val="00B65BF8"/>
    <w:rsid w:val="00B65D19"/>
    <w:rsid w:val="00B66611"/>
    <w:rsid w:val="00B70BD5"/>
    <w:rsid w:val="00B73E71"/>
    <w:rsid w:val="00B842D2"/>
    <w:rsid w:val="00B87FE7"/>
    <w:rsid w:val="00B93F63"/>
    <w:rsid w:val="00B95B8A"/>
    <w:rsid w:val="00B9651C"/>
    <w:rsid w:val="00BA49B0"/>
    <w:rsid w:val="00BA5122"/>
    <w:rsid w:val="00BA669B"/>
    <w:rsid w:val="00BA7341"/>
    <w:rsid w:val="00BA7636"/>
    <w:rsid w:val="00BB5D51"/>
    <w:rsid w:val="00BC4B5F"/>
    <w:rsid w:val="00BC6B49"/>
    <w:rsid w:val="00BD3FC1"/>
    <w:rsid w:val="00BD6FF7"/>
    <w:rsid w:val="00BD7056"/>
    <w:rsid w:val="00BD78A0"/>
    <w:rsid w:val="00BE19F0"/>
    <w:rsid w:val="00BE1B2C"/>
    <w:rsid w:val="00BE2773"/>
    <w:rsid w:val="00BE45ED"/>
    <w:rsid w:val="00BE70F4"/>
    <w:rsid w:val="00BE7D1A"/>
    <w:rsid w:val="00BF3E8D"/>
    <w:rsid w:val="00BF6B4F"/>
    <w:rsid w:val="00C030B0"/>
    <w:rsid w:val="00C03439"/>
    <w:rsid w:val="00C04093"/>
    <w:rsid w:val="00C06CCD"/>
    <w:rsid w:val="00C07309"/>
    <w:rsid w:val="00C07767"/>
    <w:rsid w:val="00C15781"/>
    <w:rsid w:val="00C15EB0"/>
    <w:rsid w:val="00C215F8"/>
    <w:rsid w:val="00C27CF7"/>
    <w:rsid w:val="00C27D35"/>
    <w:rsid w:val="00C319AD"/>
    <w:rsid w:val="00C33875"/>
    <w:rsid w:val="00C3792F"/>
    <w:rsid w:val="00C42A4D"/>
    <w:rsid w:val="00C51A2A"/>
    <w:rsid w:val="00C52DA7"/>
    <w:rsid w:val="00C543F8"/>
    <w:rsid w:val="00C56343"/>
    <w:rsid w:val="00C56468"/>
    <w:rsid w:val="00C619FD"/>
    <w:rsid w:val="00C633B5"/>
    <w:rsid w:val="00C6595A"/>
    <w:rsid w:val="00C67AD8"/>
    <w:rsid w:val="00C7200C"/>
    <w:rsid w:val="00C73941"/>
    <w:rsid w:val="00C7426D"/>
    <w:rsid w:val="00C75FAA"/>
    <w:rsid w:val="00C77291"/>
    <w:rsid w:val="00C80F19"/>
    <w:rsid w:val="00C810A1"/>
    <w:rsid w:val="00C812D8"/>
    <w:rsid w:val="00C93665"/>
    <w:rsid w:val="00C96431"/>
    <w:rsid w:val="00C96C1B"/>
    <w:rsid w:val="00CA2338"/>
    <w:rsid w:val="00CB230B"/>
    <w:rsid w:val="00CB3FB0"/>
    <w:rsid w:val="00CC6566"/>
    <w:rsid w:val="00CC6961"/>
    <w:rsid w:val="00CD0452"/>
    <w:rsid w:val="00CD18D9"/>
    <w:rsid w:val="00CD2AC6"/>
    <w:rsid w:val="00CD3A95"/>
    <w:rsid w:val="00CD42D6"/>
    <w:rsid w:val="00CD6294"/>
    <w:rsid w:val="00CE222B"/>
    <w:rsid w:val="00CE4D3C"/>
    <w:rsid w:val="00CE6161"/>
    <w:rsid w:val="00CF144C"/>
    <w:rsid w:val="00CF3AF9"/>
    <w:rsid w:val="00CF5D25"/>
    <w:rsid w:val="00D01A9C"/>
    <w:rsid w:val="00D01FFF"/>
    <w:rsid w:val="00D075FF"/>
    <w:rsid w:val="00D10310"/>
    <w:rsid w:val="00D13120"/>
    <w:rsid w:val="00D17077"/>
    <w:rsid w:val="00D17C20"/>
    <w:rsid w:val="00D25A07"/>
    <w:rsid w:val="00D3031E"/>
    <w:rsid w:val="00D33558"/>
    <w:rsid w:val="00D354DF"/>
    <w:rsid w:val="00D4298D"/>
    <w:rsid w:val="00D47097"/>
    <w:rsid w:val="00D47C83"/>
    <w:rsid w:val="00D5267F"/>
    <w:rsid w:val="00D63F6A"/>
    <w:rsid w:val="00D66ED8"/>
    <w:rsid w:val="00D72A99"/>
    <w:rsid w:val="00D72E95"/>
    <w:rsid w:val="00D77F0E"/>
    <w:rsid w:val="00D820DC"/>
    <w:rsid w:val="00D84BAD"/>
    <w:rsid w:val="00D85443"/>
    <w:rsid w:val="00D8547D"/>
    <w:rsid w:val="00D85AB0"/>
    <w:rsid w:val="00D8743C"/>
    <w:rsid w:val="00D923BA"/>
    <w:rsid w:val="00D9261A"/>
    <w:rsid w:val="00D926DA"/>
    <w:rsid w:val="00D9291A"/>
    <w:rsid w:val="00D95569"/>
    <w:rsid w:val="00D95A1E"/>
    <w:rsid w:val="00DA0899"/>
    <w:rsid w:val="00DA0C2C"/>
    <w:rsid w:val="00DA129F"/>
    <w:rsid w:val="00DA6F90"/>
    <w:rsid w:val="00DB0594"/>
    <w:rsid w:val="00DB1072"/>
    <w:rsid w:val="00DB264F"/>
    <w:rsid w:val="00DB2C30"/>
    <w:rsid w:val="00DB4FFE"/>
    <w:rsid w:val="00DB79D5"/>
    <w:rsid w:val="00DC1760"/>
    <w:rsid w:val="00DC189E"/>
    <w:rsid w:val="00DC1E14"/>
    <w:rsid w:val="00DC6986"/>
    <w:rsid w:val="00DC6CE4"/>
    <w:rsid w:val="00DD0249"/>
    <w:rsid w:val="00DD0DE0"/>
    <w:rsid w:val="00DD5F48"/>
    <w:rsid w:val="00DD714E"/>
    <w:rsid w:val="00DD78B2"/>
    <w:rsid w:val="00DE0480"/>
    <w:rsid w:val="00DE0FE9"/>
    <w:rsid w:val="00DE5B14"/>
    <w:rsid w:val="00DF2FC7"/>
    <w:rsid w:val="00DF394C"/>
    <w:rsid w:val="00DF4537"/>
    <w:rsid w:val="00DF5746"/>
    <w:rsid w:val="00E00029"/>
    <w:rsid w:val="00E02E14"/>
    <w:rsid w:val="00E03BC4"/>
    <w:rsid w:val="00E04036"/>
    <w:rsid w:val="00E04BD9"/>
    <w:rsid w:val="00E13653"/>
    <w:rsid w:val="00E14790"/>
    <w:rsid w:val="00E203B0"/>
    <w:rsid w:val="00E219F1"/>
    <w:rsid w:val="00E26539"/>
    <w:rsid w:val="00E267E0"/>
    <w:rsid w:val="00E26D02"/>
    <w:rsid w:val="00E27B42"/>
    <w:rsid w:val="00E27CB4"/>
    <w:rsid w:val="00E31D0F"/>
    <w:rsid w:val="00E354D3"/>
    <w:rsid w:val="00E375AE"/>
    <w:rsid w:val="00E40456"/>
    <w:rsid w:val="00E40B5E"/>
    <w:rsid w:val="00E41753"/>
    <w:rsid w:val="00E44856"/>
    <w:rsid w:val="00E46344"/>
    <w:rsid w:val="00E50ED4"/>
    <w:rsid w:val="00E5133D"/>
    <w:rsid w:val="00E5426C"/>
    <w:rsid w:val="00E553CA"/>
    <w:rsid w:val="00E60D19"/>
    <w:rsid w:val="00E6214E"/>
    <w:rsid w:val="00E63A3B"/>
    <w:rsid w:val="00E659B3"/>
    <w:rsid w:val="00E66AED"/>
    <w:rsid w:val="00E66B28"/>
    <w:rsid w:val="00E66BD6"/>
    <w:rsid w:val="00E67949"/>
    <w:rsid w:val="00E702F0"/>
    <w:rsid w:val="00E71E0D"/>
    <w:rsid w:val="00E731D2"/>
    <w:rsid w:val="00E76A60"/>
    <w:rsid w:val="00E81DDC"/>
    <w:rsid w:val="00E90380"/>
    <w:rsid w:val="00E9320A"/>
    <w:rsid w:val="00E9351D"/>
    <w:rsid w:val="00E935C2"/>
    <w:rsid w:val="00E947AC"/>
    <w:rsid w:val="00E95B76"/>
    <w:rsid w:val="00E97813"/>
    <w:rsid w:val="00EA2F50"/>
    <w:rsid w:val="00EA4020"/>
    <w:rsid w:val="00EA4676"/>
    <w:rsid w:val="00EA5665"/>
    <w:rsid w:val="00EA60EA"/>
    <w:rsid w:val="00EA6665"/>
    <w:rsid w:val="00EA7F30"/>
    <w:rsid w:val="00EB083D"/>
    <w:rsid w:val="00EB2FC0"/>
    <w:rsid w:val="00EB3011"/>
    <w:rsid w:val="00EB6677"/>
    <w:rsid w:val="00EC1761"/>
    <w:rsid w:val="00EC4D4E"/>
    <w:rsid w:val="00ED3BA4"/>
    <w:rsid w:val="00EF0B85"/>
    <w:rsid w:val="00EF1B57"/>
    <w:rsid w:val="00EF5FB3"/>
    <w:rsid w:val="00EF6066"/>
    <w:rsid w:val="00EF75DE"/>
    <w:rsid w:val="00F019FB"/>
    <w:rsid w:val="00F02D02"/>
    <w:rsid w:val="00F03D9B"/>
    <w:rsid w:val="00F079A3"/>
    <w:rsid w:val="00F124AE"/>
    <w:rsid w:val="00F136DC"/>
    <w:rsid w:val="00F15FAB"/>
    <w:rsid w:val="00F1641E"/>
    <w:rsid w:val="00F17042"/>
    <w:rsid w:val="00F25C96"/>
    <w:rsid w:val="00F27981"/>
    <w:rsid w:val="00F3109F"/>
    <w:rsid w:val="00F32C31"/>
    <w:rsid w:val="00F347F1"/>
    <w:rsid w:val="00F35B19"/>
    <w:rsid w:val="00F370E1"/>
    <w:rsid w:val="00F37441"/>
    <w:rsid w:val="00F4119E"/>
    <w:rsid w:val="00F4328C"/>
    <w:rsid w:val="00F463E4"/>
    <w:rsid w:val="00F5116F"/>
    <w:rsid w:val="00F52B01"/>
    <w:rsid w:val="00F52ED4"/>
    <w:rsid w:val="00F56506"/>
    <w:rsid w:val="00F56CAF"/>
    <w:rsid w:val="00F57299"/>
    <w:rsid w:val="00F610E2"/>
    <w:rsid w:val="00F62091"/>
    <w:rsid w:val="00F62B65"/>
    <w:rsid w:val="00F632B2"/>
    <w:rsid w:val="00F639A7"/>
    <w:rsid w:val="00F64EC6"/>
    <w:rsid w:val="00F65CA3"/>
    <w:rsid w:val="00F661FF"/>
    <w:rsid w:val="00F670CB"/>
    <w:rsid w:val="00F712AE"/>
    <w:rsid w:val="00F722CC"/>
    <w:rsid w:val="00F73AF1"/>
    <w:rsid w:val="00F7721D"/>
    <w:rsid w:val="00F775F8"/>
    <w:rsid w:val="00F778B6"/>
    <w:rsid w:val="00F80B3E"/>
    <w:rsid w:val="00F80B59"/>
    <w:rsid w:val="00F8103F"/>
    <w:rsid w:val="00F848E6"/>
    <w:rsid w:val="00F935D1"/>
    <w:rsid w:val="00F972F6"/>
    <w:rsid w:val="00FA6BA4"/>
    <w:rsid w:val="00FA70A1"/>
    <w:rsid w:val="00FB2A49"/>
    <w:rsid w:val="00FB300D"/>
    <w:rsid w:val="00FB3DB1"/>
    <w:rsid w:val="00FB4521"/>
    <w:rsid w:val="00FB797A"/>
    <w:rsid w:val="00FC5881"/>
    <w:rsid w:val="00FC5E3A"/>
    <w:rsid w:val="00FD62EE"/>
    <w:rsid w:val="00FD7A8A"/>
    <w:rsid w:val="00FE0FB1"/>
    <w:rsid w:val="00FE7D85"/>
    <w:rsid w:val="00FF12AC"/>
    <w:rsid w:val="00F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02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6B3EB2"/>
    <w:pPr>
      <w:keepNext/>
      <w:keepLines/>
      <w:shd w:val="clear" w:color="auto" w:fill="FFFFFF"/>
      <w:spacing w:after="0" w:line="276" w:lineRule="auto"/>
      <w:outlineLvl w:val="1"/>
    </w:pPr>
    <w:rPr>
      <w:rFonts w:ascii="Arial" w:eastAsia="Times New Roman" w:hAnsi="Arial" w:cstheme="majorBidi"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3062F0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3062F0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8614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14B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744DD0"/>
    <w:rPr>
      <w:rFonts w:ascii="Arial" w:eastAsia="Times New Roman" w:hAnsi="Arial" w:cstheme="majorBidi"/>
      <w:bCs/>
      <w:sz w:val="24"/>
      <w:szCs w:val="24"/>
      <w:shd w:val="clear" w:color="auto" w:fill="FFFFFF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7047D"/>
    <w:rPr>
      <w:color w:val="954F72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9A468D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27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27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278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D02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a2">
    <w:name w:val="Pa2"/>
    <w:basedOn w:val="Default"/>
    <w:next w:val="Default"/>
    <w:uiPriority w:val="99"/>
    <w:rsid w:val="000600B9"/>
    <w:pPr>
      <w:spacing w:line="221" w:lineRule="atLeast"/>
      <w:jc w:val="left"/>
    </w:pPr>
    <w:rPr>
      <w:rFonts w:ascii="Minion Pro" w:eastAsiaTheme="minorHAnsi" w:hAnsi="Minion Pro" w:cstheme="minorBidi"/>
      <w:sz w:val="24"/>
      <w:szCs w:val="24"/>
      <w:lang w:eastAsia="en-US"/>
    </w:rPr>
  </w:style>
  <w:style w:type="character" w:customStyle="1" w:styleId="A41">
    <w:name w:val="A4+1"/>
    <w:uiPriority w:val="99"/>
    <w:rsid w:val="000600B9"/>
    <w:rPr>
      <w:rFonts w:cs="Minion Pro"/>
      <w:color w:val="000000"/>
      <w:sz w:val="18"/>
      <w:szCs w:val="1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6160A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6160A"/>
    <w:pPr>
      <w:spacing w:after="100"/>
    </w:pPr>
  </w:style>
  <w:style w:type="paragraph" w:styleId="Tytu">
    <w:name w:val="Title"/>
    <w:basedOn w:val="Normalny"/>
    <w:next w:val="Normalny"/>
    <w:link w:val="TytuZnak"/>
    <w:uiPriority w:val="10"/>
    <w:qFormat/>
    <w:rsid w:val="00F3744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74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744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37441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ducation.ec.europa.eu/pl/selfie" TargetMode="External"/><Relationship Id="rId2" Type="http://schemas.openxmlformats.org/officeDocument/2006/relationships/hyperlink" Target="https://joint-research-centre.ec.europa.eu/digcomp_en" TargetMode="External"/><Relationship Id="rId1" Type="http://schemas.openxmlformats.org/officeDocument/2006/relationships/hyperlink" Target="https://zpe.gov.pl/a/standardy-techniczne/DpbQtmDT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3A898-D7BE-41B2-90BE-928F7F7C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33</Pages>
  <Words>5146</Words>
  <Characters>30877</Characters>
  <Application>Microsoft Office Word</Application>
  <DocSecurity>0</DocSecurity>
  <Lines>257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Michał Banasiak</cp:lastModifiedBy>
  <cp:revision>31</cp:revision>
  <cp:lastPrinted>2024-02-15T08:38:00Z</cp:lastPrinted>
  <dcterms:created xsi:type="dcterms:W3CDTF">2024-06-05T10:34:00Z</dcterms:created>
  <dcterms:modified xsi:type="dcterms:W3CDTF">2025-01-13T06:38:00Z</dcterms:modified>
</cp:coreProperties>
</file>