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6E67D9" w:rsidRDefault="00A12E4A" w:rsidP="006E67D9">
      <w:pPr>
        <w:pStyle w:val="Tytu"/>
        <w:rPr>
          <w:rFonts w:ascii="Arial" w:hAnsi="Arial" w:cs="Arial"/>
          <w:b/>
          <w:bCs/>
          <w:sz w:val="28"/>
          <w:szCs w:val="28"/>
        </w:rPr>
      </w:pPr>
      <w:r w:rsidRPr="006E67D9">
        <w:rPr>
          <w:rFonts w:ascii="Arial" w:hAnsi="Arial" w:cs="Arial"/>
          <w:b/>
          <w:bCs/>
          <w:sz w:val="28"/>
          <w:szCs w:val="28"/>
        </w:rPr>
        <w:t>Kryteria wyboru projektów</w:t>
      </w:r>
    </w:p>
    <w:p w14:paraId="37904D0A" w14:textId="539EB759" w:rsidR="00D93B4B" w:rsidRPr="00D93B4B" w:rsidRDefault="00D93B4B" w:rsidP="006E67D9">
      <w:pPr>
        <w:spacing w:before="100" w:beforeAutospacing="1" w:after="0" w:line="240" w:lineRule="auto"/>
        <w:rPr>
          <w:rFonts w:ascii="Arial" w:hAnsi="Arial" w:cs="Arial"/>
          <w:sz w:val="24"/>
          <w:szCs w:val="24"/>
        </w:rPr>
      </w:pPr>
      <w:r w:rsidRPr="00D93B4B">
        <w:rPr>
          <w:rFonts w:ascii="Arial" w:hAnsi="Arial" w:cs="Arial"/>
          <w:b/>
          <w:bCs/>
          <w:sz w:val="24"/>
          <w:szCs w:val="24"/>
        </w:rPr>
        <w:t>Priorytet 3</w:t>
      </w:r>
      <w:r w:rsidRPr="00D93B4B">
        <w:rPr>
          <w:rFonts w:ascii="Arial" w:hAnsi="Arial" w:cs="Arial"/>
          <w:sz w:val="24"/>
          <w:szCs w:val="24"/>
        </w:rPr>
        <w:t>. Fundusze Europejskie na zrównoważony transport miejski</w:t>
      </w:r>
    </w:p>
    <w:p w14:paraId="2B82EB36" w14:textId="2645BCD5" w:rsidR="00D93B4B" w:rsidRPr="00D93B4B" w:rsidRDefault="00D93B4B" w:rsidP="006E67D9">
      <w:pPr>
        <w:spacing w:before="100" w:beforeAutospacing="1" w:after="120" w:line="240" w:lineRule="auto"/>
        <w:rPr>
          <w:rFonts w:ascii="Arial" w:hAnsi="Arial" w:cs="Arial"/>
          <w:sz w:val="24"/>
          <w:szCs w:val="24"/>
        </w:rPr>
      </w:pPr>
      <w:r w:rsidRPr="00D93B4B">
        <w:rPr>
          <w:rFonts w:ascii="Arial" w:hAnsi="Arial" w:cs="Arial"/>
          <w:b/>
          <w:bCs/>
          <w:sz w:val="24"/>
          <w:szCs w:val="24"/>
        </w:rPr>
        <w:t>Cel szczegółowy 2 viii</w:t>
      </w:r>
      <w:r w:rsidRPr="00D93B4B">
        <w:rPr>
          <w:rFonts w:ascii="Arial" w:hAnsi="Arial" w:cs="Arial"/>
          <w:sz w:val="24"/>
          <w:szCs w:val="24"/>
        </w:rPr>
        <w:t>. Wspieranie zrównoważonej multimodalnej mobilności miejskiej jako elementu transformacji w kierunku gospodarki zeroemisyjnej</w:t>
      </w:r>
    </w:p>
    <w:p w14:paraId="5886345B" w14:textId="674D64B2" w:rsidR="00D93B4B" w:rsidRPr="006E67D9" w:rsidRDefault="00D93B4B" w:rsidP="006E67D9">
      <w:pPr>
        <w:pStyle w:val="Podtytu"/>
        <w:spacing w:after="120" w:line="240" w:lineRule="auto"/>
        <w:rPr>
          <w:rFonts w:ascii="Arial" w:hAnsi="Arial" w:cs="Arial"/>
          <w:color w:val="auto"/>
          <w:spacing w:val="0"/>
          <w:sz w:val="24"/>
          <w:szCs w:val="24"/>
        </w:rPr>
      </w:pPr>
      <w:r w:rsidRPr="006E67D9">
        <w:rPr>
          <w:rFonts w:ascii="Arial" w:hAnsi="Arial" w:cs="Arial"/>
          <w:b/>
          <w:bCs/>
          <w:color w:val="auto"/>
          <w:spacing w:val="0"/>
          <w:sz w:val="24"/>
          <w:szCs w:val="24"/>
        </w:rPr>
        <w:t>Działanie 3.</w:t>
      </w:r>
      <w:r w:rsidR="00431954" w:rsidRPr="006E67D9">
        <w:rPr>
          <w:rFonts w:ascii="Arial" w:hAnsi="Arial" w:cs="Arial"/>
          <w:b/>
          <w:bCs/>
          <w:color w:val="auto"/>
          <w:spacing w:val="0"/>
          <w:sz w:val="24"/>
          <w:szCs w:val="24"/>
        </w:rPr>
        <w:t>2</w:t>
      </w:r>
      <w:r w:rsidRPr="006E67D9">
        <w:rPr>
          <w:rFonts w:ascii="Arial" w:hAnsi="Arial" w:cs="Arial"/>
          <w:b/>
          <w:bCs/>
          <w:color w:val="auto"/>
          <w:spacing w:val="0"/>
          <w:sz w:val="24"/>
          <w:szCs w:val="24"/>
        </w:rPr>
        <w:t xml:space="preserve"> </w:t>
      </w:r>
      <w:r w:rsidRPr="006E67D9">
        <w:rPr>
          <w:rFonts w:ascii="Arial" w:hAnsi="Arial" w:cs="Arial"/>
          <w:color w:val="auto"/>
          <w:spacing w:val="0"/>
          <w:sz w:val="24"/>
          <w:szCs w:val="24"/>
        </w:rPr>
        <w:t>Rozwój i usprawnienie mobilności miejskiej i podmiejskiej</w:t>
      </w:r>
      <w:r w:rsidR="00431954" w:rsidRPr="006E67D9">
        <w:rPr>
          <w:rFonts w:ascii="Arial" w:hAnsi="Arial" w:cs="Arial"/>
          <w:color w:val="auto"/>
          <w:spacing w:val="0"/>
          <w:sz w:val="24"/>
          <w:szCs w:val="24"/>
        </w:rPr>
        <w:t xml:space="preserve"> </w:t>
      </w:r>
      <w:proofErr w:type="spellStart"/>
      <w:r w:rsidR="00431954" w:rsidRPr="006E67D9">
        <w:rPr>
          <w:rFonts w:ascii="Arial" w:hAnsi="Arial" w:cs="Arial"/>
          <w:color w:val="auto"/>
          <w:spacing w:val="0"/>
          <w:sz w:val="24"/>
          <w:szCs w:val="24"/>
        </w:rPr>
        <w:t>ZITy</w:t>
      </w:r>
      <w:proofErr w:type="spellEnd"/>
      <w:r w:rsidR="00431954" w:rsidRPr="006E67D9">
        <w:rPr>
          <w:rFonts w:ascii="Arial" w:hAnsi="Arial" w:cs="Arial"/>
          <w:color w:val="auto"/>
          <w:spacing w:val="0"/>
          <w:sz w:val="24"/>
          <w:szCs w:val="24"/>
        </w:rPr>
        <w:t xml:space="preserve"> regionalne</w:t>
      </w:r>
    </w:p>
    <w:p w14:paraId="3E8E9C16" w14:textId="44881536" w:rsidR="00637FD8" w:rsidRPr="006E67D9" w:rsidRDefault="00D93B4B" w:rsidP="006E67D9">
      <w:pPr>
        <w:pStyle w:val="Podtytu"/>
        <w:rPr>
          <w:rFonts w:ascii="Arial" w:hAnsi="Arial" w:cs="Arial"/>
          <w:b/>
          <w:bCs/>
          <w:color w:val="auto"/>
          <w:spacing w:val="0"/>
          <w:sz w:val="24"/>
          <w:szCs w:val="24"/>
        </w:rPr>
      </w:pPr>
      <w:r w:rsidRPr="006E67D9">
        <w:rPr>
          <w:rFonts w:ascii="Arial" w:hAnsi="Arial" w:cs="Arial"/>
          <w:b/>
          <w:bCs/>
          <w:color w:val="auto"/>
          <w:spacing w:val="0"/>
          <w:sz w:val="24"/>
          <w:szCs w:val="24"/>
        </w:rPr>
        <w:t xml:space="preserve">Schemat: </w:t>
      </w:r>
      <w:r w:rsidR="002900D5" w:rsidRPr="006E67D9">
        <w:rPr>
          <w:rFonts w:ascii="Arial" w:hAnsi="Arial" w:cs="Arial"/>
          <w:b/>
          <w:bCs/>
          <w:color w:val="auto"/>
          <w:spacing w:val="0"/>
          <w:sz w:val="24"/>
          <w:szCs w:val="24"/>
        </w:rPr>
        <w:t>Projekty z zakresu rozwoju i usprawnienia systemu transportu miejskiego (</w:t>
      </w:r>
      <w:proofErr w:type="spellStart"/>
      <w:r w:rsidR="00431954" w:rsidRPr="006E67D9">
        <w:rPr>
          <w:rFonts w:ascii="Arial" w:hAnsi="Arial" w:cs="Arial"/>
          <w:b/>
          <w:bCs/>
          <w:color w:val="auto"/>
          <w:spacing w:val="0"/>
          <w:sz w:val="24"/>
          <w:szCs w:val="24"/>
        </w:rPr>
        <w:t>ZITy</w:t>
      </w:r>
      <w:proofErr w:type="spellEnd"/>
      <w:r w:rsidR="00431954" w:rsidRPr="006E67D9">
        <w:rPr>
          <w:rFonts w:ascii="Arial" w:hAnsi="Arial" w:cs="Arial"/>
          <w:b/>
          <w:bCs/>
          <w:color w:val="auto"/>
          <w:spacing w:val="0"/>
          <w:sz w:val="24"/>
          <w:szCs w:val="24"/>
        </w:rPr>
        <w:t xml:space="preserve"> regionalne</w:t>
      </w:r>
      <w:r w:rsidR="002900D5" w:rsidRPr="006E67D9">
        <w:rPr>
          <w:rFonts w:ascii="Arial" w:hAnsi="Arial" w:cs="Arial"/>
          <w:b/>
          <w:bCs/>
          <w:color w:val="auto"/>
          <w:spacing w:val="0"/>
          <w:sz w:val="24"/>
          <w:szCs w:val="24"/>
        </w:rPr>
        <w:t>)</w:t>
      </w:r>
    </w:p>
    <w:p w14:paraId="0006D5BB" w14:textId="3AE046BB" w:rsidR="004053B9" w:rsidRDefault="00A12E4A" w:rsidP="006E67D9">
      <w:pPr>
        <w:spacing w:after="60"/>
        <w:rPr>
          <w:rFonts w:ascii="Arial" w:hAnsi="Arial" w:cs="Arial"/>
          <w:sz w:val="24"/>
          <w:szCs w:val="24"/>
        </w:rPr>
      </w:pPr>
      <w:r w:rsidRPr="00990094">
        <w:rPr>
          <w:rFonts w:ascii="Arial" w:hAnsi="Arial" w:cs="Arial"/>
          <w:b/>
          <w:bCs/>
          <w:sz w:val="24"/>
          <w:szCs w:val="24"/>
        </w:rPr>
        <w:t>Sposób wyboru projektów:</w:t>
      </w:r>
      <w:r w:rsidRPr="008D4EBB">
        <w:rPr>
          <w:rFonts w:ascii="Arial" w:hAnsi="Arial" w:cs="Arial"/>
          <w:sz w:val="24"/>
          <w:szCs w:val="24"/>
        </w:rPr>
        <w:t xml:space="preserve"> konkurencyjny</w:t>
      </w:r>
    </w:p>
    <w:p w14:paraId="4514C40D" w14:textId="0B8B7EA2" w:rsidR="0040025A" w:rsidRPr="005D5E4B" w:rsidRDefault="0040025A" w:rsidP="006E67D9">
      <w:pPr>
        <w:spacing w:after="60"/>
        <w:rPr>
          <w:rFonts w:ascii="Arial" w:hAnsi="Arial" w:cs="Arial"/>
          <w:sz w:val="24"/>
          <w:szCs w:val="24"/>
        </w:rPr>
      </w:pPr>
      <w:r w:rsidRPr="005D5E4B">
        <w:rPr>
          <w:rFonts w:ascii="Arial" w:hAnsi="Arial" w:cs="Arial"/>
          <w:sz w:val="24"/>
          <w:szCs w:val="24"/>
        </w:rPr>
        <w:t>Nabór realizowany w ramach polityki terytorialnej</w:t>
      </w:r>
      <w:r w:rsidR="003957EB" w:rsidRPr="005D5E4B">
        <w:rPr>
          <w:rFonts w:ascii="Arial" w:hAnsi="Arial" w:cs="Arial"/>
          <w:sz w:val="24"/>
          <w:szCs w:val="24"/>
        </w:rPr>
        <w:t>.</w:t>
      </w:r>
    </w:p>
    <w:p w14:paraId="564A8983" w14:textId="630B17AC" w:rsidR="00680F59" w:rsidRPr="005D5E4B" w:rsidRDefault="00D93B4B" w:rsidP="006E67D9">
      <w:pPr>
        <w:spacing w:after="0" w:line="240" w:lineRule="auto"/>
        <w:rPr>
          <w:rFonts w:ascii="Arial" w:hAnsi="Arial" w:cs="Arial"/>
          <w:sz w:val="24"/>
          <w:szCs w:val="24"/>
        </w:rPr>
      </w:pPr>
      <w:r w:rsidRPr="005D5E4B">
        <w:rPr>
          <w:rFonts w:ascii="Arial" w:hAnsi="Arial" w:cs="Arial"/>
          <w:color w:val="000000"/>
          <w:sz w:val="24"/>
          <w:szCs w:val="24"/>
        </w:rPr>
        <w:t>Nabór jest skierowany do następujących podmiotów z obszaru ZIT</w:t>
      </w:r>
      <w:r w:rsidR="00431954" w:rsidRPr="005D5E4B">
        <w:rPr>
          <w:rFonts w:ascii="Arial" w:hAnsi="Arial" w:cs="Arial"/>
          <w:color w:val="000000"/>
          <w:sz w:val="24"/>
          <w:szCs w:val="24"/>
        </w:rPr>
        <w:t xml:space="preserve"> regionalnych</w:t>
      </w:r>
      <w:r w:rsidRPr="005D5E4B">
        <w:rPr>
          <w:rFonts w:ascii="Arial" w:hAnsi="Arial" w:cs="Arial"/>
          <w:color w:val="000000"/>
          <w:sz w:val="24"/>
          <w:szCs w:val="24"/>
        </w:rPr>
        <w:t>:</w:t>
      </w:r>
      <w:r w:rsidR="0037609E" w:rsidRPr="005D5E4B">
        <w:rPr>
          <w:rFonts w:ascii="Arial" w:hAnsi="Arial" w:cs="Arial"/>
          <w:color w:val="000000"/>
          <w:sz w:val="24"/>
          <w:szCs w:val="24"/>
        </w:rPr>
        <w:t xml:space="preserve"> </w:t>
      </w:r>
      <w:r w:rsidRPr="005D5E4B">
        <w:rPr>
          <w:rFonts w:ascii="Arial" w:hAnsi="Arial" w:cs="Arial"/>
          <w:color w:val="000000"/>
          <w:sz w:val="24"/>
          <w:szCs w:val="24"/>
          <w:lang w:val="x-none"/>
        </w:rPr>
        <w:t>jednost</w:t>
      </w:r>
      <w:r w:rsidR="0037609E" w:rsidRPr="005D5E4B">
        <w:rPr>
          <w:rFonts w:ascii="Arial" w:hAnsi="Arial" w:cs="Arial"/>
          <w:color w:val="000000"/>
          <w:sz w:val="24"/>
          <w:szCs w:val="24"/>
        </w:rPr>
        <w:t>ek</w:t>
      </w:r>
      <w:r w:rsidRPr="005D5E4B">
        <w:rPr>
          <w:rFonts w:ascii="Arial" w:hAnsi="Arial" w:cs="Arial"/>
          <w:color w:val="000000"/>
          <w:sz w:val="24"/>
          <w:szCs w:val="24"/>
          <w:lang w:val="x-none"/>
        </w:rPr>
        <w:t xml:space="preserve"> samorządu terytorialnego</w:t>
      </w:r>
      <w:r w:rsidR="001A5368" w:rsidRPr="005D5E4B">
        <w:rPr>
          <w:rFonts w:ascii="Arial" w:hAnsi="Arial" w:cs="Arial"/>
          <w:color w:val="000000"/>
          <w:sz w:val="24"/>
          <w:szCs w:val="24"/>
        </w:rPr>
        <w:t>,</w:t>
      </w:r>
      <w:r w:rsidR="0037609E" w:rsidRPr="005D5E4B">
        <w:rPr>
          <w:rFonts w:ascii="Arial" w:hAnsi="Arial" w:cs="Arial"/>
          <w:color w:val="000000"/>
          <w:sz w:val="24"/>
          <w:szCs w:val="24"/>
        </w:rPr>
        <w:t xml:space="preserve"> </w:t>
      </w:r>
      <w:r w:rsidR="001A5368" w:rsidRPr="005D5E4B">
        <w:rPr>
          <w:rFonts w:ascii="Arial" w:hAnsi="Arial" w:cs="Arial"/>
          <w:color w:val="000000"/>
          <w:sz w:val="24"/>
          <w:szCs w:val="24"/>
        </w:rPr>
        <w:t>przedsiębiorstw</w:t>
      </w:r>
      <w:r w:rsidR="001A5368" w:rsidRPr="00200E2E">
        <w:rPr>
          <w:rFonts w:ascii="Arial" w:hAnsi="Arial" w:cs="Arial"/>
          <w:color w:val="000000"/>
        </w:rPr>
        <w:t>,</w:t>
      </w:r>
      <w:r w:rsidR="005D5E4B">
        <w:rPr>
          <w:rFonts w:ascii="Arial" w:hAnsi="Arial" w:cs="Arial"/>
          <w:color w:val="000000"/>
        </w:rPr>
        <w:t xml:space="preserve"> </w:t>
      </w:r>
      <w:r w:rsidR="001A5368" w:rsidRPr="005D5E4B">
        <w:rPr>
          <w:rFonts w:ascii="Arial" w:hAnsi="Arial" w:cs="Arial"/>
          <w:sz w:val="24"/>
          <w:szCs w:val="24"/>
          <w:lang w:val="x-none"/>
        </w:rPr>
        <w:t>zarządc</w:t>
      </w:r>
      <w:r w:rsidR="0037609E" w:rsidRPr="005D5E4B">
        <w:rPr>
          <w:rFonts w:ascii="Arial" w:hAnsi="Arial" w:cs="Arial"/>
          <w:sz w:val="24"/>
          <w:szCs w:val="24"/>
        </w:rPr>
        <w:t>ów</w:t>
      </w:r>
      <w:r w:rsidR="001A5368" w:rsidRPr="005D5E4B">
        <w:rPr>
          <w:rFonts w:ascii="Arial" w:hAnsi="Arial" w:cs="Arial"/>
          <w:sz w:val="24"/>
          <w:szCs w:val="24"/>
          <w:lang w:val="x-none"/>
        </w:rPr>
        <w:t xml:space="preserve"> infrastruktury transportowej służącej organizacji transportu zbiorowego publicznego</w:t>
      </w:r>
      <w:r w:rsidR="001A5368" w:rsidRPr="005D5E4B">
        <w:rPr>
          <w:rFonts w:ascii="Arial" w:hAnsi="Arial" w:cs="Arial"/>
          <w:sz w:val="24"/>
          <w:szCs w:val="24"/>
        </w:rPr>
        <w:t>,</w:t>
      </w:r>
      <w:r w:rsidR="0037609E" w:rsidRPr="005D5E4B">
        <w:rPr>
          <w:rFonts w:ascii="Arial" w:hAnsi="Arial" w:cs="Arial"/>
          <w:sz w:val="24"/>
          <w:szCs w:val="24"/>
        </w:rPr>
        <w:t xml:space="preserve"> </w:t>
      </w:r>
      <w:r w:rsidR="001A5368" w:rsidRPr="005D5E4B">
        <w:rPr>
          <w:rFonts w:ascii="Arial" w:hAnsi="Arial" w:cs="Arial"/>
          <w:sz w:val="24"/>
          <w:szCs w:val="24"/>
          <w:lang w:val="x-none"/>
        </w:rPr>
        <w:t>podmiot</w:t>
      </w:r>
      <w:r w:rsidR="0037609E" w:rsidRPr="005D5E4B">
        <w:rPr>
          <w:rFonts w:ascii="Arial" w:hAnsi="Arial" w:cs="Arial"/>
          <w:sz w:val="24"/>
          <w:szCs w:val="24"/>
        </w:rPr>
        <w:t>ów</w:t>
      </w:r>
      <w:r w:rsidR="001A5368" w:rsidRPr="005D5E4B">
        <w:rPr>
          <w:rFonts w:ascii="Arial" w:hAnsi="Arial" w:cs="Arial"/>
          <w:sz w:val="24"/>
          <w:szCs w:val="24"/>
          <w:lang w:val="x-none"/>
        </w:rPr>
        <w:t xml:space="preserve"> świadczących usługi publiczne w ramach realizacji obowiązków własnych jednostek samorządu terytorialnego</w:t>
      </w:r>
      <w:r w:rsidR="00680F59" w:rsidRPr="005D5E4B">
        <w:rPr>
          <w:rFonts w:ascii="Arial" w:hAnsi="Arial" w:cs="Arial"/>
          <w:sz w:val="24"/>
          <w:szCs w:val="24"/>
        </w:rPr>
        <w:t>, partnerów prywatnych we współpracy z podmiotem publicznym w przypadku projektów realizowanych w formule partnerstwa publiczno-prywatnego, organizacji pozarządowych (wyłącznie jako partner)</w:t>
      </w:r>
      <w:r w:rsidR="005D5E4B">
        <w:rPr>
          <w:rFonts w:ascii="Arial" w:hAnsi="Arial" w:cs="Arial"/>
          <w:sz w:val="24"/>
          <w:szCs w:val="24"/>
        </w:rPr>
        <w:t>.</w:t>
      </w:r>
    </w:p>
    <w:p w14:paraId="3A46B142" w14:textId="11671C29" w:rsidR="00C83A51" w:rsidRPr="005D5E4B" w:rsidRDefault="00D93B4B" w:rsidP="006E67D9">
      <w:pPr>
        <w:pStyle w:val="Default"/>
        <w:spacing w:before="120"/>
        <w:rPr>
          <w:rFonts w:ascii="Arial" w:hAnsi="Arial" w:cs="Arial"/>
          <w:color w:val="auto"/>
        </w:rPr>
      </w:pPr>
      <w:r w:rsidRPr="005D5E4B">
        <w:rPr>
          <w:rFonts w:ascii="Arial" w:hAnsi="Arial" w:cs="Arial"/>
          <w:color w:val="auto"/>
        </w:rPr>
        <w:t>Zakres wsparcia to</w:t>
      </w:r>
      <w:r w:rsidR="001A5368" w:rsidRPr="005D5E4B">
        <w:rPr>
          <w:rFonts w:ascii="Arial" w:hAnsi="Arial" w:cs="Arial"/>
          <w:color w:val="auto"/>
        </w:rPr>
        <w:t>:</w:t>
      </w:r>
      <w:r w:rsidR="008C4786">
        <w:rPr>
          <w:rFonts w:ascii="Arial" w:hAnsi="Arial" w:cs="Arial"/>
          <w:color w:val="auto"/>
        </w:rPr>
        <w:t xml:space="preserve"> </w:t>
      </w:r>
      <w:r w:rsidR="007E5DA6" w:rsidRPr="005D5E4B">
        <w:rPr>
          <w:rFonts w:ascii="Arial" w:hAnsi="Arial" w:cs="Arial"/>
          <w:color w:val="auto"/>
        </w:rPr>
        <w:t>zakup taboru autobusowego</w:t>
      </w:r>
      <w:r w:rsidR="00D920A0" w:rsidRPr="005D5E4B">
        <w:rPr>
          <w:rFonts w:ascii="Arial" w:hAnsi="Arial" w:cs="Arial"/>
          <w:color w:val="auto"/>
        </w:rPr>
        <w:t xml:space="preserve"> i</w:t>
      </w:r>
      <w:r w:rsidR="007E5DA6" w:rsidRPr="005D5E4B">
        <w:rPr>
          <w:rFonts w:ascii="Arial" w:hAnsi="Arial" w:cs="Arial"/>
          <w:color w:val="auto"/>
        </w:rPr>
        <w:t xml:space="preserve"> tramwajowego na potrzeby publicznego transportu zbiorowego, </w:t>
      </w:r>
      <w:r w:rsidR="001A5368" w:rsidRPr="005D5E4B">
        <w:rPr>
          <w:rFonts w:ascii="Arial" w:hAnsi="Arial" w:cs="Arial"/>
          <w:color w:val="auto"/>
        </w:rPr>
        <w:t>infrastruktura transportu publicznego,</w:t>
      </w:r>
      <w:r w:rsidR="007E5DA6" w:rsidRPr="005D5E4B">
        <w:rPr>
          <w:rFonts w:ascii="Arial" w:hAnsi="Arial" w:cs="Arial"/>
          <w:color w:val="auto"/>
        </w:rPr>
        <w:t xml:space="preserve"> </w:t>
      </w:r>
      <w:r w:rsidR="00C83A51" w:rsidRPr="005D5E4B">
        <w:rPr>
          <w:rFonts w:ascii="Arial" w:hAnsi="Arial" w:cs="Arial"/>
          <w:color w:val="auto"/>
        </w:rPr>
        <w:t xml:space="preserve"> </w:t>
      </w:r>
      <w:r w:rsidR="007E5DA6" w:rsidRPr="005D5E4B">
        <w:rPr>
          <w:rFonts w:ascii="Arial" w:hAnsi="Arial" w:cs="Arial"/>
          <w:color w:val="auto"/>
        </w:rPr>
        <w:t xml:space="preserve">inwestycje w infrastrukturę ładowania i tankowania pojazdów zeroemisyjnych wykorzystywanych w transporcie publicznym lub indywidualnym, </w:t>
      </w:r>
      <w:r w:rsidR="00C83A51" w:rsidRPr="005D5E4B">
        <w:rPr>
          <w:rFonts w:ascii="Arial" w:hAnsi="Arial" w:cs="Arial"/>
          <w:color w:val="auto"/>
        </w:rPr>
        <w:t>działania związane z ułatwianiem podróży multimodalnych, polityką parkingową (m.in. parkingi "</w:t>
      </w:r>
      <w:proofErr w:type="spellStart"/>
      <w:r w:rsidR="00C83A51" w:rsidRPr="005D5E4B">
        <w:rPr>
          <w:rFonts w:ascii="Arial" w:hAnsi="Arial" w:cs="Arial"/>
          <w:color w:val="auto"/>
        </w:rPr>
        <w:t>park&amp;ride</w:t>
      </w:r>
      <w:proofErr w:type="spellEnd"/>
      <w:r w:rsidR="00C83A51" w:rsidRPr="005D5E4B">
        <w:rPr>
          <w:rFonts w:ascii="Arial" w:hAnsi="Arial" w:cs="Arial"/>
          <w:color w:val="auto"/>
        </w:rPr>
        <w:t xml:space="preserve">") oraz </w:t>
      </w:r>
      <w:proofErr w:type="spellStart"/>
      <w:r w:rsidR="00C83A51" w:rsidRPr="005D5E4B">
        <w:rPr>
          <w:rFonts w:ascii="Arial" w:hAnsi="Arial" w:cs="Arial"/>
          <w:color w:val="auto"/>
        </w:rPr>
        <w:t>priorytetyzacją</w:t>
      </w:r>
      <w:proofErr w:type="spellEnd"/>
      <w:r w:rsidR="00C83A51" w:rsidRPr="005D5E4B">
        <w:rPr>
          <w:rFonts w:ascii="Arial" w:hAnsi="Arial" w:cs="Arial"/>
          <w:color w:val="auto"/>
        </w:rPr>
        <w:t xml:space="preserve"> ruchu pieszego i rowerowego,</w:t>
      </w:r>
      <w:r w:rsidR="0037609E" w:rsidRPr="005D5E4B">
        <w:rPr>
          <w:rFonts w:ascii="Arial" w:hAnsi="Arial" w:cs="Arial"/>
          <w:color w:val="auto"/>
        </w:rPr>
        <w:t xml:space="preserve"> </w:t>
      </w:r>
      <w:r w:rsidR="00C83A51" w:rsidRPr="005D5E4B">
        <w:rPr>
          <w:rFonts w:ascii="Arial" w:hAnsi="Arial" w:cs="Arial"/>
          <w:color w:val="auto"/>
        </w:rPr>
        <w:t>Inteligentne Systemy Transportowe (ITS) wspierające dekarbonizacj</w:t>
      </w:r>
      <w:r w:rsidR="00D920A0" w:rsidRPr="005D5E4B">
        <w:rPr>
          <w:rFonts w:ascii="Arial" w:hAnsi="Arial" w:cs="Arial"/>
          <w:color w:val="auto"/>
        </w:rPr>
        <w:t>ę</w:t>
      </w:r>
      <w:r w:rsidR="00C83A51" w:rsidRPr="005D5E4B">
        <w:rPr>
          <w:rFonts w:ascii="Arial" w:hAnsi="Arial" w:cs="Arial"/>
          <w:color w:val="auto"/>
        </w:rPr>
        <w:t xml:space="preserve"> transportu i zrównoważon</w:t>
      </w:r>
      <w:r w:rsidR="00D920A0" w:rsidRPr="005D5E4B">
        <w:rPr>
          <w:rFonts w:ascii="Arial" w:hAnsi="Arial" w:cs="Arial"/>
          <w:color w:val="auto"/>
        </w:rPr>
        <w:t>ą</w:t>
      </w:r>
      <w:r w:rsidR="00C83A51" w:rsidRPr="005D5E4B">
        <w:rPr>
          <w:rFonts w:ascii="Arial" w:hAnsi="Arial" w:cs="Arial"/>
          <w:color w:val="auto"/>
        </w:rPr>
        <w:t xml:space="preserve"> mobilność,</w:t>
      </w:r>
      <w:r w:rsidR="0037609E" w:rsidRPr="005D5E4B">
        <w:rPr>
          <w:rFonts w:ascii="Arial" w:hAnsi="Arial" w:cs="Arial"/>
          <w:color w:val="auto"/>
        </w:rPr>
        <w:t xml:space="preserve"> </w:t>
      </w:r>
      <w:r w:rsidR="00C83A51" w:rsidRPr="005D5E4B">
        <w:rPr>
          <w:rFonts w:ascii="Arial" w:hAnsi="Arial" w:cs="Arial"/>
          <w:color w:val="auto"/>
        </w:rPr>
        <w:t>pozostałe działania prowadzące do zmniejszenia zatłoczenia miast (np. ograniczenia w ruchu samochodowym w centrach miast),</w:t>
      </w:r>
      <w:r w:rsidR="0037609E" w:rsidRPr="005D5E4B">
        <w:rPr>
          <w:rFonts w:ascii="Arial" w:hAnsi="Arial" w:cs="Arial"/>
          <w:color w:val="auto"/>
        </w:rPr>
        <w:t xml:space="preserve"> </w:t>
      </w:r>
      <w:r w:rsidR="00C83A51" w:rsidRPr="005D5E4B">
        <w:rPr>
          <w:rFonts w:ascii="Arial" w:hAnsi="Arial" w:cs="Arial"/>
          <w:color w:val="auto"/>
        </w:rPr>
        <w:t>działania informacyjno-promocyjne (wyłącznie jako część powyższych projektów).</w:t>
      </w:r>
    </w:p>
    <w:p w14:paraId="345F8DE6" w14:textId="5D55A193" w:rsidR="005172B5" w:rsidRPr="00E163C8" w:rsidRDefault="007257F1" w:rsidP="00376307">
      <w:pPr>
        <w:pStyle w:val="Nagwek1"/>
        <w:numPr>
          <w:ilvl w:val="0"/>
          <w:numId w:val="32"/>
        </w:numPr>
        <w:rPr>
          <w:rFonts w:ascii="Arial" w:hAnsi="Arial" w:cs="Arial"/>
          <w:sz w:val="24"/>
          <w:szCs w:val="24"/>
        </w:rPr>
      </w:pPr>
      <w:r w:rsidRPr="00E163C8">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376307">
        <w:trPr>
          <w:tblHeader/>
        </w:trPr>
        <w:tc>
          <w:tcPr>
            <w:tcW w:w="1110" w:type="dxa"/>
            <w:shd w:val="clear" w:color="auto" w:fill="E7E6E6"/>
            <w:vAlign w:val="center"/>
          </w:tcPr>
          <w:p w14:paraId="50D36F32" w14:textId="3B97FE05" w:rsidR="003C40D0" w:rsidRPr="008D4EBB" w:rsidRDefault="003C40D0" w:rsidP="00376307">
            <w:pPr>
              <w:spacing w:after="0" w:line="240" w:lineRule="auto"/>
              <w:rPr>
                <w:rFonts w:ascii="Arial" w:hAnsi="Arial" w:cs="Arial"/>
                <w:b/>
                <w:sz w:val="24"/>
                <w:szCs w:val="24"/>
              </w:rPr>
            </w:pPr>
            <w:bookmarkStart w:id="0" w:name="_Hlk126562839"/>
            <w:r w:rsidRPr="008D4EBB">
              <w:rPr>
                <w:rFonts w:ascii="Arial" w:hAnsi="Arial" w:cs="Arial"/>
                <w:b/>
                <w:sz w:val="24"/>
                <w:szCs w:val="24"/>
              </w:rPr>
              <w:t>Numer</w:t>
            </w:r>
          </w:p>
        </w:tc>
        <w:tc>
          <w:tcPr>
            <w:tcW w:w="2856" w:type="dxa"/>
            <w:shd w:val="clear" w:color="auto" w:fill="E7E6E6"/>
            <w:vAlign w:val="center"/>
          </w:tcPr>
          <w:p w14:paraId="5A5DA54F"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376307">
            <w:pPr>
              <w:spacing w:after="0" w:line="240" w:lineRule="auto"/>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376307">
            <w:pPr>
              <w:spacing w:before="60" w:after="0" w:line="240" w:lineRule="auto"/>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376307">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376307">
            <w:pPr>
              <w:numPr>
                <w:ilvl w:val="0"/>
                <w:numId w:val="6"/>
              </w:numPr>
              <w:spacing w:before="60" w:after="0" w:line="240" w:lineRule="auto"/>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3DAA68E1" w:rsidR="003C40D0" w:rsidRPr="008D4EBB" w:rsidRDefault="00995EB8" w:rsidP="00376307">
            <w:pPr>
              <w:numPr>
                <w:ilvl w:val="0"/>
                <w:numId w:val="6"/>
              </w:numPr>
              <w:spacing w:before="120" w:after="0" w:line="240" w:lineRule="auto"/>
              <w:rPr>
                <w:rFonts w:ascii="Arial" w:hAnsi="Arial" w:cs="Arial"/>
                <w:b/>
                <w:sz w:val="24"/>
                <w:szCs w:val="24"/>
                <w:u w:val="single"/>
              </w:rPr>
            </w:pPr>
            <w:r>
              <w:t xml:space="preserve"> </w:t>
            </w:r>
            <w:r w:rsidR="003C40D0" w:rsidRPr="008D4EBB">
              <w:rPr>
                <w:rFonts w:ascii="Arial" w:hAnsi="Arial" w:cs="Arial"/>
                <w:bCs/>
                <w:sz w:val="24"/>
                <w:szCs w:val="24"/>
              </w:rPr>
              <w:t>wszystkie załączniki</w:t>
            </w:r>
            <w:r w:rsidR="00767BA7">
              <w:rPr>
                <w:rFonts w:ascii="Arial" w:hAnsi="Arial" w:cs="Arial"/>
                <w:bCs/>
                <w:sz w:val="24"/>
                <w:szCs w:val="24"/>
              </w:rPr>
              <w:t xml:space="preserve"> zostały podpisane zgodnie ze sposobem wskazanym w Regulaminie wyboru projektów</w:t>
            </w:r>
            <w:r w:rsidR="003C40D0" w:rsidRPr="008D4EBB">
              <w:rPr>
                <w:rFonts w:ascii="Arial" w:hAnsi="Arial" w:cs="Arial"/>
                <w:bCs/>
                <w:sz w:val="24"/>
                <w:szCs w:val="24"/>
              </w:rPr>
              <w:t>.</w:t>
            </w:r>
          </w:p>
          <w:p w14:paraId="3C07AE71" w14:textId="77777777" w:rsidR="003C40D0" w:rsidRPr="008D4EBB" w:rsidRDefault="003C40D0" w:rsidP="00376307">
            <w:pPr>
              <w:spacing w:before="120" w:after="60" w:line="240" w:lineRule="auto"/>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7D3A10B5"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223F981D" w:rsidR="003C40D0" w:rsidRPr="008D4EBB" w:rsidRDefault="003C40D0" w:rsidP="00376307">
            <w:pPr>
              <w:spacing w:before="60" w:after="0" w:line="240" w:lineRule="auto"/>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767BA7">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376307">
            <w:pPr>
              <w:spacing w:after="0" w:line="240" w:lineRule="auto"/>
              <w:rPr>
                <w:rFonts w:ascii="Arial" w:hAnsi="Arial" w:cs="Arial"/>
                <w:bCs/>
                <w:sz w:val="24"/>
                <w:szCs w:val="24"/>
              </w:rPr>
            </w:pPr>
            <w:r w:rsidRPr="008D4EBB">
              <w:rPr>
                <w:rFonts w:ascii="Arial" w:hAnsi="Arial" w:cs="Arial"/>
                <w:bCs/>
                <w:sz w:val="24"/>
                <w:szCs w:val="24"/>
              </w:rPr>
              <w:t>Oceniamy, czy:</w:t>
            </w:r>
          </w:p>
          <w:p w14:paraId="76C88DC1" w14:textId="77777777" w:rsidR="00DC01E9" w:rsidRPr="008D4EBB" w:rsidRDefault="003C40D0" w:rsidP="00376307">
            <w:pPr>
              <w:pStyle w:val="Akapitzlist"/>
              <w:numPr>
                <w:ilvl w:val="0"/>
                <w:numId w:val="1"/>
              </w:numPr>
              <w:autoSpaceDE w:val="0"/>
              <w:autoSpaceDN w:val="0"/>
              <w:adjustRightInd w:val="0"/>
              <w:spacing w:after="80" w:line="240" w:lineRule="auto"/>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376307">
            <w:pPr>
              <w:numPr>
                <w:ilvl w:val="0"/>
                <w:numId w:val="2"/>
              </w:numPr>
              <w:autoSpaceDE w:val="0"/>
              <w:autoSpaceDN w:val="0"/>
              <w:adjustRightInd w:val="0"/>
              <w:spacing w:after="80" w:line="240" w:lineRule="auto"/>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w:t>
            </w:r>
            <w:r w:rsidR="006C74AB" w:rsidRPr="008D4EBB">
              <w:rPr>
                <w:rFonts w:ascii="Arial" w:hAnsi="Arial" w:cs="Arial"/>
                <w:sz w:val="24"/>
                <w:szCs w:val="24"/>
                <w:shd w:val="clear" w:color="auto" w:fill="FFFFFF"/>
              </w:rPr>
              <w:lastRenderedPageBreak/>
              <w:t xml:space="preserve">2021/1058 z dnia 24 czerwca 2021 r. w sprawie Europejskiego Funduszu Rozwoju Regionalnego i Funduszu Spójności (Dz. U. UE. L. z 2021 r. Nr 231, str. 60 z </w:t>
            </w:r>
            <w:proofErr w:type="spellStart"/>
            <w:r w:rsidR="006C74AB" w:rsidRPr="008D4EBB">
              <w:rPr>
                <w:rFonts w:ascii="Arial" w:hAnsi="Arial" w:cs="Arial"/>
                <w:sz w:val="24"/>
                <w:szCs w:val="24"/>
                <w:shd w:val="clear" w:color="auto" w:fill="FFFFFF"/>
              </w:rPr>
              <w:t>późn</w:t>
            </w:r>
            <w:proofErr w:type="spellEnd"/>
            <w:r w:rsidR="006C74AB" w:rsidRPr="008D4EBB">
              <w:rPr>
                <w:rFonts w:ascii="Arial" w:hAnsi="Arial" w:cs="Arial"/>
                <w:sz w:val="24"/>
                <w:szCs w:val="24"/>
                <w:shd w:val="clear" w:color="auto" w:fill="FFFFFF"/>
              </w:rPr>
              <w:t>. zm.);</w:t>
            </w:r>
          </w:p>
          <w:p w14:paraId="3595ACA9" w14:textId="77777777" w:rsidR="003C40D0" w:rsidRPr="008D4EBB" w:rsidRDefault="003C40D0" w:rsidP="00376307">
            <w:pPr>
              <w:numPr>
                <w:ilvl w:val="0"/>
                <w:numId w:val="2"/>
              </w:numPr>
              <w:autoSpaceDE w:val="0"/>
              <w:autoSpaceDN w:val="0"/>
              <w:adjustRightInd w:val="0"/>
              <w:spacing w:after="80" w:line="240" w:lineRule="auto"/>
              <w:ind w:left="714" w:hanging="357"/>
              <w:rPr>
                <w:rFonts w:ascii="Arial" w:hAnsi="Arial" w:cs="Arial"/>
                <w:sz w:val="24"/>
                <w:szCs w:val="24"/>
              </w:rPr>
            </w:pPr>
            <w:r w:rsidRPr="008D4EB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8D4EBB">
              <w:rPr>
                <w:rFonts w:ascii="Arial" w:hAnsi="Arial" w:cs="Arial"/>
                <w:sz w:val="24"/>
                <w:szCs w:val="24"/>
              </w:rPr>
              <w:t>późn</w:t>
            </w:r>
            <w:proofErr w:type="spellEnd"/>
            <w:r w:rsidRPr="008D4EBB">
              <w:rPr>
                <w:rFonts w:ascii="Arial" w:hAnsi="Arial" w:cs="Arial"/>
                <w:sz w:val="24"/>
                <w:szCs w:val="24"/>
              </w:rPr>
              <w:t>. zm.)</w:t>
            </w:r>
            <w:r w:rsidR="006C74AB" w:rsidRPr="008D4EBB">
              <w:rPr>
                <w:rFonts w:ascii="Arial" w:hAnsi="Arial" w:cs="Arial"/>
                <w:sz w:val="24"/>
                <w:szCs w:val="24"/>
              </w:rPr>
              <w:t>;</w:t>
            </w:r>
          </w:p>
          <w:p w14:paraId="18D4CFFB" w14:textId="6E670FF0" w:rsidR="009A186F" w:rsidRDefault="002900D5" w:rsidP="00376307">
            <w:pPr>
              <w:pStyle w:val="Akapitzlist"/>
              <w:numPr>
                <w:ilvl w:val="0"/>
                <w:numId w:val="2"/>
              </w:numPr>
              <w:spacing w:after="120" w:line="240" w:lineRule="auto"/>
              <w:rPr>
                <w:rFonts w:ascii="Arial" w:hAnsi="Arial" w:cs="Arial"/>
                <w:sz w:val="24"/>
                <w:szCs w:val="24"/>
                <w:lang w:val="pl-PL"/>
              </w:rPr>
            </w:pPr>
            <w:r w:rsidRPr="00A67091">
              <w:rPr>
                <w:rFonts w:ascii="Arial" w:hAnsi="Arial" w:cs="Arial"/>
                <w:sz w:val="24"/>
                <w:szCs w:val="24"/>
                <w:lang w:val="pl-PL"/>
              </w:rPr>
              <w:t>w art. 1 Rozporządzeni</w:t>
            </w:r>
            <w:r w:rsidR="00767BA7">
              <w:rPr>
                <w:rFonts w:ascii="Arial" w:hAnsi="Arial" w:cs="Arial"/>
                <w:sz w:val="24"/>
                <w:szCs w:val="24"/>
                <w:lang w:val="pl-PL"/>
              </w:rPr>
              <w:t>a</w:t>
            </w:r>
            <w:r w:rsidRPr="00A67091">
              <w:rPr>
                <w:rFonts w:ascii="Arial" w:hAnsi="Arial" w:cs="Arial"/>
                <w:sz w:val="24"/>
                <w:szCs w:val="24"/>
                <w:lang w:val="pl-PL"/>
              </w:rPr>
              <w:t xml:space="preserve"> Komisji (UE) </w:t>
            </w:r>
            <w:r w:rsidR="00767BA7">
              <w:rPr>
                <w:rFonts w:ascii="Arial" w:hAnsi="Arial" w:cs="Arial"/>
                <w:sz w:val="24"/>
                <w:szCs w:val="24"/>
                <w:lang w:val="pl-PL"/>
              </w:rPr>
              <w:t xml:space="preserve">nr </w:t>
            </w:r>
            <w:r w:rsidRPr="00A67091">
              <w:rPr>
                <w:rFonts w:ascii="Arial" w:hAnsi="Arial" w:cs="Arial"/>
                <w:sz w:val="24"/>
                <w:szCs w:val="24"/>
                <w:lang w:val="pl-PL"/>
              </w:rPr>
              <w:t xml:space="preserve">2023/2831 z dnia 13 grudnia 2023 r. w sprawie stosowania art.107 i 108 Traktatu o funkcjonowaniu Unii Europejskiej do pomocy de </w:t>
            </w:r>
            <w:proofErr w:type="spellStart"/>
            <w:r w:rsidRPr="00A67091">
              <w:rPr>
                <w:rFonts w:ascii="Arial" w:hAnsi="Arial" w:cs="Arial"/>
                <w:sz w:val="24"/>
                <w:szCs w:val="24"/>
                <w:lang w:val="pl-PL"/>
              </w:rPr>
              <w:t>minimis</w:t>
            </w:r>
            <w:proofErr w:type="spellEnd"/>
            <w:r w:rsidRPr="00A67091">
              <w:rPr>
                <w:rFonts w:ascii="Arial" w:hAnsi="Arial" w:cs="Arial"/>
                <w:sz w:val="24"/>
                <w:szCs w:val="24"/>
                <w:lang w:val="pl-PL"/>
              </w:rPr>
              <w:t xml:space="preserve"> (Dz. U. UE.L. z 2023 r. poz. 2831)</w:t>
            </w:r>
            <w:r w:rsidR="00FF1CA3" w:rsidRPr="00A67091">
              <w:rPr>
                <w:rFonts w:ascii="Arial" w:hAnsi="Arial" w:cs="Arial"/>
                <w:sz w:val="24"/>
                <w:szCs w:val="24"/>
                <w:lang w:val="pl-PL"/>
              </w:rPr>
              <w:t>;</w:t>
            </w:r>
          </w:p>
          <w:p w14:paraId="65E3BEE0" w14:textId="220B0DFC" w:rsidR="00FF1CA3" w:rsidRPr="00FF1CA3" w:rsidRDefault="00FF1CA3" w:rsidP="00376307">
            <w:pPr>
              <w:pStyle w:val="Akapitzlist"/>
              <w:numPr>
                <w:ilvl w:val="0"/>
                <w:numId w:val="2"/>
              </w:numPr>
              <w:spacing w:before="60" w:after="120" w:line="240" w:lineRule="auto"/>
              <w:rPr>
                <w:rFonts w:ascii="Arial" w:hAnsi="Arial" w:cs="Arial"/>
                <w:sz w:val="24"/>
                <w:szCs w:val="24"/>
                <w:lang w:val="pl-PL"/>
              </w:rPr>
            </w:pPr>
            <w:r w:rsidRPr="00FF1CA3">
              <w:rPr>
                <w:rFonts w:ascii="Arial" w:hAnsi="Arial" w:cs="Arial"/>
                <w:sz w:val="24"/>
                <w:szCs w:val="24"/>
                <w:lang w:val="pl-PL"/>
              </w:rPr>
              <w:t xml:space="preserve">art. 1 rozporządzenia Komisji (UE) 2023/2832 z dnia 13 grudnia 2023 r. w sprawie stosowania art. 107 i 108 Traktatu o funkcjonowaniu Unii Europejskiej do pomocy de </w:t>
            </w:r>
            <w:proofErr w:type="spellStart"/>
            <w:r w:rsidRPr="00FF1CA3">
              <w:rPr>
                <w:rFonts w:ascii="Arial" w:hAnsi="Arial" w:cs="Arial"/>
                <w:sz w:val="24"/>
                <w:szCs w:val="24"/>
                <w:lang w:val="pl-PL"/>
              </w:rPr>
              <w:t>minimis</w:t>
            </w:r>
            <w:proofErr w:type="spellEnd"/>
            <w:r w:rsidRPr="00FF1CA3">
              <w:rPr>
                <w:rFonts w:ascii="Arial" w:hAnsi="Arial" w:cs="Arial"/>
                <w:sz w:val="24"/>
                <w:szCs w:val="24"/>
                <w:lang w:val="pl-PL"/>
              </w:rPr>
              <w:t xml:space="preserve"> przyznawanej przedsiębiorstwom wykonującym usługi świadczone w ogólnym interesie gospodarczym (Dz. U. UE. L. z 2023 r. poz. 2832).</w:t>
            </w:r>
          </w:p>
          <w:p w14:paraId="2938D039" w14:textId="4A18220E" w:rsidR="002900D5" w:rsidRDefault="002900D5" w:rsidP="00376307">
            <w:pPr>
              <w:pStyle w:val="Akapitzlist"/>
              <w:spacing w:before="60" w:after="120" w:line="240" w:lineRule="auto"/>
              <w:ind w:left="714"/>
              <w:rPr>
                <w:rFonts w:ascii="Arial" w:hAnsi="Arial" w:cs="Arial"/>
                <w:sz w:val="24"/>
                <w:szCs w:val="24"/>
                <w:lang w:val="pl-PL"/>
              </w:rPr>
            </w:pPr>
          </w:p>
          <w:p w14:paraId="04DB05BF" w14:textId="46B22379" w:rsidR="003C40D0" w:rsidRPr="008D4EBB" w:rsidRDefault="003C40D0" w:rsidP="00376307">
            <w:pPr>
              <w:pStyle w:val="Akapitzlist"/>
              <w:numPr>
                <w:ilvl w:val="0"/>
                <w:numId w:val="1"/>
              </w:numPr>
              <w:autoSpaceDE w:val="0"/>
              <w:autoSpaceDN w:val="0"/>
              <w:adjustRightInd w:val="0"/>
              <w:spacing w:before="60" w:after="120" w:line="240" w:lineRule="auto"/>
              <w:ind w:left="279" w:hanging="284"/>
              <w:contextualSpacing w:val="0"/>
              <w:rPr>
                <w:rFonts w:ascii="Arial" w:hAnsi="Arial" w:cs="Arial"/>
                <w:sz w:val="24"/>
                <w:szCs w:val="24"/>
                <w:lang w:val="pl-PL"/>
              </w:rPr>
            </w:pPr>
            <w:r w:rsidRPr="008D4EBB">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w:t>
            </w:r>
            <w:r w:rsidRPr="008D4EBB">
              <w:rPr>
                <w:rFonts w:ascii="Arial" w:hAnsi="Arial" w:cs="Arial"/>
                <w:sz w:val="24"/>
                <w:szCs w:val="24"/>
                <w:lang w:val="pl-PL"/>
              </w:rPr>
              <w:lastRenderedPageBreak/>
              <w:t>projektu, zgodnie z art.</w:t>
            </w:r>
            <w:r w:rsidR="00783CE5">
              <w:rPr>
                <w:rFonts w:ascii="Arial" w:hAnsi="Arial" w:cs="Arial"/>
                <w:sz w:val="24"/>
                <w:szCs w:val="24"/>
                <w:lang w:val="pl-PL"/>
              </w:rPr>
              <w:t xml:space="preserve"> </w:t>
            </w:r>
            <w:r w:rsidRPr="008D4EBB">
              <w:rPr>
                <w:rFonts w:ascii="Arial" w:hAnsi="Arial" w:cs="Arial"/>
                <w:sz w:val="24"/>
                <w:szCs w:val="24"/>
                <w:lang w:val="pl-PL"/>
              </w:rPr>
              <w:t>73 ust.</w:t>
            </w:r>
            <w:r w:rsidR="00783CE5">
              <w:rPr>
                <w:rFonts w:ascii="Arial" w:hAnsi="Arial" w:cs="Arial"/>
                <w:sz w:val="24"/>
                <w:szCs w:val="24"/>
                <w:lang w:val="pl-PL"/>
              </w:rPr>
              <w:t xml:space="preserve"> </w:t>
            </w:r>
            <w:r w:rsidRPr="008D4EBB">
              <w:rPr>
                <w:rFonts w:ascii="Arial" w:hAnsi="Arial" w:cs="Arial"/>
                <w:sz w:val="24"/>
                <w:szCs w:val="24"/>
                <w:lang w:val="pl-PL"/>
              </w:rPr>
              <w:t>2 lit.</w:t>
            </w:r>
            <w:r w:rsidR="00783CE5">
              <w:rPr>
                <w:rFonts w:ascii="Arial" w:hAnsi="Arial" w:cs="Arial"/>
                <w:sz w:val="24"/>
                <w:szCs w:val="24"/>
                <w:lang w:val="pl-PL"/>
              </w:rPr>
              <w:t xml:space="preserve"> </w:t>
            </w:r>
            <w:r w:rsidRPr="008D4EBB">
              <w:rPr>
                <w:rFonts w:ascii="Arial" w:hAnsi="Arial" w:cs="Arial"/>
                <w:sz w:val="24"/>
                <w:szCs w:val="24"/>
                <w:lang w:val="pl-PL"/>
              </w:rPr>
              <w:t>f) rozporządzenia nr 2021/1060</w:t>
            </w:r>
            <w:r w:rsidR="00767BA7">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02DB6200" w:rsidR="006A74D7" w:rsidRDefault="006A74D7" w:rsidP="00376307">
            <w:pPr>
              <w:pStyle w:val="Akapitzlist"/>
              <w:numPr>
                <w:ilvl w:val="0"/>
                <w:numId w:val="1"/>
              </w:numPr>
              <w:autoSpaceDE w:val="0"/>
              <w:autoSpaceDN w:val="0"/>
              <w:adjustRightInd w:val="0"/>
              <w:spacing w:before="60" w:after="80" w:line="240" w:lineRule="auto"/>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376307">
            <w:pPr>
              <w:pStyle w:val="Akapitzlist"/>
              <w:numPr>
                <w:ilvl w:val="0"/>
                <w:numId w:val="1"/>
              </w:numPr>
              <w:autoSpaceDE w:val="0"/>
              <w:autoSpaceDN w:val="0"/>
              <w:adjustRightInd w:val="0"/>
              <w:spacing w:before="60" w:after="80" w:line="240" w:lineRule="auto"/>
              <w:ind w:left="278"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76E01E32" w14:textId="379FD91B" w:rsidR="003C40D0" w:rsidRPr="008D4EBB" w:rsidRDefault="003C40D0"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60" w:type="dxa"/>
          </w:tcPr>
          <w:p w14:paraId="0EF35443"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C16311B"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r w:rsidR="00ED795A" w:rsidRPr="008D4EBB">
              <w:rPr>
                <w:rFonts w:ascii="Arial" w:hAnsi="Arial" w:cs="Arial"/>
                <w:sz w:val="24"/>
                <w:szCs w:val="24"/>
              </w:rPr>
              <w:t>.</w:t>
            </w:r>
          </w:p>
          <w:p w14:paraId="3A66B725"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118CD438" w14:textId="5A6EA7B2" w:rsidR="003C40D0" w:rsidRPr="008D4EBB" w:rsidRDefault="003C40D0" w:rsidP="00376307">
            <w:pPr>
              <w:spacing w:after="0" w:line="240" w:lineRule="auto"/>
              <w:rPr>
                <w:rFonts w:ascii="Arial" w:hAnsi="Arial" w:cs="Arial"/>
                <w:sz w:val="24"/>
                <w:szCs w:val="24"/>
              </w:rPr>
            </w:pP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0A58A346" w:rsidR="00134ADC" w:rsidRPr="008D4EBB" w:rsidRDefault="00134ADC" w:rsidP="00376307">
            <w:pPr>
              <w:spacing w:before="60" w:after="60" w:line="240" w:lineRule="auto"/>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 xml:space="preserve">(dotyczy </w:t>
            </w:r>
            <w:proofErr w:type="spellStart"/>
            <w:r w:rsidRPr="008D4EBB">
              <w:rPr>
                <w:rFonts w:ascii="Arial" w:hAnsi="Arial" w:cs="Arial"/>
                <w:sz w:val="24"/>
                <w:szCs w:val="24"/>
              </w:rPr>
              <w:t>jst</w:t>
            </w:r>
            <w:proofErr w:type="spellEnd"/>
            <w:r w:rsidRPr="008D4EBB">
              <w:rPr>
                <w:rFonts w:ascii="Arial" w:hAnsi="Arial" w:cs="Arial"/>
                <w:sz w:val="24"/>
                <w:szCs w:val="24"/>
              </w:rPr>
              <w:t>)</w:t>
            </w:r>
          </w:p>
        </w:tc>
        <w:tc>
          <w:tcPr>
            <w:tcW w:w="7199" w:type="dxa"/>
          </w:tcPr>
          <w:p w14:paraId="06792BA3" w14:textId="354B5E8F" w:rsidR="00134ADC" w:rsidRPr="00362444" w:rsidRDefault="00134ADC" w:rsidP="00376307">
            <w:pPr>
              <w:spacing w:before="60" w:after="0" w:line="240" w:lineRule="auto"/>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9460A7">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376307">
            <w:pPr>
              <w:spacing w:before="60" w:after="0" w:line="240" w:lineRule="auto"/>
              <w:rPr>
                <w:rFonts w:ascii="Arial" w:hAnsi="Arial" w:cs="Arial"/>
                <w:sz w:val="24"/>
                <w:szCs w:val="24"/>
              </w:rPr>
            </w:pPr>
            <w:r w:rsidRPr="00362444">
              <w:rPr>
                <w:rFonts w:ascii="Arial" w:hAnsi="Arial" w:cs="Arial"/>
                <w:sz w:val="24"/>
                <w:szCs w:val="24"/>
              </w:rPr>
              <w:t xml:space="preserve">Z klauzuli antydyskryminacyjnej, zawartej w Umowie Partnerstwa oraz programie Fundusze Europejskie dla Kujaw i Pomorza 2021-2027 wynika, że w razie podjęcia przez JST </w:t>
            </w:r>
            <w:r w:rsidRPr="00362444">
              <w:rPr>
                <w:rFonts w:ascii="Arial" w:hAnsi="Arial" w:cs="Arial"/>
                <w:sz w:val="24"/>
                <w:szCs w:val="24"/>
              </w:rPr>
              <w:lastRenderedPageBreak/>
              <w:t>dyskryminujących aktów prawa miejscowego wsparcie, dla tej jednostki oraz podmiotów przez nią kontrolowanych lub od niej zależnych, nie będzie udzielone.</w:t>
            </w:r>
          </w:p>
          <w:p w14:paraId="16D8D6E9" w14:textId="77777777" w:rsidR="00134ADC" w:rsidRPr="003C1527" w:rsidRDefault="00134ADC" w:rsidP="00376307">
            <w:pPr>
              <w:spacing w:before="60" w:after="0" w:line="240" w:lineRule="auto"/>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3C24F583" w:rsidR="00134ADC" w:rsidRPr="00812065" w:rsidRDefault="00134ADC" w:rsidP="00376307">
            <w:pPr>
              <w:spacing w:before="60" w:after="60" w:line="240" w:lineRule="auto"/>
              <w:rPr>
                <w:rFonts w:ascii="Arial" w:hAnsi="Arial" w:cs="Arial"/>
                <w:sz w:val="24"/>
                <w:szCs w:val="24"/>
                <w:lang w:eastAsia="pl-PL"/>
              </w:rPr>
            </w:pPr>
            <w:r w:rsidRPr="003C1527">
              <w:rPr>
                <w:rFonts w:ascii="Arial" w:hAnsi="Arial" w:cs="Arial"/>
                <w:sz w:val="24"/>
                <w:szCs w:val="24"/>
              </w:rPr>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9460A7">
              <w:rPr>
                <w:rFonts w:ascii="Arial" w:hAnsi="Arial" w:cs="Arial"/>
                <w:sz w:val="24"/>
                <w:szCs w:val="24"/>
              </w:rPr>
              <w:t>informacje znajdujące się na stronie internetowej</w:t>
            </w:r>
            <w:r w:rsidRPr="003C1527">
              <w:rPr>
                <w:rFonts w:ascii="Arial" w:hAnsi="Arial" w:cs="Arial"/>
                <w:sz w:val="24"/>
                <w:szCs w:val="24"/>
              </w:rPr>
              <w:t xml:space="preserve"> Rzecznika Praw Obywatelskich (RPO) </w:t>
            </w:r>
            <w:r w:rsidR="009460A7">
              <w:rPr>
                <w:rFonts w:ascii="Arial" w:hAnsi="Arial" w:cs="Arial"/>
                <w:sz w:val="24"/>
                <w:szCs w:val="24"/>
              </w:rPr>
              <w:t xml:space="preserve">dotyczące </w:t>
            </w:r>
            <w:r w:rsidRPr="003C1527">
              <w:rPr>
                <w:rFonts w:ascii="Arial" w:hAnsi="Arial" w:cs="Arial"/>
                <w:sz w:val="24"/>
                <w:szCs w:val="24"/>
              </w:rPr>
              <w:t>JST, które ustanowiły obowiązujące i uznane przez RPO za dyskryminujące akty prawa miejscowego (aktualn</w:t>
            </w:r>
            <w:r w:rsidR="009460A7">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376307">
            <w:pPr>
              <w:spacing w:after="0" w:line="240" w:lineRule="auto"/>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376307">
            <w:pPr>
              <w:spacing w:before="120" w:after="0" w:line="240" w:lineRule="auto"/>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49DE57AB" w:rsidR="00134ADC" w:rsidRPr="00921A4E" w:rsidRDefault="00134ADC" w:rsidP="00376307">
            <w:pPr>
              <w:spacing w:before="120" w:after="0" w:line="240" w:lineRule="auto"/>
              <w:rPr>
                <w:rFonts w:ascii="Arial" w:hAnsi="Arial" w:cs="Arial"/>
                <w:sz w:val="24"/>
                <w:szCs w:val="24"/>
              </w:rPr>
            </w:pPr>
            <w:r w:rsidRPr="00921A4E">
              <w:rPr>
                <w:rFonts w:ascii="Arial" w:hAnsi="Arial" w:cs="Arial"/>
                <w:sz w:val="24"/>
                <w:szCs w:val="24"/>
              </w:rPr>
              <w:lastRenderedPageBreak/>
              <w:t>Kryterium uznaje się za spełnione, jeżeli odpowiedź będzie pozytywna (wartość logiczna: „TAK” lub „NIE DOTYCZY”).</w:t>
            </w:r>
          </w:p>
          <w:p w14:paraId="13B53D94" w14:textId="057C6C55" w:rsidR="00134ADC" w:rsidRPr="008D4EBB" w:rsidRDefault="00134ADC" w:rsidP="00376307">
            <w:pPr>
              <w:spacing w:after="0" w:line="240" w:lineRule="auto"/>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lastRenderedPageBreak/>
              <w:t>A.4</w:t>
            </w:r>
          </w:p>
        </w:tc>
        <w:tc>
          <w:tcPr>
            <w:tcW w:w="2856" w:type="dxa"/>
            <w:vAlign w:val="center"/>
          </w:tcPr>
          <w:p w14:paraId="21747395"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11549953" w:rsidR="00134ADC" w:rsidRPr="008D4EBB" w:rsidRDefault="00134ADC" w:rsidP="00376307">
            <w:pPr>
              <w:spacing w:before="240" w:after="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376307">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64026D00" w14:textId="476386F2" w:rsidR="00134ADC" w:rsidRPr="008D4EBB" w:rsidRDefault="00134ADC"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758AD194" w:rsidR="00134ADC" w:rsidRPr="008D4EBB" w:rsidRDefault="00134ADC"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376307">
            <w:pPr>
              <w:spacing w:after="0" w:line="240" w:lineRule="auto"/>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376307">
            <w:pPr>
              <w:spacing w:after="0" w:line="240" w:lineRule="auto"/>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32863CDE" w14:textId="18E022BC" w:rsidR="00AC5248" w:rsidRPr="00C33F59" w:rsidRDefault="00134ADC" w:rsidP="00376307">
            <w:pPr>
              <w:spacing w:before="60" w:after="60" w:line="240" w:lineRule="auto"/>
              <w:rPr>
                <w:rFonts w:ascii="Arial" w:hAnsi="Arial" w:cs="Arial"/>
                <w:sz w:val="24"/>
                <w:szCs w:val="24"/>
              </w:rPr>
            </w:pPr>
            <w:r w:rsidRPr="005526E5">
              <w:rPr>
                <w:rFonts w:ascii="Arial" w:hAnsi="Arial" w:cs="Arial"/>
                <w:sz w:val="24"/>
                <w:szCs w:val="24"/>
              </w:rPr>
              <w:t xml:space="preserve">W kryterium sprawdzamy, </w:t>
            </w:r>
            <w:r w:rsidR="0007487C" w:rsidRPr="005526E5">
              <w:rPr>
                <w:rFonts w:ascii="Arial" w:hAnsi="Arial" w:cs="Arial"/>
                <w:sz w:val="24"/>
                <w:szCs w:val="24"/>
              </w:rPr>
              <w:t>czy</w:t>
            </w:r>
            <w:r w:rsidR="0007487C">
              <w:rPr>
                <w:rFonts w:ascii="Arial" w:hAnsi="Arial" w:cs="Arial"/>
                <w:sz w:val="24"/>
                <w:szCs w:val="24"/>
              </w:rPr>
              <w:t xml:space="preserve"> </w:t>
            </w:r>
            <w:r w:rsidR="0007487C" w:rsidRPr="005526E5">
              <w:rPr>
                <w:rFonts w:ascii="Arial" w:hAnsi="Arial" w:cs="Arial"/>
                <w:sz w:val="24"/>
                <w:szCs w:val="24"/>
              </w:rPr>
              <w:t>n</w:t>
            </w:r>
            <w:r w:rsidR="0007487C">
              <w:rPr>
                <w:rFonts w:ascii="Arial" w:hAnsi="Arial" w:cs="Arial"/>
                <w:sz w:val="24"/>
                <w:szCs w:val="24"/>
              </w:rPr>
              <w:t xml:space="preserve">a </w:t>
            </w:r>
            <w:r w:rsidRPr="00C33F59">
              <w:rPr>
                <w:rFonts w:ascii="Arial" w:hAnsi="Arial" w:cs="Arial"/>
                <w:sz w:val="24"/>
                <w:szCs w:val="24"/>
              </w:rPr>
              <w:t>moment złożenia wniosku o dofinansowanie wnioskodawca posiada prawo do dysponowania gruntami lub obiektami na cele inwestycji, posiada wymaganą dokumentację techniczną i projektową, wymagane prawem decyzje</w:t>
            </w:r>
            <w:r w:rsidR="00780DF5">
              <w:rPr>
                <w:rFonts w:ascii="Arial" w:hAnsi="Arial" w:cs="Arial"/>
                <w:sz w:val="24"/>
                <w:szCs w:val="24"/>
              </w:rPr>
              <w:t xml:space="preserve"> ,</w:t>
            </w:r>
            <w:r w:rsidRPr="00C33F59">
              <w:rPr>
                <w:rFonts w:ascii="Arial" w:hAnsi="Arial" w:cs="Arial"/>
                <w:sz w:val="24"/>
                <w:szCs w:val="24"/>
              </w:rPr>
              <w:t xml:space="preserve"> uzgodnienia i pozwolenia administracyjne</w:t>
            </w:r>
            <w:r w:rsidR="00517373">
              <w:rPr>
                <w:rFonts w:ascii="Arial" w:hAnsi="Arial" w:cs="Arial"/>
                <w:sz w:val="24"/>
                <w:szCs w:val="24"/>
              </w:rPr>
              <w:t>;</w:t>
            </w:r>
          </w:p>
          <w:p w14:paraId="6EAA80B3" w14:textId="77777777" w:rsidR="009460A7" w:rsidRPr="009460A7" w:rsidRDefault="009460A7" w:rsidP="00376307">
            <w:pPr>
              <w:spacing w:before="60" w:after="60" w:line="240" w:lineRule="auto"/>
              <w:rPr>
                <w:rFonts w:ascii="Arial" w:hAnsi="Arial" w:cs="Arial"/>
                <w:sz w:val="24"/>
                <w:szCs w:val="24"/>
              </w:rPr>
            </w:pPr>
            <w:r w:rsidRPr="009460A7">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E1850D6" w14:textId="4F070BDC" w:rsidR="009460A7" w:rsidRPr="009460A7" w:rsidRDefault="009460A7" w:rsidP="00376307">
            <w:pPr>
              <w:spacing w:before="120" w:after="60" w:line="240" w:lineRule="auto"/>
              <w:rPr>
                <w:rFonts w:ascii="Arial" w:hAnsi="Arial" w:cs="Arial"/>
                <w:sz w:val="24"/>
                <w:szCs w:val="24"/>
              </w:rPr>
            </w:pPr>
            <w:r w:rsidRPr="009460A7">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0007487C">
              <w:rPr>
                <w:rStyle w:val="Odwoanieprzypisudolnego"/>
                <w:rFonts w:ascii="Arial" w:hAnsi="Arial" w:cs="Arial"/>
                <w:sz w:val="24"/>
                <w:szCs w:val="24"/>
              </w:rPr>
              <w:footnoteReference w:id="5"/>
            </w:r>
            <w:r w:rsidRPr="009460A7">
              <w:rPr>
                <w:rFonts w:ascii="Arial" w:hAnsi="Arial" w:cs="Arial"/>
                <w:sz w:val="24"/>
                <w:szCs w:val="24"/>
              </w:rPr>
              <w:t xml:space="preserve">, w przypadku zatwierdzenia projektu do dofinansowania </w:t>
            </w:r>
            <w:r w:rsidRPr="009460A7">
              <w:rPr>
                <w:rFonts w:ascii="Arial" w:hAnsi="Arial" w:cs="Arial"/>
                <w:sz w:val="24"/>
                <w:szCs w:val="24"/>
              </w:rPr>
              <w:lastRenderedPageBreak/>
              <w:t>zobowiązany będzie dostarczyć wymagane pozwolenie opatrzone klauzulą ostateczności w terminie wskazanym w umowie o dofinansowanie projektu</w:t>
            </w:r>
            <w:r w:rsidR="0007487C">
              <w:rPr>
                <w:rStyle w:val="Odwoanieprzypisudolnego"/>
                <w:rFonts w:ascii="Arial" w:hAnsi="Arial" w:cs="Arial"/>
                <w:sz w:val="24"/>
                <w:szCs w:val="24"/>
              </w:rPr>
              <w:footnoteReference w:id="6"/>
            </w:r>
            <w:r w:rsidRPr="009460A7">
              <w:rPr>
                <w:rFonts w:ascii="Arial" w:hAnsi="Arial" w:cs="Arial"/>
                <w:sz w:val="24"/>
                <w:szCs w:val="24"/>
              </w:rPr>
              <w:t>, jednakże nie później niż 12 m-</w:t>
            </w:r>
            <w:proofErr w:type="spellStart"/>
            <w:r w:rsidRPr="009460A7">
              <w:rPr>
                <w:rFonts w:ascii="Arial" w:hAnsi="Arial" w:cs="Arial"/>
                <w:sz w:val="24"/>
                <w:szCs w:val="24"/>
              </w:rPr>
              <w:t>cy</w:t>
            </w:r>
            <w:proofErr w:type="spellEnd"/>
            <w:r w:rsidRPr="009460A7">
              <w:rPr>
                <w:rFonts w:ascii="Arial" w:hAnsi="Arial" w:cs="Arial"/>
                <w:sz w:val="24"/>
                <w:szCs w:val="24"/>
              </w:rPr>
              <w:t xml:space="preserve"> od daty uchwały zarządu województwa o wyborze projektu do dofinansowania</w:t>
            </w:r>
            <w:commentRangeStart w:id="1"/>
            <w:ins w:id="2" w:author="Przemysław Mentkowski" w:date="2025-01-13T15:17:00Z" w16du:dateUtc="2025-01-13T14:17:00Z">
              <w:r w:rsidR="003B5182">
                <w:rPr>
                  <w:rStyle w:val="Odwoanieprzypisudolnego"/>
                  <w:rFonts w:ascii="Arial" w:hAnsi="Arial" w:cs="Arial"/>
                  <w:sz w:val="24"/>
                  <w:szCs w:val="24"/>
                </w:rPr>
                <w:footnoteReference w:id="7"/>
              </w:r>
            </w:ins>
            <w:commentRangeEnd w:id="1"/>
            <w:ins w:id="4" w:author="Przemysław Mentkowski" w:date="2025-01-13T15:18:00Z" w16du:dateUtc="2025-01-13T14:18:00Z">
              <w:r w:rsidR="0061767E">
                <w:rPr>
                  <w:rStyle w:val="Odwoaniedokomentarza"/>
                  <w:lang w:val="x-none" w:eastAsia="x-none"/>
                </w:rPr>
                <w:commentReference w:id="1"/>
              </w:r>
            </w:ins>
            <w:r w:rsidRPr="009460A7">
              <w:rPr>
                <w:rFonts w:ascii="Arial" w:hAnsi="Arial" w:cs="Arial"/>
                <w:sz w:val="24"/>
                <w:szCs w:val="24"/>
              </w:rPr>
              <w:t>.</w:t>
            </w:r>
          </w:p>
          <w:p w14:paraId="677386BB" w14:textId="639B1891" w:rsidR="009460A7" w:rsidRDefault="009460A7" w:rsidP="00376307">
            <w:pPr>
              <w:spacing w:before="120" w:after="240" w:line="240" w:lineRule="auto"/>
              <w:rPr>
                <w:rFonts w:ascii="Arial" w:hAnsi="Arial" w:cs="Arial"/>
                <w:sz w:val="24"/>
                <w:szCs w:val="24"/>
              </w:rPr>
            </w:pPr>
            <w:r w:rsidRPr="009460A7">
              <w:rPr>
                <w:rFonts w:ascii="Arial" w:hAnsi="Arial" w:cs="Arial"/>
                <w:sz w:val="24"/>
                <w:szCs w:val="24"/>
              </w:rPr>
              <w:t>W każdym przypadku pozwolenie nieostateczne posiadające klauzulę natychmiastowej wykonalności należy uznać za pozwolenie spełniające warunki kryterium.</w:t>
            </w:r>
          </w:p>
          <w:p w14:paraId="2F2681EF" w14:textId="70FC60E7" w:rsidR="00134ADC" w:rsidRPr="008D4EBB" w:rsidRDefault="00134ADC" w:rsidP="00376307">
            <w:pPr>
              <w:spacing w:before="60" w:after="24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r w:rsidR="00376307">
              <w:rPr>
                <w:rFonts w:ascii="Arial" w:hAnsi="Arial" w:cs="Arial"/>
                <w:sz w:val="24"/>
                <w:szCs w:val="24"/>
              </w:rPr>
              <w:t>.</w:t>
            </w:r>
          </w:p>
        </w:tc>
        <w:tc>
          <w:tcPr>
            <w:tcW w:w="3260" w:type="dxa"/>
          </w:tcPr>
          <w:p w14:paraId="5381C82E" w14:textId="77777777" w:rsidR="00134ADC" w:rsidRPr="005526E5" w:rsidRDefault="00134ADC" w:rsidP="00376307">
            <w:pPr>
              <w:spacing w:after="0" w:line="240" w:lineRule="auto"/>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7A4672ED" w14:textId="77777777" w:rsidR="00134ADC" w:rsidRPr="005526E5" w:rsidRDefault="00134ADC" w:rsidP="00376307">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3EE8DC47" w:rsidR="00134ADC" w:rsidRPr="005526E5" w:rsidRDefault="00134ADC" w:rsidP="00376307">
            <w:pPr>
              <w:spacing w:before="120" w:after="0" w:line="240" w:lineRule="auto"/>
              <w:rPr>
                <w:rFonts w:ascii="Arial" w:hAnsi="Arial" w:cs="Arial"/>
                <w:sz w:val="24"/>
                <w:szCs w:val="24"/>
              </w:rPr>
            </w:pPr>
            <w:r w:rsidRPr="005526E5">
              <w:rPr>
                <w:rFonts w:ascii="Arial" w:hAnsi="Arial" w:cs="Arial"/>
                <w:sz w:val="24"/>
                <w:szCs w:val="24"/>
              </w:rPr>
              <w:t>Kryterium uznaje się za spełnione, jeżeli odpowiedź będzie pozytywna.</w:t>
            </w:r>
          </w:p>
          <w:p w14:paraId="735377C7" w14:textId="6996FF18" w:rsidR="00134ADC" w:rsidRPr="008D4EBB" w:rsidRDefault="00134ADC" w:rsidP="00376307">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7A4DAD" w:rsidRPr="008D4EBB" w14:paraId="43EB56D0" w14:textId="77777777" w:rsidTr="003C40D0">
        <w:trPr>
          <w:trHeight w:val="1134"/>
        </w:trPr>
        <w:tc>
          <w:tcPr>
            <w:tcW w:w="1110" w:type="dxa"/>
            <w:vAlign w:val="center"/>
          </w:tcPr>
          <w:p w14:paraId="78ED9304" w14:textId="537915F7" w:rsidR="007A4DAD" w:rsidRPr="005526E5" w:rsidRDefault="007A4DAD" w:rsidP="00376307">
            <w:pPr>
              <w:spacing w:after="0" w:line="240" w:lineRule="auto"/>
              <w:rPr>
                <w:rFonts w:ascii="Arial" w:hAnsi="Arial" w:cs="Arial"/>
                <w:sz w:val="24"/>
                <w:szCs w:val="24"/>
              </w:rPr>
            </w:pPr>
            <w:r>
              <w:rPr>
                <w:rFonts w:ascii="Arial" w:hAnsi="Arial" w:cs="Arial"/>
                <w:sz w:val="24"/>
                <w:szCs w:val="24"/>
              </w:rPr>
              <w:t>A.6</w:t>
            </w:r>
          </w:p>
        </w:tc>
        <w:tc>
          <w:tcPr>
            <w:tcW w:w="2856" w:type="dxa"/>
            <w:vAlign w:val="center"/>
          </w:tcPr>
          <w:p w14:paraId="4D2DF065" w14:textId="674C9472" w:rsidR="007A4DAD" w:rsidRPr="005526E5" w:rsidRDefault="007A4DAD" w:rsidP="00376307">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7FE7D2F2" w14:textId="179EB410" w:rsidR="007A4DAD" w:rsidRPr="00E81FE6" w:rsidRDefault="007A4DAD" w:rsidP="00376307">
            <w:pPr>
              <w:spacing w:before="120" w:after="60" w:line="240" w:lineRule="auto"/>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del w:id="5" w:author="Dagmara Wend" w:date="2025-01-09T14:46:00Z" w16du:dateUtc="2025-01-09T13:46:00Z">
              <w:r w:rsidRPr="00E81FE6" w:rsidDel="002E4F6D">
                <w:rPr>
                  <w:rFonts w:ascii="Arial" w:hAnsi="Arial" w:cs="Arial"/>
                  <w:sz w:val="24"/>
                  <w:szCs w:val="24"/>
                </w:rPr>
                <w:delText>36</w:delText>
              </w:r>
            </w:del>
            <w:commentRangeStart w:id="6"/>
            <w:ins w:id="7" w:author="Dagmara Wend" w:date="2025-01-09T14:46:00Z" w16du:dateUtc="2025-01-09T13:46:00Z">
              <w:r w:rsidR="002E4F6D">
                <w:rPr>
                  <w:rFonts w:ascii="Arial" w:hAnsi="Arial" w:cs="Arial"/>
                  <w:sz w:val="24"/>
                  <w:szCs w:val="24"/>
                </w:rPr>
                <w:t>48</w:t>
              </w:r>
            </w:ins>
            <w:r w:rsidRPr="00E81FE6">
              <w:rPr>
                <w:rFonts w:ascii="Arial" w:hAnsi="Arial" w:cs="Arial"/>
                <w:sz w:val="24"/>
                <w:szCs w:val="24"/>
              </w:rPr>
              <w:t xml:space="preserve"> </w:t>
            </w:r>
            <w:commentRangeEnd w:id="6"/>
            <w:r w:rsidR="002E4F6D">
              <w:rPr>
                <w:rStyle w:val="Odwoaniedokomentarza"/>
                <w:lang w:val="x-none" w:eastAsia="x-none"/>
              </w:rPr>
              <w:commentReference w:id="6"/>
            </w:r>
            <w:r w:rsidRPr="00E81FE6">
              <w:rPr>
                <w:rFonts w:ascii="Arial" w:hAnsi="Arial" w:cs="Arial"/>
                <w:sz w:val="24"/>
                <w:szCs w:val="24"/>
              </w:rPr>
              <w:t>miesięcy od terminu zakończenia naboru.</w:t>
            </w:r>
          </w:p>
          <w:p w14:paraId="0AEF3FBD" w14:textId="77777777" w:rsidR="007A4DAD" w:rsidRPr="00E81FE6" w:rsidRDefault="007A4DAD" w:rsidP="00376307">
            <w:pPr>
              <w:spacing w:before="120" w:after="60" w:line="240" w:lineRule="auto"/>
              <w:rPr>
                <w:rFonts w:ascii="Arial" w:hAnsi="Arial" w:cs="Arial"/>
                <w:sz w:val="24"/>
                <w:szCs w:val="24"/>
              </w:rPr>
            </w:pPr>
            <w:r w:rsidRPr="00E81FE6">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766C3AEA" w14:textId="4849F49C" w:rsidR="007A4DAD" w:rsidRPr="005526E5" w:rsidRDefault="007A4DAD" w:rsidP="00376307">
            <w:pPr>
              <w:spacing w:before="240" w:after="60" w:line="240" w:lineRule="auto"/>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5839EBB2" w14:textId="06576CEF" w:rsidR="007A4DAD" w:rsidRPr="00E81FE6" w:rsidRDefault="007A4DAD" w:rsidP="00376307">
            <w:pPr>
              <w:spacing w:after="0" w:line="240" w:lineRule="auto"/>
              <w:rPr>
                <w:rFonts w:ascii="Arial" w:hAnsi="Arial" w:cs="Arial"/>
                <w:sz w:val="24"/>
                <w:szCs w:val="24"/>
              </w:rPr>
            </w:pPr>
            <w:r w:rsidRPr="00E81FE6">
              <w:rPr>
                <w:rFonts w:ascii="Arial" w:hAnsi="Arial" w:cs="Arial"/>
                <w:sz w:val="24"/>
                <w:szCs w:val="24"/>
              </w:rPr>
              <w:t>TAK/NIE</w:t>
            </w:r>
          </w:p>
          <w:p w14:paraId="41140280" w14:textId="77777777" w:rsidR="007A4DAD" w:rsidRPr="00E81FE6" w:rsidRDefault="007A4DAD" w:rsidP="00376307">
            <w:pPr>
              <w:spacing w:after="0" w:line="240" w:lineRule="auto"/>
              <w:rPr>
                <w:rFonts w:ascii="Arial" w:hAnsi="Arial" w:cs="Arial"/>
                <w:sz w:val="24"/>
                <w:szCs w:val="24"/>
              </w:rPr>
            </w:pPr>
            <w:r w:rsidRPr="00E81FE6">
              <w:rPr>
                <w:rFonts w:ascii="Arial" w:hAnsi="Arial" w:cs="Arial"/>
                <w:sz w:val="24"/>
                <w:szCs w:val="24"/>
              </w:rPr>
              <w:t>(NIE oznacza odrzucenie wniosku)</w:t>
            </w:r>
          </w:p>
          <w:p w14:paraId="13950FD9" w14:textId="77777777" w:rsidR="007A4DAD" w:rsidRPr="00E81FE6" w:rsidRDefault="007A4DAD" w:rsidP="00376307">
            <w:pPr>
              <w:spacing w:before="120" w:after="0" w:line="240" w:lineRule="auto"/>
              <w:rPr>
                <w:rFonts w:ascii="Arial" w:hAnsi="Arial" w:cs="Arial"/>
                <w:sz w:val="24"/>
                <w:szCs w:val="24"/>
              </w:rPr>
            </w:pPr>
            <w:r w:rsidRPr="00E81FE6">
              <w:rPr>
                <w:rFonts w:ascii="Arial" w:hAnsi="Arial" w:cs="Arial"/>
                <w:sz w:val="24"/>
                <w:szCs w:val="24"/>
              </w:rPr>
              <w:t>Kryterium obligatoryjne – spełnienie kryterium jest niezbędne do przyznania dofinansowania.</w:t>
            </w:r>
          </w:p>
          <w:p w14:paraId="50AF27D1" w14:textId="62FAB7D5" w:rsidR="007A4DAD" w:rsidRPr="00E81FE6" w:rsidRDefault="007A4DAD" w:rsidP="00376307">
            <w:pPr>
              <w:spacing w:before="120" w:after="0" w:line="240" w:lineRule="auto"/>
              <w:rPr>
                <w:rFonts w:ascii="Arial" w:hAnsi="Arial" w:cs="Arial"/>
                <w:sz w:val="24"/>
                <w:szCs w:val="24"/>
              </w:rPr>
            </w:pPr>
            <w:r w:rsidRPr="00E81FE6">
              <w:rPr>
                <w:rFonts w:ascii="Arial" w:hAnsi="Arial" w:cs="Arial"/>
                <w:sz w:val="24"/>
                <w:szCs w:val="24"/>
              </w:rPr>
              <w:t>Kryterium uznaje się za spełnione, jeżeli odpowiedź będzie pozytywna .</w:t>
            </w:r>
          </w:p>
          <w:p w14:paraId="311D1640" w14:textId="6A974E39" w:rsidR="007A4DAD" w:rsidRPr="005526E5" w:rsidRDefault="007A4DAD" w:rsidP="00376307">
            <w:pPr>
              <w:spacing w:after="0" w:line="240" w:lineRule="auto"/>
              <w:rPr>
                <w:rFonts w:ascii="Arial" w:hAnsi="Arial" w:cs="Arial"/>
                <w:sz w:val="24"/>
                <w:szCs w:val="24"/>
              </w:rPr>
            </w:pPr>
            <w:r w:rsidRPr="00E81FE6">
              <w:rPr>
                <w:rFonts w:ascii="Arial" w:hAnsi="Arial" w:cs="Arial"/>
                <w:sz w:val="24"/>
                <w:szCs w:val="24"/>
              </w:rPr>
              <w:lastRenderedPageBreak/>
              <w:t>W trakcie oceny kryterium wnioskodawca może zostać poproszony o uzupełnienie lub poprawienie wniosku.</w:t>
            </w:r>
          </w:p>
        </w:tc>
      </w:tr>
    </w:tbl>
    <w:p w14:paraId="167BE243" w14:textId="6CFAFF47" w:rsidR="002C2CE8" w:rsidRPr="0025333D" w:rsidRDefault="007257F1" w:rsidP="00376307">
      <w:pPr>
        <w:pStyle w:val="Nagwek1"/>
        <w:numPr>
          <w:ilvl w:val="0"/>
          <w:numId w:val="32"/>
        </w:numPr>
        <w:rPr>
          <w:rFonts w:ascii="Arial" w:hAnsi="Arial" w:cs="Arial"/>
          <w:sz w:val="24"/>
          <w:szCs w:val="24"/>
        </w:rPr>
      </w:pPr>
      <w:r w:rsidRPr="0025333D">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376307">
        <w:trPr>
          <w:trHeight w:val="283"/>
          <w:tblHeader/>
        </w:trPr>
        <w:tc>
          <w:tcPr>
            <w:tcW w:w="1109" w:type="dxa"/>
            <w:shd w:val="clear" w:color="auto" w:fill="E7E6E6"/>
            <w:vAlign w:val="center"/>
          </w:tcPr>
          <w:p w14:paraId="29A3D160"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376307">
            <w:pPr>
              <w:spacing w:after="0" w:line="240" w:lineRule="auto"/>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376307">
            <w:pPr>
              <w:spacing w:after="0" w:line="240" w:lineRule="auto"/>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476B4A42" w:rsidR="009D74D8"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jednostek samorządu terytorialnego,</w:t>
            </w:r>
          </w:p>
          <w:p w14:paraId="154C2F1F" w14:textId="22FFF059" w:rsidR="009D74D8" w:rsidRPr="009D74D8"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przedsiębiorstw,</w:t>
            </w:r>
          </w:p>
          <w:p w14:paraId="268E8C7F" w14:textId="7A0CA4AF" w:rsidR="009D74D8"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zarządców infrastruktury transportowej służącej organizacji transportu zbiorowego publicznego,</w:t>
            </w:r>
          </w:p>
          <w:p w14:paraId="367B8164" w14:textId="51033737" w:rsidR="00C33F59" w:rsidRPr="00C33F59" w:rsidRDefault="009D74D8" w:rsidP="00376307">
            <w:pPr>
              <w:pStyle w:val="Akapitzlist"/>
              <w:numPr>
                <w:ilvl w:val="0"/>
                <w:numId w:val="21"/>
              </w:numPr>
              <w:spacing w:after="0" w:line="240" w:lineRule="auto"/>
              <w:rPr>
                <w:rFonts w:ascii="Arial" w:hAnsi="Arial" w:cs="Arial"/>
                <w:sz w:val="24"/>
                <w:szCs w:val="24"/>
              </w:rPr>
            </w:pPr>
            <w:r w:rsidRPr="009D74D8">
              <w:rPr>
                <w:rFonts w:ascii="Arial" w:hAnsi="Arial" w:cs="Arial"/>
                <w:sz w:val="24"/>
                <w:szCs w:val="24"/>
              </w:rPr>
              <w:t>podmiotów świadczących usługi publiczne w ramach realizacji obowiązków własnych jednostek samorządu terytorialnego</w:t>
            </w:r>
            <w:r w:rsidR="00C33F59">
              <w:rPr>
                <w:rFonts w:ascii="Arial" w:hAnsi="Arial" w:cs="Arial"/>
                <w:sz w:val="24"/>
                <w:szCs w:val="24"/>
              </w:rPr>
              <w:t>,</w:t>
            </w:r>
          </w:p>
          <w:p w14:paraId="7D87002E" w14:textId="3E982733" w:rsidR="00C33F59" w:rsidRPr="00C33F59" w:rsidRDefault="00C33F59" w:rsidP="00376307">
            <w:pPr>
              <w:pStyle w:val="Akapitzlist"/>
              <w:numPr>
                <w:ilvl w:val="0"/>
                <w:numId w:val="21"/>
              </w:numPr>
              <w:spacing w:after="0" w:line="240" w:lineRule="auto"/>
              <w:rPr>
                <w:rFonts w:ascii="Arial" w:hAnsi="Arial" w:cs="Arial"/>
                <w:sz w:val="24"/>
                <w:szCs w:val="24"/>
              </w:rPr>
            </w:pPr>
            <w:r w:rsidRPr="00C33F59">
              <w:rPr>
                <w:rFonts w:ascii="Arial" w:hAnsi="Arial" w:cs="Arial"/>
                <w:sz w:val="24"/>
                <w:szCs w:val="24"/>
                <w:lang w:val="pl-PL"/>
              </w:rPr>
              <w:t>partner</w:t>
            </w:r>
            <w:r w:rsidR="00601533">
              <w:rPr>
                <w:rFonts w:ascii="Arial" w:hAnsi="Arial" w:cs="Arial"/>
                <w:sz w:val="24"/>
                <w:szCs w:val="24"/>
                <w:lang w:val="pl-PL"/>
              </w:rPr>
              <w:t>ów</w:t>
            </w:r>
            <w:r w:rsidRPr="00C33F59">
              <w:rPr>
                <w:rFonts w:ascii="Arial" w:hAnsi="Arial" w:cs="Arial"/>
                <w:sz w:val="24"/>
                <w:szCs w:val="24"/>
                <w:lang w:val="pl-PL"/>
              </w:rPr>
              <w:t xml:space="preserve"> prywatny</w:t>
            </w:r>
            <w:r w:rsidR="00601533">
              <w:rPr>
                <w:rFonts w:ascii="Arial" w:hAnsi="Arial" w:cs="Arial"/>
                <w:sz w:val="24"/>
                <w:szCs w:val="24"/>
                <w:lang w:val="pl-PL"/>
              </w:rPr>
              <w:t>ch</w:t>
            </w:r>
            <w:r w:rsidRPr="00C33F59">
              <w:rPr>
                <w:rFonts w:ascii="Arial" w:hAnsi="Arial" w:cs="Arial"/>
                <w:sz w:val="24"/>
                <w:szCs w:val="24"/>
                <w:lang w:val="pl-PL"/>
              </w:rPr>
              <w:t xml:space="preserve"> we współpracy z podmiotem publicznym </w:t>
            </w:r>
            <w:r w:rsidRPr="00C33F59">
              <w:rPr>
                <w:rFonts w:ascii="Arial" w:hAnsi="Arial" w:cs="Arial"/>
                <w:sz w:val="24"/>
                <w:szCs w:val="24"/>
                <w:lang w:val="pl-PL"/>
              </w:rPr>
              <w:br/>
              <w:t>w przypadku projektów realizowanych w formule partnerstwa publiczno-prywatnego</w:t>
            </w:r>
            <w:r>
              <w:rPr>
                <w:rFonts w:ascii="Arial" w:hAnsi="Arial" w:cs="Arial"/>
                <w:sz w:val="24"/>
                <w:szCs w:val="24"/>
                <w:lang w:val="pl-PL"/>
              </w:rPr>
              <w:t>,</w:t>
            </w:r>
          </w:p>
          <w:p w14:paraId="43EA13A8" w14:textId="23D8B7EB" w:rsidR="009D74D8" w:rsidRPr="009D74D8" w:rsidRDefault="00C33F59" w:rsidP="00376307">
            <w:pPr>
              <w:pStyle w:val="Akapitzlist"/>
              <w:numPr>
                <w:ilvl w:val="0"/>
                <w:numId w:val="21"/>
              </w:numPr>
              <w:spacing w:after="0" w:line="240" w:lineRule="auto"/>
              <w:rPr>
                <w:rFonts w:ascii="Arial" w:hAnsi="Arial" w:cs="Arial"/>
                <w:sz w:val="24"/>
                <w:szCs w:val="24"/>
              </w:rPr>
            </w:pPr>
            <w:r>
              <w:rPr>
                <w:rFonts w:ascii="Arial" w:hAnsi="Arial" w:cs="Arial"/>
                <w:sz w:val="24"/>
                <w:szCs w:val="24"/>
                <w:lang w:val="pl-PL"/>
              </w:rPr>
              <w:t>organizacj</w:t>
            </w:r>
            <w:r w:rsidR="00601533">
              <w:rPr>
                <w:rFonts w:ascii="Arial" w:hAnsi="Arial" w:cs="Arial"/>
                <w:sz w:val="24"/>
                <w:szCs w:val="24"/>
                <w:lang w:val="pl-PL"/>
              </w:rPr>
              <w:t>i</w:t>
            </w:r>
            <w:r>
              <w:rPr>
                <w:rFonts w:ascii="Arial" w:hAnsi="Arial" w:cs="Arial"/>
                <w:sz w:val="24"/>
                <w:szCs w:val="24"/>
                <w:lang w:val="pl-PL"/>
              </w:rPr>
              <w:t xml:space="preserve"> pozarządow</w:t>
            </w:r>
            <w:r w:rsidR="00601533">
              <w:rPr>
                <w:rFonts w:ascii="Arial" w:hAnsi="Arial" w:cs="Arial"/>
                <w:sz w:val="24"/>
                <w:szCs w:val="24"/>
                <w:lang w:val="pl-PL"/>
              </w:rPr>
              <w:t>ych</w:t>
            </w:r>
            <w:r>
              <w:rPr>
                <w:rFonts w:ascii="Arial" w:hAnsi="Arial" w:cs="Arial"/>
                <w:sz w:val="24"/>
                <w:szCs w:val="24"/>
                <w:lang w:val="pl-PL"/>
              </w:rPr>
              <w:t xml:space="preserve"> (wyłącznie jako partner)</w:t>
            </w:r>
            <w:r w:rsidR="00316002">
              <w:rPr>
                <w:rFonts w:ascii="Arial" w:hAnsi="Arial" w:cs="Arial"/>
                <w:sz w:val="24"/>
                <w:szCs w:val="24"/>
                <w:lang w:val="pl-PL"/>
              </w:rPr>
              <w:t>.</w:t>
            </w:r>
          </w:p>
          <w:p w14:paraId="00DA102B" w14:textId="55084D8E" w:rsidR="003C40D0" w:rsidRPr="00EB55AB" w:rsidDel="007968FF" w:rsidRDefault="00807C2E" w:rsidP="00376307">
            <w:pPr>
              <w:spacing w:after="60" w:line="240" w:lineRule="auto"/>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3E1B702"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5216BE31"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54972F8B" w14:textId="38F62078"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376307">
            <w:pPr>
              <w:spacing w:after="0" w:line="240" w:lineRule="auto"/>
              <w:rPr>
                <w:rFonts w:ascii="Arial" w:hAnsi="Arial" w:cs="Arial"/>
                <w:sz w:val="24"/>
                <w:szCs w:val="24"/>
              </w:rPr>
            </w:pPr>
            <w:r>
              <w:rPr>
                <w:rFonts w:ascii="Arial" w:hAnsi="Arial" w:cs="Arial"/>
                <w:sz w:val="24"/>
                <w:szCs w:val="24"/>
              </w:rPr>
              <w:t>B.2</w:t>
            </w:r>
          </w:p>
        </w:tc>
        <w:tc>
          <w:tcPr>
            <w:tcW w:w="2898" w:type="dxa"/>
            <w:vAlign w:val="center"/>
          </w:tcPr>
          <w:p w14:paraId="361B2EA5" w14:textId="0D177DA7" w:rsidR="00AE7007" w:rsidRPr="008D4EBB" w:rsidRDefault="00AE7007" w:rsidP="00376307">
            <w:pPr>
              <w:spacing w:after="0" w:line="240" w:lineRule="auto"/>
              <w:rPr>
                <w:rFonts w:ascii="Arial" w:hAnsi="Arial" w:cs="Arial"/>
                <w:sz w:val="24"/>
                <w:szCs w:val="24"/>
              </w:rPr>
            </w:pPr>
            <w:r w:rsidRPr="00AE7007">
              <w:rPr>
                <w:rFonts w:ascii="Arial" w:hAnsi="Arial" w:cs="Arial"/>
                <w:sz w:val="24"/>
                <w:szCs w:val="24"/>
              </w:rPr>
              <w:t xml:space="preserve">Prawidłowość wyboru partnerów </w:t>
            </w:r>
            <w:r w:rsidRPr="00AE7007">
              <w:rPr>
                <w:rFonts w:ascii="Arial" w:hAnsi="Arial" w:cs="Arial"/>
                <w:sz w:val="24"/>
                <w:szCs w:val="24"/>
              </w:rPr>
              <w:lastRenderedPageBreak/>
              <w:t>uczestniczących/</w:t>
            </w:r>
            <w:r w:rsidR="00CF3E37">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8978E80" w14:textId="123929BC" w:rsidR="00AE7007" w:rsidRPr="00AE7007" w:rsidRDefault="005B5851" w:rsidP="00376307">
            <w:pPr>
              <w:spacing w:before="120" w:after="0" w:line="240" w:lineRule="auto"/>
              <w:rPr>
                <w:rFonts w:ascii="Arial" w:hAnsi="Arial" w:cs="Arial"/>
                <w:sz w:val="24"/>
                <w:szCs w:val="24"/>
              </w:rPr>
            </w:pPr>
            <w:r>
              <w:rPr>
                <w:rFonts w:ascii="Arial" w:hAnsi="Arial" w:cs="Arial"/>
                <w:sz w:val="24"/>
                <w:szCs w:val="24"/>
              </w:rPr>
              <w:lastRenderedPageBreak/>
              <w:t>W kryterium sprawdzamy,</w:t>
            </w:r>
            <w:r w:rsidR="00AE7007" w:rsidRPr="00AE7007">
              <w:rPr>
                <w:rFonts w:ascii="Arial" w:hAnsi="Arial" w:cs="Arial"/>
                <w:sz w:val="24"/>
                <w:szCs w:val="24"/>
              </w:rPr>
              <w:t xml:space="preserve"> czy wnioskodawca dokonał wyboru partnera/ów zgodnie z przepisami ustawy z dnia 28 kwietnia </w:t>
            </w:r>
            <w:r w:rsidR="00AE7007" w:rsidRPr="00AE7007">
              <w:rPr>
                <w:rFonts w:ascii="Arial" w:hAnsi="Arial" w:cs="Arial"/>
                <w:sz w:val="24"/>
                <w:szCs w:val="24"/>
              </w:rPr>
              <w:lastRenderedPageBreak/>
              <w:t xml:space="preserve">2022 r. o zasadach realizacji zadań finansowanych ze środków europejskich w perspektywie finansowej 2021-2027 (Dz.U. </w:t>
            </w:r>
            <w:r w:rsidR="00510769">
              <w:rPr>
                <w:rFonts w:ascii="Arial" w:hAnsi="Arial" w:cs="Arial"/>
                <w:sz w:val="24"/>
                <w:szCs w:val="24"/>
              </w:rPr>
              <w:t xml:space="preserve">z </w:t>
            </w:r>
            <w:r w:rsidR="00AE7007" w:rsidRPr="00AE7007">
              <w:rPr>
                <w:rFonts w:ascii="Arial" w:hAnsi="Arial" w:cs="Arial"/>
                <w:sz w:val="24"/>
                <w:szCs w:val="24"/>
              </w:rPr>
              <w:t>2022</w:t>
            </w:r>
            <w:r w:rsidR="00510769">
              <w:rPr>
                <w:rFonts w:ascii="Arial" w:hAnsi="Arial" w:cs="Arial"/>
                <w:sz w:val="24"/>
                <w:szCs w:val="24"/>
              </w:rPr>
              <w:t xml:space="preserve"> r.</w:t>
            </w:r>
            <w:r w:rsidR="00AE7007" w:rsidRPr="00AE7007">
              <w:rPr>
                <w:rFonts w:ascii="Arial" w:hAnsi="Arial" w:cs="Arial"/>
                <w:sz w:val="24"/>
                <w:szCs w:val="24"/>
              </w:rPr>
              <w:t xml:space="preserve"> poz. 1079).</w:t>
            </w:r>
          </w:p>
          <w:p w14:paraId="4BD934A6" w14:textId="1D1E761B" w:rsidR="00AE7007" w:rsidRPr="008D4EBB" w:rsidRDefault="00AE7007" w:rsidP="00376307">
            <w:pPr>
              <w:spacing w:before="120" w:after="0" w:line="240" w:lineRule="auto"/>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tc>
        <w:tc>
          <w:tcPr>
            <w:tcW w:w="3251" w:type="dxa"/>
          </w:tcPr>
          <w:p w14:paraId="0F8CC124" w14:textId="77777777" w:rsidR="00AE7007" w:rsidRPr="00AE7007" w:rsidRDefault="00AE7007" w:rsidP="00376307">
            <w:pPr>
              <w:spacing w:after="0" w:line="240" w:lineRule="auto"/>
              <w:rPr>
                <w:rFonts w:ascii="Arial" w:hAnsi="Arial" w:cs="Arial"/>
                <w:sz w:val="24"/>
                <w:szCs w:val="24"/>
              </w:rPr>
            </w:pPr>
            <w:r w:rsidRPr="00AE7007">
              <w:rPr>
                <w:rFonts w:ascii="Arial" w:hAnsi="Arial" w:cs="Arial"/>
                <w:sz w:val="24"/>
                <w:szCs w:val="24"/>
              </w:rPr>
              <w:lastRenderedPageBreak/>
              <w:t>TAK/NIE/NIE DOTYCZY</w:t>
            </w:r>
          </w:p>
          <w:p w14:paraId="25DA44FE" w14:textId="77777777" w:rsidR="00AE7007" w:rsidRPr="00AE7007" w:rsidRDefault="00AE7007" w:rsidP="00376307">
            <w:pPr>
              <w:spacing w:after="0" w:line="240" w:lineRule="auto"/>
              <w:rPr>
                <w:rFonts w:ascii="Arial" w:hAnsi="Arial" w:cs="Arial"/>
                <w:sz w:val="24"/>
                <w:szCs w:val="24"/>
              </w:rPr>
            </w:pPr>
            <w:r w:rsidRPr="00AE7007">
              <w:rPr>
                <w:rFonts w:ascii="Arial" w:hAnsi="Arial" w:cs="Arial"/>
                <w:sz w:val="24"/>
                <w:szCs w:val="24"/>
              </w:rPr>
              <w:lastRenderedPageBreak/>
              <w:t>(NIE oznacza odrzucenie wniosku)</w:t>
            </w:r>
          </w:p>
          <w:p w14:paraId="1F4DA4D8" w14:textId="77777777" w:rsidR="00AE7007" w:rsidRPr="00AE7007" w:rsidRDefault="00AE7007" w:rsidP="00376307">
            <w:pPr>
              <w:spacing w:before="120" w:after="0" w:line="240" w:lineRule="auto"/>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713377A3" w14:textId="4D8B37F0" w:rsidR="00AE7007" w:rsidRPr="00AE7007" w:rsidRDefault="00AE7007" w:rsidP="00376307">
            <w:pPr>
              <w:spacing w:before="120" w:after="0" w:line="240" w:lineRule="auto"/>
              <w:rPr>
                <w:rFonts w:ascii="Arial" w:hAnsi="Arial" w:cs="Arial"/>
                <w:sz w:val="24"/>
                <w:szCs w:val="24"/>
              </w:rPr>
            </w:pPr>
            <w:r w:rsidRPr="00AE7007">
              <w:rPr>
                <w:rFonts w:ascii="Arial" w:hAnsi="Arial" w:cs="Arial"/>
                <w:sz w:val="24"/>
                <w:szCs w:val="24"/>
              </w:rPr>
              <w:t>Kryterium uznaje się za spełnione, jeżeli odpowiedź będzie pozytywna (wartość logiczna: „TAK” lub „NIE DOTYCZY”).</w:t>
            </w:r>
          </w:p>
          <w:p w14:paraId="66C5B3CC" w14:textId="0F66C570" w:rsidR="00AE7007" w:rsidRPr="008D4EBB" w:rsidRDefault="00AE7007" w:rsidP="00376307">
            <w:pPr>
              <w:spacing w:after="0" w:line="240" w:lineRule="auto"/>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3</w:t>
            </w:r>
          </w:p>
        </w:tc>
        <w:tc>
          <w:tcPr>
            <w:tcW w:w="2898" w:type="dxa"/>
            <w:vAlign w:val="center"/>
          </w:tcPr>
          <w:p w14:paraId="6F83C689" w14:textId="116BC7AD"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Projekt jest zgodny z typami projektów przewidzianymi </w:t>
            </w:r>
            <w:r w:rsidRPr="008D4EBB">
              <w:rPr>
                <w:rFonts w:ascii="Arial" w:hAnsi="Arial" w:cs="Arial"/>
                <w:sz w:val="24"/>
                <w:szCs w:val="24"/>
              </w:rPr>
              <w:br/>
              <w:t>do wsparcia w ramach działania</w:t>
            </w:r>
          </w:p>
        </w:tc>
        <w:tc>
          <w:tcPr>
            <w:tcW w:w="7167" w:type="dxa"/>
          </w:tcPr>
          <w:p w14:paraId="00761045" w14:textId="217550C8" w:rsidR="00C65CCE" w:rsidRDefault="003C40D0" w:rsidP="00376307">
            <w:pPr>
              <w:spacing w:before="60" w:after="60" w:line="240" w:lineRule="auto"/>
              <w:rPr>
                <w:rFonts w:ascii="Arial" w:hAnsi="Arial" w:cs="Arial"/>
                <w:sz w:val="24"/>
                <w:szCs w:val="24"/>
              </w:rPr>
            </w:pPr>
            <w:r w:rsidRPr="008D4EBB">
              <w:rPr>
                <w:rFonts w:ascii="Arial" w:hAnsi="Arial" w:cs="Arial"/>
                <w:sz w:val="24"/>
                <w:szCs w:val="24"/>
              </w:rPr>
              <w:t>W kryterium sprawdzamy, czy projekt dotyczy</w:t>
            </w:r>
            <w:r w:rsidR="00F472CB">
              <w:rPr>
                <w:rFonts w:ascii="Arial" w:hAnsi="Arial" w:cs="Arial"/>
                <w:sz w:val="24"/>
                <w:szCs w:val="24"/>
              </w:rPr>
              <w:t xml:space="preserve"> przynajmniej jednego z następujących przedsięwzięć</w:t>
            </w:r>
            <w:r w:rsidR="00C65CCE">
              <w:rPr>
                <w:rFonts w:ascii="Arial" w:hAnsi="Arial" w:cs="Arial"/>
                <w:sz w:val="24"/>
                <w:szCs w:val="24"/>
              </w:rPr>
              <w:t>:</w:t>
            </w:r>
          </w:p>
          <w:p w14:paraId="376D02CD" w14:textId="49489CD3" w:rsidR="00726A2C"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w:t>
            </w:r>
            <w:r w:rsidR="00601533">
              <w:rPr>
                <w:rFonts w:ascii="Arial" w:hAnsi="Arial" w:cs="Arial"/>
                <w:sz w:val="24"/>
                <w:szCs w:val="24"/>
                <w:lang w:val="pl-PL"/>
              </w:rPr>
              <w:t>)</w:t>
            </w:r>
            <w:r w:rsidRPr="00F8413F">
              <w:rPr>
                <w:rFonts w:ascii="Arial" w:hAnsi="Arial" w:cs="Arial"/>
                <w:sz w:val="24"/>
                <w:szCs w:val="24"/>
                <w:lang w:val="pl-PL"/>
              </w:rPr>
              <w:t xml:space="preserve"> oraz pozostał</w:t>
            </w:r>
            <w:r w:rsidR="00601533">
              <w:rPr>
                <w:rFonts w:ascii="Arial" w:hAnsi="Arial" w:cs="Arial"/>
                <w:sz w:val="24"/>
                <w:szCs w:val="24"/>
                <w:lang w:val="pl-PL"/>
              </w:rPr>
              <w:t>ej</w:t>
            </w:r>
            <w:r w:rsidRPr="00F8413F">
              <w:rPr>
                <w:rFonts w:ascii="Arial" w:hAnsi="Arial" w:cs="Arial"/>
                <w:sz w:val="24"/>
                <w:szCs w:val="24"/>
                <w:lang w:val="pl-PL"/>
              </w:rPr>
              <w:t xml:space="preserve"> infrastruktur</w:t>
            </w:r>
            <w:r w:rsidR="00601533">
              <w:rPr>
                <w:rFonts w:ascii="Arial" w:hAnsi="Arial" w:cs="Arial"/>
                <w:sz w:val="24"/>
                <w:szCs w:val="24"/>
                <w:lang w:val="pl-PL"/>
              </w:rPr>
              <w:t>y</w:t>
            </w:r>
            <w:r w:rsidRPr="00F8413F">
              <w:rPr>
                <w:rFonts w:ascii="Arial" w:hAnsi="Arial" w:cs="Arial"/>
                <w:sz w:val="24"/>
                <w:szCs w:val="24"/>
                <w:lang w:val="pl-PL"/>
              </w:rPr>
              <w:t xml:space="preserve"> niezbędn</w:t>
            </w:r>
            <w:r w:rsidR="00783CE5">
              <w:rPr>
                <w:rFonts w:ascii="Arial" w:hAnsi="Arial" w:cs="Arial"/>
                <w:sz w:val="24"/>
                <w:szCs w:val="24"/>
                <w:lang w:val="pl-PL"/>
              </w:rPr>
              <w:t>a</w:t>
            </w:r>
            <w:r w:rsidRPr="00F8413F">
              <w:rPr>
                <w:rFonts w:ascii="Arial" w:hAnsi="Arial" w:cs="Arial"/>
                <w:sz w:val="24"/>
                <w:szCs w:val="24"/>
                <w:lang w:val="pl-PL"/>
              </w:rPr>
              <w:t xml:space="preserve"> do 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376307">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376307">
            <w:pPr>
              <w:pStyle w:val="Akapitzlist"/>
              <w:numPr>
                <w:ilvl w:val="0"/>
                <w:numId w:val="22"/>
              </w:numPr>
              <w:spacing w:before="60" w:after="60" w:line="240" w:lineRule="auto"/>
              <w:ind w:left="838" w:hanging="426"/>
              <w:rPr>
                <w:rFonts w:ascii="Arial" w:hAnsi="Arial" w:cs="Arial"/>
                <w:sz w:val="24"/>
                <w:szCs w:val="24"/>
              </w:rPr>
            </w:pPr>
            <w:r w:rsidRPr="00726A2C">
              <w:rPr>
                <w:rFonts w:ascii="Arial" w:hAnsi="Arial" w:cs="Arial"/>
                <w:sz w:val="24"/>
                <w:szCs w:val="24"/>
                <w:lang w:val="pl-PL"/>
              </w:rPr>
              <w:lastRenderedPageBreak/>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376307">
            <w:pPr>
              <w:pStyle w:val="Akapitzlist"/>
              <w:numPr>
                <w:ilvl w:val="0"/>
                <w:numId w:val="22"/>
              </w:numPr>
              <w:spacing w:before="60" w:after="60" w:line="240" w:lineRule="auto"/>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70EDDFBB" w:rsidR="00F8413F"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w:t>
            </w:r>
            <w:proofErr w:type="spellStart"/>
            <w:r w:rsidRPr="00F8413F">
              <w:rPr>
                <w:rFonts w:ascii="Arial" w:hAnsi="Arial" w:cs="Arial"/>
                <w:sz w:val="24"/>
                <w:szCs w:val="24"/>
              </w:rPr>
              <w:t>park&amp;ride</w:t>
            </w:r>
            <w:proofErr w:type="spellEnd"/>
            <w:r w:rsidRPr="00F8413F">
              <w:rPr>
                <w:rFonts w:ascii="Arial" w:hAnsi="Arial" w:cs="Arial"/>
                <w:sz w:val="24"/>
                <w:szCs w:val="24"/>
              </w:rPr>
              <w:t>"</w:t>
            </w:r>
            <w:r w:rsidR="002510DA">
              <w:rPr>
                <w:rStyle w:val="Odwoanieprzypisudolnego"/>
                <w:rFonts w:ascii="Arial" w:hAnsi="Arial" w:cs="Arial"/>
                <w:sz w:val="24"/>
                <w:szCs w:val="24"/>
              </w:rPr>
              <w:footnoteReference w:id="8"/>
            </w:r>
            <w:r w:rsidRPr="00F8413F">
              <w:rPr>
                <w:rFonts w:ascii="Arial" w:hAnsi="Arial" w:cs="Arial"/>
                <w:sz w:val="24"/>
                <w:szCs w:val="24"/>
              </w:rPr>
              <w:t xml:space="preserve">) oraz </w:t>
            </w:r>
            <w:proofErr w:type="spellStart"/>
            <w:r w:rsidRPr="00F8413F">
              <w:rPr>
                <w:rFonts w:ascii="Arial" w:hAnsi="Arial" w:cs="Arial"/>
                <w:sz w:val="24"/>
                <w:szCs w:val="24"/>
              </w:rPr>
              <w:t>priorytetyzacją</w:t>
            </w:r>
            <w:proofErr w:type="spellEnd"/>
            <w:r w:rsidRPr="00F8413F">
              <w:rPr>
                <w:rFonts w:ascii="Arial" w:hAnsi="Arial" w:cs="Arial"/>
                <w:sz w:val="24"/>
                <w:szCs w:val="24"/>
              </w:rPr>
              <w:t xml:space="preserve"> ruchu pieszego i rowerowego</w:t>
            </w:r>
            <w:r w:rsidR="001072E9">
              <w:rPr>
                <w:rFonts w:ascii="Arial" w:hAnsi="Arial" w:cs="Arial"/>
                <w:sz w:val="24"/>
                <w:szCs w:val="24"/>
                <w:lang w:val="pl-PL"/>
              </w:rPr>
              <w:t xml:space="preserve"> (z wyłączeniem budowy i przebudowy dróg rowerowych)</w:t>
            </w:r>
            <w:r w:rsidRPr="00F8413F">
              <w:rPr>
                <w:rFonts w:ascii="Arial" w:hAnsi="Arial" w:cs="Arial"/>
                <w:sz w:val="24"/>
                <w:szCs w:val="24"/>
              </w:rPr>
              <w:t>,</w:t>
            </w:r>
          </w:p>
          <w:p w14:paraId="6C65CA33" w14:textId="70ACF833" w:rsidR="00F8413F"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w:t>
            </w:r>
          </w:p>
          <w:p w14:paraId="0F40E102" w14:textId="36BAB2B1" w:rsidR="00F8413F" w:rsidRDefault="00F8413F" w:rsidP="00376307">
            <w:pPr>
              <w:pStyle w:val="Akapitzlist"/>
              <w:numPr>
                <w:ilvl w:val="0"/>
                <w:numId w:val="22"/>
              </w:numPr>
              <w:spacing w:before="60" w:after="60" w:line="240" w:lineRule="auto"/>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w:t>
            </w:r>
          </w:p>
          <w:p w14:paraId="0F2A35BF" w14:textId="4945C51E" w:rsidR="00C65CCE" w:rsidRPr="00B76B45" w:rsidRDefault="00F8413F" w:rsidP="00376307">
            <w:pPr>
              <w:pStyle w:val="Akapitzlist"/>
              <w:numPr>
                <w:ilvl w:val="0"/>
                <w:numId w:val="22"/>
              </w:numPr>
              <w:spacing w:before="240" w:after="60" w:line="240" w:lineRule="auto"/>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r w:rsidR="00216E7F">
              <w:rPr>
                <w:rFonts w:ascii="Arial" w:hAnsi="Arial" w:cs="Arial"/>
                <w:sz w:val="24"/>
                <w:szCs w:val="24"/>
                <w:lang w:val="pl-PL"/>
              </w:rPr>
              <w:t xml:space="preserve"> typów</w:t>
            </w:r>
            <w:r w:rsidRPr="00F8413F">
              <w:rPr>
                <w:rFonts w:ascii="Arial" w:hAnsi="Arial" w:cs="Arial"/>
                <w:sz w:val="24"/>
                <w:szCs w:val="24"/>
              </w:rPr>
              <w:t xml:space="preserve"> projektów).</w:t>
            </w:r>
          </w:p>
          <w:p w14:paraId="2B85C2D9" w14:textId="17DBC578" w:rsidR="003C40D0" w:rsidRPr="008D4EBB" w:rsidRDefault="003C40D0" w:rsidP="00376307">
            <w:pPr>
              <w:spacing w:before="240" w:after="60" w:line="240" w:lineRule="auto"/>
              <w:rPr>
                <w:rFonts w:ascii="Arial" w:hAnsi="Arial" w:cs="Arial"/>
                <w:color w:val="FF0000"/>
                <w:sz w:val="24"/>
                <w:szCs w:val="24"/>
              </w:rPr>
            </w:pPr>
            <w:r w:rsidRPr="008D4EBB">
              <w:rPr>
                <w:rFonts w:ascii="Arial" w:hAnsi="Arial" w:cs="Arial"/>
                <w:sz w:val="24"/>
                <w:szCs w:val="24"/>
              </w:rPr>
              <w:t>Kryterium jest weryfikowane w oparciu o wniosek o dofinansowanie projektu.</w:t>
            </w:r>
          </w:p>
        </w:tc>
        <w:tc>
          <w:tcPr>
            <w:tcW w:w="3251" w:type="dxa"/>
          </w:tcPr>
          <w:p w14:paraId="4590D3BA" w14:textId="3365F503" w:rsidR="003C40D0" w:rsidRDefault="003C40D0" w:rsidP="00376307">
            <w:pPr>
              <w:spacing w:before="120"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601758B1" w14:textId="77777777"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69753D38" w:rsidR="003C40D0" w:rsidRPr="008D4EBB" w:rsidRDefault="003C40D0"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6A235C27" w14:textId="34A5AAC6" w:rsidR="003C40D0" w:rsidRPr="008D4EBB" w:rsidRDefault="003C40D0" w:rsidP="00376307">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4</w:t>
            </w:r>
          </w:p>
        </w:tc>
        <w:tc>
          <w:tcPr>
            <w:tcW w:w="2898" w:type="dxa"/>
            <w:vAlign w:val="center"/>
          </w:tcPr>
          <w:p w14:paraId="520E98AD" w14:textId="77777777"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0446C46E" w:rsidR="009176AF" w:rsidRPr="008D4EBB" w:rsidRDefault="009176AF" w:rsidP="00376307">
            <w:pPr>
              <w:spacing w:after="0" w:line="240" w:lineRule="auto"/>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 xml:space="preserve">wkład własny wnioskodawcy jest zgodny z zapisami Szczegółowego Opisu Priorytetów </w:t>
            </w:r>
            <w:r w:rsidR="009074DA">
              <w:rPr>
                <w:rFonts w:ascii="Arial" w:hAnsi="Arial" w:cs="Arial"/>
                <w:sz w:val="24"/>
                <w:szCs w:val="24"/>
              </w:rPr>
              <w:t>(</w:t>
            </w:r>
            <w:proofErr w:type="spellStart"/>
            <w:r w:rsidR="009074DA">
              <w:rPr>
                <w:rFonts w:ascii="Arial" w:hAnsi="Arial" w:cs="Arial"/>
                <w:sz w:val="24"/>
                <w:szCs w:val="24"/>
              </w:rPr>
              <w:t>SzOP</w:t>
            </w:r>
            <w:proofErr w:type="spellEnd"/>
            <w:r w:rsidR="009074DA">
              <w:rPr>
                <w:rFonts w:ascii="Arial" w:hAnsi="Arial" w:cs="Arial"/>
                <w:sz w:val="24"/>
                <w:szCs w:val="24"/>
              </w:rPr>
              <w:t xml:space="preserve">) </w:t>
            </w:r>
            <w:r w:rsidR="00B76B45" w:rsidRPr="002B1E8A">
              <w:rPr>
                <w:rFonts w:ascii="Arial" w:hAnsi="Arial" w:cs="Arial"/>
                <w:sz w:val="24"/>
                <w:szCs w:val="24"/>
              </w:rPr>
              <w:t>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148C0B1F" w14:textId="77777777" w:rsidR="008B1221" w:rsidRPr="008D4EBB" w:rsidRDefault="008B1221"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B935171" w14:textId="77777777"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C333A73" w14:textId="77777777" w:rsidR="008B1221" w:rsidRPr="008D4EBB" w:rsidRDefault="008B1221"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D455002" w14:textId="51BA71F9" w:rsidR="008B1221" w:rsidRPr="008D4EBB" w:rsidRDefault="008B1221"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22E21CBB" w14:textId="31E45047" w:rsidR="008B1221" w:rsidRPr="008D4EBB" w:rsidRDefault="008B1221"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5</w:t>
            </w:r>
          </w:p>
        </w:tc>
        <w:tc>
          <w:tcPr>
            <w:tcW w:w="2898" w:type="dxa"/>
            <w:vAlign w:val="center"/>
          </w:tcPr>
          <w:p w14:paraId="44E84C07" w14:textId="77777777" w:rsidR="00112158" w:rsidRPr="008D4EBB" w:rsidRDefault="00112158" w:rsidP="00376307">
            <w:pPr>
              <w:spacing w:after="0" w:line="240" w:lineRule="auto"/>
              <w:rPr>
                <w:rFonts w:ascii="Arial" w:hAnsi="Arial" w:cs="Arial"/>
                <w:i/>
                <w:iCs/>
                <w:sz w:val="24"/>
                <w:szCs w:val="24"/>
              </w:rPr>
            </w:pPr>
            <w:r w:rsidRPr="008D4EBB">
              <w:rPr>
                <w:rFonts w:ascii="Arial" w:hAnsi="Arial" w:cs="Arial"/>
                <w:sz w:val="24"/>
                <w:szCs w:val="24"/>
              </w:rPr>
              <w:t xml:space="preserve">Zgodność z prawem pomocy publicznej/pomocy de </w:t>
            </w:r>
            <w:proofErr w:type="spellStart"/>
            <w:r w:rsidRPr="008D4EBB">
              <w:rPr>
                <w:rFonts w:ascii="Arial" w:hAnsi="Arial" w:cs="Arial"/>
                <w:sz w:val="24"/>
                <w:szCs w:val="24"/>
              </w:rPr>
              <w:t>minimis</w:t>
            </w:r>
            <w:proofErr w:type="spellEnd"/>
          </w:p>
        </w:tc>
        <w:tc>
          <w:tcPr>
            <w:tcW w:w="7167" w:type="dxa"/>
          </w:tcPr>
          <w:p w14:paraId="0D80F4AC" w14:textId="78B3351F" w:rsidR="003179B4" w:rsidRDefault="00D776C3" w:rsidP="00376307">
            <w:pPr>
              <w:autoSpaceDE w:val="0"/>
              <w:autoSpaceDN w:val="0"/>
              <w:adjustRightInd w:val="0"/>
              <w:spacing w:before="60" w:after="80" w:line="240" w:lineRule="auto"/>
              <w:rPr>
                <w:rFonts w:ascii="Arial" w:hAnsi="Arial" w:cs="Arial"/>
                <w:sz w:val="24"/>
                <w:szCs w:val="24"/>
              </w:rPr>
            </w:pPr>
            <w:r w:rsidRPr="00D776C3">
              <w:rPr>
                <w:rFonts w:ascii="Arial" w:hAnsi="Arial" w:cs="Arial"/>
                <w:sz w:val="24"/>
                <w:szCs w:val="24"/>
              </w:rPr>
              <w:t>W tym kryterium sprawdzamy, czy</w:t>
            </w:r>
          </w:p>
          <w:p w14:paraId="7C58AF51" w14:textId="6FFE654B" w:rsidR="003179B4" w:rsidRPr="003179B4" w:rsidRDefault="003179B4" w:rsidP="00376307">
            <w:pPr>
              <w:pStyle w:val="Akapitzlist"/>
              <w:numPr>
                <w:ilvl w:val="0"/>
                <w:numId w:val="24"/>
              </w:numPr>
              <w:autoSpaceDE w:val="0"/>
              <w:autoSpaceDN w:val="0"/>
              <w:adjustRightInd w:val="0"/>
              <w:spacing w:before="60" w:after="80" w:line="240" w:lineRule="auto"/>
              <w:rPr>
                <w:rFonts w:ascii="Arial" w:hAnsi="Arial" w:cs="Arial"/>
                <w:sz w:val="24"/>
                <w:szCs w:val="24"/>
              </w:rPr>
            </w:pPr>
            <w:r w:rsidRPr="003179B4">
              <w:rPr>
                <w:rFonts w:ascii="Arial" w:hAnsi="Arial" w:cs="Arial"/>
                <w:sz w:val="24"/>
                <w:szCs w:val="24"/>
              </w:rPr>
              <w:t>w projekcie nie występuje pomoc publiczna lub</w:t>
            </w:r>
          </w:p>
          <w:p w14:paraId="714AB667" w14:textId="09AF3E3A" w:rsidR="003179B4" w:rsidRPr="00D0442A" w:rsidRDefault="003179B4" w:rsidP="00376307">
            <w:pPr>
              <w:numPr>
                <w:ilvl w:val="0"/>
                <w:numId w:val="23"/>
              </w:numPr>
              <w:spacing w:after="80" w:line="240" w:lineRule="auto"/>
              <w:ind w:left="714" w:hanging="357"/>
              <w:rPr>
                <w:rFonts w:ascii="Arial" w:hAnsi="Arial" w:cs="Arial"/>
                <w:sz w:val="24"/>
                <w:szCs w:val="24"/>
              </w:rPr>
            </w:pPr>
            <w:r w:rsidRPr="00D0442A">
              <w:rPr>
                <w:rFonts w:ascii="Arial" w:hAnsi="Arial" w:cs="Arial"/>
                <w:sz w:val="24"/>
                <w:szCs w:val="24"/>
              </w:rPr>
              <w:t xml:space="preserve">pomoc jest zgodna z rozporządzeniem nr 651/2014 z dnia 17 czerwca 2014 r. uznającego niektóre rodzaje pomocy za zgodne z rynkiem wewnętrznym w zastosowaniu art.107 i 108 Traktatu) (Dz. Urz. UE L 187 z 26.06.2014 z </w:t>
            </w:r>
            <w:proofErr w:type="spellStart"/>
            <w:r w:rsidRPr="00D0442A">
              <w:rPr>
                <w:rFonts w:ascii="Arial" w:hAnsi="Arial" w:cs="Arial"/>
                <w:sz w:val="24"/>
                <w:szCs w:val="24"/>
              </w:rPr>
              <w:t>późn</w:t>
            </w:r>
            <w:proofErr w:type="spellEnd"/>
            <w:r w:rsidRPr="00D0442A">
              <w:rPr>
                <w:rFonts w:ascii="Arial" w:hAnsi="Arial" w:cs="Arial"/>
                <w:sz w:val="24"/>
                <w:szCs w:val="24"/>
              </w:rPr>
              <w:t>. zm.) lub</w:t>
            </w:r>
          </w:p>
          <w:p w14:paraId="5A44708C" w14:textId="77777777" w:rsidR="003179B4" w:rsidRPr="00D0442A" w:rsidRDefault="003179B4" w:rsidP="00376307">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lastRenderedPageBreak/>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48A76F9D" w14:textId="77777777" w:rsidR="0076095F" w:rsidRDefault="003179B4" w:rsidP="00376307">
            <w:pPr>
              <w:numPr>
                <w:ilvl w:val="0"/>
                <w:numId w:val="23"/>
              </w:numPr>
              <w:autoSpaceDE w:val="0"/>
              <w:autoSpaceDN w:val="0"/>
              <w:adjustRightInd w:val="0"/>
              <w:spacing w:before="60" w:after="0" w:line="240" w:lineRule="auto"/>
              <w:rPr>
                <w:rFonts w:ascii="Arial" w:hAnsi="Arial" w:cs="Arial"/>
                <w:sz w:val="24"/>
                <w:szCs w:val="24"/>
              </w:rPr>
            </w:pPr>
            <w:r w:rsidRPr="00D0442A">
              <w:rPr>
                <w:rFonts w:ascii="Arial" w:hAnsi="Arial" w:cs="Arial"/>
                <w:sz w:val="24"/>
                <w:szCs w:val="24"/>
              </w:rPr>
              <w:t xml:space="preserve">pomoc jest zgodna z rozporządzeniem nr 2023/2831 lub rozporządzeniem ministra właściwego do spraw rozwoju regionalnego, określającym szczegółowe przeznaczenie, warunki i tryb udzielania pomocy de </w:t>
            </w:r>
            <w:proofErr w:type="spellStart"/>
            <w:r w:rsidRPr="00D0442A">
              <w:rPr>
                <w:rFonts w:ascii="Arial" w:hAnsi="Arial" w:cs="Arial"/>
                <w:sz w:val="24"/>
                <w:szCs w:val="24"/>
              </w:rPr>
              <w:t>minim</w:t>
            </w:r>
            <w:r>
              <w:rPr>
                <w:rFonts w:ascii="Arial" w:hAnsi="Arial" w:cs="Arial"/>
                <w:sz w:val="24"/>
                <w:szCs w:val="24"/>
              </w:rPr>
              <w:t>i</w:t>
            </w:r>
            <w:r w:rsidRPr="00D0442A">
              <w:rPr>
                <w:rFonts w:ascii="Arial" w:hAnsi="Arial" w:cs="Arial"/>
                <w:sz w:val="24"/>
                <w:szCs w:val="24"/>
              </w:rPr>
              <w:t>s</w:t>
            </w:r>
            <w:proofErr w:type="spellEnd"/>
            <w:r w:rsidR="0076095F">
              <w:rPr>
                <w:rFonts w:ascii="Arial" w:hAnsi="Arial" w:cs="Arial"/>
                <w:sz w:val="24"/>
                <w:szCs w:val="24"/>
              </w:rPr>
              <w:t xml:space="preserve"> lub</w:t>
            </w:r>
          </w:p>
          <w:p w14:paraId="2610EF11" w14:textId="741CC51F" w:rsidR="006D69A2" w:rsidRDefault="001860A1" w:rsidP="00376307">
            <w:pPr>
              <w:numPr>
                <w:ilvl w:val="0"/>
                <w:numId w:val="23"/>
              </w:numPr>
              <w:autoSpaceDE w:val="0"/>
              <w:autoSpaceDN w:val="0"/>
              <w:adjustRightInd w:val="0"/>
              <w:spacing w:before="60" w:after="0" w:line="240" w:lineRule="auto"/>
              <w:rPr>
                <w:rFonts w:ascii="Arial" w:hAnsi="Arial" w:cs="Arial"/>
                <w:sz w:val="24"/>
                <w:szCs w:val="24"/>
              </w:rPr>
            </w:pPr>
            <w:r>
              <w:rPr>
                <w:rFonts w:ascii="Arial" w:hAnsi="Arial" w:cs="Arial"/>
                <w:sz w:val="24"/>
                <w:szCs w:val="24"/>
              </w:rPr>
              <w:t xml:space="preserve">pomoc jest zgodna z </w:t>
            </w:r>
            <w:r w:rsidR="006D69A2" w:rsidRPr="006D69A2">
              <w:rPr>
                <w:rFonts w:ascii="Arial" w:hAnsi="Arial" w:cs="Arial"/>
                <w:sz w:val="24"/>
                <w:szCs w:val="24"/>
              </w:rPr>
              <w:t xml:space="preserve">rozporządzeniem Komisji (UE) 2023/2832 z dnia 13 grudnia 2023 r. w sprawie stosowania art. 107 i 108 Traktatu o funkcjonowaniu Unii Europejskiej do pomocy de </w:t>
            </w:r>
            <w:proofErr w:type="spellStart"/>
            <w:r w:rsidR="006D69A2" w:rsidRPr="006D69A2">
              <w:rPr>
                <w:rFonts w:ascii="Arial" w:hAnsi="Arial" w:cs="Arial"/>
                <w:sz w:val="24"/>
                <w:szCs w:val="24"/>
              </w:rPr>
              <w:t>minimis</w:t>
            </w:r>
            <w:proofErr w:type="spellEnd"/>
            <w:r w:rsidR="006D69A2" w:rsidRPr="006D69A2">
              <w:rPr>
                <w:rFonts w:ascii="Arial" w:hAnsi="Arial" w:cs="Arial"/>
                <w:sz w:val="24"/>
                <w:szCs w:val="24"/>
              </w:rPr>
              <w:t xml:space="preserve"> przyznawanej przedsiębiorstwom wykonującym usługi świadczone w ogólnym interesie gospodarczym</w:t>
            </w:r>
            <w:r w:rsidR="006D69A2">
              <w:rPr>
                <w:rFonts w:ascii="Arial" w:hAnsi="Arial" w:cs="Arial"/>
                <w:sz w:val="24"/>
                <w:szCs w:val="24"/>
              </w:rPr>
              <w:t xml:space="preserve"> </w:t>
            </w:r>
            <w:r w:rsidR="00021A81" w:rsidRPr="00021A81">
              <w:rPr>
                <w:rFonts w:ascii="Arial" w:hAnsi="Arial" w:cs="Arial"/>
                <w:sz w:val="24"/>
                <w:szCs w:val="24"/>
              </w:rPr>
              <w:t>(Dz. U. UE. L. z 2023 r. poz. 2832)</w:t>
            </w:r>
            <w:r w:rsidR="00021A81">
              <w:rPr>
                <w:rFonts w:ascii="Arial" w:hAnsi="Arial" w:cs="Arial"/>
                <w:sz w:val="24"/>
                <w:szCs w:val="24"/>
              </w:rPr>
              <w:t xml:space="preserve"> </w:t>
            </w:r>
            <w:r w:rsidR="006D69A2">
              <w:rPr>
                <w:rFonts w:ascii="Arial" w:hAnsi="Arial" w:cs="Arial"/>
                <w:sz w:val="24"/>
                <w:szCs w:val="24"/>
              </w:rPr>
              <w:t>lub</w:t>
            </w:r>
          </w:p>
          <w:p w14:paraId="74218401" w14:textId="6737E0BA" w:rsidR="003179B4" w:rsidRPr="00D0442A" w:rsidRDefault="0076095F" w:rsidP="00376307">
            <w:pPr>
              <w:numPr>
                <w:ilvl w:val="0"/>
                <w:numId w:val="23"/>
              </w:numPr>
              <w:autoSpaceDE w:val="0"/>
              <w:autoSpaceDN w:val="0"/>
              <w:adjustRightInd w:val="0"/>
              <w:spacing w:before="120" w:after="0" w:line="240" w:lineRule="auto"/>
              <w:rPr>
                <w:rFonts w:ascii="Arial" w:hAnsi="Arial" w:cs="Arial"/>
                <w:sz w:val="24"/>
                <w:szCs w:val="24"/>
              </w:rPr>
            </w:pPr>
            <w:r>
              <w:rPr>
                <w:rFonts w:ascii="Arial" w:hAnsi="Arial" w:cs="Arial"/>
                <w:sz w:val="24"/>
                <w:szCs w:val="24"/>
              </w:rPr>
              <w:t xml:space="preserve">pomoc jest zgodna z rozporządzeniem Ministra Funduszy i Polityki regionalnej </w:t>
            </w:r>
            <w:r w:rsidRPr="0076095F">
              <w:rPr>
                <w:rFonts w:ascii="Arial" w:hAnsi="Arial" w:cs="Arial"/>
                <w:sz w:val="24"/>
                <w:szCs w:val="24"/>
              </w:rPr>
              <w:t xml:space="preserve">z dnia 18 stycznia 2024 r. w sprawie udzielania pomocy inwestycyjnej na infrastrukturę ładowania lub tankowania, zakup pojazdów ekologicznie czystych lub </w:t>
            </w:r>
            <w:proofErr w:type="spellStart"/>
            <w:r w:rsidRPr="0076095F">
              <w:rPr>
                <w:rFonts w:ascii="Arial" w:hAnsi="Arial" w:cs="Arial"/>
                <w:sz w:val="24"/>
                <w:szCs w:val="24"/>
              </w:rPr>
              <w:t>bezemisyjnych</w:t>
            </w:r>
            <w:proofErr w:type="spellEnd"/>
            <w:r w:rsidRPr="0076095F">
              <w:rPr>
                <w:rFonts w:ascii="Arial" w:hAnsi="Arial" w:cs="Arial"/>
                <w:sz w:val="24"/>
                <w:szCs w:val="24"/>
              </w:rPr>
              <w:t xml:space="preserve"> oraz na doposażenie pojazdów w ramach regionalnych programów na lata 2021–2027</w:t>
            </w:r>
            <w:r w:rsidR="006D69A2">
              <w:rPr>
                <w:rFonts w:ascii="Arial" w:hAnsi="Arial" w:cs="Arial"/>
                <w:sz w:val="24"/>
                <w:szCs w:val="24"/>
              </w:rPr>
              <w:t>.</w:t>
            </w:r>
          </w:p>
          <w:p w14:paraId="6144F2BC" w14:textId="67685795" w:rsidR="00A67091" w:rsidRDefault="00A67091" w:rsidP="00376307">
            <w:pPr>
              <w:spacing w:before="120" w:after="0" w:line="240" w:lineRule="auto"/>
              <w:rPr>
                <w:rFonts w:ascii="Arial" w:hAnsi="Arial" w:cs="Arial"/>
                <w:sz w:val="24"/>
                <w:szCs w:val="24"/>
              </w:rPr>
            </w:pPr>
            <w:r w:rsidRPr="00A67091">
              <w:rPr>
                <w:rFonts w:ascii="Arial" w:hAnsi="Arial" w:cs="Arial"/>
                <w:sz w:val="24"/>
                <w:szCs w:val="24"/>
              </w:rPr>
              <w:t xml:space="preserve">Nie stanowi pomocy publicznej sytuacja, w której wykorzystywanie infrastruktury (budynków oraz sprzętu) do celów działalności gospodarczej ma charakter pomocniczy tj. działalności bezpośrednio powiązanej z eksploatacją </w:t>
            </w:r>
            <w:r w:rsidRPr="00A67091">
              <w:rPr>
                <w:rFonts w:ascii="Arial" w:hAnsi="Arial" w:cs="Arial"/>
                <w:sz w:val="24"/>
                <w:szCs w:val="24"/>
              </w:rPr>
              <w:lastRenderedPageBreak/>
              <w:t>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Pr>
                <w:rFonts w:ascii="Arial" w:hAnsi="Arial" w:cs="Arial"/>
                <w:sz w:val="24"/>
                <w:szCs w:val="24"/>
              </w:rPr>
              <w:t>.</w:t>
            </w:r>
          </w:p>
          <w:p w14:paraId="1DEB6359" w14:textId="3492E91B" w:rsidR="00A67091" w:rsidRDefault="00A67091" w:rsidP="00376307">
            <w:pPr>
              <w:spacing w:before="120" w:after="0" w:line="240" w:lineRule="auto"/>
              <w:rPr>
                <w:rFonts w:ascii="Arial" w:hAnsi="Arial" w:cs="Arial"/>
                <w:sz w:val="24"/>
                <w:szCs w:val="24"/>
              </w:rPr>
            </w:pPr>
            <w:r w:rsidRPr="00A67091">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7473A065" w14:textId="4A82FA0B" w:rsidR="00112158" w:rsidRPr="008D4EBB" w:rsidRDefault="00D776C3" w:rsidP="00376307">
            <w:pPr>
              <w:spacing w:before="240" w:after="0" w:line="240" w:lineRule="auto"/>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112158" w:rsidRPr="008D4EBB" w:rsidRDefault="00112158" w:rsidP="00376307">
            <w:pPr>
              <w:spacing w:after="12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0B3943" w14:textId="0E09D409" w:rsidR="00112158" w:rsidRPr="008D4EBB" w:rsidRDefault="00112158" w:rsidP="00376307">
            <w:pPr>
              <w:spacing w:after="120" w:line="240" w:lineRule="auto"/>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15576666" w14:textId="529533E9"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2A1814CB" w:rsidR="00112158" w:rsidRPr="008D4EBB" w:rsidRDefault="00112158" w:rsidP="00376307">
            <w:pPr>
              <w:spacing w:after="0" w:line="240" w:lineRule="auto"/>
              <w:rPr>
                <w:rFonts w:ascii="Arial" w:hAnsi="Arial" w:cs="Arial"/>
                <w:i/>
                <w:iCs/>
                <w:sz w:val="24"/>
                <w:szCs w:val="24"/>
              </w:rPr>
            </w:pPr>
            <w:r w:rsidRPr="008D4EBB">
              <w:rPr>
                <w:rFonts w:ascii="Arial" w:hAnsi="Arial" w:cs="Arial"/>
                <w:sz w:val="24"/>
                <w:szCs w:val="24"/>
              </w:rPr>
              <w:t>Zgodność projektu z zasadą zrównoważonego rozwoju</w:t>
            </w:r>
          </w:p>
        </w:tc>
        <w:tc>
          <w:tcPr>
            <w:tcW w:w="7167" w:type="dxa"/>
          </w:tcPr>
          <w:p w14:paraId="560A4BE8" w14:textId="0C290BA4" w:rsidR="00112158" w:rsidRPr="008D4EBB" w:rsidRDefault="00112158" w:rsidP="00376307">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205F23C1" w:rsidR="00112158" w:rsidRPr="008D4EBB" w:rsidRDefault="00112158" w:rsidP="00376307">
            <w:pPr>
              <w:spacing w:before="60" w:after="60" w:line="240" w:lineRule="auto"/>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9074DA">
              <w:rPr>
                <w:rFonts w:ascii="Arial" w:hAnsi="Arial" w:cs="Arial"/>
                <w:sz w:val="24"/>
                <w:szCs w:val="24"/>
              </w:rPr>
              <w:t>projektów</w:t>
            </w:r>
            <w:r w:rsidRPr="008D4EBB">
              <w:rPr>
                <w:rFonts w:ascii="Arial" w:hAnsi="Arial" w:cs="Arial"/>
                <w:sz w:val="24"/>
                <w:szCs w:val="24"/>
              </w:rPr>
              <w:t>. Należy przedstawić jak projekt wspiera działania respektujące standardy i priorytety klimatyczne UE.</w:t>
            </w:r>
          </w:p>
          <w:p w14:paraId="4ED5F8EF" w14:textId="5E399DAF" w:rsidR="007E553C" w:rsidRDefault="007E553C" w:rsidP="00376307">
            <w:pPr>
              <w:spacing w:before="60" w:after="60" w:line="240" w:lineRule="auto"/>
              <w:rPr>
                <w:rFonts w:ascii="Arial" w:hAnsi="Arial" w:cs="Arial"/>
                <w:sz w:val="24"/>
                <w:szCs w:val="24"/>
              </w:rPr>
            </w:pPr>
            <w:r w:rsidRPr="007E553C">
              <w:rPr>
                <w:rFonts w:ascii="Arial" w:hAnsi="Arial" w:cs="Arial"/>
                <w:sz w:val="24"/>
                <w:szCs w:val="24"/>
              </w:rPr>
              <w:lastRenderedPageBreak/>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376307">
            <w:pPr>
              <w:spacing w:before="60" w:after="60" w:line="240" w:lineRule="auto"/>
              <w:rPr>
                <w:rFonts w:ascii="Arial" w:hAnsi="Arial" w:cs="Arial"/>
                <w:sz w:val="24"/>
                <w:szCs w:val="24"/>
              </w:rPr>
            </w:pPr>
            <w:r w:rsidRPr="009B6A69">
              <w:rPr>
                <w:rFonts w:ascii="Arial" w:hAnsi="Arial" w:cs="Arial"/>
                <w:sz w:val="24"/>
                <w:szCs w:val="24"/>
              </w:rPr>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376307">
            <w:pPr>
              <w:pStyle w:val="Akapitzlist"/>
              <w:numPr>
                <w:ilvl w:val="0"/>
                <w:numId w:val="13"/>
              </w:numPr>
              <w:spacing w:before="60" w:after="60" w:line="240" w:lineRule="auto"/>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376307">
            <w:pPr>
              <w:pStyle w:val="Akapitzlist"/>
              <w:numPr>
                <w:ilvl w:val="0"/>
                <w:numId w:val="13"/>
              </w:numPr>
              <w:spacing w:before="240" w:after="60" w:line="240" w:lineRule="auto"/>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46FC7B5E" w14:textId="40F56483" w:rsidR="00112158" w:rsidRPr="008D4EBB" w:rsidRDefault="00112158"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112158" w:rsidRPr="008D4EBB" w:rsidRDefault="00112158"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23720BF0" w:rsidR="00112158" w:rsidRPr="008D4EBB" w:rsidRDefault="00112158"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56EE2B97" w14:textId="77777777" w:rsidR="00112158" w:rsidRPr="008D4EBB" w:rsidRDefault="00112158" w:rsidP="00376307">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p w14:paraId="0A0B1474" w14:textId="77777777" w:rsidR="00023C3A" w:rsidRPr="008D4EBB" w:rsidRDefault="00023C3A" w:rsidP="00376307">
            <w:pPr>
              <w:spacing w:after="0" w:line="240" w:lineRule="auto"/>
              <w:rPr>
                <w:rFonts w:ascii="Arial" w:hAnsi="Arial" w:cs="Arial"/>
                <w:sz w:val="24"/>
                <w:szCs w:val="24"/>
              </w:rPr>
            </w:pP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7</w:t>
            </w:r>
          </w:p>
        </w:tc>
        <w:tc>
          <w:tcPr>
            <w:tcW w:w="2898" w:type="dxa"/>
            <w:vAlign w:val="center"/>
          </w:tcPr>
          <w:p w14:paraId="5D7425D0" w14:textId="79358BA7" w:rsidR="00023C3A" w:rsidRPr="008D4EBB" w:rsidRDefault="00023C3A" w:rsidP="00376307">
            <w:pPr>
              <w:spacing w:after="0" w:line="240" w:lineRule="auto"/>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940B25A" w:rsidR="00023C3A" w:rsidRPr="005526E5" w:rsidRDefault="00023C3A" w:rsidP="00376307">
            <w:pPr>
              <w:spacing w:before="60" w:after="60" w:line="240" w:lineRule="auto"/>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j rozporządzenia nr 2021/1060, tzn. czy inwestycja w infrastrukturę o przewidywanej trwałości wynoszącej co najmniej pięć lat przewidziana w ramach projektu jest odporna na zmiany klimatu.</w:t>
            </w:r>
          </w:p>
          <w:p w14:paraId="021EA9B2" w14:textId="77777777" w:rsidR="00023C3A" w:rsidRPr="005526E5" w:rsidRDefault="00023C3A" w:rsidP="00376307">
            <w:pPr>
              <w:spacing w:before="120" w:after="60" w:line="240" w:lineRule="auto"/>
              <w:rPr>
                <w:rFonts w:ascii="Arial" w:hAnsi="Arial" w:cs="Arial"/>
                <w:sz w:val="24"/>
                <w:szCs w:val="24"/>
              </w:rPr>
            </w:pPr>
            <w:r w:rsidRPr="005526E5">
              <w:rPr>
                <w:rFonts w:ascii="Arial" w:hAnsi="Arial" w:cs="Arial"/>
                <w:sz w:val="24"/>
                <w:szCs w:val="24"/>
              </w:rPr>
              <w:lastRenderedPageBreak/>
              <w:t>Weryfikacja przeprowadzana jest na podstawie uzasadnienia odporności przedsięwzięcia na zmiany klimatu przedstawionego we wniosku o dofinansowanie projektu.</w:t>
            </w:r>
          </w:p>
          <w:p w14:paraId="4BDB89A9" w14:textId="7849A6D2" w:rsidR="00023C3A" w:rsidRPr="008D4EBB" w:rsidRDefault="00023C3A" w:rsidP="00376307">
            <w:pPr>
              <w:spacing w:before="12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TAK/NIE/NIE DOTYCZY</w:t>
            </w:r>
          </w:p>
          <w:p w14:paraId="39238454" w14:textId="77777777" w:rsidR="00023C3A" w:rsidRDefault="00023C3A" w:rsidP="00376307">
            <w:pPr>
              <w:spacing w:after="0" w:line="240" w:lineRule="auto"/>
              <w:rPr>
                <w:rFonts w:ascii="Arial" w:hAnsi="Arial" w:cs="Arial"/>
                <w:sz w:val="24"/>
                <w:szCs w:val="24"/>
              </w:rPr>
            </w:pPr>
            <w:r w:rsidRPr="005526E5">
              <w:rPr>
                <w:rFonts w:ascii="Arial" w:hAnsi="Arial" w:cs="Arial"/>
                <w:sz w:val="24"/>
                <w:szCs w:val="24"/>
              </w:rPr>
              <w:t>(NIE oznacza odrzucenie wniosku)</w:t>
            </w:r>
          </w:p>
          <w:p w14:paraId="4C0100B6" w14:textId="77777777" w:rsidR="00023C3A" w:rsidRDefault="00023C3A" w:rsidP="00376307">
            <w:pPr>
              <w:spacing w:before="120" w:after="0" w:line="240" w:lineRule="auto"/>
              <w:rPr>
                <w:rFonts w:ascii="Arial" w:hAnsi="Arial" w:cs="Arial"/>
                <w:sz w:val="24"/>
                <w:szCs w:val="24"/>
              </w:rPr>
            </w:pPr>
            <w:r w:rsidRPr="005526E5">
              <w:rPr>
                <w:rFonts w:ascii="Arial" w:hAnsi="Arial" w:cs="Arial"/>
                <w:sz w:val="24"/>
                <w:szCs w:val="24"/>
              </w:rPr>
              <w:t xml:space="preserve">Kryterium obligatoryjne – spełnienie kryterium jest </w:t>
            </w:r>
            <w:r w:rsidRPr="005526E5">
              <w:rPr>
                <w:rFonts w:ascii="Arial" w:hAnsi="Arial" w:cs="Arial"/>
                <w:sz w:val="24"/>
                <w:szCs w:val="24"/>
              </w:rPr>
              <w:lastRenderedPageBreak/>
              <w:t>niezbędne do przyznania dofinansowania.</w:t>
            </w:r>
          </w:p>
          <w:p w14:paraId="590AB5F3" w14:textId="7207216D" w:rsidR="00023C3A" w:rsidRPr="005526E5" w:rsidRDefault="00023C3A" w:rsidP="00376307">
            <w:pPr>
              <w:spacing w:before="120" w:after="0" w:line="240" w:lineRule="auto"/>
              <w:rPr>
                <w:rFonts w:ascii="Arial" w:hAnsi="Arial" w:cs="Arial"/>
                <w:sz w:val="24"/>
                <w:szCs w:val="24"/>
              </w:rPr>
            </w:pPr>
            <w:r w:rsidRPr="005526E5">
              <w:rPr>
                <w:rFonts w:ascii="Arial" w:hAnsi="Arial" w:cs="Arial"/>
                <w:sz w:val="24"/>
                <w:szCs w:val="24"/>
              </w:rPr>
              <w:t>Kryterium uznaje się za spełnione, jeżeli odpowiedź będzie pozytywna (wartość logiczna: „TAK” lub „NIE DOTYCZY”).</w:t>
            </w:r>
          </w:p>
          <w:p w14:paraId="403CEC3D" w14:textId="211DBA87" w:rsidR="00023C3A" w:rsidRPr="008D4EBB" w:rsidRDefault="00023C3A" w:rsidP="00376307">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8</w:t>
            </w:r>
          </w:p>
        </w:tc>
        <w:tc>
          <w:tcPr>
            <w:tcW w:w="2898" w:type="dxa"/>
            <w:vAlign w:val="center"/>
          </w:tcPr>
          <w:p w14:paraId="254C296D" w14:textId="20B17084"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023C3A" w:rsidRPr="005526E5" w:rsidRDefault="00023C3A" w:rsidP="00376307">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11334437" w:rsidR="00023C3A" w:rsidRPr="005526E5"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U. z 20</w:t>
            </w:r>
            <w:r w:rsidR="00B54A7E">
              <w:rPr>
                <w:rFonts w:ascii="Arial" w:hAnsi="Arial" w:cs="Arial"/>
                <w:sz w:val="24"/>
                <w:szCs w:val="24"/>
              </w:rPr>
              <w:t>24</w:t>
            </w:r>
            <w:r w:rsidRPr="005526E5">
              <w:rPr>
                <w:rFonts w:ascii="Arial" w:hAnsi="Arial" w:cs="Arial"/>
                <w:sz w:val="24"/>
                <w:szCs w:val="24"/>
              </w:rPr>
              <w:t xml:space="preserve"> r. poz. </w:t>
            </w:r>
            <w:r w:rsidR="00B54A7E">
              <w:rPr>
                <w:rFonts w:ascii="Arial" w:hAnsi="Arial" w:cs="Arial"/>
                <w:sz w:val="24"/>
                <w:szCs w:val="24"/>
              </w:rPr>
              <w:t>1112</w:t>
            </w:r>
            <w:r w:rsidRPr="005526E5">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2D6D0634" w14:textId="76CC9B30" w:rsidR="00023C3A" w:rsidRPr="005526E5"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(Dz.</w:t>
            </w:r>
            <w:r>
              <w:rPr>
                <w:rFonts w:ascii="Arial" w:hAnsi="Arial" w:cs="Arial"/>
                <w:sz w:val="24"/>
                <w:szCs w:val="24"/>
              </w:rPr>
              <w:t xml:space="preserve"> </w:t>
            </w:r>
            <w:r w:rsidRPr="005526E5">
              <w:rPr>
                <w:rFonts w:ascii="Arial" w:hAnsi="Arial" w:cs="Arial"/>
                <w:sz w:val="24"/>
                <w:szCs w:val="24"/>
              </w:rPr>
              <w:t>U. z 202</w:t>
            </w:r>
            <w:r w:rsidR="00AC0748">
              <w:rPr>
                <w:rFonts w:ascii="Arial" w:hAnsi="Arial" w:cs="Arial"/>
                <w:sz w:val="24"/>
                <w:szCs w:val="24"/>
              </w:rPr>
              <w:t>4</w:t>
            </w:r>
            <w:r w:rsidRPr="005526E5">
              <w:rPr>
                <w:rFonts w:ascii="Arial" w:hAnsi="Arial" w:cs="Arial"/>
                <w:sz w:val="24"/>
                <w:szCs w:val="24"/>
              </w:rPr>
              <w:t xml:space="preserve"> r. poz. </w:t>
            </w:r>
            <w:r w:rsidR="00AC0748">
              <w:rPr>
                <w:rFonts w:ascii="Arial" w:hAnsi="Arial" w:cs="Arial"/>
                <w:sz w:val="24"/>
                <w:szCs w:val="24"/>
              </w:rPr>
              <w:t>54</w:t>
            </w:r>
            <w:r w:rsidRPr="005526E5">
              <w:rPr>
                <w:rFonts w:ascii="Arial" w:hAnsi="Arial" w:cs="Arial"/>
                <w:sz w:val="24"/>
                <w:szCs w:val="24"/>
              </w:rPr>
              <w:t>);</w:t>
            </w:r>
          </w:p>
          <w:p w14:paraId="4A93C65E" w14:textId="116B9058" w:rsidR="00023C3A" w:rsidRPr="005526E5"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w:t>
            </w:r>
            <w:r w:rsidR="00B54A7E">
              <w:rPr>
                <w:rFonts w:ascii="Arial" w:hAnsi="Arial" w:cs="Arial"/>
                <w:sz w:val="24"/>
                <w:szCs w:val="24"/>
              </w:rPr>
              <w:t>24</w:t>
            </w:r>
            <w:r w:rsidRPr="005526E5">
              <w:rPr>
                <w:rFonts w:ascii="Arial" w:hAnsi="Arial" w:cs="Arial"/>
                <w:sz w:val="24"/>
                <w:szCs w:val="24"/>
              </w:rPr>
              <w:t xml:space="preserve"> r. poz. </w:t>
            </w:r>
            <w:r w:rsidR="00B54A7E">
              <w:rPr>
                <w:rFonts w:ascii="Arial" w:hAnsi="Arial" w:cs="Arial"/>
                <w:sz w:val="24"/>
                <w:szCs w:val="24"/>
              </w:rPr>
              <w:t>1478</w:t>
            </w:r>
            <w:r w:rsidRPr="005526E5">
              <w:rPr>
                <w:rFonts w:ascii="Arial" w:hAnsi="Arial" w:cs="Arial"/>
                <w:sz w:val="24"/>
                <w:szCs w:val="24"/>
              </w:rPr>
              <w:t>) i Dyrektywą Rady 92/43/EWG z dnia 21 maja 1992 r. w sprawie ochrony siedlisk przyrodniczych oraz dzikiej fauny i flory;</w:t>
            </w:r>
          </w:p>
          <w:p w14:paraId="222DD6F2" w14:textId="0D7ED69A" w:rsidR="00023C3A" w:rsidRDefault="00023C3A" w:rsidP="00376307">
            <w:pPr>
              <w:numPr>
                <w:ilvl w:val="0"/>
                <w:numId w:val="11"/>
              </w:numPr>
              <w:spacing w:before="60" w:after="60" w:line="240" w:lineRule="auto"/>
              <w:rPr>
                <w:rFonts w:ascii="Arial" w:hAnsi="Arial" w:cs="Arial"/>
                <w:sz w:val="24"/>
                <w:szCs w:val="24"/>
              </w:rPr>
            </w:pPr>
            <w:r w:rsidRPr="005526E5">
              <w:rPr>
                <w:rFonts w:ascii="Arial" w:hAnsi="Arial" w:cs="Arial"/>
                <w:sz w:val="24"/>
                <w:szCs w:val="24"/>
              </w:rPr>
              <w:lastRenderedPageBreak/>
              <w:t>ustawą z dnia 20 lipca 2017 r. Prawo wodne (Dz. U. z 20</w:t>
            </w:r>
            <w:r w:rsidR="00B54A7E">
              <w:rPr>
                <w:rFonts w:ascii="Arial" w:hAnsi="Arial" w:cs="Arial"/>
                <w:sz w:val="24"/>
                <w:szCs w:val="24"/>
              </w:rPr>
              <w:t>24</w:t>
            </w:r>
            <w:r w:rsidRPr="005526E5">
              <w:rPr>
                <w:rFonts w:ascii="Arial" w:hAnsi="Arial" w:cs="Arial"/>
                <w:sz w:val="24"/>
                <w:szCs w:val="24"/>
              </w:rPr>
              <w:t xml:space="preserve"> r. poz. </w:t>
            </w:r>
            <w:r w:rsidR="00B54A7E">
              <w:rPr>
                <w:rFonts w:ascii="Arial" w:hAnsi="Arial" w:cs="Arial"/>
                <w:sz w:val="24"/>
                <w:szCs w:val="24"/>
              </w:rPr>
              <w:t>1087</w:t>
            </w:r>
            <w:r w:rsidRPr="005526E5">
              <w:rPr>
                <w:rFonts w:ascii="Arial" w:hAnsi="Arial" w:cs="Arial"/>
                <w:sz w:val="24"/>
                <w:szCs w:val="24"/>
              </w:rPr>
              <w:t>)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376307">
            <w:pPr>
              <w:numPr>
                <w:ilvl w:val="0"/>
                <w:numId w:val="11"/>
              </w:numPr>
              <w:spacing w:before="120" w:after="60" w:line="240" w:lineRule="auto"/>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023C3A" w:rsidRPr="005526E5" w:rsidRDefault="00023C3A" w:rsidP="00376307">
            <w:pPr>
              <w:spacing w:before="12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5DE10D6" w14:textId="5F3AD704" w:rsidR="00023C3A" w:rsidRPr="005526E5" w:rsidRDefault="00023C3A" w:rsidP="00376307">
            <w:pPr>
              <w:spacing w:before="24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376307">
            <w:pPr>
              <w:spacing w:after="0" w:line="240" w:lineRule="auto"/>
              <w:rPr>
                <w:rFonts w:ascii="Arial" w:hAnsi="Arial" w:cs="Arial"/>
                <w:sz w:val="24"/>
                <w:szCs w:val="24"/>
              </w:rPr>
            </w:pPr>
            <w:r w:rsidRPr="005526E5">
              <w:rPr>
                <w:rFonts w:ascii="Arial" w:hAnsi="Arial" w:cs="Arial"/>
                <w:sz w:val="24"/>
                <w:szCs w:val="24"/>
              </w:rPr>
              <w:t>(NIE oznacza odrzucenie wniosku)</w:t>
            </w:r>
          </w:p>
          <w:p w14:paraId="763B8A87" w14:textId="77777777" w:rsidR="00023C3A" w:rsidRDefault="00023C3A" w:rsidP="00376307">
            <w:pPr>
              <w:spacing w:before="120"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22B4A0D8" w14:textId="169A40AC" w:rsidR="00023C3A" w:rsidRPr="005526E5" w:rsidRDefault="00023C3A" w:rsidP="00376307">
            <w:pPr>
              <w:spacing w:before="120" w:after="0" w:line="240" w:lineRule="auto"/>
              <w:rPr>
                <w:rFonts w:ascii="Arial" w:hAnsi="Arial" w:cs="Arial"/>
                <w:sz w:val="24"/>
                <w:szCs w:val="24"/>
              </w:rPr>
            </w:pPr>
            <w:r w:rsidRPr="005526E5">
              <w:rPr>
                <w:rFonts w:ascii="Arial" w:hAnsi="Arial" w:cs="Arial"/>
                <w:sz w:val="24"/>
                <w:szCs w:val="24"/>
              </w:rPr>
              <w:t>Kryterium uznaje się za spełnione, jeżeli odpowiedź będzie pozytywna.</w:t>
            </w:r>
          </w:p>
          <w:p w14:paraId="6338E491" w14:textId="0C8984B8" w:rsidR="00023C3A" w:rsidRPr="005526E5" w:rsidRDefault="00023C3A" w:rsidP="00376307">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3C9C00BB" w14:textId="77777777" w:rsidTr="008D4EBB">
        <w:trPr>
          <w:trHeight w:val="1559"/>
        </w:trPr>
        <w:tc>
          <w:tcPr>
            <w:tcW w:w="1109" w:type="dxa"/>
            <w:vAlign w:val="center"/>
          </w:tcPr>
          <w:p w14:paraId="69112F48" w14:textId="216FB193"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9</w:t>
            </w:r>
          </w:p>
        </w:tc>
        <w:tc>
          <w:tcPr>
            <w:tcW w:w="2898" w:type="dxa"/>
            <w:vAlign w:val="center"/>
          </w:tcPr>
          <w:p w14:paraId="534FDDE2"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376307">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2D872B58" w14:textId="6E31ED3F" w:rsidR="00023C3A" w:rsidRPr="008D4EBB" w:rsidRDefault="00023C3A" w:rsidP="00376307">
            <w:pPr>
              <w:numPr>
                <w:ilvl w:val="0"/>
                <w:numId w:val="5"/>
              </w:numPr>
              <w:spacing w:after="0" w:line="240" w:lineRule="auto"/>
              <w:rPr>
                <w:rFonts w:ascii="Arial" w:hAnsi="Arial" w:cs="Arial"/>
                <w:sz w:val="24"/>
                <w:szCs w:val="24"/>
              </w:rPr>
            </w:pPr>
            <w:r w:rsidRPr="008D4EBB">
              <w:rPr>
                <w:rFonts w:ascii="Arial" w:hAnsi="Arial" w:cs="Arial"/>
                <w:sz w:val="24"/>
                <w:szCs w:val="24"/>
              </w:rPr>
              <w:t>wskaźniki realizacji celów projektu (produktu, rezultatu) zostały wyrażone liczbowo</w:t>
            </w:r>
            <w:r w:rsidR="002874DF">
              <w:rPr>
                <w:rFonts w:ascii="Arial" w:hAnsi="Arial" w:cs="Arial"/>
                <w:sz w:val="24"/>
                <w:szCs w:val="24"/>
              </w:rPr>
              <w:t>,</w:t>
            </w:r>
          </w:p>
          <w:p w14:paraId="35969FD1" w14:textId="77777777" w:rsidR="00023C3A" w:rsidRPr="008D4EBB" w:rsidRDefault="00023C3A" w:rsidP="00376307">
            <w:pPr>
              <w:numPr>
                <w:ilvl w:val="0"/>
                <w:numId w:val="5"/>
              </w:numPr>
              <w:spacing w:after="0" w:line="240" w:lineRule="auto"/>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376307">
            <w:pPr>
              <w:numPr>
                <w:ilvl w:val="0"/>
                <w:numId w:val="5"/>
              </w:numPr>
              <w:spacing w:after="60" w:line="240" w:lineRule="auto"/>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12B538C0"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36AFB384"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29870A1F" w14:textId="4D4ED02D"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B.</w:t>
            </w:r>
            <w:r w:rsidR="00AE7007">
              <w:rPr>
                <w:rFonts w:ascii="Arial" w:hAnsi="Arial" w:cs="Arial"/>
                <w:sz w:val="24"/>
                <w:szCs w:val="24"/>
              </w:rPr>
              <w:t>10</w:t>
            </w:r>
          </w:p>
        </w:tc>
        <w:tc>
          <w:tcPr>
            <w:tcW w:w="2898" w:type="dxa"/>
            <w:vAlign w:val="center"/>
          </w:tcPr>
          <w:p w14:paraId="6EBCD983" w14:textId="5468B5CA" w:rsidR="00023C3A" w:rsidRPr="008D4EBB" w:rsidRDefault="00023C3A" w:rsidP="00376307">
            <w:pPr>
              <w:spacing w:after="0" w:line="240" w:lineRule="auto"/>
              <w:ind w:left="62"/>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023C3A" w:rsidRPr="008D4EBB" w:rsidRDefault="00023C3A" w:rsidP="00376307">
            <w:pPr>
              <w:spacing w:before="60" w:after="0" w:line="240" w:lineRule="auto"/>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376307">
            <w:pPr>
              <w:numPr>
                <w:ilvl w:val="0"/>
                <w:numId w:val="4"/>
              </w:numPr>
              <w:spacing w:after="0" w:line="240" w:lineRule="auto"/>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376307">
            <w:pPr>
              <w:numPr>
                <w:ilvl w:val="0"/>
                <w:numId w:val="4"/>
              </w:numPr>
              <w:spacing w:after="0" w:line="240" w:lineRule="auto"/>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376307">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376307">
            <w:pPr>
              <w:numPr>
                <w:ilvl w:val="0"/>
                <w:numId w:val="4"/>
              </w:numPr>
              <w:spacing w:after="0" w:line="240" w:lineRule="auto"/>
              <w:ind w:left="714" w:hanging="357"/>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6395318D"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47ADB09B"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24D0F357"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11DC693" w14:textId="0D86AF2A"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76BF7156" w14:textId="51B6054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1</w:t>
            </w:r>
          </w:p>
        </w:tc>
        <w:tc>
          <w:tcPr>
            <w:tcW w:w="2898" w:type="dxa"/>
            <w:vAlign w:val="center"/>
          </w:tcPr>
          <w:p w14:paraId="1FCDC3FF" w14:textId="3EAA9DA3"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023C3A" w:rsidRPr="008D4EBB" w:rsidRDefault="00023C3A" w:rsidP="00376307">
            <w:pPr>
              <w:spacing w:before="60" w:after="0" w:line="240" w:lineRule="auto"/>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376307">
            <w:pPr>
              <w:numPr>
                <w:ilvl w:val="0"/>
                <w:numId w:val="16"/>
              </w:numPr>
              <w:spacing w:before="60" w:after="0" w:line="240" w:lineRule="auto"/>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02FA9A6E" w:rsidR="00B14C9A" w:rsidRPr="00B14C9A" w:rsidRDefault="00B14C9A" w:rsidP="00376307">
            <w:pPr>
              <w:numPr>
                <w:ilvl w:val="0"/>
                <w:numId w:val="16"/>
              </w:numPr>
              <w:spacing w:before="60" w:after="0" w:line="240" w:lineRule="auto"/>
              <w:rPr>
                <w:rFonts w:ascii="Arial" w:hAnsi="Arial" w:cs="Arial"/>
                <w:sz w:val="24"/>
                <w:szCs w:val="24"/>
              </w:rPr>
            </w:pPr>
            <w:r w:rsidRPr="00B14C9A">
              <w:rPr>
                <w:rFonts w:ascii="Arial" w:hAnsi="Arial" w:cs="Arial"/>
                <w:sz w:val="24"/>
                <w:szCs w:val="24"/>
              </w:rPr>
              <w:t>przyjęte założenia analiz finansowych są spójne i uzasadnione,</w:t>
            </w:r>
          </w:p>
          <w:p w14:paraId="2FB4BE9A" w14:textId="77777777" w:rsidR="00B14C9A" w:rsidRPr="00B14C9A" w:rsidRDefault="00B14C9A" w:rsidP="00376307">
            <w:pPr>
              <w:numPr>
                <w:ilvl w:val="0"/>
                <w:numId w:val="16"/>
              </w:numPr>
              <w:spacing w:before="60" w:after="0" w:line="240" w:lineRule="auto"/>
              <w:rPr>
                <w:rFonts w:ascii="Arial" w:hAnsi="Arial" w:cs="Arial"/>
                <w:sz w:val="24"/>
                <w:szCs w:val="24"/>
              </w:rPr>
            </w:pPr>
            <w:r w:rsidRPr="00B14C9A">
              <w:rPr>
                <w:rFonts w:ascii="Arial" w:hAnsi="Arial" w:cs="Arial"/>
                <w:sz w:val="24"/>
                <w:szCs w:val="24"/>
              </w:rPr>
              <w:t>w analizie finansowej nie ma istotnych błędów rachunkowych,</w:t>
            </w:r>
          </w:p>
          <w:p w14:paraId="4400DB48" w14:textId="77777777" w:rsidR="00B14C9A" w:rsidRPr="00B14C9A" w:rsidRDefault="00B14C9A" w:rsidP="00376307">
            <w:pPr>
              <w:numPr>
                <w:ilvl w:val="0"/>
                <w:numId w:val="16"/>
              </w:numPr>
              <w:spacing w:after="60" w:line="240" w:lineRule="auto"/>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376307">
            <w:pPr>
              <w:numPr>
                <w:ilvl w:val="0"/>
                <w:numId w:val="16"/>
              </w:numPr>
              <w:spacing w:line="240" w:lineRule="auto"/>
              <w:rPr>
                <w:rFonts w:ascii="Arial" w:hAnsi="Arial" w:cs="Arial"/>
                <w:sz w:val="24"/>
                <w:szCs w:val="24"/>
              </w:rPr>
            </w:pPr>
            <w:r w:rsidRPr="00B14C9A">
              <w:rPr>
                <w:rFonts w:ascii="Arial" w:hAnsi="Arial" w:cs="Arial"/>
                <w:sz w:val="24"/>
                <w:szCs w:val="24"/>
              </w:rPr>
              <w:t>wykazana została stabilność finansowa (wymagane dla projektów obejmujących inwestycje w infrastrukturę lub inwestycje produkcyjne).</w:t>
            </w:r>
          </w:p>
          <w:p w14:paraId="594C8ABC" w14:textId="4ADA0A63" w:rsidR="00023C3A" w:rsidRPr="008D4EBB" w:rsidRDefault="00023C3A" w:rsidP="00376307">
            <w:pPr>
              <w:spacing w:before="6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63031BF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27D9F5BB" w14:textId="77777777" w:rsidR="00023C3A"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6FB4C20D"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9BF9F2B" w14:textId="0954C0CE"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7968D10" w14:textId="68CE3EE4"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376307">
            <w:pPr>
              <w:spacing w:before="60" w:after="120" w:line="240" w:lineRule="auto"/>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CFF57FC"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zostały/</w:t>
            </w:r>
            <w:proofErr w:type="spellStart"/>
            <w:r w:rsidRPr="008D4EBB">
              <w:rPr>
                <w:rFonts w:ascii="Arial" w:hAnsi="Arial" w:cs="Arial"/>
                <w:sz w:val="24"/>
                <w:szCs w:val="24"/>
              </w:rPr>
              <w:t>ną</w:t>
            </w:r>
            <w:proofErr w:type="spellEnd"/>
            <w:r w:rsidRPr="008D4EBB">
              <w:rPr>
                <w:rFonts w:ascii="Arial" w:hAnsi="Arial" w:cs="Arial"/>
                <w:sz w:val="24"/>
                <w:szCs w:val="24"/>
              </w:rPr>
              <w:t xml:space="preserve"> poniesione w okresie kwalifikowalności wydatków określonym w regulaminie wyboru projektów. Przy czym okres kwalifikowalności powinien mieścić się w </w:t>
            </w:r>
            <w:r w:rsidRPr="008D4EBB">
              <w:rPr>
                <w:rFonts w:ascii="Arial" w:hAnsi="Arial" w:cs="Arial"/>
                <w:sz w:val="24"/>
                <w:szCs w:val="24"/>
              </w:rPr>
              <w:lastRenderedPageBreak/>
              <w:t>ramach czasowych określonych w art.</w:t>
            </w:r>
            <w:r w:rsidR="002345D4">
              <w:rPr>
                <w:rFonts w:ascii="Arial" w:hAnsi="Arial" w:cs="Arial"/>
                <w:sz w:val="24"/>
                <w:szCs w:val="24"/>
              </w:rPr>
              <w:t xml:space="preserve"> </w:t>
            </w:r>
            <w:r w:rsidRPr="008D4EBB">
              <w:rPr>
                <w:rFonts w:ascii="Arial" w:hAnsi="Arial" w:cs="Arial"/>
                <w:sz w:val="24"/>
                <w:szCs w:val="24"/>
              </w:rPr>
              <w:t>63 ust.</w:t>
            </w:r>
            <w:r w:rsidR="002345D4">
              <w:rPr>
                <w:rFonts w:ascii="Arial" w:hAnsi="Arial" w:cs="Arial"/>
                <w:sz w:val="24"/>
                <w:szCs w:val="24"/>
              </w:rPr>
              <w:t xml:space="preserve"> </w:t>
            </w:r>
            <w:r w:rsidRPr="008D4EBB">
              <w:rPr>
                <w:rFonts w:ascii="Arial" w:hAnsi="Arial" w:cs="Arial"/>
                <w:sz w:val="24"/>
                <w:szCs w:val="24"/>
              </w:rPr>
              <w:t>2 rozporządzenia nr 2021/1060,</w:t>
            </w:r>
          </w:p>
          <w:p w14:paraId="730FB54F" w14:textId="77777777"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 xml:space="preserve">są zgodne z zasadami określonymi w Wytycznych </w:t>
            </w:r>
            <w:bookmarkStart w:id="10" w:name="_Hlk126574575"/>
            <w:r w:rsidRPr="008D4EBB">
              <w:rPr>
                <w:rFonts w:ascii="Arial" w:hAnsi="Arial" w:cs="Arial"/>
                <w:sz w:val="24"/>
                <w:szCs w:val="24"/>
              </w:rPr>
              <w:t>dotyczących kwalifikowalności wydatków 2021-2027</w:t>
            </w:r>
            <w:bookmarkEnd w:id="10"/>
            <w:r w:rsidRPr="008D4EBB">
              <w:rPr>
                <w:rStyle w:val="Odwoanieprzypisudolnego"/>
                <w:rFonts w:ascii="Arial" w:hAnsi="Arial" w:cs="Arial"/>
                <w:sz w:val="24"/>
                <w:szCs w:val="24"/>
              </w:rPr>
              <w:footnoteReference w:id="12"/>
            </w:r>
            <w:r w:rsidRPr="008D4EBB">
              <w:rPr>
                <w:rFonts w:ascii="Arial" w:hAnsi="Arial" w:cs="Arial"/>
                <w:sz w:val="24"/>
                <w:szCs w:val="24"/>
              </w:rPr>
              <w:t xml:space="preserve"> oraz zapisami dotyczącymi kwalifikowalności wydatków określonymi w regulaminie wyboru projektów,</w:t>
            </w:r>
          </w:p>
          <w:p w14:paraId="3CAB864B" w14:textId="137562CD"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zostały uwzględnione w budżecie projektu,</w:t>
            </w:r>
          </w:p>
          <w:p w14:paraId="1B4BC8FC" w14:textId="77777777" w:rsidR="00023C3A" w:rsidRPr="008D4EBB" w:rsidRDefault="00023C3A" w:rsidP="00376307">
            <w:pPr>
              <w:numPr>
                <w:ilvl w:val="0"/>
                <w:numId w:val="3"/>
              </w:numPr>
              <w:spacing w:after="120" w:line="240" w:lineRule="auto"/>
              <w:ind w:left="714" w:hanging="357"/>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376307">
            <w:pPr>
              <w:numPr>
                <w:ilvl w:val="0"/>
                <w:numId w:val="3"/>
              </w:numPr>
              <w:spacing w:before="120" w:after="120" w:line="240" w:lineRule="auto"/>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376307">
            <w:pPr>
              <w:numPr>
                <w:ilvl w:val="0"/>
                <w:numId w:val="3"/>
              </w:numPr>
              <w:spacing w:before="120" w:after="120" w:line="240" w:lineRule="auto"/>
              <w:ind w:left="714" w:hanging="357"/>
              <w:rPr>
                <w:rFonts w:ascii="Arial" w:hAnsi="Arial" w:cs="Arial"/>
                <w:sz w:val="24"/>
                <w:szCs w:val="24"/>
              </w:rPr>
            </w:pPr>
            <w:r w:rsidRPr="008D4EBB">
              <w:rPr>
                <w:rFonts w:ascii="Arial" w:hAnsi="Arial" w:cs="Arial"/>
                <w:sz w:val="24"/>
                <w:szCs w:val="24"/>
              </w:rPr>
              <w:t>czy stawkę ryczałtową na koszty pośrednie ustalono prawidłowo (jeśli dotyczy).</w:t>
            </w:r>
          </w:p>
          <w:p w14:paraId="7BE7CED8"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7CD2C98B" w14:textId="195BFC49"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FD79BEB" w14:textId="4AD456C0"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3</w:t>
            </w:r>
          </w:p>
        </w:tc>
        <w:tc>
          <w:tcPr>
            <w:tcW w:w="2898" w:type="dxa"/>
            <w:vAlign w:val="center"/>
          </w:tcPr>
          <w:p w14:paraId="169CCBCA" w14:textId="29B5ED01"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Projekt jest zgodny z zasadą równości szans </w:t>
            </w:r>
            <w:r w:rsidR="00D25940"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 xml:space="preserve">W kryterium sprawdzamy, czy nie występują niezgodności zapisów wniosku o dofinansowanie projektu z zasadą równości szans i niedyskryminacji, określoną w art. 9 Rozporządzenia 2021/1060 oraz we wniosku o dofinansowanie projektu </w:t>
            </w:r>
            <w:r w:rsidRPr="008D4EBB">
              <w:rPr>
                <w:rFonts w:ascii="Arial" w:hAnsi="Arial" w:cs="Arial"/>
                <w:sz w:val="24"/>
                <w:szCs w:val="24"/>
              </w:rPr>
              <w:lastRenderedPageBreak/>
              <w:t>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5CFF15E" w14:textId="78EA3DA1"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TAK/NIE</w:t>
            </w:r>
          </w:p>
          <w:p w14:paraId="556B811C"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25643882" w14:textId="77777777" w:rsidR="00023C3A" w:rsidRDefault="00023C3A" w:rsidP="00376307">
            <w:pPr>
              <w:spacing w:before="120" w:after="0" w:line="240" w:lineRule="auto"/>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10D88FB2" w14:textId="4D4B43C5"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2096D715" w14:textId="4F10E88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4</w:t>
            </w:r>
          </w:p>
        </w:tc>
        <w:tc>
          <w:tcPr>
            <w:tcW w:w="2898" w:type="dxa"/>
            <w:vAlign w:val="center"/>
          </w:tcPr>
          <w:p w14:paraId="2B04366B"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 wnioskodawcy.</w:t>
            </w:r>
          </w:p>
          <w:p w14:paraId="6A9DD4F1"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615E8570"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52D3C2A5" w14:textId="77777777" w:rsidR="00023C3A"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5B73C730"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4ED8F5EB" w14:textId="56B568A5"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Projekt jest zgodny z Konwencją o Prawach Osób Niepełnosprawnych</w:t>
            </w:r>
          </w:p>
        </w:tc>
        <w:tc>
          <w:tcPr>
            <w:tcW w:w="7167" w:type="dxa"/>
          </w:tcPr>
          <w:p w14:paraId="5A668DFE" w14:textId="4DDB2BD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 xml:space="preserve">W kryterium sprawdzamy, czy projekt jest zgodny z Konwencją o Prawach Osób Niepełnosprawnych sporządzoną w Nowym Jorku dnia 13 grudnia 2006 r. (Dz. U. z 2012 r. poz.1169 z </w:t>
            </w:r>
            <w:proofErr w:type="spellStart"/>
            <w:r w:rsidRPr="008D4EBB">
              <w:rPr>
                <w:rFonts w:ascii="Arial" w:hAnsi="Arial" w:cs="Arial"/>
                <w:sz w:val="24"/>
                <w:szCs w:val="24"/>
              </w:rPr>
              <w:t>późn</w:t>
            </w:r>
            <w:proofErr w:type="spellEnd"/>
            <w:r w:rsidRPr="008D4EBB">
              <w:rPr>
                <w:rFonts w:ascii="Arial" w:hAnsi="Arial" w:cs="Arial"/>
                <w:sz w:val="24"/>
                <w:szCs w:val="24"/>
              </w:rPr>
              <w:t>. zm.) w zakresie odnoszącym się do sposobu realizacji, zakresu projektu i wnioskodawcy.</w:t>
            </w:r>
          </w:p>
          <w:p w14:paraId="2B6223B7" w14:textId="77777777" w:rsidR="00023C3A" w:rsidRPr="008D4EBB" w:rsidRDefault="00023C3A" w:rsidP="00376307">
            <w:pPr>
              <w:spacing w:before="120" w:after="60" w:line="240" w:lineRule="auto"/>
              <w:rPr>
                <w:rFonts w:ascii="Arial" w:hAnsi="Arial" w:cs="Arial"/>
                <w:sz w:val="24"/>
                <w:szCs w:val="24"/>
              </w:rPr>
            </w:pPr>
            <w:r w:rsidRPr="008D4EB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5AF35784"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03AD687D"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681AADB4" w14:textId="087C6779"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376307">
            <w:pPr>
              <w:spacing w:before="60" w:after="60" w:line="240" w:lineRule="auto"/>
              <w:rPr>
                <w:rFonts w:ascii="Arial" w:hAnsi="Arial" w:cs="Arial"/>
                <w:sz w:val="24"/>
                <w:szCs w:val="24"/>
              </w:rPr>
            </w:pPr>
            <w:r w:rsidRPr="008D4EBB">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E687BA5" w14:textId="77777777" w:rsidR="00023C3A" w:rsidRPr="008D4EBB" w:rsidRDefault="00023C3A" w:rsidP="00376307">
            <w:pPr>
              <w:spacing w:before="240" w:after="60" w:line="240" w:lineRule="auto"/>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TAK/NIE</w:t>
            </w:r>
          </w:p>
          <w:p w14:paraId="7044A950" w14:textId="77777777"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14BD2F98" w14:textId="77777777"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0C852CF" w14:textId="2E8E340A" w:rsidR="00023C3A" w:rsidRPr="008D4EBB" w:rsidRDefault="00023C3A"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6E3B072C" w14:textId="1DBF518A" w:rsidR="00023C3A" w:rsidRPr="008D4EBB" w:rsidRDefault="00023C3A" w:rsidP="00376307">
            <w:pPr>
              <w:spacing w:after="0" w:line="240" w:lineRule="auto"/>
              <w:rPr>
                <w:rFonts w:ascii="Arial" w:hAnsi="Arial" w:cs="Arial"/>
                <w:sz w:val="24"/>
                <w:szCs w:val="24"/>
              </w:rPr>
            </w:pPr>
            <w:r w:rsidRPr="008D4EBB">
              <w:rPr>
                <w:rFonts w:ascii="Arial" w:hAnsi="Arial" w:cs="Arial"/>
                <w:sz w:val="24"/>
                <w:szCs w:val="24"/>
              </w:rPr>
              <w:t xml:space="preserve">W trakcie oceny kryterium wnioskodawca może zostać </w:t>
            </w:r>
            <w:r w:rsidRPr="008D4EBB">
              <w:rPr>
                <w:rFonts w:ascii="Arial" w:hAnsi="Arial" w:cs="Arial"/>
                <w:sz w:val="24"/>
                <w:szCs w:val="24"/>
              </w:rPr>
              <w:lastRenderedPageBreak/>
              <w:t>poproszony o uzupełnienie lub poprawienie wniosku.</w:t>
            </w:r>
          </w:p>
        </w:tc>
      </w:tr>
    </w:tbl>
    <w:p w14:paraId="255683C7" w14:textId="77513AD0" w:rsidR="007257F1" w:rsidRPr="007445BA" w:rsidRDefault="007257F1" w:rsidP="00376307">
      <w:pPr>
        <w:pStyle w:val="Nagwek1"/>
        <w:numPr>
          <w:ilvl w:val="0"/>
          <w:numId w:val="32"/>
        </w:numPr>
        <w:rPr>
          <w:rFonts w:ascii="Arial" w:hAnsi="Arial" w:cs="Arial"/>
          <w:sz w:val="24"/>
          <w:szCs w:val="24"/>
        </w:rPr>
      </w:pPr>
      <w:r w:rsidRPr="007445BA">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376307">
        <w:trPr>
          <w:tblHeader/>
        </w:trPr>
        <w:tc>
          <w:tcPr>
            <w:tcW w:w="1129" w:type="dxa"/>
            <w:shd w:val="clear" w:color="auto" w:fill="E7E6E6"/>
            <w:vAlign w:val="center"/>
          </w:tcPr>
          <w:p w14:paraId="719CFFD9" w14:textId="403DA598"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376307">
            <w:pPr>
              <w:spacing w:before="60" w:after="0" w:line="240" w:lineRule="auto"/>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376307">
            <w:pPr>
              <w:spacing w:after="0" w:line="240" w:lineRule="auto"/>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376307">
            <w:pPr>
              <w:spacing w:after="60" w:line="240" w:lineRule="auto"/>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376307">
            <w:pPr>
              <w:spacing w:after="60" w:line="240" w:lineRule="auto"/>
              <w:rPr>
                <w:rFonts w:ascii="Arial" w:hAnsi="Arial" w:cs="Arial"/>
                <w:sz w:val="24"/>
                <w:szCs w:val="24"/>
              </w:rPr>
            </w:pPr>
            <w:r w:rsidRPr="0082414F">
              <w:rPr>
                <w:rFonts w:ascii="Arial" w:hAnsi="Arial" w:cs="Arial"/>
                <w:sz w:val="24"/>
                <w:szCs w:val="24"/>
              </w:rPr>
              <w:t>Zgodność z dokumentami strategicznymi</w:t>
            </w:r>
          </w:p>
        </w:tc>
        <w:tc>
          <w:tcPr>
            <w:tcW w:w="7238" w:type="dxa"/>
          </w:tcPr>
          <w:p w14:paraId="7799FB56" w14:textId="77777777" w:rsidR="00431954" w:rsidRPr="00431954" w:rsidRDefault="00431954" w:rsidP="00376307">
            <w:pPr>
              <w:spacing w:before="120" w:after="0" w:line="240" w:lineRule="auto"/>
              <w:rPr>
                <w:rFonts w:ascii="Arial" w:hAnsi="Arial" w:cs="Arial"/>
                <w:sz w:val="24"/>
                <w:szCs w:val="24"/>
              </w:rPr>
            </w:pPr>
            <w:r w:rsidRPr="00431954">
              <w:rPr>
                <w:rFonts w:ascii="Arial" w:hAnsi="Arial" w:cs="Arial"/>
                <w:sz w:val="24"/>
                <w:szCs w:val="24"/>
              </w:rPr>
              <w:t>W tym kryterium sprawdzamy, czy projekt realizuje cele wynikające z dokumentu z zakresu planowania transportu miejskiego.</w:t>
            </w:r>
          </w:p>
          <w:p w14:paraId="24E8628C" w14:textId="77777777" w:rsidR="00431954" w:rsidRPr="00431954" w:rsidRDefault="00431954" w:rsidP="00376307">
            <w:pPr>
              <w:spacing w:before="120" w:after="0" w:line="240" w:lineRule="auto"/>
              <w:rPr>
                <w:rFonts w:ascii="Arial" w:hAnsi="Arial" w:cs="Arial"/>
                <w:sz w:val="24"/>
                <w:szCs w:val="24"/>
              </w:rPr>
            </w:pPr>
            <w:r w:rsidRPr="00431954">
              <w:rPr>
                <w:rFonts w:ascii="Arial" w:hAnsi="Arial" w:cs="Arial"/>
                <w:sz w:val="24"/>
                <w:szCs w:val="24"/>
              </w:rPr>
              <w:t>Właściwym dokumentem jest:</w:t>
            </w:r>
          </w:p>
          <w:p w14:paraId="02195B25" w14:textId="63D44D78" w:rsidR="00431954" w:rsidRPr="00431954" w:rsidRDefault="00431954" w:rsidP="00376307">
            <w:pPr>
              <w:pStyle w:val="Akapitzlist"/>
              <w:numPr>
                <w:ilvl w:val="0"/>
                <w:numId w:val="31"/>
              </w:numPr>
              <w:spacing w:before="60" w:after="0" w:line="240" w:lineRule="auto"/>
              <w:rPr>
                <w:rFonts w:ascii="Arial" w:hAnsi="Arial" w:cs="Arial"/>
                <w:sz w:val="24"/>
                <w:szCs w:val="24"/>
              </w:rPr>
            </w:pPr>
            <w:r w:rsidRPr="00431954">
              <w:rPr>
                <w:rFonts w:ascii="Arial" w:hAnsi="Arial" w:cs="Arial"/>
                <w:sz w:val="24"/>
                <w:szCs w:val="24"/>
              </w:rPr>
              <w:t>dla miast wojewódzkich oraz gmin położonych w ich obszarze funkcjonalnym - Plan Zrównoważonej Mobilności Miejskiej (SUMP),</w:t>
            </w:r>
          </w:p>
          <w:p w14:paraId="21CA5C75" w14:textId="3ABAE264" w:rsidR="00431954" w:rsidRPr="00431954" w:rsidRDefault="00431954" w:rsidP="00376307">
            <w:pPr>
              <w:pStyle w:val="Akapitzlist"/>
              <w:numPr>
                <w:ilvl w:val="0"/>
                <w:numId w:val="31"/>
              </w:numPr>
              <w:spacing w:before="60" w:after="0" w:line="240" w:lineRule="auto"/>
              <w:rPr>
                <w:rFonts w:ascii="Arial" w:hAnsi="Arial" w:cs="Arial"/>
                <w:sz w:val="24"/>
                <w:szCs w:val="24"/>
              </w:rPr>
            </w:pPr>
            <w:r w:rsidRPr="00431954">
              <w:rPr>
                <w:rFonts w:ascii="Arial" w:hAnsi="Arial" w:cs="Arial"/>
                <w:sz w:val="24"/>
                <w:szCs w:val="24"/>
              </w:rPr>
              <w:t>dla miast o liczbie mieszkańców powyżej 100 tys.</w:t>
            </w:r>
            <w:commentRangeStart w:id="11"/>
            <w:ins w:id="12" w:author="Dagmara Wend" w:date="2025-01-13T07:50:00Z" w16du:dateUtc="2025-01-13T06:50:00Z">
              <w:r w:rsidR="007E31E9">
                <w:rPr>
                  <w:rStyle w:val="Odwoanieprzypisudolnego"/>
                  <w:rFonts w:ascii="Arial" w:hAnsi="Arial" w:cs="Arial"/>
                  <w:sz w:val="24"/>
                  <w:szCs w:val="24"/>
                </w:rPr>
                <w:footnoteReference w:id="13"/>
              </w:r>
            </w:ins>
            <w:r w:rsidRPr="00431954">
              <w:rPr>
                <w:rFonts w:ascii="Arial" w:hAnsi="Arial" w:cs="Arial"/>
                <w:sz w:val="24"/>
                <w:szCs w:val="24"/>
              </w:rPr>
              <w:t xml:space="preserve"> </w:t>
            </w:r>
            <w:commentRangeEnd w:id="11"/>
            <w:r w:rsidR="007E31E9">
              <w:rPr>
                <w:rStyle w:val="Odwoaniedokomentarza"/>
                <w:lang w:eastAsia="x-none"/>
              </w:rPr>
              <w:commentReference w:id="11"/>
            </w:r>
            <w:r w:rsidRPr="00431954">
              <w:rPr>
                <w:rFonts w:ascii="Arial" w:hAnsi="Arial" w:cs="Arial"/>
                <w:sz w:val="24"/>
                <w:szCs w:val="24"/>
              </w:rPr>
              <w:t>oraz gmin położonych w ich obszarze funkcjonalnym, z wyłączeniem miast wojewódzkich - Plan Zrównoważonej Mobilności Miejskiej (SUMP) lub właściwa strategii ZIT, z zastrzeżeniem, że SUMP zostanie przyjęty najpóźniej do 31.12.2025 r. a stosowne zobowiązanie do zachowania zgodności projektu z SUMP znajdzie się we wniosku,</w:t>
            </w:r>
          </w:p>
          <w:p w14:paraId="6B49A8F4" w14:textId="23C46E56" w:rsidR="00431954" w:rsidRPr="00431954" w:rsidRDefault="00431954" w:rsidP="00376307">
            <w:pPr>
              <w:pStyle w:val="Akapitzlist"/>
              <w:numPr>
                <w:ilvl w:val="0"/>
                <w:numId w:val="31"/>
              </w:numPr>
              <w:spacing w:before="120" w:after="0" w:line="240" w:lineRule="auto"/>
              <w:rPr>
                <w:rFonts w:ascii="Arial" w:hAnsi="Arial" w:cs="Arial"/>
                <w:sz w:val="24"/>
                <w:szCs w:val="24"/>
              </w:rPr>
            </w:pPr>
            <w:r w:rsidRPr="00431954">
              <w:rPr>
                <w:rFonts w:ascii="Arial" w:hAnsi="Arial" w:cs="Arial"/>
                <w:sz w:val="24"/>
                <w:szCs w:val="24"/>
              </w:rPr>
              <w:lastRenderedPageBreak/>
              <w:t>dla miast o liczbie mieszkańców poniżej 100 tys.</w:t>
            </w:r>
            <w:commentRangeStart w:id="16"/>
            <w:ins w:id="17" w:author="Dagmara Wend" w:date="2025-01-13T07:51:00Z" w16du:dateUtc="2025-01-13T06:51:00Z">
              <w:r w:rsidR="007E31E9">
                <w:rPr>
                  <w:rStyle w:val="Odwoanieprzypisudolnego"/>
                  <w:rFonts w:ascii="Arial" w:hAnsi="Arial" w:cs="Arial"/>
                  <w:sz w:val="24"/>
                  <w:szCs w:val="24"/>
                </w:rPr>
                <w:footnoteReference w:id="14"/>
              </w:r>
            </w:ins>
            <w:r w:rsidRPr="00431954">
              <w:rPr>
                <w:rFonts w:ascii="Arial" w:hAnsi="Arial" w:cs="Arial"/>
                <w:sz w:val="24"/>
                <w:szCs w:val="24"/>
              </w:rPr>
              <w:t xml:space="preserve"> </w:t>
            </w:r>
            <w:commentRangeEnd w:id="16"/>
            <w:r w:rsidR="007E31E9">
              <w:rPr>
                <w:rStyle w:val="Odwoaniedokomentarza"/>
                <w:lang w:eastAsia="x-none"/>
              </w:rPr>
              <w:commentReference w:id="16"/>
            </w:r>
            <w:r w:rsidRPr="00431954">
              <w:rPr>
                <w:rFonts w:ascii="Arial" w:hAnsi="Arial" w:cs="Arial"/>
                <w:sz w:val="24"/>
                <w:szCs w:val="24"/>
              </w:rPr>
              <w:t>– Plan Zrównoważonej Mobilności Miejskiej (SUMP) lub właściwa strategia ZIT.</w:t>
            </w:r>
          </w:p>
          <w:p w14:paraId="4BF898F9" w14:textId="55FB7AEE" w:rsidR="00431954" w:rsidRPr="00431954" w:rsidRDefault="00431954" w:rsidP="00376307">
            <w:pPr>
              <w:spacing w:before="120" w:after="0" w:line="240" w:lineRule="auto"/>
              <w:rPr>
                <w:rFonts w:ascii="Arial" w:hAnsi="Arial" w:cs="Arial"/>
                <w:sz w:val="24"/>
                <w:szCs w:val="24"/>
              </w:rPr>
            </w:pPr>
            <w:r w:rsidRPr="00431954">
              <w:rPr>
                <w:rFonts w:ascii="Arial" w:hAnsi="Arial" w:cs="Arial"/>
                <w:sz w:val="24"/>
                <w:szCs w:val="24"/>
              </w:rPr>
              <w:t>SUMP musi spełniać wymogi określone w Umowie Partnerstwa, co będzie weryfikowane w ramach systemu zarządzania oceną jakości SUMP</w:t>
            </w:r>
            <w:r>
              <w:rPr>
                <w:rStyle w:val="Odwoanieprzypisudolnego"/>
                <w:rFonts w:ascii="Arial" w:hAnsi="Arial" w:cs="Arial"/>
                <w:sz w:val="24"/>
                <w:szCs w:val="24"/>
              </w:rPr>
              <w:footnoteReference w:id="15"/>
            </w:r>
            <w:r w:rsidRPr="00431954">
              <w:rPr>
                <w:rFonts w:ascii="Arial" w:hAnsi="Arial" w:cs="Arial"/>
                <w:sz w:val="24"/>
                <w:szCs w:val="24"/>
              </w:rPr>
              <w:t>.</w:t>
            </w:r>
          </w:p>
          <w:p w14:paraId="5E94074D" w14:textId="2BA7E403" w:rsidR="00431954" w:rsidRPr="008D4EBB" w:rsidRDefault="007445BA" w:rsidP="00376307">
            <w:pPr>
              <w:spacing w:before="240" w:after="0" w:line="240" w:lineRule="auto"/>
              <w:rPr>
                <w:rFonts w:ascii="Arial" w:hAnsi="Arial" w:cs="Arial"/>
                <w:sz w:val="24"/>
                <w:szCs w:val="24"/>
              </w:rPr>
            </w:pPr>
            <w:r>
              <w:rPr>
                <w:rFonts w:ascii="Arial" w:hAnsi="Arial" w:cs="Arial"/>
                <w:sz w:val="24"/>
                <w:szCs w:val="24"/>
              </w:rPr>
              <w:t>Kryterium jest weryfikowane w oparciu o wniosek o dofinansowanie projektu i załączniki .</w:t>
            </w:r>
          </w:p>
        </w:tc>
        <w:tc>
          <w:tcPr>
            <w:tcW w:w="2964" w:type="dxa"/>
          </w:tcPr>
          <w:p w14:paraId="6FE901C4" w14:textId="77777777"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lastRenderedPageBreak/>
              <w:t>TAK/NIE</w:t>
            </w:r>
          </w:p>
          <w:p w14:paraId="58F5B284" w14:textId="77777777"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91E3B1A" w14:textId="206F390E"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18A21CEC" w14:textId="279A4528"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335EE2" w:rsidRPr="008D4EBB" w14:paraId="32A3E115" w14:textId="77777777" w:rsidTr="00335EE2">
        <w:tc>
          <w:tcPr>
            <w:tcW w:w="1129" w:type="dxa"/>
            <w:vAlign w:val="center"/>
          </w:tcPr>
          <w:p w14:paraId="4FD73806" w14:textId="636BD056" w:rsidR="00335EE2" w:rsidRPr="0082414F" w:rsidRDefault="00335EE2" w:rsidP="00376307">
            <w:pPr>
              <w:spacing w:after="60" w:line="240" w:lineRule="auto"/>
              <w:rPr>
                <w:rFonts w:ascii="Arial" w:hAnsi="Arial" w:cs="Arial"/>
                <w:sz w:val="24"/>
                <w:szCs w:val="24"/>
              </w:rPr>
            </w:pPr>
            <w:r>
              <w:rPr>
                <w:rFonts w:ascii="Arial" w:hAnsi="Arial" w:cs="Arial"/>
                <w:sz w:val="24"/>
                <w:szCs w:val="24"/>
              </w:rPr>
              <w:t>C.2</w:t>
            </w:r>
          </w:p>
        </w:tc>
        <w:tc>
          <w:tcPr>
            <w:tcW w:w="2835" w:type="dxa"/>
            <w:vAlign w:val="center"/>
          </w:tcPr>
          <w:p w14:paraId="2F788A81" w14:textId="65EC8442" w:rsidR="00335EE2" w:rsidRPr="008D4EBB" w:rsidRDefault="00335EE2" w:rsidP="00376307">
            <w:pPr>
              <w:spacing w:after="60" w:line="240" w:lineRule="auto"/>
              <w:rPr>
                <w:rFonts w:ascii="Arial" w:hAnsi="Arial" w:cs="Arial"/>
                <w:sz w:val="24"/>
                <w:szCs w:val="24"/>
              </w:rPr>
            </w:pPr>
            <w:r w:rsidRPr="0082414F">
              <w:rPr>
                <w:rFonts w:ascii="Arial" w:hAnsi="Arial" w:cs="Arial"/>
                <w:sz w:val="24"/>
                <w:szCs w:val="24"/>
              </w:rPr>
              <w:t>Zgodność z</w:t>
            </w:r>
            <w:r w:rsidR="00431954">
              <w:rPr>
                <w:rFonts w:ascii="Arial" w:hAnsi="Arial" w:cs="Arial"/>
                <w:sz w:val="24"/>
                <w:szCs w:val="24"/>
              </w:rPr>
              <w:t xml:space="preserve"> właściwą strategią</w:t>
            </w:r>
            <w:r w:rsidRPr="0082414F">
              <w:rPr>
                <w:rFonts w:ascii="Arial" w:hAnsi="Arial" w:cs="Arial"/>
                <w:sz w:val="24"/>
                <w:szCs w:val="24"/>
              </w:rPr>
              <w:t xml:space="preserve"> ZIT</w:t>
            </w:r>
          </w:p>
        </w:tc>
        <w:tc>
          <w:tcPr>
            <w:tcW w:w="7238" w:type="dxa"/>
          </w:tcPr>
          <w:p w14:paraId="0C4C1542" w14:textId="77777777" w:rsidR="00656C96" w:rsidRPr="00656C96" w:rsidRDefault="00656C96" w:rsidP="00376307">
            <w:pPr>
              <w:spacing w:after="60" w:line="240" w:lineRule="auto"/>
              <w:rPr>
                <w:rFonts w:ascii="Arial" w:hAnsi="Arial" w:cs="Arial"/>
                <w:sz w:val="24"/>
                <w:szCs w:val="24"/>
              </w:rPr>
            </w:pPr>
            <w:r w:rsidRPr="00656C96">
              <w:rPr>
                <w:rFonts w:ascii="Arial" w:hAnsi="Arial" w:cs="Arial"/>
                <w:sz w:val="24"/>
                <w:szCs w:val="24"/>
              </w:rPr>
              <w:t>W kryterium sprawdzamy, czy:</w:t>
            </w:r>
          </w:p>
          <w:p w14:paraId="5DD84ACF" w14:textId="3CDE809B" w:rsidR="00656C96" w:rsidRDefault="00656C96" w:rsidP="00376307">
            <w:pPr>
              <w:numPr>
                <w:ilvl w:val="0"/>
                <w:numId w:val="19"/>
              </w:numPr>
              <w:spacing w:before="240" w:after="120" w:line="240" w:lineRule="auto"/>
              <w:ind w:left="714" w:hanging="357"/>
              <w:contextualSpacing/>
              <w:rPr>
                <w:rFonts w:ascii="Arial" w:hAnsi="Arial" w:cs="Arial"/>
                <w:sz w:val="24"/>
                <w:szCs w:val="24"/>
                <w:lang w:val="x-none"/>
              </w:rPr>
            </w:pPr>
            <w:r w:rsidRPr="00656C96">
              <w:rPr>
                <w:rFonts w:ascii="Arial" w:hAnsi="Arial" w:cs="Arial"/>
                <w:sz w:val="24"/>
                <w:szCs w:val="24"/>
                <w:lang w:val="x-none"/>
              </w:rPr>
              <w:t xml:space="preserve">projekt został zamieszczony na liście podstawowej projektów, </w:t>
            </w:r>
            <w:r w:rsidR="00431954">
              <w:rPr>
                <w:rFonts w:ascii="Arial" w:hAnsi="Arial" w:cs="Arial"/>
                <w:sz w:val="24"/>
                <w:szCs w:val="24"/>
                <w:lang w:val="x-none"/>
              </w:rPr>
              <w:t xml:space="preserve">we właściwej ze względu na obszar strategii ZIT, </w:t>
            </w:r>
            <w:r w:rsidRPr="00656C96">
              <w:rPr>
                <w:rFonts w:ascii="Arial" w:hAnsi="Arial" w:cs="Arial"/>
                <w:sz w:val="24"/>
                <w:szCs w:val="24"/>
                <w:lang w:val="x-none"/>
              </w:rPr>
              <w:t xml:space="preserve">posiadającej pozytywną opinię ministra właściwego do spraw rozwoju regionalnego </w:t>
            </w:r>
            <w:r w:rsidR="00A71BEA">
              <w:rPr>
                <w:rFonts w:ascii="Arial" w:hAnsi="Arial" w:cs="Arial"/>
                <w:sz w:val="24"/>
                <w:szCs w:val="24"/>
                <w:lang w:val="x-none"/>
              </w:rPr>
              <w:t>(jeśli dotyczy)</w:t>
            </w:r>
            <w:r w:rsidR="00A71BEA">
              <w:rPr>
                <w:rStyle w:val="Odwoanieprzypisudolnego"/>
                <w:rFonts w:ascii="Arial" w:hAnsi="Arial" w:cs="Arial"/>
                <w:sz w:val="24"/>
                <w:szCs w:val="24"/>
                <w:lang w:val="x-none"/>
              </w:rPr>
              <w:footnoteReference w:id="16"/>
            </w:r>
            <w:r w:rsidRPr="00656C96">
              <w:rPr>
                <w:rFonts w:ascii="Arial" w:hAnsi="Arial" w:cs="Arial"/>
                <w:sz w:val="24"/>
                <w:szCs w:val="24"/>
                <w:lang w:val="x-none"/>
              </w:rPr>
              <w:t xml:space="preserve"> oraz pozytywną opinię Instytucji Zarządzającej FEdKP;</w:t>
            </w:r>
          </w:p>
          <w:p w14:paraId="4DBACC21" w14:textId="62E321FA" w:rsidR="00656C96" w:rsidRPr="00656C96" w:rsidRDefault="00656C96" w:rsidP="00376307">
            <w:pPr>
              <w:numPr>
                <w:ilvl w:val="0"/>
                <w:numId w:val="19"/>
              </w:numPr>
              <w:spacing w:before="240" w:after="120" w:line="240" w:lineRule="auto"/>
              <w:ind w:left="714" w:hanging="357"/>
              <w:rPr>
                <w:rFonts w:ascii="Arial" w:hAnsi="Arial" w:cs="Arial"/>
                <w:sz w:val="24"/>
                <w:szCs w:val="24"/>
              </w:rPr>
            </w:pPr>
            <w:r w:rsidRPr="00656C96">
              <w:rPr>
                <w:rFonts w:ascii="Arial" w:hAnsi="Arial" w:cs="Arial"/>
                <w:sz w:val="24"/>
                <w:szCs w:val="24"/>
              </w:rPr>
              <w:t xml:space="preserve">wartość dofinansowania UE określona we wniosku o dofinansowanie projektu nie przekracza wartości dofinansowania UE tego projektu wskazanej w fiszkach </w:t>
            </w:r>
            <w:r w:rsidRPr="00656C96">
              <w:rPr>
                <w:rFonts w:ascii="Arial" w:hAnsi="Arial" w:cs="Arial"/>
                <w:sz w:val="24"/>
                <w:szCs w:val="24"/>
              </w:rPr>
              <w:lastRenderedPageBreak/>
              <w:t>projektowych stanowiących załącznik do porozumienia terytorialnego</w:t>
            </w:r>
            <w:r w:rsidRPr="00656C96">
              <w:rPr>
                <w:rFonts w:ascii="Arial" w:hAnsi="Arial" w:cs="Arial"/>
                <w:sz w:val="24"/>
                <w:szCs w:val="24"/>
                <w:vertAlign w:val="superscript"/>
              </w:rPr>
              <w:footnoteReference w:id="17"/>
            </w:r>
            <w:r w:rsidRPr="00656C96">
              <w:rPr>
                <w:rFonts w:ascii="Arial" w:hAnsi="Arial" w:cs="Arial"/>
                <w:sz w:val="24"/>
                <w:szCs w:val="24"/>
              </w:rPr>
              <w:t>;</w:t>
            </w:r>
          </w:p>
          <w:p w14:paraId="1235DB2B" w14:textId="3E9B5A53" w:rsidR="00656C96" w:rsidRPr="00656C96" w:rsidRDefault="00656C96" w:rsidP="00376307">
            <w:pPr>
              <w:numPr>
                <w:ilvl w:val="0"/>
                <w:numId w:val="19"/>
              </w:numPr>
              <w:spacing w:after="120" w:line="240" w:lineRule="auto"/>
              <w:rPr>
                <w:rFonts w:ascii="Arial" w:hAnsi="Arial" w:cs="Arial"/>
                <w:sz w:val="24"/>
                <w:szCs w:val="24"/>
              </w:rPr>
            </w:pPr>
            <w:r w:rsidRPr="00656C96">
              <w:rPr>
                <w:rFonts w:ascii="Arial" w:hAnsi="Arial" w:cs="Arial"/>
                <w:sz w:val="24"/>
                <w:szCs w:val="24"/>
              </w:rPr>
              <w:t xml:space="preserve">we wniosku o dofinansowanie projektu zachowano wartości wskaźników </w:t>
            </w:r>
            <w:r w:rsidR="00A71BEA">
              <w:rPr>
                <w:rFonts w:ascii="Arial" w:hAnsi="Arial" w:cs="Arial"/>
                <w:sz w:val="24"/>
                <w:szCs w:val="24"/>
              </w:rPr>
              <w:t xml:space="preserve">programowych </w:t>
            </w:r>
            <w:r w:rsidRPr="00656C96">
              <w:rPr>
                <w:rFonts w:ascii="Arial" w:hAnsi="Arial" w:cs="Arial"/>
                <w:sz w:val="24"/>
                <w:szCs w:val="24"/>
              </w:rPr>
              <w:t>wskazan</w:t>
            </w:r>
            <w:r w:rsidR="00A71BEA">
              <w:rPr>
                <w:rFonts w:ascii="Arial" w:hAnsi="Arial" w:cs="Arial"/>
                <w:sz w:val="24"/>
                <w:szCs w:val="24"/>
              </w:rPr>
              <w:t>ych</w:t>
            </w:r>
            <w:r w:rsidRPr="00656C96">
              <w:rPr>
                <w:rFonts w:ascii="Arial" w:hAnsi="Arial" w:cs="Arial"/>
                <w:sz w:val="24"/>
                <w:szCs w:val="24"/>
              </w:rPr>
              <w:t xml:space="preserve"> w fiszkach projektowych</w:t>
            </w:r>
            <w:r w:rsidRPr="00656C96">
              <w:rPr>
                <w:rFonts w:ascii="Arial" w:hAnsi="Arial" w:cs="Arial"/>
                <w:sz w:val="24"/>
                <w:szCs w:val="24"/>
                <w:vertAlign w:val="superscript"/>
              </w:rPr>
              <w:footnoteReference w:id="18"/>
            </w:r>
            <w:r w:rsidRPr="00656C96">
              <w:rPr>
                <w:rFonts w:ascii="Arial" w:hAnsi="Arial" w:cs="Arial"/>
                <w:sz w:val="24"/>
                <w:szCs w:val="24"/>
              </w:rPr>
              <w:t xml:space="preserve"> stanowiących załącznik do porozumienia terytorialnego.</w:t>
            </w:r>
          </w:p>
          <w:p w14:paraId="2816FA6D" w14:textId="3D9ABE54" w:rsidR="002911EC" w:rsidRPr="002911EC" w:rsidRDefault="002911EC" w:rsidP="00376307">
            <w:pPr>
              <w:spacing w:before="240" w:after="60" w:line="240" w:lineRule="auto"/>
              <w:rPr>
                <w:rFonts w:ascii="Arial" w:hAnsi="Arial" w:cs="Arial"/>
                <w:sz w:val="24"/>
                <w:szCs w:val="24"/>
              </w:rPr>
            </w:pPr>
            <w:r w:rsidRPr="002911EC">
              <w:rPr>
                <w:rFonts w:ascii="Arial" w:hAnsi="Arial" w:cs="Arial"/>
                <w:sz w:val="24"/>
                <w:szCs w:val="24"/>
              </w:rPr>
              <w:t xml:space="preserve">W przypadku, gdy </w:t>
            </w:r>
            <w:r w:rsidR="006019FD">
              <w:rPr>
                <w:rFonts w:ascii="Arial" w:hAnsi="Arial" w:cs="Arial"/>
                <w:sz w:val="24"/>
                <w:szCs w:val="24"/>
              </w:rPr>
              <w:t xml:space="preserve">właściwa ze względu na obszar </w:t>
            </w:r>
            <w:r w:rsidRPr="002911EC">
              <w:rPr>
                <w:rFonts w:ascii="Arial" w:hAnsi="Arial" w:cs="Arial"/>
                <w:sz w:val="24"/>
                <w:szCs w:val="24"/>
              </w:rPr>
              <w:t>strategia ZIT została pozytywnie zaopiniowana przez ministra właściwego do spraw rozwoju regionalnego</w:t>
            </w:r>
            <w:r w:rsidR="006019FD">
              <w:rPr>
                <w:rFonts w:ascii="Arial" w:hAnsi="Arial" w:cs="Arial"/>
                <w:sz w:val="24"/>
                <w:szCs w:val="24"/>
              </w:rPr>
              <w:t xml:space="preserve"> (jeśli dotyczy)</w:t>
            </w:r>
            <w:r w:rsidRPr="002911EC">
              <w:rPr>
                <w:rFonts w:ascii="Arial" w:hAnsi="Arial" w:cs="Arial"/>
                <w:sz w:val="24"/>
                <w:szCs w:val="24"/>
              </w:rPr>
              <w:t xml:space="preserve"> i Instytucję Zarządzającą, ale planowana jest jej aktualizacja, polegająca na wprowadzeniu projektu wskazanego w Porozumieniu Terytorialnym, ale nieujętego na liście podstawowej w</w:t>
            </w:r>
            <w:r w:rsidR="006019FD">
              <w:rPr>
                <w:rFonts w:ascii="Arial" w:hAnsi="Arial" w:cs="Arial"/>
                <w:sz w:val="24"/>
                <w:szCs w:val="24"/>
              </w:rPr>
              <w:t>e właściwej ze względu na obszar</w:t>
            </w:r>
            <w:r w:rsidRPr="002911EC">
              <w:rPr>
                <w:rFonts w:ascii="Arial" w:hAnsi="Arial" w:cs="Arial"/>
                <w:sz w:val="24"/>
                <w:szCs w:val="24"/>
              </w:rPr>
              <w:t xml:space="preserve"> strategii</w:t>
            </w:r>
            <w:r w:rsidR="006019FD">
              <w:rPr>
                <w:rFonts w:ascii="Arial" w:hAnsi="Arial" w:cs="Arial"/>
                <w:sz w:val="24"/>
                <w:szCs w:val="24"/>
              </w:rPr>
              <w:t xml:space="preserve"> ZIT</w:t>
            </w:r>
            <w:r w:rsidRPr="002911EC">
              <w:rPr>
                <w:rFonts w:ascii="Arial" w:hAnsi="Arial" w:cs="Arial"/>
                <w:sz w:val="24"/>
                <w:szCs w:val="24"/>
              </w:rPr>
              <w:t xml:space="preserve">, wnioskodawca zobowiązany jest załączyć do wniosku o dofinansowanie projektu oświadczenie organu lub podmiotu odpowiedzialnego za przygotowanie </w:t>
            </w:r>
            <w:r w:rsidR="006019FD">
              <w:rPr>
                <w:rFonts w:ascii="Arial" w:hAnsi="Arial" w:cs="Arial"/>
                <w:sz w:val="24"/>
                <w:szCs w:val="24"/>
              </w:rPr>
              <w:t xml:space="preserve">właściwej ze względu na obszar </w:t>
            </w:r>
            <w:r w:rsidRPr="002911EC">
              <w:rPr>
                <w:rFonts w:ascii="Arial" w:hAnsi="Arial" w:cs="Arial"/>
                <w:sz w:val="24"/>
                <w:szCs w:val="24"/>
              </w:rPr>
              <w:t>strategii ZIT</w:t>
            </w:r>
            <w:r w:rsidR="006019FD">
              <w:rPr>
                <w:rFonts w:ascii="Arial" w:hAnsi="Arial" w:cs="Arial"/>
                <w:sz w:val="24"/>
                <w:szCs w:val="24"/>
              </w:rPr>
              <w:t>,</w:t>
            </w:r>
            <w:r w:rsidRPr="002911EC">
              <w:rPr>
                <w:rFonts w:ascii="Arial" w:hAnsi="Arial" w:cs="Arial"/>
                <w:sz w:val="24"/>
                <w:szCs w:val="24"/>
              </w:rPr>
              <w:t xml:space="preserve"> potwierdzające, że projekt zostanie zamieszczony na liście podstawowej projektów w</w:t>
            </w:r>
            <w:r w:rsidR="006019FD">
              <w:rPr>
                <w:rFonts w:ascii="Arial" w:hAnsi="Arial" w:cs="Arial"/>
                <w:sz w:val="24"/>
                <w:szCs w:val="24"/>
              </w:rPr>
              <w:t>e właściwej ze względu na obszar</w:t>
            </w:r>
            <w:r w:rsidRPr="002911EC">
              <w:rPr>
                <w:rFonts w:ascii="Arial" w:hAnsi="Arial" w:cs="Arial"/>
                <w:sz w:val="24"/>
                <w:szCs w:val="24"/>
              </w:rPr>
              <w:t xml:space="preserve"> strategii ZIT</w:t>
            </w:r>
            <w:r>
              <w:rPr>
                <w:rStyle w:val="Odwoanieprzypisudolnego"/>
                <w:rFonts w:ascii="Arial" w:hAnsi="Arial" w:cs="Arial"/>
                <w:sz w:val="24"/>
                <w:szCs w:val="24"/>
              </w:rPr>
              <w:footnoteReference w:id="19"/>
            </w:r>
            <w:r w:rsidRPr="002911EC">
              <w:rPr>
                <w:rFonts w:ascii="Arial" w:hAnsi="Arial" w:cs="Arial"/>
                <w:sz w:val="24"/>
                <w:szCs w:val="24"/>
              </w:rPr>
              <w:t xml:space="preserve"> .</w:t>
            </w:r>
          </w:p>
          <w:p w14:paraId="3E3EAA3C" w14:textId="47F511C6" w:rsidR="00484342" w:rsidRPr="008D4EBB" w:rsidRDefault="00656C96" w:rsidP="00376307">
            <w:pPr>
              <w:spacing w:before="240" w:after="60" w:line="240" w:lineRule="auto"/>
              <w:rPr>
                <w:rFonts w:ascii="Arial" w:hAnsi="Arial" w:cs="Arial"/>
                <w:sz w:val="24"/>
                <w:szCs w:val="24"/>
              </w:rPr>
            </w:pPr>
            <w:r w:rsidRPr="00656C96">
              <w:rPr>
                <w:rFonts w:ascii="Arial" w:hAnsi="Arial" w:cs="Arial"/>
                <w:sz w:val="24"/>
                <w:szCs w:val="24"/>
              </w:rPr>
              <w:lastRenderedPageBreak/>
              <w:t xml:space="preserve">Kryterium jest weryfikowane w oparciu o wniosek o dofinansowanie projektu, strategię ZIT </w:t>
            </w:r>
            <w:r w:rsidR="002911EC">
              <w:rPr>
                <w:rFonts w:ascii="Arial" w:hAnsi="Arial" w:cs="Arial"/>
                <w:sz w:val="24"/>
                <w:szCs w:val="24"/>
              </w:rPr>
              <w:t xml:space="preserve">lub oświadczenie organu lub podmiotu odpowiedzianego za przygotowanie </w:t>
            </w:r>
            <w:r w:rsidR="006019FD">
              <w:rPr>
                <w:rFonts w:ascii="Arial" w:hAnsi="Arial" w:cs="Arial"/>
                <w:sz w:val="24"/>
                <w:szCs w:val="24"/>
              </w:rPr>
              <w:t xml:space="preserve">właściwej ze względu na obszar </w:t>
            </w:r>
            <w:r w:rsidR="002911EC">
              <w:rPr>
                <w:rFonts w:ascii="Arial" w:hAnsi="Arial" w:cs="Arial"/>
                <w:sz w:val="24"/>
                <w:szCs w:val="24"/>
              </w:rPr>
              <w:t xml:space="preserve">strategii ZIT </w:t>
            </w:r>
            <w:r w:rsidRPr="00656C96">
              <w:rPr>
                <w:rFonts w:ascii="Arial" w:hAnsi="Arial" w:cs="Arial"/>
                <w:sz w:val="24"/>
                <w:szCs w:val="24"/>
              </w:rPr>
              <w:t>oraz porozumienie terytorialne.</w:t>
            </w:r>
          </w:p>
        </w:tc>
        <w:tc>
          <w:tcPr>
            <w:tcW w:w="2964" w:type="dxa"/>
          </w:tcPr>
          <w:p w14:paraId="051589C1" w14:textId="77777777"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lastRenderedPageBreak/>
              <w:t>TAK/NIE</w:t>
            </w:r>
          </w:p>
          <w:p w14:paraId="26526F4E" w14:textId="77777777" w:rsidR="00335EE2" w:rsidRDefault="00335EE2" w:rsidP="00376307">
            <w:pPr>
              <w:spacing w:after="0" w:line="240" w:lineRule="auto"/>
              <w:rPr>
                <w:rFonts w:ascii="Arial" w:hAnsi="Arial" w:cs="Arial"/>
                <w:sz w:val="24"/>
                <w:szCs w:val="24"/>
              </w:rPr>
            </w:pPr>
            <w:r w:rsidRPr="008D4EBB">
              <w:rPr>
                <w:rFonts w:ascii="Arial" w:hAnsi="Arial" w:cs="Arial"/>
                <w:sz w:val="24"/>
                <w:szCs w:val="24"/>
              </w:rPr>
              <w:t>(NIE oznacza odrzucenie wniosku)</w:t>
            </w:r>
          </w:p>
          <w:p w14:paraId="4384D409" w14:textId="77777777"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874F78B" w14:textId="77777777" w:rsidR="00335EE2" w:rsidRPr="008D4EBB" w:rsidRDefault="00335EE2" w:rsidP="00376307">
            <w:pPr>
              <w:spacing w:before="120"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645BCBD9" w:rsidR="00335EE2" w:rsidRPr="008D4EBB" w:rsidRDefault="00335EE2" w:rsidP="00376307">
            <w:pPr>
              <w:spacing w:after="0" w:line="240" w:lineRule="auto"/>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484342" w:rsidRPr="008D4EBB" w14:paraId="4C56F562" w14:textId="77777777" w:rsidTr="00335EE2">
        <w:tc>
          <w:tcPr>
            <w:tcW w:w="1129" w:type="dxa"/>
            <w:vAlign w:val="center"/>
          </w:tcPr>
          <w:p w14:paraId="46EDFCA6" w14:textId="1163C3A6" w:rsidR="00484342" w:rsidRDefault="00484342" w:rsidP="00376307">
            <w:pPr>
              <w:spacing w:after="60" w:line="240" w:lineRule="auto"/>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484342" w:rsidRPr="0082414F" w:rsidRDefault="00484342" w:rsidP="00376307">
            <w:pPr>
              <w:spacing w:after="60" w:line="240" w:lineRule="auto"/>
              <w:rPr>
                <w:rFonts w:ascii="Arial" w:hAnsi="Arial" w:cs="Arial"/>
                <w:sz w:val="24"/>
                <w:szCs w:val="24"/>
              </w:rPr>
            </w:pPr>
            <w:r>
              <w:rPr>
                <w:rFonts w:ascii="Arial" w:hAnsi="Arial" w:cs="Arial"/>
                <w:sz w:val="24"/>
                <w:szCs w:val="24"/>
              </w:rPr>
              <w:t>Jakość ekologiczna pojazdów</w:t>
            </w:r>
          </w:p>
        </w:tc>
        <w:tc>
          <w:tcPr>
            <w:tcW w:w="7238" w:type="dxa"/>
          </w:tcPr>
          <w:p w14:paraId="0AAB5CE0" w14:textId="7D12B1A4" w:rsidR="00484342" w:rsidRPr="00484342" w:rsidRDefault="00484342" w:rsidP="00376307">
            <w:pPr>
              <w:spacing w:after="60" w:line="240" w:lineRule="auto"/>
              <w:rPr>
                <w:rFonts w:ascii="Arial" w:hAnsi="Arial" w:cs="Arial"/>
                <w:sz w:val="24"/>
                <w:szCs w:val="24"/>
              </w:rPr>
            </w:pPr>
            <w:r w:rsidRPr="00484342">
              <w:rPr>
                <w:rFonts w:ascii="Arial" w:hAnsi="Arial" w:cs="Arial"/>
                <w:sz w:val="24"/>
                <w:szCs w:val="24"/>
              </w:rPr>
              <w:t>W kryterium sprawdzamy, czy pojazdy na potrzeby publicznego transportu zbiorowego spełnią wymogi „czystych ekologicznie pojazdów” w rozumieniu Dyrektywy 2009/33/WE z dnia 23 kwietnia 2009 r. w sprawie promowania ekologicznie czystych i energooszczędnych pojazdów transportu drogowego</w:t>
            </w:r>
            <w:r w:rsidR="00A912DA">
              <w:rPr>
                <w:rFonts w:ascii="Arial" w:hAnsi="Arial" w:cs="Arial"/>
                <w:sz w:val="24"/>
                <w:szCs w:val="24"/>
              </w:rPr>
              <w:t xml:space="preserve"> (z </w:t>
            </w:r>
            <w:proofErr w:type="spellStart"/>
            <w:r w:rsidR="00A912DA">
              <w:rPr>
                <w:rFonts w:ascii="Arial" w:hAnsi="Arial" w:cs="Arial"/>
                <w:sz w:val="24"/>
                <w:szCs w:val="24"/>
              </w:rPr>
              <w:t>późn</w:t>
            </w:r>
            <w:proofErr w:type="spellEnd"/>
            <w:r w:rsidR="00A912DA">
              <w:rPr>
                <w:rFonts w:ascii="Arial" w:hAnsi="Arial" w:cs="Arial"/>
                <w:sz w:val="24"/>
                <w:szCs w:val="24"/>
              </w:rPr>
              <w:t>.</w:t>
            </w:r>
            <w:r w:rsidR="00137DB8">
              <w:rPr>
                <w:rFonts w:ascii="Arial" w:hAnsi="Arial" w:cs="Arial"/>
                <w:sz w:val="24"/>
                <w:szCs w:val="24"/>
              </w:rPr>
              <w:t xml:space="preserve"> </w:t>
            </w:r>
            <w:proofErr w:type="spellStart"/>
            <w:r w:rsidR="00A912DA">
              <w:rPr>
                <w:rFonts w:ascii="Arial" w:hAnsi="Arial" w:cs="Arial"/>
                <w:sz w:val="24"/>
                <w:szCs w:val="24"/>
              </w:rPr>
              <w:t>zm</w:t>
            </w:r>
            <w:proofErr w:type="spellEnd"/>
            <w:r w:rsidR="00A912DA">
              <w:rPr>
                <w:rFonts w:ascii="Arial" w:hAnsi="Arial" w:cs="Arial"/>
                <w:sz w:val="24"/>
                <w:szCs w:val="24"/>
              </w:rPr>
              <w:t>)</w:t>
            </w:r>
            <w:r w:rsidRPr="00484342">
              <w:rPr>
                <w:rFonts w:ascii="Arial" w:hAnsi="Arial" w:cs="Arial"/>
                <w:sz w:val="24"/>
                <w:szCs w:val="24"/>
              </w:rPr>
              <w:t>.</w:t>
            </w:r>
          </w:p>
          <w:p w14:paraId="4AE35EB7" w14:textId="4FCB69B7" w:rsidR="00484342" w:rsidRPr="00484342" w:rsidRDefault="00484342" w:rsidP="00376307">
            <w:pPr>
              <w:spacing w:before="240" w:after="60" w:line="240" w:lineRule="auto"/>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6CBA7D2" w14:textId="31B36982" w:rsidR="00484342" w:rsidRPr="00656C96" w:rsidRDefault="00484342" w:rsidP="00376307">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9B1F798"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TAK/NIE/NIE DOTYCZY</w:t>
            </w:r>
          </w:p>
          <w:p w14:paraId="2B744BF3"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(NIE oznacza odrzucenie wniosku)</w:t>
            </w:r>
          </w:p>
          <w:p w14:paraId="3935F929" w14:textId="77777777"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4BA89F9C" w14:textId="74847AFF"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7DF21D32" w14:textId="30A82624" w:rsidR="00484342" w:rsidRPr="008D4EBB" w:rsidRDefault="00484342" w:rsidP="00376307">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r w:rsidR="00484342" w:rsidRPr="008D4EBB" w14:paraId="2BD1559D" w14:textId="77777777" w:rsidTr="00335EE2">
        <w:tc>
          <w:tcPr>
            <w:tcW w:w="1129" w:type="dxa"/>
            <w:vAlign w:val="center"/>
          </w:tcPr>
          <w:p w14:paraId="4D7D4898" w14:textId="1F086DA4" w:rsidR="00484342" w:rsidRDefault="00484342" w:rsidP="00376307">
            <w:pPr>
              <w:spacing w:after="60" w:line="240" w:lineRule="auto"/>
              <w:rPr>
                <w:rFonts w:ascii="Arial" w:hAnsi="Arial" w:cs="Arial"/>
                <w:sz w:val="24"/>
                <w:szCs w:val="24"/>
              </w:rPr>
            </w:pPr>
            <w:r>
              <w:rPr>
                <w:rFonts w:ascii="Arial" w:hAnsi="Arial" w:cs="Arial"/>
                <w:sz w:val="24"/>
                <w:szCs w:val="24"/>
              </w:rPr>
              <w:t>C.4</w:t>
            </w:r>
          </w:p>
        </w:tc>
        <w:tc>
          <w:tcPr>
            <w:tcW w:w="2835" w:type="dxa"/>
            <w:vAlign w:val="center"/>
          </w:tcPr>
          <w:p w14:paraId="5A56DC8A" w14:textId="28C1E429" w:rsidR="00484342" w:rsidRDefault="00484342" w:rsidP="00376307">
            <w:pPr>
              <w:spacing w:after="60" w:line="240" w:lineRule="auto"/>
              <w:rPr>
                <w:rFonts w:ascii="Arial" w:hAnsi="Arial" w:cs="Arial"/>
                <w:sz w:val="24"/>
                <w:szCs w:val="24"/>
              </w:rPr>
            </w:pPr>
            <w:r w:rsidRPr="00484342">
              <w:rPr>
                <w:rFonts w:ascii="Arial" w:hAnsi="Arial" w:cs="Arial"/>
                <w:sz w:val="24"/>
                <w:szCs w:val="24"/>
              </w:rPr>
              <w:t>Infrastruktura paliw alternatywnych</w:t>
            </w:r>
          </w:p>
        </w:tc>
        <w:tc>
          <w:tcPr>
            <w:tcW w:w="7238" w:type="dxa"/>
          </w:tcPr>
          <w:p w14:paraId="010AA0AF" w14:textId="68E4E835" w:rsidR="00991E6C" w:rsidRPr="00991E6C" w:rsidRDefault="00484342" w:rsidP="00991E6C">
            <w:pPr>
              <w:spacing w:before="120" w:after="60" w:line="240" w:lineRule="auto"/>
              <w:rPr>
                <w:rFonts w:ascii="Arial" w:hAnsi="Arial" w:cs="Arial"/>
                <w:sz w:val="24"/>
                <w:szCs w:val="24"/>
              </w:rPr>
            </w:pPr>
            <w:r w:rsidRPr="00484342">
              <w:rPr>
                <w:rFonts w:ascii="Arial" w:hAnsi="Arial" w:cs="Arial"/>
                <w:sz w:val="24"/>
                <w:szCs w:val="24"/>
              </w:rPr>
              <w:t>W kryterium sprawdzamy, czy infrastruktura paliw alternatywnych spełni wymogi</w:t>
            </w:r>
            <w:r w:rsidR="00991E6C" w:rsidRPr="00991E6C">
              <w:rPr>
                <w:rFonts w:ascii="Arial" w:hAnsi="Arial" w:cs="Arial"/>
                <w:sz w:val="24"/>
                <w:szCs w:val="24"/>
              </w:rPr>
              <w:t xml:space="preserve"> Rozporządzenia Parlamentu Europejskiego i Rady (UE) 2023/1804 z dnia 13 września 2023 r. w sprawie rozwoju </w:t>
            </w:r>
            <w:r w:rsidR="00991E6C" w:rsidRPr="00991E6C">
              <w:rPr>
                <w:rFonts w:ascii="Arial" w:hAnsi="Arial" w:cs="Arial"/>
                <w:sz w:val="24"/>
                <w:szCs w:val="24"/>
              </w:rPr>
              <w:lastRenderedPageBreak/>
              <w:t>infrastruktury paliw alternatywnych i uchylenia dyrektywy 2014/94/UE.</w:t>
            </w:r>
          </w:p>
          <w:p w14:paraId="48561D23" w14:textId="3BD5F173" w:rsidR="00484342" w:rsidRPr="00484342" w:rsidRDefault="00484342" w:rsidP="00376307">
            <w:pPr>
              <w:spacing w:before="120" w:after="60" w:line="240" w:lineRule="auto"/>
              <w:rPr>
                <w:rFonts w:ascii="Arial" w:hAnsi="Arial" w:cs="Arial"/>
                <w:sz w:val="24"/>
                <w:szCs w:val="24"/>
              </w:rPr>
            </w:pPr>
          </w:p>
          <w:p w14:paraId="214AC1C5" w14:textId="77777777" w:rsidR="00484342" w:rsidRPr="001072E9" w:rsidRDefault="00484342" w:rsidP="00376307">
            <w:pPr>
              <w:spacing w:before="240" w:after="60" w:line="240" w:lineRule="auto"/>
              <w:rPr>
                <w:rFonts w:ascii="Arial" w:hAnsi="Arial" w:cs="Arial"/>
                <w:sz w:val="24"/>
                <w:szCs w:val="24"/>
                <w:u w:val="single"/>
              </w:rPr>
            </w:pPr>
            <w:r w:rsidRPr="001072E9">
              <w:rPr>
                <w:rFonts w:ascii="Arial" w:hAnsi="Arial" w:cs="Arial"/>
                <w:sz w:val="24"/>
                <w:szCs w:val="24"/>
                <w:u w:val="single"/>
              </w:rPr>
              <w:t>Kryterium dotyczy projektów, w których będzie realizowana infrastruktura paliw alternatywnych.</w:t>
            </w:r>
          </w:p>
          <w:p w14:paraId="5157747F" w14:textId="14317155" w:rsidR="00484342" w:rsidRPr="00484342" w:rsidRDefault="00484342" w:rsidP="00376307">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lastRenderedPageBreak/>
              <w:t>TAK/NIE/NIE DOTYCZY</w:t>
            </w:r>
          </w:p>
          <w:p w14:paraId="35A50FEC"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(NIE oznacza odrzucenie wniosku)</w:t>
            </w:r>
          </w:p>
          <w:p w14:paraId="501D93D5" w14:textId="77777777"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lastRenderedPageBreak/>
              <w:t>Kryterium obligatoryjne – spełnienie kryterium jest niezbędne do przyznania dofinansowania.</w:t>
            </w:r>
          </w:p>
          <w:p w14:paraId="092DF3D4" w14:textId="67294E8B"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231D083A" w14:textId="3DCBF28B" w:rsidR="00484342" w:rsidRPr="008266DE" w:rsidRDefault="00484342" w:rsidP="00376307">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r w:rsidR="00484342" w:rsidRPr="008D4EBB" w14:paraId="12E4F7C4" w14:textId="77777777" w:rsidTr="00335EE2">
        <w:tc>
          <w:tcPr>
            <w:tcW w:w="1129" w:type="dxa"/>
            <w:vAlign w:val="center"/>
          </w:tcPr>
          <w:p w14:paraId="5A045ACC" w14:textId="1F744131" w:rsidR="00484342" w:rsidRDefault="00484342" w:rsidP="00376307">
            <w:pPr>
              <w:spacing w:after="60" w:line="240" w:lineRule="auto"/>
              <w:rPr>
                <w:rFonts w:ascii="Arial" w:hAnsi="Arial" w:cs="Arial"/>
                <w:sz w:val="24"/>
                <w:szCs w:val="24"/>
              </w:rPr>
            </w:pPr>
            <w:r>
              <w:rPr>
                <w:rFonts w:ascii="Arial" w:hAnsi="Arial" w:cs="Arial"/>
                <w:sz w:val="24"/>
                <w:szCs w:val="24"/>
              </w:rPr>
              <w:lastRenderedPageBreak/>
              <w:t>C.5</w:t>
            </w:r>
          </w:p>
        </w:tc>
        <w:tc>
          <w:tcPr>
            <w:tcW w:w="2835" w:type="dxa"/>
            <w:vAlign w:val="center"/>
          </w:tcPr>
          <w:p w14:paraId="741C2357" w14:textId="15F6D41A" w:rsidR="00484342" w:rsidRPr="00484342" w:rsidRDefault="00484342" w:rsidP="00376307">
            <w:pPr>
              <w:spacing w:after="60" w:line="240" w:lineRule="auto"/>
              <w:rPr>
                <w:rFonts w:ascii="Arial" w:hAnsi="Arial" w:cs="Arial"/>
                <w:sz w:val="24"/>
                <w:szCs w:val="24"/>
              </w:rPr>
            </w:pPr>
            <w:r w:rsidRPr="00484342">
              <w:rPr>
                <w:rFonts w:ascii="Arial" w:hAnsi="Arial" w:cs="Arial"/>
                <w:sz w:val="24"/>
                <w:szCs w:val="24"/>
              </w:rPr>
              <w:t>Infrastruktura paliw alternatywnych wykorzystywanych w transporcie indywidualnym</w:t>
            </w:r>
          </w:p>
        </w:tc>
        <w:tc>
          <w:tcPr>
            <w:tcW w:w="7238" w:type="dxa"/>
          </w:tcPr>
          <w:p w14:paraId="559E7C05" w14:textId="77777777" w:rsidR="00484342" w:rsidRPr="00484342" w:rsidRDefault="00484342" w:rsidP="00376307">
            <w:pPr>
              <w:spacing w:after="60" w:line="240" w:lineRule="auto"/>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484342" w:rsidRPr="00484342" w:rsidRDefault="00484342" w:rsidP="00376307">
            <w:pPr>
              <w:pStyle w:val="Akapitzlist"/>
              <w:numPr>
                <w:ilvl w:val="0"/>
                <w:numId w:val="30"/>
              </w:numPr>
              <w:spacing w:after="60" w:line="240" w:lineRule="auto"/>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010CEDE1" w14:textId="78FF8093" w:rsidR="00484342" w:rsidRPr="006E4826" w:rsidRDefault="00484342" w:rsidP="00376307">
            <w:pPr>
              <w:spacing w:after="60" w:line="240" w:lineRule="auto"/>
              <w:rPr>
                <w:rFonts w:ascii="Arial" w:hAnsi="Arial" w:cs="Arial"/>
                <w:sz w:val="24"/>
                <w:szCs w:val="24"/>
                <w:u w:val="single"/>
              </w:rPr>
            </w:pPr>
            <w:r w:rsidRPr="006E4826">
              <w:rPr>
                <w:rFonts w:ascii="Arial" w:hAnsi="Arial" w:cs="Arial"/>
                <w:sz w:val="24"/>
                <w:szCs w:val="24"/>
                <w:u w:val="single"/>
              </w:rPr>
              <w:t xml:space="preserve">Kryterium dotyczy projektów, w których będzie realizowana infrastruktura paliw alternatywnych dedykowana </w:t>
            </w:r>
            <w:r w:rsidRPr="006E4826">
              <w:rPr>
                <w:rFonts w:ascii="Arial" w:hAnsi="Arial" w:cs="Arial"/>
                <w:sz w:val="24"/>
                <w:szCs w:val="24"/>
                <w:u w:val="single"/>
              </w:rPr>
              <w:lastRenderedPageBreak/>
              <w:t>ładowaniu/tankowaniu pojazdów zeroemisyjnych wykorzystywanych w transporcie indywidualnym.</w:t>
            </w:r>
          </w:p>
          <w:p w14:paraId="7684BBA2" w14:textId="0EC2515E" w:rsidR="00484342" w:rsidRPr="00484342" w:rsidRDefault="00484342" w:rsidP="00376307">
            <w:pPr>
              <w:spacing w:before="240" w:after="60" w:line="240" w:lineRule="auto"/>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484342" w:rsidRPr="00484342" w:rsidRDefault="00484342" w:rsidP="00376307">
            <w:pPr>
              <w:spacing w:after="0" w:line="240" w:lineRule="auto"/>
              <w:rPr>
                <w:rFonts w:ascii="Arial" w:hAnsi="Arial" w:cs="Arial"/>
                <w:sz w:val="24"/>
                <w:szCs w:val="24"/>
              </w:rPr>
            </w:pPr>
            <w:r w:rsidRPr="00484342">
              <w:rPr>
                <w:rFonts w:ascii="Arial" w:hAnsi="Arial" w:cs="Arial"/>
                <w:sz w:val="24"/>
                <w:szCs w:val="24"/>
              </w:rPr>
              <w:lastRenderedPageBreak/>
              <w:t>TAK/NIE/NIE DOTYCZY</w:t>
            </w:r>
          </w:p>
          <w:p w14:paraId="2643EB65" w14:textId="77777777" w:rsidR="00484342" w:rsidRPr="00484342" w:rsidRDefault="00484342" w:rsidP="00376307">
            <w:pPr>
              <w:spacing w:after="0" w:line="240" w:lineRule="auto"/>
              <w:rPr>
                <w:rFonts w:ascii="Arial" w:hAnsi="Arial" w:cs="Arial"/>
                <w:sz w:val="24"/>
                <w:szCs w:val="24"/>
              </w:rPr>
            </w:pPr>
            <w:r w:rsidRPr="00484342">
              <w:rPr>
                <w:rFonts w:ascii="Arial" w:hAnsi="Arial" w:cs="Arial"/>
                <w:sz w:val="24"/>
                <w:szCs w:val="24"/>
              </w:rPr>
              <w:t>(NIE oznacza odrzucenie wniosku)</w:t>
            </w:r>
          </w:p>
          <w:p w14:paraId="1CB7CDEC" w14:textId="77777777" w:rsidR="00484342" w:rsidRPr="00484342" w:rsidRDefault="00484342" w:rsidP="00376307">
            <w:pPr>
              <w:spacing w:before="120" w:after="0" w:line="240" w:lineRule="auto"/>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0D1085" w14:textId="36B70FF3" w:rsidR="00484342" w:rsidRPr="00484342" w:rsidRDefault="00484342" w:rsidP="00376307">
            <w:pPr>
              <w:spacing w:before="120" w:after="0" w:line="240" w:lineRule="auto"/>
              <w:rPr>
                <w:rFonts w:ascii="Arial" w:hAnsi="Arial" w:cs="Arial"/>
                <w:sz w:val="24"/>
                <w:szCs w:val="24"/>
              </w:rPr>
            </w:pPr>
            <w:r w:rsidRPr="00484342">
              <w:rPr>
                <w:rFonts w:ascii="Arial" w:hAnsi="Arial" w:cs="Arial"/>
                <w:sz w:val="24"/>
                <w:szCs w:val="24"/>
              </w:rPr>
              <w:t xml:space="preserve">Kryterium uznaje się za spełnione, jeżeli odpowiedź będzie pozytywna (wartość </w:t>
            </w:r>
            <w:r w:rsidRPr="00484342">
              <w:rPr>
                <w:rFonts w:ascii="Arial" w:hAnsi="Arial" w:cs="Arial"/>
                <w:sz w:val="24"/>
                <w:szCs w:val="24"/>
              </w:rPr>
              <w:lastRenderedPageBreak/>
              <w:t>logiczna: „TAK” lub „NIE DOTYCZY”).</w:t>
            </w:r>
          </w:p>
          <w:p w14:paraId="5D1F3FF1" w14:textId="5A3F8EA3" w:rsidR="00484342" w:rsidRPr="00FD3BF5" w:rsidRDefault="00484342" w:rsidP="00376307">
            <w:pPr>
              <w:spacing w:after="0" w:line="240" w:lineRule="auto"/>
              <w:rPr>
                <w:rFonts w:ascii="Arial" w:hAnsi="Arial" w:cs="Arial"/>
                <w:sz w:val="24"/>
                <w:szCs w:val="24"/>
              </w:rPr>
            </w:pPr>
            <w:r w:rsidRPr="00484342">
              <w:rPr>
                <w:rFonts w:ascii="Arial" w:hAnsi="Arial" w:cs="Arial"/>
                <w:sz w:val="24"/>
                <w:szCs w:val="24"/>
              </w:rPr>
              <w:t>W trakcie oceny kryterium wnioskodawca może zostać poproszony o uzupełnienie lub poprawienie wniosku</w:t>
            </w:r>
          </w:p>
        </w:tc>
      </w:tr>
      <w:tr w:rsidR="00484342" w:rsidRPr="008D4EBB" w14:paraId="7BF8CBAD" w14:textId="77777777" w:rsidTr="00335EE2">
        <w:tc>
          <w:tcPr>
            <w:tcW w:w="1129" w:type="dxa"/>
            <w:vAlign w:val="center"/>
          </w:tcPr>
          <w:p w14:paraId="3773C81E" w14:textId="4B025625" w:rsidR="00484342" w:rsidRDefault="00484342" w:rsidP="00376307">
            <w:pPr>
              <w:spacing w:after="60" w:line="240" w:lineRule="auto"/>
              <w:rPr>
                <w:rFonts w:ascii="Arial" w:hAnsi="Arial" w:cs="Arial"/>
                <w:sz w:val="24"/>
                <w:szCs w:val="24"/>
              </w:rPr>
            </w:pPr>
            <w:r>
              <w:rPr>
                <w:rFonts w:ascii="Arial" w:hAnsi="Arial" w:cs="Arial"/>
                <w:sz w:val="24"/>
                <w:szCs w:val="24"/>
              </w:rPr>
              <w:lastRenderedPageBreak/>
              <w:t>C.6</w:t>
            </w:r>
          </w:p>
        </w:tc>
        <w:tc>
          <w:tcPr>
            <w:tcW w:w="2835" w:type="dxa"/>
            <w:vAlign w:val="center"/>
          </w:tcPr>
          <w:p w14:paraId="6FD0EAB5" w14:textId="54C06D55" w:rsidR="00484342" w:rsidRDefault="00484342" w:rsidP="00376307">
            <w:pPr>
              <w:spacing w:after="60" w:line="24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Park&amp;ride</w:t>
            </w:r>
            <w:proofErr w:type="spellEnd"/>
            <w:r>
              <w:rPr>
                <w:rFonts w:ascii="Arial" w:hAnsi="Arial" w:cs="Arial"/>
                <w:sz w:val="24"/>
                <w:szCs w:val="24"/>
              </w:rPr>
              <w:t>”- lokalizacja inwestycji</w:t>
            </w:r>
          </w:p>
        </w:tc>
        <w:tc>
          <w:tcPr>
            <w:tcW w:w="7238" w:type="dxa"/>
          </w:tcPr>
          <w:p w14:paraId="3720100E" w14:textId="77777777" w:rsidR="00484342" w:rsidRDefault="00484342" w:rsidP="00376307">
            <w:pPr>
              <w:spacing w:after="0" w:line="240" w:lineRule="auto"/>
              <w:rPr>
                <w:rFonts w:ascii="Arial" w:hAnsi="Arial" w:cs="Arial"/>
                <w:sz w:val="24"/>
                <w:szCs w:val="24"/>
              </w:rPr>
            </w:pPr>
            <w:r>
              <w:rPr>
                <w:rFonts w:ascii="Arial" w:hAnsi="Arial" w:cs="Arial"/>
                <w:sz w:val="24"/>
                <w:szCs w:val="24"/>
              </w:rPr>
              <w:t>W kryterium sprawdzamy, czy lokalizacja inwestycji:</w:t>
            </w:r>
          </w:p>
          <w:p w14:paraId="6414BDFA" w14:textId="26D9E720" w:rsidR="00484342" w:rsidRDefault="00484342" w:rsidP="00376307">
            <w:pPr>
              <w:pStyle w:val="Akapitzlist"/>
              <w:numPr>
                <w:ilvl w:val="0"/>
                <w:numId w:val="26"/>
              </w:numPr>
              <w:spacing w:after="80" w:line="240" w:lineRule="auto"/>
              <w:ind w:left="839" w:hanging="357"/>
              <w:rPr>
                <w:rFonts w:ascii="Arial" w:hAnsi="Arial" w:cs="Arial"/>
                <w:sz w:val="24"/>
                <w:szCs w:val="24"/>
              </w:rPr>
            </w:pPr>
            <w:r w:rsidRPr="009A704B">
              <w:rPr>
                <w:rFonts w:ascii="Arial" w:hAnsi="Arial" w:cs="Arial"/>
                <w:sz w:val="24"/>
                <w:szCs w:val="24"/>
              </w:rPr>
              <w:t>będzie zapewniała integrację z publicznym transportem zbiorowym</w:t>
            </w:r>
            <w:r>
              <w:rPr>
                <w:rStyle w:val="Odwoanieprzypisudolnego"/>
                <w:rFonts w:ascii="Arial" w:hAnsi="Arial" w:cs="Arial"/>
                <w:sz w:val="24"/>
                <w:szCs w:val="24"/>
              </w:rPr>
              <w:footnoteReference w:id="20"/>
            </w:r>
            <w:r w:rsidRPr="009A704B">
              <w:rPr>
                <w:rFonts w:ascii="Arial" w:hAnsi="Arial" w:cs="Arial"/>
                <w:sz w:val="24"/>
                <w:szCs w:val="24"/>
              </w:rPr>
              <w:t xml:space="preserve"> oraz</w:t>
            </w:r>
          </w:p>
          <w:p w14:paraId="0AC9184F" w14:textId="27EBB4DF" w:rsidR="00484342" w:rsidRPr="009A704B" w:rsidRDefault="00484342" w:rsidP="00376307">
            <w:pPr>
              <w:pStyle w:val="Akapitzlist"/>
              <w:numPr>
                <w:ilvl w:val="0"/>
                <w:numId w:val="26"/>
              </w:numPr>
              <w:spacing w:before="120" w:after="80" w:line="240" w:lineRule="auto"/>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r>
              <w:rPr>
                <w:rStyle w:val="Odwoanieprzypisudolnego"/>
                <w:rFonts w:ascii="Arial" w:hAnsi="Arial" w:cs="Arial"/>
                <w:sz w:val="24"/>
                <w:szCs w:val="24"/>
              </w:rPr>
              <w:footnoteReference w:id="21"/>
            </w:r>
            <w:r w:rsidRPr="00F9572D">
              <w:rPr>
                <w:rFonts w:ascii="Arial" w:hAnsi="Arial" w:cs="Arial"/>
                <w:sz w:val="24"/>
                <w:szCs w:val="24"/>
              </w:rPr>
              <w:t>, wyznaczonym w studium uwarunkowań i kierunków zagospodarowania przestrzennego lub w planie ogólnym gminy.</w:t>
            </w:r>
          </w:p>
          <w:p w14:paraId="5FB6452C" w14:textId="1616EADA" w:rsidR="00484342" w:rsidRDefault="001072E9" w:rsidP="00376307">
            <w:pPr>
              <w:spacing w:before="120" w:after="0" w:line="240" w:lineRule="auto"/>
              <w:rPr>
                <w:rFonts w:ascii="Arial" w:hAnsi="Arial" w:cs="Arial"/>
                <w:sz w:val="24"/>
                <w:szCs w:val="24"/>
              </w:rPr>
            </w:pPr>
            <w:r>
              <w:rPr>
                <w:rFonts w:ascii="Arial" w:hAnsi="Arial" w:cs="Arial"/>
                <w:sz w:val="24"/>
                <w:szCs w:val="24"/>
              </w:rPr>
              <w:lastRenderedPageBreak/>
              <w:t xml:space="preserve">Realizacja inwestycji w </w:t>
            </w:r>
            <w:r w:rsidR="006A6F4F">
              <w:rPr>
                <w:rFonts w:ascii="Arial" w:hAnsi="Arial" w:cs="Arial"/>
                <w:sz w:val="24"/>
                <w:szCs w:val="24"/>
              </w:rPr>
              <w:t>infrastrukturę</w:t>
            </w:r>
            <w:r>
              <w:rPr>
                <w:rFonts w:ascii="Arial" w:hAnsi="Arial" w:cs="Arial"/>
                <w:sz w:val="24"/>
                <w:szCs w:val="24"/>
              </w:rPr>
              <w:t xml:space="preserve"> „</w:t>
            </w:r>
            <w:proofErr w:type="spellStart"/>
            <w:r>
              <w:rPr>
                <w:rFonts w:ascii="Arial" w:hAnsi="Arial" w:cs="Arial"/>
                <w:sz w:val="24"/>
                <w:szCs w:val="24"/>
              </w:rPr>
              <w:t>park&amp;ride</w:t>
            </w:r>
            <w:proofErr w:type="spellEnd"/>
            <w:r>
              <w:rPr>
                <w:rFonts w:ascii="Arial" w:hAnsi="Arial" w:cs="Arial"/>
                <w:sz w:val="24"/>
                <w:szCs w:val="24"/>
              </w:rPr>
              <w:t>” musi być</w:t>
            </w:r>
            <w:r w:rsidR="003E51C0">
              <w:rPr>
                <w:rFonts w:ascii="Arial" w:hAnsi="Arial" w:cs="Arial"/>
                <w:sz w:val="24"/>
                <w:szCs w:val="24"/>
              </w:rPr>
              <w:t xml:space="preserve"> warunkowana przygotowaniem i</w:t>
            </w:r>
            <w:r>
              <w:rPr>
                <w:rFonts w:ascii="Arial" w:hAnsi="Arial" w:cs="Arial"/>
                <w:sz w:val="24"/>
                <w:szCs w:val="24"/>
              </w:rPr>
              <w:t xml:space="preserve"> uzasadniona w analizie potrzeb.</w:t>
            </w:r>
          </w:p>
          <w:p w14:paraId="6E8884D8" w14:textId="54E88FF6" w:rsidR="00484342" w:rsidRPr="00AA529E" w:rsidRDefault="00484342" w:rsidP="00376307">
            <w:pPr>
              <w:spacing w:before="240" w:after="0" w:line="240" w:lineRule="auto"/>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w:t>
            </w:r>
            <w:proofErr w:type="spellStart"/>
            <w:r w:rsidRPr="00AA529E">
              <w:rPr>
                <w:rFonts w:ascii="Arial" w:hAnsi="Arial" w:cs="Arial"/>
                <w:sz w:val="24"/>
                <w:szCs w:val="24"/>
                <w:u w:val="single"/>
              </w:rPr>
              <w:t>park&amp;ride</w:t>
            </w:r>
            <w:proofErr w:type="spellEnd"/>
            <w:r w:rsidRPr="00AA529E">
              <w:rPr>
                <w:rFonts w:ascii="Arial" w:hAnsi="Arial" w:cs="Arial"/>
                <w:sz w:val="24"/>
                <w:szCs w:val="24"/>
                <w:u w:val="single"/>
              </w:rPr>
              <w:t>”</w:t>
            </w:r>
            <w:r>
              <w:rPr>
                <w:rFonts w:ascii="Arial" w:hAnsi="Arial" w:cs="Arial"/>
                <w:sz w:val="24"/>
                <w:szCs w:val="24"/>
                <w:u w:val="single"/>
              </w:rPr>
              <w:t>.</w:t>
            </w:r>
          </w:p>
          <w:p w14:paraId="3CC90A5B" w14:textId="437336AA" w:rsidR="00484342" w:rsidRDefault="00484342" w:rsidP="00376307">
            <w:pPr>
              <w:spacing w:before="240" w:after="60" w:line="240" w:lineRule="auto"/>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3107E64A" w:rsidR="00484342" w:rsidRPr="008266DE" w:rsidRDefault="00484342" w:rsidP="00376307">
            <w:pPr>
              <w:spacing w:after="0" w:line="240" w:lineRule="auto"/>
              <w:rPr>
                <w:rFonts w:ascii="Arial" w:hAnsi="Arial" w:cs="Arial"/>
                <w:sz w:val="24"/>
                <w:szCs w:val="24"/>
              </w:rPr>
            </w:pPr>
            <w:r w:rsidRPr="008266DE">
              <w:rPr>
                <w:rFonts w:ascii="Arial" w:hAnsi="Arial" w:cs="Arial"/>
                <w:sz w:val="24"/>
                <w:szCs w:val="24"/>
              </w:rPr>
              <w:lastRenderedPageBreak/>
              <w:t>TAK/NIE</w:t>
            </w:r>
            <w:r w:rsidR="00C24998">
              <w:rPr>
                <w:rFonts w:ascii="Arial" w:hAnsi="Arial" w:cs="Arial"/>
                <w:sz w:val="24"/>
                <w:szCs w:val="24"/>
              </w:rPr>
              <w:t>/NIE DOTYCZY</w:t>
            </w:r>
          </w:p>
          <w:p w14:paraId="2EBBFF53" w14:textId="77777777" w:rsidR="00484342" w:rsidRPr="008266DE" w:rsidRDefault="00484342" w:rsidP="00376307">
            <w:pPr>
              <w:spacing w:after="0" w:line="240" w:lineRule="auto"/>
              <w:rPr>
                <w:rFonts w:ascii="Arial" w:hAnsi="Arial" w:cs="Arial"/>
                <w:sz w:val="24"/>
                <w:szCs w:val="24"/>
              </w:rPr>
            </w:pPr>
            <w:r w:rsidRPr="008266DE">
              <w:rPr>
                <w:rFonts w:ascii="Arial" w:hAnsi="Arial" w:cs="Arial"/>
                <w:sz w:val="24"/>
                <w:szCs w:val="24"/>
              </w:rPr>
              <w:t>(NIE oznacza odrzucenie wniosku)</w:t>
            </w:r>
          </w:p>
          <w:p w14:paraId="6EEEE249" w14:textId="77777777" w:rsidR="00484342" w:rsidRPr="008266DE" w:rsidRDefault="00484342" w:rsidP="00376307">
            <w:pPr>
              <w:spacing w:before="120" w:after="0" w:line="240" w:lineRule="auto"/>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272A9516" w:rsidR="00484342" w:rsidRPr="008266DE" w:rsidRDefault="00484342" w:rsidP="00376307">
            <w:pPr>
              <w:spacing w:before="120" w:after="0" w:line="240" w:lineRule="auto"/>
              <w:rPr>
                <w:rFonts w:ascii="Arial" w:hAnsi="Arial" w:cs="Arial"/>
                <w:sz w:val="24"/>
                <w:szCs w:val="24"/>
              </w:rPr>
            </w:pPr>
            <w:r w:rsidRPr="008266DE">
              <w:rPr>
                <w:rFonts w:ascii="Arial" w:hAnsi="Arial" w:cs="Arial"/>
                <w:sz w:val="24"/>
                <w:szCs w:val="24"/>
              </w:rPr>
              <w:lastRenderedPageBreak/>
              <w:t>Kryterium uznaje się za spełnione, jeżeli odpowiedź będzie pozytywna</w:t>
            </w:r>
            <w:r w:rsidR="00C24998">
              <w:rPr>
                <w:rFonts w:ascii="Arial" w:hAnsi="Arial" w:cs="Arial"/>
                <w:sz w:val="24"/>
                <w:szCs w:val="24"/>
              </w:rPr>
              <w:t xml:space="preserve"> </w:t>
            </w:r>
            <w:r w:rsidR="00C24998" w:rsidRPr="00484342">
              <w:rPr>
                <w:rFonts w:ascii="Arial" w:hAnsi="Arial" w:cs="Arial"/>
                <w:sz w:val="24"/>
                <w:szCs w:val="24"/>
              </w:rPr>
              <w:t>(wartość logiczna: „TAK” lub „NIE DOTYCZY”)</w:t>
            </w:r>
            <w:r w:rsidRPr="008266DE">
              <w:rPr>
                <w:rFonts w:ascii="Arial" w:hAnsi="Arial" w:cs="Arial"/>
                <w:sz w:val="24"/>
                <w:szCs w:val="24"/>
              </w:rPr>
              <w:t>.</w:t>
            </w:r>
          </w:p>
          <w:p w14:paraId="079F0E6B" w14:textId="54249291" w:rsidR="00484342" w:rsidRPr="00226823" w:rsidRDefault="00484342" w:rsidP="00376307">
            <w:pPr>
              <w:spacing w:after="0" w:line="240" w:lineRule="auto"/>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484342" w:rsidRPr="008D4EBB" w14:paraId="0D15B709" w14:textId="77777777" w:rsidTr="00335EE2">
        <w:tc>
          <w:tcPr>
            <w:tcW w:w="1129" w:type="dxa"/>
            <w:vAlign w:val="center"/>
          </w:tcPr>
          <w:p w14:paraId="59070525" w14:textId="33AF9379" w:rsidR="00484342" w:rsidRPr="00226823" w:rsidRDefault="00484342" w:rsidP="00376307">
            <w:pPr>
              <w:spacing w:after="60" w:line="240" w:lineRule="auto"/>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083C7D86" w:rsidR="00484342" w:rsidRPr="0082414F" w:rsidRDefault="00484342" w:rsidP="00376307">
            <w:pPr>
              <w:spacing w:after="60" w:line="240" w:lineRule="auto"/>
              <w:rPr>
                <w:rFonts w:ascii="Arial" w:hAnsi="Arial" w:cs="Arial"/>
                <w:sz w:val="24"/>
                <w:szCs w:val="24"/>
              </w:rPr>
            </w:pPr>
            <w:r>
              <w:rPr>
                <w:rFonts w:ascii="Arial" w:hAnsi="Arial" w:cs="Arial"/>
                <w:sz w:val="24"/>
                <w:szCs w:val="24"/>
              </w:rPr>
              <w:t>„</w:t>
            </w:r>
            <w:proofErr w:type="spellStart"/>
            <w:r>
              <w:rPr>
                <w:rFonts w:ascii="Arial" w:hAnsi="Arial" w:cs="Arial"/>
                <w:sz w:val="24"/>
                <w:szCs w:val="24"/>
              </w:rPr>
              <w:t>Park&amp;ride</w:t>
            </w:r>
            <w:proofErr w:type="spellEnd"/>
            <w:r>
              <w:rPr>
                <w:rFonts w:ascii="Arial" w:hAnsi="Arial" w:cs="Arial"/>
                <w:sz w:val="24"/>
                <w:szCs w:val="24"/>
              </w:rPr>
              <w:t xml:space="preserve">”- maksymalna wartość </w:t>
            </w:r>
            <w:r w:rsidR="00D75564">
              <w:rPr>
                <w:rFonts w:ascii="Arial" w:hAnsi="Arial" w:cs="Arial"/>
                <w:sz w:val="24"/>
                <w:szCs w:val="24"/>
              </w:rPr>
              <w:t>wydatków kwalifikowalnych</w:t>
            </w:r>
          </w:p>
        </w:tc>
        <w:tc>
          <w:tcPr>
            <w:tcW w:w="7238" w:type="dxa"/>
          </w:tcPr>
          <w:p w14:paraId="6697FCBF" w14:textId="5E6A1D06" w:rsidR="00484342" w:rsidRDefault="00484342" w:rsidP="00376307">
            <w:pPr>
              <w:spacing w:before="120" w:after="0" w:line="240" w:lineRule="auto"/>
              <w:rPr>
                <w:rFonts w:ascii="Arial" w:hAnsi="Arial" w:cs="Arial"/>
                <w:sz w:val="24"/>
                <w:szCs w:val="24"/>
              </w:rPr>
            </w:pPr>
            <w:r>
              <w:rPr>
                <w:rFonts w:ascii="Arial" w:hAnsi="Arial" w:cs="Arial"/>
                <w:sz w:val="24"/>
                <w:szCs w:val="24"/>
              </w:rPr>
              <w:t xml:space="preserve">W kryterium sprawdzamy, czy maksymalna wartość </w:t>
            </w:r>
            <w:r w:rsidR="00D75564">
              <w:rPr>
                <w:rFonts w:ascii="Arial" w:hAnsi="Arial" w:cs="Arial"/>
                <w:sz w:val="24"/>
                <w:szCs w:val="24"/>
              </w:rPr>
              <w:t xml:space="preserve">wydatków </w:t>
            </w:r>
            <w:r w:rsidR="00F472CB">
              <w:rPr>
                <w:rFonts w:ascii="Arial" w:hAnsi="Arial" w:cs="Arial"/>
                <w:sz w:val="24"/>
                <w:szCs w:val="24"/>
              </w:rPr>
              <w:t xml:space="preserve">kwalifikowalnych </w:t>
            </w:r>
            <w:r w:rsidR="00216E7F">
              <w:rPr>
                <w:rFonts w:ascii="Arial" w:hAnsi="Arial" w:cs="Arial"/>
                <w:sz w:val="24"/>
                <w:szCs w:val="24"/>
              </w:rPr>
              <w:t>dotyczących inwestycji w „</w:t>
            </w:r>
            <w:proofErr w:type="spellStart"/>
            <w:r w:rsidR="00216E7F">
              <w:rPr>
                <w:rFonts w:ascii="Arial" w:hAnsi="Arial" w:cs="Arial"/>
                <w:sz w:val="24"/>
                <w:szCs w:val="24"/>
              </w:rPr>
              <w:t>park&amp;ride</w:t>
            </w:r>
            <w:proofErr w:type="spellEnd"/>
            <w:r w:rsidR="00216E7F">
              <w:rPr>
                <w:rFonts w:ascii="Arial" w:hAnsi="Arial" w:cs="Arial"/>
                <w:sz w:val="24"/>
                <w:szCs w:val="24"/>
              </w:rPr>
              <w:t>”</w:t>
            </w:r>
            <w:r>
              <w:rPr>
                <w:rFonts w:ascii="Arial" w:hAnsi="Arial" w:cs="Arial"/>
                <w:sz w:val="24"/>
                <w:szCs w:val="24"/>
              </w:rPr>
              <w:t xml:space="preserve"> nie przekracza 2 mln zł.</w:t>
            </w:r>
          </w:p>
          <w:p w14:paraId="766FA354" w14:textId="77777777" w:rsidR="00484342" w:rsidRPr="00FF1279" w:rsidRDefault="00484342" w:rsidP="00376307">
            <w:pPr>
              <w:spacing w:before="120" w:after="0" w:line="240" w:lineRule="auto"/>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w:t>
            </w:r>
            <w:proofErr w:type="spellStart"/>
            <w:r w:rsidRPr="00FF1279">
              <w:rPr>
                <w:rFonts w:ascii="Arial" w:hAnsi="Arial" w:cs="Arial"/>
                <w:sz w:val="24"/>
                <w:szCs w:val="24"/>
                <w:u w:val="single"/>
              </w:rPr>
              <w:t>park&amp;ride</w:t>
            </w:r>
            <w:proofErr w:type="spellEnd"/>
            <w:r w:rsidRPr="00FF1279">
              <w:rPr>
                <w:rFonts w:ascii="Arial" w:hAnsi="Arial" w:cs="Arial"/>
                <w:sz w:val="24"/>
                <w:szCs w:val="24"/>
                <w:u w:val="single"/>
              </w:rPr>
              <w:t>”.</w:t>
            </w:r>
          </w:p>
          <w:p w14:paraId="5A0F0FFD" w14:textId="452BE3CC" w:rsidR="00484342" w:rsidRPr="0082414F" w:rsidRDefault="00484342" w:rsidP="00376307">
            <w:pPr>
              <w:spacing w:before="240" w:after="0" w:line="240" w:lineRule="auto"/>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2F23603E" w:rsidR="00484342" w:rsidRPr="00226823" w:rsidRDefault="00484342" w:rsidP="00376307">
            <w:pPr>
              <w:spacing w:after="0" w:line="240" w:lineRule="auto"/>
              <w:rPr>
                <w:rFonts w:ascii="Arial" w:hAnsi="Arial" w:cs="Arial"/>
                <w:sz w:val="24"/>
                <w:szCs w:val="24"/>
              </w:rPr>
            </w:pPr>
            <w:r w:rsidRPr="00226823">
              <w:rPr>
                <w:rFonts w:ascii="Arial" w:hAnsi="Arial" w:cs="Arial"/>
                <w:sz w:val="24"/>
                <w:szCs w:val="24"/>
              </w:rPr>
              <w:t>TAK/NIE</w:t>
            </w:r>
            <w:r w:rsidR="00C24998">
              <w:rPr>
                <w:rFonts w:ascii="Arial" w:hAnsi="Arial" w:cs="Arial"/>
                <w:sz w:val="24"/>
                <w:szCs w:val="24"/>
              </w:rPr>
              <w:t>/NIE DOTYCZY</w:t>
            </w:r>
          </w:p>
          <w:p w14:paraId="24821114" w14:textId="77777777" w:rsidR="00484342" w:rsidRPr="00226823" w:rsidRDefault="00484342" w:rsidP="00376307">
            <w:pPr>
              <w:spacing w:after="0" w:line="240" w:lineRule="auto"/>
              <w:rPr>
                <w:rFonts w:ascii="Arial" w:hAnsi="Arial" w:cs="Arial"/>
                <w:sz w:val="24"/>
                <w:szCs w:val="24"/>
              </w:rPr>
            </w:pPr>
            <w:r w:rsidRPr="00226823">
              <w:rPr>
                <w:rFonts w:ascii="Arial" w:hAnsi="Arial" w:cs="Arial"/>
                <w:sz w:val="24"/>
                <w:szCs w:val="24"/>
              </w:rPr>
              <w:t>(NIE oznacza odrzucenie wniosku)</w:t>
            </w:r>
          </w:p>
          <w:p w14:paraId="26D52C97" w14:textId="77777777" w:rsidR="00484342" w:rsidRPr="00226823" w:rsidRDefault="00484342" w:rsidP="00376307">
            <w:pPr>
              <w:spacing w:before="120" w:after="0" w:line="240" w:lineRule="auto"/>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02F92827" w:rsidR="00484342" w:rsidRPr="00226823" w:rsidRDefault="00484342" w:rsidP="00376307">
            <w:pPr>
              <w:spacing w:before="120" w:after="0" w:line="240" w:lineRule="auto"/>
              <w:rPr>
                <w:rFonts w:ascii="Arial" w:hAnsi="Arial" w:cs="Arial"/>
                <w:sz w:val="24"/>
                <w:szCs w:val="24"/>
              </w:rPr>
            </w:pPr>
            <w:r w:rsidRPr="00226823">
              <w:rPr>
                <w:rFonts w:ascii="Arial" w:hAnsi="Arial" w:cs="Arial"/>
                <w:sz w:val="24"/>
                <w:szCs w:val="24"/>
              </w:rPr>
              <w:t>Kryterium uznaje się za spełnione, jeżeli odpowiedź będzie pozytywna</w:t>
            </w:r>
            <w:r w:rsidR="00C24998">
              <w:rPr>
                <w:rFonts w:ascii="Arial" w:hAnsi="Arial" w:cs="Arial"/>
                <w:sz w:val="24"/>
                <w:szCs w:val="24"/>
              </w:rPr>
              <w:t xml:space="preserve"> </w:t>
            </w:r>
            <w:r w:rsidR="00C24998" w:rsidRPr="00FD3BF5">
              <w:rPr>
                <w:rFonts w:ascii="Arial" w:hAnsi="Arial" w:cs="Arial"/>
                <w:sz w:val="24"/>
                <w:szCs w:val="24"/>
              </w:rPr>
              <w:t>(wartość logiczna: „TAK” lub „NIE DOTYCZY”).</w:t>
            </w:r>
          </w:p>
          <w:p w14:paraId="0EE5485C" w14:textId="1A1796E0" w:rsidR="00484342" w:rsidRPr="008D4EBB" w:rsidRDefault="00484342" w:rsidP="00376307">
            <w:pPr>
              <w:spacing w:after="0" w:line="240" w:lineRule="auto"/>
              <w:rPr>
                <w:rFonts w:ascii="Arial" w:hAnsi="Arial" w:cs="Arial"/>
                <w:sz w:val="24"/>
                <w:szCs w:val="24"/>
              </w:rPr>
            </w:pPr>
            <w:r w:rsidRPr="00226823">
              <w:rPr>
                <w:rFonts w:ascii="Arial" w:hAnsi="Arial" w:cs="Arial"/>
                <w:sz w:val="24"/>
                <w:szCs w:val="24"/>
              </w:rPr>
              <w:t xml:space="preserve">W trakcie oceny kryterium wnioskodawca może zostać poproszony </w:t>
            </w:r>
            <w:r w:rsidRPr="00226823">
              <w:rPr>
                <w:rFonts w:ascii="Arial" w:hAnsi="Arial" w:cs="Arial"/>
                <w:sz w:val="24"/>
                <w:szCs w:val="24"/>
              </w:rPr>
              <w:lastRenderedPageBreak/>
              <w:t>o uzupełnienie lub poprawienie wniosku.</w:t>
            </w:r>
          </w:p>
        </w:tc>
      </w:tr>
      <w:tr w:rsidR="00484342" w:rsidRPr="008D4EBB" w14:paraId="195E4C1D" w14:textId="77777777" w:rsidTr="00335EE2">
        <w:tc>
          <w:tcPr>
            <w:tcW w:w="1129" w:type="dxa"/>
            <w:vAlign w:val="center"/>
          </w:tcPr>
          <w:p w14:paraId="0095A4AE" w14:textId="71B94E1D" w:rsidR="00484342" w:rsidRPr="00665D48" w:rsidRDefault="00484342" w:rsidP="00376307">
            <w:pPr>
              <w:spacing w:after="60" w:line="240" w:lineRule="auto"/>
              <w:rPr>
                <w:rFonts w:ascii="Arial" w:hAnsi="Arial" w:cs="Arial"/>
                <w:sz w:val="24"/>
                <w:szCs w:val="24"/>
              </w:rPr>
            </w:pPr>
            <w:r>
              <w:rPr>
                <w:rFonts w:ascii="Arial" w:hAnsi="Arial" w:cs="Arial"/>
                <w:sz w:val="24"/>
                <w:szCs w:val="24"/>
              </w:rPr>
              <w:lastRenderedPageBreak/>
              <w:t>C.8</w:t>
            </w:r>
          </w:p>
        </w:tc>
        <w:tc>
          <w:tcPr>
            <w:tcW w:w="2835" w:type="dxa"/>
            <w:vAlign w:val="center"/>
          </w:tcPr>
          <w:p w14:paraId="5D6431B2" w14:textId="4B73CACA" w:rsidR="00484342" w:rsidRPr="00226823" w:rsidRDefault="00484342" w:rsidP="00376307">
            <w:pPr>
              <w:spacing w:after="60" w:line="240" w:lineRule="auto"/>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484342" w:rsidRPr="00921A4E" w:rsidRDefault="00484342" w:rsidP="00376307">
            <w:pPr>
              <w:spacing w:before="60" w:after="0" w:line="240" w:lineRule="auto"/>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484342" w:rsidRPr="00921A4E" w:rsidRDefault="00484342" w:rsidP="00376307">
            <w:pPr>
              <w:numPr>
                <w:ilvl w:val="0"/>
                <w:numId w:val="27"/>
              </w:numPr>
              <w:spacing w:after="0" w:line="240" w:lineRule="auto"/>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4F1C184B" w14:textId="7B2BE207" w:rsidR="00484342" w:rsidRDefault="00484342" w:rsidP="00376307">
            <w:pPr>
              <w:spacing w:before="120" w:after="60" w:line="240" w:lineRule="auto"/>
              <w:rPr>
                <w:rFonts w:ascii="Arial" w:hAnsi="Arial" w:cs="Arial"/>
                <w:sz w:val="24"/>
                <w:szCs w:val="24"/>
              </w:rPr>
            </w:pPr>
            <w:r w:rsidRPr="00921A4E">
              <w:rPr>
                <w:rFonts w:ascii="Arial" w:hAnsi="Arial" w:cs="Arial"/>
                <w:sz w:val="24"/>
                <w:szCs w:val="24"/>
              </w:rPr>
              <w:t xml:space="preserve">Obowiązujące standardy w zakresie kształtowania ładu przestrzennego w województwie kujawsko-pomorskim </w:t>
            </w:r>
            <w:r w:rsidR="0005294D">
              <w:rPr>
                <w:rFonts w:ascii="Arial" w:hAnsi="Arial" w:cs="Arial"/>
                <w:sz w:val="24"/>
                <w:szCs w:val="24"/>
              </w:rPr>
              <w:t>są</w:t>
            </w:r>
            <w:r w:rsidRPr="00921A4E">
              <w:rPr>
                <w:rFonts w:ascii="Arial" w:hAnsi="Arial" w:cs="Arial"/>
                <w:sz w:val="24"/>
                <w:szCs w:val="24"/>
              </w:rPr>
              <w:t xml:space="preserve"> wskazane w </w:t>
            </w:r>
            <w:r w:rsidR="0005294D">
              <w:rPr>
                <w:rFonts w:ascii="Arial" w:hAnsi="Arial" w:cs="Arial"/>
                <w:sz w:val="24"/>
                <w:szCs w:val="24"/>
              </w:rPr>
              <w:t>ogłoszeniu o naborze/dokumentach pomocniczych.</w:t>
            </w:r>
          </w:p>
          <w:p w14:paraId="4A969E6E" w14:textId="77777777" w:rsidR="00484342" w:rsidRPr="00790F2F" w:rsidRDefault="00484342" w:rsidP="00376307">
            <w:pPr>
              <w:spacing w:before="120"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484342" w:rsidRPr="00790F2F" w:rsidRDefault="00484342" w:rsidP="00376307">
            <w:pPr>
              <w:numPr>
                <w:ilvl w:val="0"/>
                <w:numId w:val="28"/>
              </w:numPr>
              <w:spacing w:before="60" w:after="60" w:line="240" w:lineRule="auto"/>
              <w:rPr>
                <w:rFonts w:ascii="Arial" w:hAnsi="Arial" w:cs="Arial"/>
                <w:sz w:val="24"/>
                <w:szCs w:val="24"/>
              </w:rPr>
            </w:pPr>
            <w:r w:rsidRPr="00790F2F">
              <w:rPr>
                <w:rFonts w:ascii="Arial" w:hAnsi="Arial" w:cs="Arial"/>
                <w:sz w:val="24"/>
                <w:szCs w:val="24"/>
              </w:rPr>
              <w:t>obiektów kubaturowych;</w:t>
            </w:r>
          </w:p>
          <w:p w14:paraId="7370A39E" w14:textId="77777777" w:rsidR="00484342" w:rsidRPr="00790F2F" w:rsidRDefault="00484342" w:rsidP="00376307">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instalacji OZE;</w:t>
            </w:r>
          </w:p>
          <w:p w14:paraId="4341D8B0" w14:textId="77777777" w:rsidR="00484342" w:rsidRPr="00790F2F" w:rsidRDefault="00484342" w:rsidP="00376307">
            <w:pPr>
              <w:numPr>
                <w:ilvl w:val="0"/>
                <w:numId w:val="28"/>
              </w:numPr>
              <w:spacing w:before="60" w:after="60" w:line="240" w:lineRule="auto"/>
              <w:ind w:left="714" w:hanging="357"/>
              <w:rPr>
                <w:rFonts w:ascii="Arial" w:hAnsi="Arial" w:cs="Arial"/>
                <w:sz w:val="24"/>
                <w:szCs w:val="24"/>
              </w:rPr>
            </w:pPr>
            <w:r w:rsidRPr="00790F2F">
              <w:rPr>
                <w:rFonts w:ascii="Arial" w:hAnsi="Arial" w:cs="Arial"/>
                <w:sz w:val="24"/>
                <w:szCs w:val="24"/>
              </w:rPr>
              <w:t>zagospodarowania terenu (z wyjątkami określonymi w standardach).</w:t>
            </w:r>
          </w:p>
          <w:p w14:paraId="5D80F72C" w14:textId="77777777" w:rsidR="00484342" w:rsidRDefault="00484342" w:rsidP="00376307">
            <w:pPr>
              <w:spacing w:before="240" w:after="60" w:line="240" w:lineRule="auto"/>
              <w:rPr>
                <w:rFonts w:ascii="Arial" w:hAnsi="Arial" w:cs="Arial"/>
                <w:sz w:val="24"/>
                <w:szCs w:val="24"/>
              </w:rPr>
            </w:pPr>
            <w:r w:rsidRPr="00921A4E">
              <w:rPr>
                <w:rFonts w:ascii="Arial" w:hAnsi="Arial" w:cs="Arial"/>
                <w:sz w:val="24"/>
                <w:szCs w:val="24"/>
              </w:rPr>
              <w:t>Kryterium jest weryfikowane w oparciu o wniosek o dofinansowanie projektu i załączniki.</w:t>
            </w:r>
          </w:p>
          <w:p w14:paraId="67D36D93" w14:textId="0DDE5784" w:rsidR="00484342" w:rsidRPr="00226823" w:rsidRDefault="00484342" w:rsidP="00376307">
            <w:pPr>
              <w:spacing w:after="0" w:line="240" w:lineRule="auto"/>
              <w:rPr>
                <w:rFonts w:ascii="Arial" w:hAnsi="Arial" w:cs="Arial"/>
                <w:sz w:val="24"/>
                <w:szCs w:val="24"/>
              </w:rPr>
            </w:pPr>
          </w:p>
        </w:tc>
        <w:tc>
          <w:tcPr>
            <w:tcW w:w="2964" w:type="dxa"/>
          </w:tcPr>
          <w:p w14:paraId="7D6F1008"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TAK/NIE/NIE DOTYCZY</w:t>
            </w:r>
          </w:p>
          <w:p w14:paraId="28C6ED15" w14:textId="77777777" w:rsidR="00484342" w:rsidRPr="00FD3BF5" w:rsidRDefault="00484342" w:rsidP="00376307">
            <w:pPr>
              <w:spacing w:after="0" w:line="240" w:lineRule="auto"/>
              <w:rPr>
                <w:rFonts w:ascii="Arial" w:hAnsi="Arial" w:cs="Arial"/>
                <w:sz w:val="24"/>
                <w:szCs w:val="24"/>
              </w:rPr>
            </w:pPr>
            <w:r w:rsidRPr="00FD3BF5">
              <w:rPr>
                <w:rFonts w:ascii="Arial" w:hAnsi="Arial" w:cs="Arial"/>
                <w:sz w:val="24"/>
                <w:szCs w:val="24"/>
              </w:rPr>
              <w:t>(NIE oznacza odrzucenie wniosku)</w:t>
            </w:r>
          </w:p>
          <w:p w14:paraId="006AEDE1" w14:textId="77777777"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18868F74" w:rsidR="00484342" w:rsidRPr="00FD3BF5" w:rsidRDefault="00484342" w:rsidP="00376307">
            <w:pPr>
              <w:spacing w:before="120" w:after="0" w:line="240" w:lineRule="auto"/>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351FA088" w14:textId="1603CCD2" w:rsidR="00484342" w:rsidRPr="00226823" w:rsidRDefault="00484342" w:rsidP="00376307">
            <w:pPr>
              <w:spacing w:after="0" w:line="240" w:lineRule="auto"/>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7405DCAF" w14:textId="693C3361" w:rsidR="00302850" w:rsidRPr="00302850" w:rsidRDefault="00302850" w:rsidP="00376307">
      <w:pPr>
        <w:pStyle w:val="Nagwek1"/>
        <w:numPr>
          <w:ilvl w:val="0"/>
          <w:numId w:val="32"/>
        </w:numPr>
        <w:rPr>
          <w:rFonts w:ascii="Arial" w:hAnsi="Arial" w:cs="Arial"/>
          <w:sz w:val="24"/>
          <w:szCs w:val="24"/>
        </w:rPr>
      </w:pPr>
      <w:r w:rsidRPr="00302850">
        <w:rPr>
          <w:rFonts w:ascii="Arial" w:hAnsi="Arial" w:cs="Arial"/>
          <w:sz w:val="24"/>
          <w:szCs w:val="24"/>
        </w:rPr>
        <w:lastRenderedPageBreak/>
        <w:t>KRYTERIA MERYTORYCZNE PUNKTOWE, W TYM ROZSTRZYGAJĄCE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2801"/>
        <w:gridCol w:w="6494"/>
        <w:gridCol w:w="2054"/>
        <w:gridCol w:w="1984"/>
      </w:tblGrid>
      <w:tr w:rsidR="00302850" w:rsidRPr="005D3C84" w14:paraId="3A4FD802" w14:textId="77777777" w:rsidTr="00376307">
        <w:trPr>
          <w:tblHeader/>
        </w:trPr>
        <w:tc>
          <w:tcPr>
            <w:tcW w:w="1092" w:type="dxa"/>
            <w:shd w:val="clear" w:color="auto" w:fill="D9D9D9"/>
            <w:vAlign w:val="center"/>
          </w:tcPr>
          <w:p w14:paraId="1FF02375"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Numer</w:t>
            </w:r>
          </w:p>
        </w:tc>
        <w:tc>
          <w:tcPr>
            <w:tcW w:w="2801" w:type="dxa"/>
            <w:shd w:val="clear" w:color="auto" w:fill="D9D9D9"/>
            <w:vAlign w:val="center"/>
          </w:tcPr>
          <w:p w14:paraId="5A8CF8F9"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Nazwa</w:t>
            </w:r>
          </w:p>
        </w:tc>
        <w:tc>
          <w:tcPr>
            <w:tcW w:w="6494" w:type="dxa"/>
            <w:shd w:val="clear" w:color="auto" w:fill="D9D9D9"/>
            <w:vAlign w:val="center"/>
          </w:tcPr>
          <w:p w14:paraId="6D384E82"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Definicja kryterium</w:t>
            </w:r>
          </w:p>
        </w:tc>
        <w:tc>
          <w:tcPr>
            <w:tcW w:w="2054" w:type="dxa"/>
            <w:shd w:val="clear" w:color="auto" w:fill="D9D9D9"/>
            <w:vAlign w:val="center"/>
          </w:tcPr>
          <w:p w14:paraId="2428BA34"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Opis liczby punktów możliwych do uzyskania</w:t>
            </w:r>
          </w:p>
        </w:tc>
        <w:tc>
          <w:tcPr>
            <w:tcW w:w="1984" w:type="dxa"/>
            <w:shd w:val="clear" w:color="auto" w:fill="D9D9D9"/>
            <w:vAlign w:val="center"/>
          </w:tcPr>
          <w:p w14:paraId="497C22CC" w14:textId="77777777" w:rsidR="00302850" w:rsidRPr="00A1581E" w:rsidRDefault="00302850" w:rsidP="00376307">
            <w:pPr>
              <w:spacing w:after="0" w:line="240" w:lineRule="auto"/>
              <w:rPr>
                <w:rFonts w:ascii="Arial" w:hAnsi="Arial" w:cs="Arial"/>
                <w:b/>
                <w:bCs/>
                <w:sz w:val="24"/>
                <w:szCs w:val="24"/>
              </w:rPr>
            </w:pPr>
            <w:r w:rsidRPr="00A1581E">
              <w:rPr>
                <w:rFonts w:ascii="Arial" w:hAnsi="Arial" w:cs="Arial"/>
                <w:b/>
                <w:bCs/>
                <w:sz w:val="24"/>
                <w:szCs w:val="24"/>
              </w:rPr>
              <w:t>Minimalna liczba punktów niezbędna do spełnienia kryterium</w:t>
            </w:r>
          </w:p>
        </w:tc>
      </w:tr>
      <w:tr w:rsidR="00302850" w:rsidRPr="005D3C84" w14:paraId="58B64A3D" w14:textId="77777777" w:rsidTr="00562F70">
        <w:trPr>
          <w:trHeight w:val="372"/>
        </w:trPr>
        <w:tc>
          <w:tcPr>
            <w:tcW w:w="1092" w:type="dxa"/>
            <w:vAlign w:val="center"/>
          </w:tcPr>
          <w:p w14:paraId="241E8DC9"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D.1</w:t>
            </w:r>
          </w:p>
        </w:tc>
        <w:tc>
          <w:tcPr>
            <w:tcW w:w="2801" w:type="dxa"/>
            <w:vAlign w:val="center"/>
          </w:tcPr>
          <w:p w14:paraId="43320F51"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Zgodność z dokumentami strategicznymi (kryterium punktowe)</w:t>
            </w:r>
          </w:p>
        </w:tc>
        <w:tc>
          <w:tcPr>
            <w:tcW w:w="6494" w:type="dxa"/>
            <w:shd w:val="clear" w:color="auto" w:fill="auto"/>
          </w:tcPr>
          <w:p w14:paraId="72827236" w14:textId="258FFE14" w:rsidR="00302850" w:rsidRDefault="00302850" w:rsidP="00376307">
            <w:pPr>
              <w:spacing w:before="120" w:after="0" w:line="240" w:lineRule="auto"/>
              <w:rPr>
                <w:rFonts w:ascii="Arial" w:hAnsi="Arial" w:cs="Arial"/>
                <w:sz w:val="24"/>
                <w:szCs w:val="24"/>
              </w:rPr>
            </w:pPr>
            <w:r w:rsidRPr="00A1581E">
              <w:rPr>
                <w:rFonts w:ascii="Arial" w:hAnsi="Arial" w:cs="Arial"/>
                <w:sz w:val="24"/>
                <w:szCs w:val="24"/>
              </w:rPr>
              <w:t>W tym kryterium oceniamy, czy projekt wynika z Planu Zrównoważonej Mobilności Miejskiej (SUMP)</w:t>
            </w:r>
            <w:r w:rsidR="00DF09BD">
              <w:rPr>
                <w:rStyle w:val="Odwoanieprzypisudolnego"/>
                <w:rFonts w:ascii="Arial" w:hAnsi="Arial" w:cs="Arial"/>
                <w:sz w:val="24"/>
                <w:szCs w:val="24"/>
              </w:rPr>
              <w:footnoteReference w:id="22"/>
            </w:r>
            <w:r w:rsidRPr="00A1581E">
              <w:rPr>
                <w:rFonts w:ascii="Arial" w:hAnsi="Arial" w:cs="Arial"/>
                <w:sz w:val="24"/>
                <w:szCs w:val="24"/>
              </w:rPr>
              <w:t>.</w:t>
            </w:r>
          </w:p>
          <w:p w14:paraId="5503A76C" w14:textId="77777777" w:rsidR="00302850" w:rsidRDefault="00302850" w:rsidP="00376307">
            <w:pPr>
              <w:spacing w:before="120" w:after="0" w:line="240" w:lineRule="auto"/>
              <w:rPr>
                <w:rFonts w:ascii="Arial" w:hAnsi="Arial" w:cs="Arial"/>
                <w:sz w:val="24"/>
                <w:szCs w:val="24"/>
              </w:rPr>
            </w:pPr>
            <w:r w:rsidRPr="00DB00BE">
              <w:rPr>
                <w:rFonts w:ascii="Arial" w:hAnsi="Arial" w:cs="Arial"/>
                <w:sz w:val="24"/>
                <w:szCs w:val="24"/>
              </w:rPr>
              <w:t>Kryterium fakultatywne, oceniane wyłącznie w przypadku, gdy wartość dofinansowania w złożonych wnioskach przekracza dostępną w naborze alokację.</w:t>
            </w:r>
          </w:p>
          <w:p w14:paraId="172A9F87" w14:textId="77777777" w:rsidR="00302850" w:rsidRPr="00A1581E" w:rsidRDefault="00302850" w:rsidP="00376307">
            <w:pPr>
              <w:spacing w:before="240" w:after="0" w:line="240" w:lineRule="auto"/>
              <w:rPr>
                <w:rFonts w:ascii="Arial" w:hAnsi="Arial" w:cs="Arial"/>
                <w:sz w:val="24"/>
                <w:szCs w:val="24"/>
              </w:rPr>
            </w:pPr>
            <w:r w:rsidRPr="00A1581E">
              <w:rPr>
                <w:rFonts w:ascii="Arial" w:hAnsi="Arial" w:cs="Arial"/>
                <w:sz w:val="24"/>
                <w:szCs w:val="24"/>
              </w:rPr>
              <w:t xml:space="preserve">Kryterium jest weryfikowane w oparciu o wniosek </w:t>
            </w:r>
            <w:r w:rsidRPr="00A1581E">
              <w:rPr>
                <w:rFonts w:ascii="Arial" w:hAnsi="Arial" w:cs="Arial"/>
                <w:sz w:val="24"/>
                <w:szCs w:val="24"/>
              </w:rPr>
              <w:br/>
              <w:t>o dofinansowanie projektu i załączniki.</w:t>
            </w:r>
          </w:p>
        </w:tc>
        <w:tc>
          <w:tcPr>
            <w:tcW w:w="2054" w:type="dxa"/>
            <w:vAlign w:val="center"/>
          </w:tcPr>
          <w:p w14:paraId="5936C2E7"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Tak – 1 pkt</w:t>
            </w:r>
          </w:p>
          <w:p w14:paraId="24DFEEFD"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Nie – 0 pkt</w:t>
            </w:r>
          </w:p>
        </w:tc>
        <w:tc>
          <w:tcPr>
            <w:tcW w:w="1984" w:type="dxa"/>
            <w:vAlign w:val="center"/>
          </w:tcPr>
          <w:p w14:paraId="3DE015EF" w14:textId="77777777" w:rsidR="00302850" w:rsidRPr="00A1581E" w:rsidRDefault="00302850" w:rsidP="00376307">
            <w:pPr>
              <w:spacing w:after="0" w:line="240" w:lineRule="auto"/>
              <w:rPr>
                <w:rFonts w:ascii="Arial" w:hAnsi="Arial" w:cs="Arial"/>
                <w:sz w:val="24"/>
                <w:szCs w:val="24"/>
              </w:rPr>
            </w:pPr>
            <w:r w:rsidRPr="00A1581E">
              <w:rPr>
                <w:rFonts w:ascii="Arial" w:hAnsi="Arial" w:cs="Arial"/>
                <w:sz w:val="24"/>
                <w:szCs w:val="24"/>
              </w:rPr>
              <w:t>n/d</w:t>
            </w:r>
          </w:p>
        </w:tc>
      </w:tr>
    </w:tbl>
    <w:p w14:paraId="71BFBC1C" w14:textId="77777777" w:rsidR="00302850" w:rsidRPr="008D4EBB" w:rsidRDefault="00302850" w:rsidP="00376307">
      <w:pPr>
        <w:rPr>
          <w:rFonts w:ascii="Arial" w:hAnsi="Arial" w:cs="Arial"/>
          <w:color w:val="FF0000"/>
          <w:sz w:val="24"/>
          <w:szCs w:val="24"/>
        </w:rPr>
      </w:pPr>
    </w:p>
    <w:sectPr w:rsidR="00302850" w:rsidRPr="008D4EBB" w:rsidSect="003C40D0">
      <w:footerReference w:type="default" r:id="rId12"/>
      <w:headerReference w:type="first" r:id="rId13"/>
      <w:footerReference w:type="first" r:id="rId14"/>
      <w:pgSz w:w="16838" w:h="11906" w:orient="landscape"/>
      <w:pgMar w:top="1417"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Przemysław Mentkowski" w:date="2025-01-13T15:18:00Z" w:initials="PM">
    <w:p w14:paraId="713DDB10" w14:textId="77777777" w:rsidR="0061767E" w:rsidRDefault="0061767E" w:rsidP="0061767E">
      <w:pPr>
        <w:pStyle w:val="Tekstkomentarza"/>
      </w:pPr>
      <w:r>
        <w:rPr>
          <w:rStyle w:val="Odwoaniedokomentarza"/>
        </w:rPr>
        <w:annotationRef/>
      </w:r>
      <w:r>
        <w:t>Stanowisko GR PT</w:t>
      </w:r>
    </w:p>
  </w:comment>
  <w:comment w:id="6" w:author="Dagmara Wend" w:date="2025-01-09T14:46:00Z" w:initials="DW">
    <w:p w14:paraId="2DFF2D6E" w14:textId="06DA3DED" w:rsidR="002E4F6D" w:rsidRDefault="002E4F6D" w:rsidP="002E4F6D">
      <w:pPr>
        <w:pStyle w:val="Tekstkomentarza"/>
      </w:pPr>
      <w:r>
        <w:rPr>
          <w:rStyle w:val="Odwoaniedokomentarza"/>
        </w:rPr>
        <w:annotationRef/>
      </w:r>
      <w:r>
        <w:rPr>
          <w:lang w:val="pl-PL"/>
        </w:rPr>
        <w:t>Stanowisko grupy roboczej ds. PT</w:t>
      </w:r>
    </w:p>
  </w:comment>
  <w:comment w:id="11" w:author="Dagmara Wend" w:date="2025-01-13T07:52:00Z" w:initials="DW">
    <w:p w14:paraId="180DA517" w14:textId="77777777" w:rsidR="007E31E9" w:rsidRDefault="007E31E9" w:rsidP="007E31E9">
      <w:pPr>
        <w:pStyle w:val="Tekstkomentarza"/>
      </w:pPr>
      <w:r>
        <w:rPr>
          <w:rStyle w:val="Odwoaniedokomentarza"/>
        </w:rPr>
        <w:annotationRef/>
      </w:r>
      <w:r>
        <w:rPr>
          <w:lang w:val="pl-PL"/>
        </w:rPr>
        <w:t>Stanowisko Grupy roboczej ds. PT</w:t>
      </w:r>
    </w:p>
  </w:comment>
  <w:comment w:id="16" w:author="Dagmara Wend" w:date="2025-01-13T07:52:00Z" w:initials="DW">
    <w:p w14:paraId="19139952" w14:textId="77777777" w:rsidR="007E31E9" w:rsidRDefault="007E31E9" w:rsidP="007E31E9">
      <w:pPr>
        <w:pStyle w:val="Tekstkomentarza"/>
      </w:pPr>
      <w:r>
        <w:rPr>
          <w:rStyle w:val="Odwoaniedokomentarza"/>
        </w:rPr>
        <w:annotationRef/>
      </w:r>
      <w:r>
        <w:rPr>
          <w:lang w:val="pl-PL"/>
        </w:rPr>
        <w:t>Stanowisko Grupy roboczej ds. 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13DDB10" w15:done="0"/>
  <w15:commentEx w15:paraId="2DFF2D6E" w15:done="0"/>
  <w15:commentEx w15:paraId="180DA517" w15:done="0"/>
  <w15:commentEx w15:paraId="191399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EA31D1" w16cex:dateUtc="2025-01-13T14:18:00Z"/>
  <w16cex:commentExtensible w16cex:durableId="6A60D0EA" w16cex:dateUtc="2025-01-09T13:46:00Z"/>
  <w16cex:commentExtensible w16cex:durableId="1B3FE46C" w16cex:dateUtc="2025-01-13T06:52:00Z"/>
  <w16cex:commentExtensible w16cex:durableId="5767F542" w16cex:dateUtc="2025-01-13T0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13DDB10" w16cid:durableId="7CEA31D1"/>
  <w16cid:commentId w16cid:paraId="2DFF2D6E" w16cid:durableId="6A60D0EA"/>
  <w16cid:commentId w16cid:paraId="180DA517" w16cid:durableId="1B3FE46C"/>
  <w16cid:commentId w16cid:paraId="19139952" w16cid:durableId="5767F5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F2ACD"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4279D3D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7CBB4DF9" w14:textId="5210A3E0"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3B07B857" w14:textId="475A622D"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1F5385B0" w14:textId="55CC138D" w:rsidR="0007487C" w:rsidRPr="0007487C" w:rsidRDefault="0007487C">
      <w:pPr>
        <w:pStyle w:val="Tekstprzypisudolnego"/>
        <w:rPr>
          <w:rFonts w:ascii="Arial" w:hAnsi="Arial" w:cs="Arial"/>
          <w:sz w:val="24"/>
          <w:szCs w:val="24"/>
        </w:rPr>
      </w:pPr>
      <w:r w:rsidRPr="0007487C">
        <w:rPr>
          <w:rStyle w:val="Odwoanieprzypisudolnego"/>
          <w:rFonts w:ascii="Arial" w:hAnsi="Arial" w:cs="Arial"/>
          <w:sz w:val="24"/>
          <w:szCs w:val="24"/>
        </w:rPr>
        <w:footnoteRef/>
      </w:r>
      <w:r w:rsidRPr="0007487C">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5DAA382F" w14:textId="0DE066F4" w:rsidR="0007487C" w:rsidRPr="0007487C" w:rsidRDefault="0007487C">
      <w:pPr>
        <w:pStyle w:val="Tekstprzypisudolnego"/>
      </w:pPr>
      <w:r w:rsidRPr="0007487C">
        <w:rPr>
          <w:rStyle w:val="Odwoanieprzypisudolnego"/>
          <w:rFonts w:ascii="Arial" w:hAnsi="Arial" w:cs="Arial"/>
          <w:sz w:val="24"/>
          <w:szCs w:val="24"/>
        </w:rPr>
        <w:footnoteRef/>
      </w:r>
      <w:r w:rsidRPr="0007487C">
        <w:rPr>
          <w:rFonts w:ascii="Arial" w:hAnsi="Arial" w:cs="Arial"/>
          <w:sz w:val="24"/>
          <w:szCs w:val="24"/>
        </w:rPr>
        <w:t xml:space="preserve"> W oparciu o przygotowany przez wnioskodawcę na etapie podpisania umowy harmonogram otrzymania takiego pozwolenia.</w:t>
      </w:r>
    </w:p>
  </w:footnote>
  <w:footnote w:id="7">
    <w:p w14:paraId="5C5EE0A5" w14:textId="728F464E" w:rsidR="003B5182" w:rsidRPr="003B5182" w:rsidRDefault="003B5182">
      <w:pPr>
        <w:pStyle w:val="Tekstprzypisudolnego"/>
        <w:rPr>
          <w:rFonts w:ascii="Arial" w:hAnsi="Arial" w:cs="Arial"/>
          <w:sz w:val="24"/>
          <w:szCs w:val="24"/>
        </w:rPr>
      </w:pPr>
      <w:ins w:id="3" w:author="Przemysław Mentkowski" w:date="2025-01-13T15:17:00Z" w16du:dateUtc="2025-01-13T14:17:00Z">
        <w:r w:rsidRPr="003B5182">
          <w:rPr>
            <w:rStyle w:val="Odwoanieprzypisudolnego"/>
            <w:rFonts w:ascii="Arial" w:hAnsi="Arial" w:cs="Arial"/>
            <w:sz w:val="24"/>
            <w:szCs w:val="24"/>
          </w:rPr>
          <w:footnoteRef/>
        </w:r>
        <w:r w:rsidRPr="003B5182">
          <w:rPr>
            <w:rFonts w:ascii="Arial" w:hAnsi="Arial" w:cs="Arial"/>
            <w:sz w:val="24"/>
            <w:szCs w:val="24"/>
          </w:rPr>
          <w:t xml:space="preserve"> </w:t>
        </w:r>
        <w:r w:rsidRPr="003B5182">
          <w:rPr>
            <w:rFonts w:ascii="Arial" w:hAnsi="Arial" w:cs="Arial"/>
            <w:sz w:val="24"/>
            <w:szCs w:val="24"/>
          </w:rPr>
          <w:t>W przypadku, gdy realizacja robót budowlanych wykonywana będzie na podstawie decyzji o zezwoleniu na realizację inwestycji drogowej, warunek ten dotyczy również braku konieczności posiadania na moment złożenia wniosku o dofinansowanie innych decyzji i pozwoleń, które zastępuje ww. decyzja (m.in. prawa do dysponowania gruntami lub obiektami na cele inwestycji, decyzji na wycinkę drzew.</w:t>
        </w:r>
      </w:ins>
    </w:p>
  </w:footnote>
  <w:footnote w:id="8">
    <w:p w14:paraId="1EB05467" w14:textId="77777777" w:rsidR="002510DA" w:rsidRPr="000D2909" w:rsidRDefault="002510DA" w:rsidP="002510DA">
      <w:pPr>
        <w:pStyle w:val="Tekstprzypisudolnego"/>
        <w:rPr>
          <w:rFonts w:ascii="Arial" w:hAnsi="Arial" w:cs="Arial"/>
          <w:sz w:val="24"/>
          <w:szCs w:val="24"/>
        </w:rPr>
      </w:pPr>
      <w:r w:rsidRPr="000D2909">
        <w:rPr>
          <w:rStyle w:val="Odwoanieprzypisudolnego"/>
          <w:rFonts w:ascii="Arial" w:hAnsi="Arial" w:cs="Arial"/>
          <w:sz w:val="24"/>
          <w:szCs w:val="24"/>
        </w:rPr>
        <w:footnoteRef/>
      </w:r>
      <w:r w:rsidRPr="000D2909">
        <w:rPr>
          <w:rFonts w:ascii="Arial" w:hAnsi="Arial" w:cs="Arial"/>
          <w:sz w:val="24"/>
          <w:szCs w:val="24"/>
        </w:rPr>
        <w:t xml:space="preserve"> </w:t>
      </w:r>
      <w:bookmarkStart w:id="8" w:name="_Hlk160790169"/>
      <w:bookmarkStart w:id="9" w:name="_Hlk160790431"/>
      <w:r w:rsidRPr="000D2909">
        <w:rPr>
          <w:rFonts w:ascii="Arial" w:hAnsi="Arial" w:cs="Arial"/>
          <w:sz w:val="24"/>
          <w:szCs w:val="24"/>
        </w:rPr>
        <w:t xml:space="preserve">Zgodnie z definicją parkingu „park &amp; </w:t>
      </w:r>
      <w:proofErr w:type="spellStart"/>
      <w:r w:rsidRPr="000D2909">
        <w:rPr>
          <w:rFonts w:ascii="Arial" w:hAnsi="Arial" w:cs="Arial"/>
          <w:sz w:val="24"/>
          <w:szCs w:val="24"/>
        </w:rPr>
        <w:t>ride</w:t>
      </w:r>
      <w:proofErr w:type="spellEnd"/>
      <w:r w:rsidRPr="000D2909">
        <w:rPr>
          <w:rFonts w:ascii="Arial" w:hAnsi="Arial" w:cs="Arial"/>
          <w:sz w:val="24"/>
          <w:szCs w:val="24"/>
        </w:rPr>
        <w:t xml:space="preserve">” i Stanowiskiem Zarządu Województwa Kujawsko-Pomorskiego z dnia 28 lutego 2024 r.   </w:t>
      </w:r>
    </w:p>
    <w:p w14:paraId="6DA2ADB6" w14:textId="77777777" w:rsidR="002510DA" w:rsidRPr="000D2909" w:rsidRDefault="002510DA" w:rsidP="002510DA">
      <w:pPr>
        <w:spacing w:after="0" w:line="240" w:lineRule="auto"/>
        <w:rPr>
          <w:rFonts w:ascii="Arial" w:hAnsi="Arial" w:cs="Arial"/>
          <w:sz w:val="24"/>
          <w:szCs w:val="24"/>
          <w:lang w:val="x-none" w:eastAsia="x-none"/>
        </w:rPr>
      </w:pPr>
      <w:r w:rsidRPr="000D2909">
        <w:rPr>
          <w:rFonts w:ascii="Arial" w:hAnsi="Arial" w:cs="Arial"/>
          <w:sz w:val="24"/>
          <w:szCs w:val="24"/>
          <w:lang w:val="x-none" w:eastAsia="x-none"/>
        </w:rPr>
        <w:t xml:space="preserve">w sprawie możliwości dofinansowania parkingów typu „parkuj i jedź” („park &amp; </w:t>
      </w:r>
      <w:proofErr w:type="spellStart"/>
      <w:r w:rsidRPr="000D2909">
        <w:rPr>
          <w:rFonts w:ascii="Arial" w:hAnsi="Arial" w:cs="Arial"/>
          <w:sz w:val="24"/>
          <w:szCs w:val="24"/>
          <w:lang w:val="x-none" w:eastAsia="x-none"/>
        </w:rPr>
        <w:t>ride</w:t>
      </w:r>
      <w:proofErr w:type="spellEnd"/>
      <w:r w:rsidRPr="000D2909">
        <w:rPr>
          <w:rFonts w:ascii="Arial" w:hAnsi="Arial" w:cs="Arial"/>
          <w:sz w:val="24"/>
          <w:szCs w:val="24"/>
          <w:lang w:val="x-none" w:eastAsia="x-none"/>
        </w:rPr>
        <w:t xml:space="preserve">” - P&amp;R) w ramach programu Fundusze Europejskie dla Kujaw i Pomorza 2021-2027 (FEdKP) – Działanie 3.1 Rozwój i usprawnienie mobilności miejskiej i podmiejskiej </w:t>
      </w:r>
      <w:proofErr w:type="spellStart"/>
      <w:r w:rsidRPr="000D2909">
        <w:rPr>
          <w:rFonts w:ascii="Arial" w:hAnsi="Arial" w:cs="Arial"/>
          <w:sz w:val="24"/>
          <w:szCs w:val="24"/>
          <w:lang w:val="x-none" w:eastAsia="x-none"/>
        </w:rPr>
        <w:t>BydOF</w:t>
      </w:r>
      <w:proofErr w:type="spellEnd"/>
      <w:r w:rsidRPr="000D2909">
        <w:rPr>
          <w:rFonts w:ascii="Arial" w:hAnsi="Arial" w:cs="Arial"/>
          <w:sz w:val="24"/>
          <w:szCs w:val="24"/>
          <w:lang w:val="x-none" w:eastAsia="x-none"/>
        </w:rPr>
        <w:t>-IP,</w:t>
      </w:r>
    </w:p>
    <w:p w14:paraId="72C93390" w14:textId="40AED220" w:rsidR="002510DA" w:rsidRPr="000D2909" w:rsidRDefault="002510DA" w:rsidP="002510DA">
      <w:pPr>
        <w:pStyle w:val="Tekstprzypisudolnego"/>
        <w:rPr>
          <w:lang w:val="pl-PL"/>
        </w:rPr>
      </w:pPr>
      <w:r w:rsidRPr="000D2909">
        <w:rPr>
          <w:rFonts w:ascii="Arial" w:hAnsi="Arial" w:cs="Arial"/>
          <w:sz w:val="24"/>
          <w:szCs w:val="24"/>
          <w:lang w:val="pl-PL" w:eastAsia="en-US"/>
        </w:rPr>
        <w:t xml:space="preserve">Działanie 3.2 Rozwój i usprawnienie mobilności miejskiej i podmiejskiej </w:t>
      </w:r>
      <w:proofErr w:type="spellStart"/>
      <w:r w:rsidRPr="000D2909">
        <w:rPr>
          <w:rFonts w:ascii="Arial" w:hAnsi="Arial" w:cs="Arial"/>
          <w:sz w:val="24"/>
          <w:szCs w:val="24"/>
          <w:lang w:val="pl-PL" w:eastAsia="en-US"/>
        </w:rPr>
        <w:t>ZITy</w:t>
      </w:r>
      <w:proofErr w:type="spellEnd"/>
      <w:r w:rsidRPr="000D2909">
        <w:rPr>
          <w:rFonts w:ascii="Arial" w:hAnsi="Arial" w:cs="Arial"/>
          <w:sz w:val="24"/>
          <w:szCs w:val="24"/>
          <w:lang w:val="pl-PL" w:eastAsia="en-US"/>
        </w:rPr>
        <w:t xml:space="preserve"> regionalne, Działanie 3.3 Rozwój i usprawnienie mobilności miejskiej i podmiejskiej OPPT, Działanie 4.2 Rozwój i poprawa zrównoważonej mobilności na szczeblu regionalnym i lokalnym</w:t>
      </w:r>
      <w:bookmarkEnd w:id="8"/>
      <w:r w:rsidR="0032133E">
        <w:rPr>
          <w:rFonts w:ascii="Arial" w:hAnsi="Arial" w:cs="Arial"/>
          <w:sz w:val="24"/>
          <w:szCs w:val="24"/>
          <w:lang w:val="pl-PL" w:eastAsia="en-US"/>
        </w:rPr>
        <w:t>.</w:t>
      </w:r>
      <w:bookmarkEnd w:id="9"/>
    </w:p>
  </w:footnote>
  <w:footnote w:id="9">
    <w:p w14:paraId="63EDC2AF" w14:textId="5D8B21A6"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w:t>
      </w:r>
      <w:proofErr w:type="spellStart"/>
      <w:r w:rsidRPr="00B76B45">
        <w:rPr>
          <w:rFonts w:ascii="Arial" w:hAnsi="Arial" w:cs="Arial"/>
          <w:sz w:val="24"/>
          <w:szCs w:val="24"/>
        </w:rPr>
        <w:t>SzOP</w:t>
      </w:r>
      <w:proofErr w:type="spellEnd"/>
      <w:r w:rsidRPr="00B76B45">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  </w:t>
      </w:r>
    </w:p>
  </w:footnote>
  <w:footnote w:id="10">
    <w:p w14:paraId="1B211631" w14:textId="680D6961" w:rsidR="00A67091" w:rsidRPr="00A67091" w:rsidRDefault="00A67091">
      <w:pPr>
        <w:pStyle w:val="Tekstprzypisudolnego"/>
        <w:rPr>
          <w:rFonts w:ascii="Arial" w:hAnsi="Arial" w:cs="Arial"/>
          <w:sz w:val="24"/>
          <w:szCs w:val="24"/>
          <w:lang w:val="pl-PL"/>
        </w:rPr>
      </w:pPr>
      <w:r w:rsidRPr="00A67091">
        <w:rPr>
          <w:rStyle w:val="Odwoanieprzypisudolnego"/>
          <w:rFonts w:ascii="Arial" w:hAnsi="Arial" w:cs="Arial"/>
          <w:sz w:val="24"/>
          <w:szCs w:val="24"/>
        </w:rPr>
        <w:footnoteRef/>
      </w:r>
      <w:r w:rsidRPr="00A67091">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A67091">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7C2077CA" w14:textId="596457C1" w:rsidR="007E31E9" w:rsidRPr="007E31E9" w:rsidRDefault="007E31E9" w:rsidP="007E31E9">
      <w:pPr>
        <w:pStyle w:val="Tekstprzypisudolnego"/>
        <w:rPr>
          <w:ins w:id="13" w:author="Dagmara Wend" w:date="2025-01-13T07:50:00Z"/>
          <w:rFonts w:ascii="Arial" w:hAnsi="Arial" w:cs="Arial"/>
          <w:sz w:val="24"/>
          <w:szCs w:val="24"/>
        </w:rPr>
      </w:pPr>
      <w:ins w:id="14" w:author="Dagmara Wend" w:date="2025-01-13T07:50:00Z" w16du:dateUtc="2025-01-13T06:50:00Z">
        <w:r w:rsidRPr="007E31E9">
          <w:rPr>
            <w:rStyle w:val="Odwoanieprzypisudolnego"/>
            <w:rFonts w:ascii="Arial" w:hAnsi="Arial" w:cs="Arial"/>
            <w:sz w:val="24"/>
            <w:szCs w:val="24"/>
          </w:rPr>
          <w:footnoteRef/>
        </w:r>
        <w:r w:rsidRPr="007E31E9">
          <w:rPr>
            <w:rFonts w:ascii="Arial" w:hAnsi="Arial" w:cs="Arial"/>
            <w:sz w:val="24"/>
            <w:szCs w:val="24"/>
          </w:rPr>
          <w:t xml:space="preserve"> </w:t>
        </w:r>
      </w:ins>
      <w:ins w:id="15" w:author="Dagmara Wend" w:date="2025-01-13T07:50:00Z">
        <w:r w:rsidRPr="007E31E9">
          <w:rPr>
            <w:rFonts w:ascii="Arial" w:hAnsi="Arial" w:cs="Arial"/>
            <w:sz w:val="24"/>
            <w:szCs w:val="24"/>
          </w:rPr>
          <w:t>Liczbę mieszkańców należy zweryfikować wg stanu na dzień 7.12.2022 r., tj. daty przyjęcia przez Komisję Europejską programu Fundusze Europejskie dla Kujaw i Pomorza 2021-2027 (GUS stan na 30.06.2022 r.).</w:t>
        </w:r>
      </w:ins>
    </w:p>
    <w:p w14:paraId="2E8BEE72" w14:textId="04A06C0F" w:rsidR="007E31E9" w:rsidRPr="007E31E9" w:rsidRDefault="007E31E9">
      <w:pPr>
        <w:pStyle w:val="Tekstprzypisudolnego"/>
      </w:pPr>
    </w:p>
  </w:footnote>
  <w:footnote w:id="14">
    <w:p w14:paraId="41C9AAB1" w14:textId="71A94291" w:rsidR="007E31E9" w:rsidRPr="007E31E9" w:rsidRDefault="007E31E9">
      <w:pPr>
        <w:pStyle w:val="Tekstprzypisudolnego"/>
        <w:rPr>
          <w:rFonts w:ascii="Arial" w:hAnsi="Arial" w:cs="Arial"/>
          <w:sz w:val="24"/>
          <w:szCs w:val="24"/>
        </w:rPr>
      </w:pPr>
      <w:ins w:id="18" w:author="Dagmara Wend" w:date="2025-01-13T07:51:00Z" w16du:dateUtc="2025-01-13T06:51:00Z">
        <w:r w:rsidRPr="007E31E9">
          <w:rPr>
            <w:rStyle w:val="Odwoanieprzypisudolnego"/>
            <w:rFonts w:ascii="Arial" w:hAnsi="Arial" w:cs="Arial"/>
            <w:sz w:val="24"/>
            <w:szCs w:val="24"/>
          </w:rPr>
          <w:footnoteRef/>
        </w:r>
        <w:r w:rsidRPr="007E31E9">
          <w:rPr>
            <w:rFonts w:ascii="Arial" w:hAnsi="Arial" w:cs="Arial"/>
            <w:sz w:val="24"/>
            <w:szCs w:val="24"/>
          </w:rPr>
          <w:t xml:space="preserve"> Patrz: przypis nr 12</w:t>
        </w:r>
      </w:ins>
    </w:p>
  </w:footnote>
  <w:footnote w:id="15">
    <w:p w14:paraId="59A067EA" w14:textId="59EFBA8F" w:rsidR="00431954" w:rsidRPr="00431954" w:rsidRDefault="00431954">
      <w:pPr>
        <w:pStyle w:val="Tekstprzypisudolnego"/>
        <w:rPr>
          <w:rFonts w:ascii="Arial" w:hAnsi="Arial" w:cs="Arial"/>
          <w:sz w:val="24"/>
          <w:szCs w:val="24"/>
        </w:rPr>
      </w:pPr>
      <w:r w:rsidRPr="00431954">
        <w:rPr>
          <w:rStyle w:val="Odwoanieprzypisudolnego"/>
          <w:rFonts w:ascii="Arial" w:hAnsi="Arial" w:cs="Arial"/>
          <w:sz w:val="24"/>
          <w:szCs w:val="24"/>
        </w:rPr>
        <w:footnoteRef/>
      </w:r>
      <w:r w:rsidRPr="00431954">
        <w:rPr>
          <w:rFonts w:ascii="Arial" w:hAnsi="Arial" w:cs="Arial"/>
          <w:sz w:val="24"/>
          <w:szCs w:val="24"/>
        </w:rPr>
        <w:t xml:space="preserve"> System określony został w dokumencie Zasady zarządzania jakością Planów Zrównoważonej Mobilności Miejskiej w Polsce, w szczególności w kontekście perspektywy UE 2021-2027. </w:t>
      </w:r>
      <w:bookmarkStart w:id="19" w:name="_Hlk181793619"/>
      <w:r w:rsidRPr="00431954">
        <w:rPr>
          <w:rFonts w:ascii="Arial" w:hAnsi="Arial" w:cs="Arial"/>
          <w:sz w:val="24"/>
          <w:szCs w:val="24"/>
        </w:rPr>
        <w:t xml:space="preserve">SUMP musi być przyjęty uchwałą właściwego organu dla przyjętego Obszaru Funkcjonalnego oraz musi być oceniony pozytywnie lub pozytywnie z rekomendacjami przez zespół ekspertów w Centrum Unijnych Projektów Transportowych.  </w:t>
      </w:r>
    </w:p>
    <w:bookmarkEnd w:id="19"/>
  </w:footnote>
  <w:footnote w:id="16">
    <w:p w14:paraId="4D4D38E5" w14:textId="79649C13" w:rsidR="00A71BEA" w:rsidRPr="00A71BEA" w:rsidRDefault="00A71BEA">
      <w:pPr>
        <w:pStyle w:val="Tekstprzypisudolnego"/>
        <w:rPr>
          <w:rFonts w:ascii="Arial" w:hAnsi="Arial" w:cs="Arial"/>
          <w:sz w:val="24"/>
          <w:szCs w:val="24"/>
        </w:rPr>
      </w:pPr>
      <w:r w:rsidRPr="00A71BEA">
        <w:rPr>
          <w:rStyle w:val="Odwoanieprzypisudolnego"/>
          <w:rFonts w:ascii="Arial" w:hAnsi="Arial" w:cs="Arial"/>
          <w:sz w:val="24"/>
          <w:szCs w:val="24"/>
        </w:rPr>
        <w:footnoteRef/>
      </w:r>
      <w:r w:rsidRPr="00A71BEA">
        <w:rPr>
          <w:rFonts w:ascii="Arial" w:hAnsi="Arial" w:cs="Arial"/>
          <w:sz w:val="24"/>
          <w:szCs w:val="24"/>
        </w:rPr>
        <w:t xml:space="preserve"> Jeżeli w strategii ZIT założono realizację projektów finansowanych z poziomu krajowego.</w:t>
      </w:r>
    </w:p>
  </w:footnote>
  <w:footnote w:id="17">
    <w:p w14:paraId="3CFF2ECE" w14:textId="5B78E4BE" w:rsidR="00656C96" w:rsidRPr="00BC4799" w:rsidRDefault="00656C96" w:rsidP="00656C96">
      <w:pPr>
        <w:pStyle w:val="Tekstprzypisudolnego"/>
        <w:rPr>
          <w:rFonts w:ascii="Arial" w:hAnsi="Arial" w:cs="Arial"/>
          <w:sz w:val="24"/>
          <w:szCs w:val="24"/>
          <w:lang w:val="pl-PL"/>
        </w:rPr>
      </w:pPr>
      <w:r w:rsidRPr="00A71BEA">
        <w:rPr>
          <w:rStyle w:val="Odwoanieprzypisudolnego"/>
          <w:rFonts w:ascii="Arial" w:hAnsi="Arial" w:cs="Arial"/>
          <w:sz w:val="24"/>
          <w:szCs w:val="24"/>
        </w:rPr>
        <w:footnoteRef/>
      </w:r>
      <w:r w:rsidRPr="00A71BEA">
        <w:rPr>
          <w:rFonts w:ascii="Arial" w:hAnsi="Arial" w:cs="Arial"/>
          <w:sz w:val="24"/>
          <w:szCs w:val="24"/>
        </w:rPr>
        <w:t xml:space="preserve"> </w:t>
      </w:r>
      <w:r w:rsidR="00A71BEA">
        <w:rPr>
          <w:rFonts w:ascii="Arial" w:hAnsi="Arial" w:cs="Arial"/>
          <w:sz w:val="24"/>
          <w:szCs w:val="24"/>
        </w:rPr>
        <w:t>Wartość</w:t>
      </w:r>
      <w:r w:rsidRPr="00A71BEA">
        <w:rPr>
          <w:rFonts w:ascii="Arial" w:hAnsi="Arial" w:cs="Arial"/>
          <w:sz w:val="24"/>
          <w:szCs w:val="24"/>
        </w:rPr>
        <w:t xml:space="preserve"> dofinansowania UE </w:t>
      </w:r>
      <w:r w:rsidR="00A71BEA">
        <w:rPr>
          <w:rFonts w:ascii="Arial" w:hAnsi="Arial" w:cs="Arial"/>
          <w:sz w:val="24"/>
          <w:szCs w:val="24"/>
          <w:lang w:val="pl-PL"/>
        </w:rPr>
        <w:t>powinna zostać przeliczona zgodnie z kursem euro wskazanym w Regulaminie wyboru projektów.</w:t>
      </w:r>
    </w:p>
  </w:footnote>
  <w:footnote w:id="18">
    <w:p w14:paraId="24B3707A" w14:textId="1708ED38" w:rsidR="00656C96" w:rsidRPr="00BC4799" w:rsidRDefault="00656C96" w:rsidP="00656C96">
      <w:pPr>
        <w:pStyle w:val="Tekstprzypisudolnego"/>
        <w:rPr>
          <w:rFonts w:ascii="Arial" w:hAnsi="Arial" w:cs="Arial"/>
          <w:sz w:val="24"/>
          <w:szCs w:val="24"/>
          <w:lang w:val="pl-PL"/>
        </w:rPr>
      </w:pPr>
      <w:r w:rsidRPr="00BC4799">
        <w:rPr>
          <w:rStyle w:val="Odwoanieprzypisudolnego"/>
          <w:rFonts w:ascii="Arial" w:hAnsi="Arial" w:cs="Arial"/>
          <w:sz w:val="24"/>
          <w:szCs w:val="24"/>
        </w:rPr>
        <w:footnoteRef/>
      </w:r>
      <w:r w:rsidRPr="00BC4799">
        <w:rPr>
          <w:rFonts w:ascii="Arial" w:hAnsi="Arial" w:cs="Arial"/>
          <w:sz w:val="24"/>
          <w:szCs w:val="24"/>
        </w:rPr>
        <w:t xml:space="preserve"> I</w:t>
      </w:r>
      <w:r w:rsidRPr="00BC4799">
        <w:rPr>
          <w:rFonts w:ascii="Arial" w:hAnsi="Arial" w:cs="Arial"/>
          <w:sz w:val="24"/>
          <w:szCs w:val="24"/>
          <w:lang w:val="pl-PL"/>
        </w:rPr>
        <w:t xml:space="preserve">nstytucja </w:t>
      </w:r>
      <w:r w:rsidR="00431954">
        <w:rPr>
          <w:rFonts w:ascii="Arial" w:hAnsi="Arial" w:cs="Arial"/>
          <w:sz w:val="24"/>
          <w:szCs w:val="24"/>
          <w:lang w:val="pl-PL"/>
        </w:rPr>
        <w:t>Zarządzająca</w:t>
      </w:r>
      <w:r w:rsidRPr="00BC4799">
        <w:rPr>
          <w:rFonts w:ascii="Arial" w:hAnsi="Arial" w:cs="Arial"/>
          <w:sz w:val="24"/>
          <w:szCs w:val="24"/>
        </w:rPr>
        <w:t xml:space="preserve"> dopuszcza możliwość zaakceptowania innych niż przyjęte w fiszkach projektowych wartości wskaźników w przypadku wyjaśnienia przez wnioskodawcę obiektywnych przyczyn powstałych rozbieżności</w:t>
      </w:r>
      <w:r w:rsidR="006F0D84">
        <w:rPr>
          <w:rFonts w:ascii="Arial" w:hAnsi="Arial" w:cs="Arial"/>
          <w:sz w:val="24"/>
          <w:szCs w:val="24"/>
        </w:rPr>
        <w:t>.</w:t>
      </w:r>
      <w:r w:rsidRPr="00BC4799">
        <w:rPr>
          <w:rFonts w:ascii="Arial" w:hAnsi="Arial" w:cs="Arial"/>
          <w:sz w:val="24"/>
          <w:szCs w:val="24"/>
        </w:rPr>
        <w:t>. Jeżeli wartości wskaźników podane we wniosku o dofinansowanie</w:t>
      </w:r>
      <w:r w:rsidRPr="00BC4799">
        <w:rPr>
          <w:rFonts w:ascii="Arial" w:hAnsi="Arial" w:cs="Arial"/>
          <w:sz w:val="24"/>
          <w:szCs w:val="24"/>
          <w:lang w:val="pl-PL"/>
        </w:rPr>
        <w:t xml:space="preserve"> projektu</w:t>
      </w:r>
      <w:r w:rsidRPr="00BC4799">
        <w:rPr>
          <w:rFonts w:ascii="Arial" w:hAnsi="Arial" w:cs="Arial"/>
          <w:sz w:val="24"/>
          <w:szCs w:val="24"/>
        </w:rPr>
        <w:t xml:space="preserve"> </w:t>
      </w:r>
      <w:r w:rsidRPr="00BC4799">
        <w:rPr>
          <w:rFonts w:ascii="Arial" w:hAnsi="Arial" w:cs="Arial"/>
          <w:sz w:val="24"/>
          <w:szCs w:val="24"/>
          <w:lang w:val="pl-PL"/>
        </w:rPr>
        <w:t xml:space="preserve">są mniejsze </w:t>
      </w:r>
      <w:r w:rsidRPr="00BC4799">
        <w:rPr>
          <w:rFonts w:ascii="Arial" w:hAnsi="Arial" w:cs="Arial"/>
          <w:sz w:val="24"/>
          <w:szCs w:val="24"/>
        </w:rPr>
        <w:t>od wartości wskaźników założonych w fiszce projektowej, konieczne jest opisanie i uzasadnienie wprowadzonych zmian we wniosku o dofinansowanie projektu.</w:t>
      </w:r>
    </w:p>
  </w:footnote>
  <w:footnote w:id="19">
    <w:p w14:paraId="1F1D5A89" w14:textId="47AC1A38" w:rsidR="002911EC" w:rsidRPr="002911EC" w:rsidRDefault="002911EC">
      <w:pPr>
        <w:pStyle w:val="Tekstprzypisudolnego"/>
        <w:rPr>
          <w:rFonts w:ascii="Arial" w:hAnsi="Arial" w:cs="Arial"/>
          <w:sz w:val="24"/>
          <w:szCs w:val="24"/>
        </w:rPr>
      </w:pPr>
      <w:r w:rsidRPr="002911EC">
        <w:rPr>
          <w:rStyle w:val="Odwoanieprzypisudolnego"/>
          <w:rFonts w:ascii="Arial" w:hAnsi="Arial" w:cs="Arial"/>
          <w:sz w:val="24"/>
          <w:szCs w:val="24"/>
        </w:rPr>
        <w:footnoteRef/>
      </w:r>
      <w:r w:rsidRPr="002911EC">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20">
    <w:p w14:paraId="3604F711" w14:textId="1A8BDEC0" w:rsidR="00484342" w:rsidRPr="004D0739" w:rsidRDefault="00484342">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Poprzez integrację z publicznym transportem zbiorowym rozumie się dostęp do węzła przesiadkowego</w:t>
      </w:r>
      <w:r w:rsidR="002510DA">
        <w:rPr>
          <w:rFonts w:ascii="Arial" w:hAnsi="Arial" w:cs="Arial"/>
          <w:sz w:val="24"/>
          <w:szCs w:val="24"/>
          <w:lang w:val="pl-PL"/>
        </w:rPr>
        <w:t xml:space="preserve"> (</w:t>
      </w:r>
      <w:bookmarkStart w:id="20" w:name="_Hlk160790565"/>
      <w:r w:rsidR="002510DA">
        <w:rPr>
          <w:rFonts w:ascii="Arial" w:hAnsi="Arial" w:cs="Arial"/>
          <w:sz w:val="24"/>
          <w:szCs w:val="24"/>
          <w:lang w:val="pl-PL"/>
        </w:rPr>
        <w:t xml:space="preserve">w rozumieniu ustawy z dnia 16 grudnia 2010 r. o publicznym transporcie zbiorowym (Dz. U. z 2023 r. poz. 2778)) </w:t>
      </w:r>
      <w:r w:rsidRPr="00197577">
        <w:rPr>
          <w:rFonts w:ascii="Arial" w:hAnsi="Arial" w:cs="Arial"/>
          <w:sz w:val="24"/>
          <w:szCs w:val="24"/>
          <w:lang w:val="pl-PL"/>
        </w:rPr>
        <w:t xml:space="preserve"> </w:t>
      </w:r>
      <w:bookmarkEnd w:id="20"/>
      <w:r w:rsidRPr="00197577">
        <w:rPr>
          <w:rFonts w:ascii="Arial" w:hAnsi="Arial" w:cs="Arial"/>
          <w:sz w:val="24"/>
          <w:szCs w:val="24"/>
          <w:lang w:val="pl-PL"/>
        </w:rPr>
        <w:t>w odległości nie większej niż 50 metrów od obiektu „</w:t>
      </w:r>
      <w:proofErr w:type="spellStart"/>
      <w:r w:rsidRPr="00197577">
        <w:rPr>
          <w:rFonts w:ascii="Arial" w:hAnsi="Arial" w:cs="Arial"/>
          <w:sz w:val="24"/>
          <w:szCs w:val="24"/>
          <w:lang w:val="pl-PL"/>
        </w:rPr>
        <w:t>park&amp;ride</w:t>
      </w:r>
      <w:proofErr w:type="spellEnd"/>
      <w:r w:rsidRPr="00197577">
        <w:rPr>
          <w:rFonts w:ascii="Arial" w:hAnsi="Arial" w:cs="Arial"/>
          <w:sz w:val="24"/>
          <w:szCs w:val="24"/>
          <w:lang w:val="pl-PL"/>
        </w:rPr>
        <w:t>”.</w:t>
      </w:r>
    </w:p>
  </w:footnote>
  <w:footnote w:id="21">
    <w:p w14:paraId="37F586EA" w14:textId="1F3A38DF" w:rsidR="00484342" w:rsidRPr="00F9572D" w:rsidRDefault="00484342">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 w:id="22">
    <w:p w14:paraId="67A3D4A3" w14:textId="77777777" w:rsidR="00DF09BD" w:rsidRPr="00431954" w:rsidRDefault="00DF09BD" w:rsidP="00DF09BD">
      <w:pPr>
        <w:pStyle w:val="Tekstprzypisudolnego"/>
        <w:rPr>
          <w:rFonts w:ascii="Arial" w:hAnsi="Arial" w:cs="Arial"/>
          <w:sz w:val="24"/>
          <w:szCs w:val="24"/>
        </w:rPr>
      </w:pPr>
      <w:r w:rsidRPr="00DF09BD">
        <w:rPr>
          <w:rStyle w:val="Odwoanieprzypisudolnego"/>
          <w:rFonts w:ascii="Arial" w:hAnsi="Arial" w:cs="Arial"/>
          <w:sz w:val="24"/>
          <w:szCs w:val="24"/>
        </w:rPr>
        <w:footnoteRef/>
      </w:r>
      <w:r w:rsidRPr="00DF09BD">
        <w:rPr>
          <w:rFonts w:ascii="Arial" w:hAnsi="Arial" w:cs="Arial"/>
          <w:sz w:val="24"/>
          <w:szCs w:val="24"/>
        </w:rPr>
        <w:t xml:space="preserve"> </w:t>
      </w:r>
      <w:r w:rsidRPr="00431954">
        <w:rPr>
          <w:rFonts w:ascii="Arial" w:hAnsi="Arial" w:cs="Arial"/>
          <w:sz w:val="24"/>
          <w:szCs w:val="24"/>
        </w:rPr>
        <w:t xml:space="preserve">SUMP musi być przyjęty uchwałą właściwego organu dla przyjętego Obszaru Funkcjonalnego oraz musi być oceniony pozytywnie lub pozytywnie z rekomendacjami przez zespół ekspertów w Centrum Unijnych Projektów Transportowych.  </w:t>
      </w:r>
    </w:p>
    <w:p w14:paraId="2012FFF0" w14:textId="13215F5D" w:rsidR="00DF09BD" w:rsidRPr="00DF09BD" w:rsidRDefault="00DF09B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376307" w:rsidRDefault="00B44F62" w:rsidP="00B44F62">
    <w:pPr>
      <w:tabs>
        <w:tab w:val="left" w:pos="9923"/>
      </w:tabs>
      <w:spacing w:after="0" w:line="240" w:lineRule="auto"/>
      <w:rPr>
        <w:rFonts w:ascii="Arial" w:hAnsi="Arial" w:cs="Arial"/>
        <w:sz w:val="24"/>
        <w:szCs w:val="24"/>
      </w:rPr>
    </w:pPr>
    <w:r w:rsidRPr="00376307">
      <w:rPr>
        <w:rFonts w:ascii="Arial" w:hAnsi="Arial" w:cs="Arial"/>
        <w:sz w:val="24"/>
        <w:szCs w:val="24"/>
      </w:rPr>
      <w:t>FUNDUSZE EUROPEJSKIE DLA KUJAW I POMORZA 2021-2027</w:t>
    </w:r>
  </w:p>
  <w:p w14:paraId="482190E8" w14:textId="77777777" w:rsidR="002A615A" w:rsidRDefault="000F7D23" w:rsidP="008D78D8">
    <w:pPr>
      <w:tabs>
        <w:tab w:val="left" w:pos="9923"/>
      </w:tabs>
      <w:spacing w:after="0" w:line="240" w:lineRule="auto"/>
      <w:ind w:left="9072"/>
      <w:rPr>
        <w:rFonts w:ascii="Arial" w:hAnsi="Arial" w:cs="Arial"/>
        <w:bCs/>
        <w:sz w:val="24"/>
        <w:szCs w:val="24"/>
        <w:lang w:val="x-none"/>
      </w:rPr>
    </w:pPr>
    <w:r w:rsidRPr="00376307">
      <w:rPr>
        <w:rFonts w:ascii="Arial" w:hAnsi="Arial" w:cs="Arial"/>
        <w:bCs/>
        <w:sz w:val="24"/>
        <w:szCs w:val="24"/>
        <w:lang w:val="x-none"/>
      </w:rPr>
      <w:t xml:space="preserve">Załącznik </w:t>
    </w:r>
    <w:r w:rsidR="00EE7B65" w:rsidRPr="00376307">
      <w:rPr>
        <w:rFonts w:ascii="Arial" w:hAnsi="Arial" w:cs="Arial"/>
        <w:bCs/>
        <w:sz w:val="24"/>
        <w:szCs w:val="24"/>
        <w:lang w:val="x-none"/>
      </w:rPr>
      <w:t xml:space="preserve">do </w:t>
    </w:r>
    <w:r w:rsidR="002A615A">
      <w:rPr>
        <w:rFonts w:ascii="Arial" w:hAnsi="Arial" w:cs="Arial"/>
        <w:bCs/>
        <w:sz w:val="24"/>
        <w:szCs w:val="24"/>
        <w:lang w:val="x-none"/>
      </w:rPr>
      <w:t>Stanowiska Nr 5/2025</w:t>
    </w:r>
  </w:p>
  <w:p w14:paraId="2E8F6E4E" w14:textId="77777777" w:rsidR="008D78D8" w:rsidRDefault="008D78D8" w:rsidP="008D78D8">
    <w:pPr>
      <w:tabs>
        <w:tab w:val="left" w:pos="9923"/>
      </w:tabs>
      <w:spacing w:after="0"/>
      <w:ind w:left="9072"/>
      <w:rPr>
        <w:rFonts w:ascii="Arial" w:hAnsi="Arial" w:cs="Arial"/>
        <w:bCs/>
        <w:sz w:val="24"/>
        <w:szCs w:val="24"/>
      </w:rPr>
    </w:pPr>
    <w:r>
      <w:rPr>
        <w:rFonts w:ascii="Arial" w:hAnsi="Arial" w:cs="Arial"/>
        <w:bCs/>
        <w:sz w:val="24"/>
        <w:szCs w:val="24"/>
      </w:rPr>
      <w:t>Grupy roboczej ds. polityki terytorialnej</w:t>
    </w:r>
  </w:p>
  <w:p w14:paraId="51502314" w14:textId="5BAEBFF7" w:rsidR="003C40D0" w:rsidRPr="008D78D8" w:rsidRDefault="008D78D8" w:rsidP="008D78D8">
    <w:pPr>
      <w:tabs>
        <w:tab w:val="left" w:pos="9923"/>
      </w:tabs>
      <w:spacing w:after="0"/>
      <w:ind w:left="9072"/>
      <w:rPr>
        <w:rFonts w:ascii="Arial" w:hAnsi="Arial" w:cs="Arial"/>
        <w:bCs/>
        <w:sz w:val="24"/>
        <w:szCs w:val="24"/>
      </w:rPr>
    </w:pPr>
    <w:r>
      <w:rPr>
        <w:rFonts w:ascii="Arial" w:hAnsi="Arial" w:cs="Arial"/>
        <w:bCs/>
        <w:sz w:val="24"/>
        <w:szCs w:val="24"/>
      </w:rPr>
      <w:t>przy KM FEdKP 2021-2027 z 9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2D30D2"/>
    <w:multiLevelType w:val="hybridMultilevel"/>
    <w:tmpl w:val="2464643A"/>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4F5D5D"/>
    <w:multiLevelType w:val="hybridMultilevel"/>
    <w:tmpl w:val="30DE053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8"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2"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6"/>
  </w:num>
  <w:num w:numId="2" w16cid:durableId="1205674355">
    <w:abstractNumId w:val="5"/>
  </w:num>
  <w:num w:numId="3" w16cid:durableId="1074428965">
    <w:abstractNumId w:val="20"/>
  </w:num>
  <w:num w:numId="4" w16cid:durableId="1658260555">
    <w:abstractNumId w:val="28"/>
  </w:num>
  <w:num w:numId="5" w16cid:durableId="1162428574">
    <w:abstractNumId w:val="2"/>
  </w:num>
  <w:num w:numId="6" w16cid:durableId="1367025436">
    <w:abstractNumId w:val="15"/>
  </w:num>
  <w:num w:numId="7" w16cid:durableId="324207450">
    <w:abstractNumId w:val="32"/>
  </w:num>
  <w:num w:numId="8" w16cid:durableId="25449170">
    <w:abstractNumId w:val="22"/>
  </w:num>
  <w:num w:numId="9" w16cid:durableId="463355802">
    <w:abstractNumId w:val="27"/>
  </w:num>
  <w:num w:numId="10" w16cid:durableId="925966378">
    <w:abstractNumId w:val="12"/>
  </w:num>
  <w:num w:numId="11" w16cid:durableId="1478305268">
    <w:abstractNumId w:val="9"/>
  </w:num>
  <w:num w:numId="12" w16cid:durableId="639304072">
    <w:abstractNumId w:val="29"/>
  </w:num>
  <w:num w:numId="13" w16cid:durableId="1033730661">
    <w:abstractNumId w:val="21"/>
  </w:num>
  <w:num w:numId="14" w16cid:durableId="1393118130">
    <w:abstractNumId w:val="13"/>
  </w:num>
  <w:num w:numId="15" w16cid:durableId="1646276178">
    <w:abstractNumId w:val="14"/>
  </w:num>
  <w:num w:numId="16" w16cid:durableId="194202248">
    <w:abstractNumId w:val="10"/>
  </w:num>
  <w:num w:numId="17" w16cid:durableId="1265072112">
    <w:abstractNumId w:val="6"/>
  </w:num>
  <w:num w:numId="18" w16cid:durableId="1666398632">
    <w:abstractNumId w:val="18"/>
  </w:num>
  <w:num w:numId="19" w16cid:durableId="1851599246">
    <w:abstractNumId w:val="16"/>
  </w:num>
  <w:num w:numId="20" w16cid:durableId="1121874111">
    <w:abstractNumId w:val="7"/>
  </w:num>
  <w:num w:numId="21" w16cid:durableId="1186215948">
    <w:abstractNumId w:val="24"/>
  </w:num>
  <w:num w:numId="22" w16cid:durableId="1423985773">
    <w:abstractNumId w:val="19"/>
  </w:num>
  <w:num w:numId="23" w16cid:durableId="1472402955">
    <w:abstractNumId w:val="30"/>
  </w:num>
  <w:num w:numId="24" w16cid:durableId="326977367">
    <w:abstractNumId w:val="3"/>
  </w:num>
  <w:num w:numId="25" w16cid:durableId="509294681">
    <w:abstractNumId w:val="23"/>
  </w:num>
  <w:num w:numId="26" w16cid:durableId="1493905872">
    <w:abstractNumId w:val="17"/>
  </w:num>
  <w:num w:numId="27" w16cid:durableId="1549224380">
    <w:abstractNumId w:val="8"/>
  </w:num>
  <w:num w:numId="28" w16cid:durableId="35979288">
    <w:abstractNumId w:val="11"/>
  </w:num>
  <w:num w:numId="29" w16cid:durableId="1626233423">
    <w:abstractNumId w:val="25"/>
  </w:num>
  <w:num w:numId="30" w16cid:durableId="1135375093">
    <w:abstractNumId w:val="31"/>
  </w:num>
  <w:num w:numId="31" w16cid:durableId="954598189">
    <w:abstractNumId w:val="1"/>
  </w:num>
  <w:num w:numId="32" w16cid:durableId="2090036484">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zemysław Mentkowski">
    <w15:presenceInfo w15:providerId="AD" w15:userId="S-1-5-21-2619306676-2800222060-3362172700-3606"/>
  </w15:person>
  <w15:person w15:author="Dagmara Wend">
    <w15:presenceInfo w15:providerId="AD" w15:userId="S-1-5-21-2619306676-2800222060-3362172700-53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1446"/>
    <w:rsid w:val="0000299B"/>
    <w:rsid w:val="00002ED9"/>
    <w:rsid w:val="00003682"/>
    <w:rsid w:val="000039EF"/>
    <w:rsid w:val="00003A8A"/>
    <w:rsid w:val="00003C97"/>
    <w:rsid w:val="000055BA"/>
    <w:rsid w:val="000060A9"/>
    <w:rsid w:val="000065B3"/>
    <w:rsid w:val="000067D2"/>
    <w:rsid w:val="00006914"/>
    <w:rsid w:val="000109D6"/>
    <w:rsid w:val="00014323"/>
    <w:rsid w:val="00014DF0"/>
    <w:rsid w:val="00016679"/>
    <w:rsid w:val="0002063F"/>
    <w:rsid w:val="00021A81"/>
    <w:rsid w:val="00022525"/>
    <w:rsid w:val="00023781"/>
    <w:rsid w:val="00023C3A"/>
    <w:rsid w:val="0002428B"/>
    <w:rsid w:val="00025A17"/>
    <w:rsid w:val="00030D91"/>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DDF"/>
    <w:rsid w:val="00041F67"/>
    <w:rsid w:val="000424AE"/>
    <w:rsid w:val="00042C53"/>
    <w:rsid w:val="00042CAB"/>
    <w:rsid w:val="00043EF7"/>
    <w:rsid w:val="000464CC"/>
    <w:rsid w:val="00046E00"/>
    <w:rsid w:val="00046EB9"/>
    <w:rsid w:val="000479E3"/>
    <w:rsid w:val="00050AD9"/>
    <w:rsid w:val="00050D1E"/>
    <w:rsid w:val="00051A19"/>
    <w:rsid w:val="0005274F"/>
    <w:rsid w:val="0005294D"/>
    <w:rsid w:val="00052B0B"/>
    <w:rsid w:val="00052C04"/>
    <w:rsid w:val="00053558"/>
    <w:rsid w:val="00053EB7"/>
    <w:rsid w:val="0005661B"/>
    <w:rsid w:val="00056F33"/>
    <w:rsid w:val="000614BA"/>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87C"/>
    <w:rsid w:val="00074D22"/>
    <w:rsid w:val="00075A6A"/>
    <w:rsid w:val="00076E69"/>
    <w:rsid w:val="0007701A"/>
    <w:rsid w:val="00080562"/>
    <w:rsid w:val="000819C1"/>
    <w:rsid w:val="00081F7E"/>
    <w:rsid w:val="0008212E"/>
    <w:rsid w:val="00082337"/>
    <w:rsid w:val="00082A9B"/>
    <w:rsid w:val="00083BA1"/>
    <w:rsid w:val="00085328"/>
    <w:rsid w:val="000856D3"/>
    <w:rsid w:val="00087144"/>
    <w:rsid w:val="00090485"/>
    <w:rsid w:val="00090DA0"/>
    <w:rsid w:val="00092096"/>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308A"/>
    <w:rsid w:val="000A406B"/>
    <w:rsid w:val="000A4544"/>
    <w:rsid w:val="000A6CA4"/>
    <w:rsid w:val="000B0BA9"/>
    <w:rsid w:val="000B12E4"/>
    <w:rsid w:val="000B16FD"/>
    <w:rsid w:val="000B1A00"/>
    <w:rsid w:val="000B1D05"/>
    <w:rsid w:val="000B31D5"/>
    <w:rsid w:val="000B390F"/>
    <w:rsid w:val="000B3BE5"/>
    <w:rsid w:val="000B6B8E"/>
    <w:rsid w:val="000B727B"/>
    <w:rsid w:val="000B786A"/>
    <w:rsid w:val="000B79E6"/>
    <w:rsid w:val="000C1137"/>
    <w:rsid w:val="000C2105"/>
    <w:rsid w:val="000C356A"/>
    <w:rsid w:val="000C3776"/>
    <w:rsid w:val="000C4789"/>
    <w:rsid w:val="000C57A6"/>
    <w:rsid w:val="000C5C11"/>
    <w:rsid w:val="000C699A"/>
    <w:rsid w:val="000C6CE7"/>
    <w:rsid w:val="000C767F"/>
    <w:rsid w:val="000D0297"/>
    <w:rsid w:val="000D033A"/>
    <w:rsid w:val="000D10D1"/>
    <w:rsid w:val="000D2909"/>
    <w:rsid w:val="000D36F0"/>
    <w:rsid w:val="000D376D"/>
    <w:rsid w:val="000D38F0"/>
    <w:rsid w:val="000D3A5D"/>
    <w:rsid w:val="000D3BCA"/>
    <w:rsid w:val="000D3ED9"/>
    <w:rsid w:val="000D435C"/>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14ED"/>
    <w:rsid w:val="000F1D24"/>
    <w:rsid w:val="000F2C45"/>
    <w:rsid w:val="000F5B20"/>
    <w:rsid w:val="000F71A2"/>
    <w:rsid w:val="000F71CD"/>
    <w:rsid w:val="000F7BB0"/>
    <w:rsid w:val="000F7D23"/>
    <w:rsid w:val="0010120E"/>
    <w:rsid w:val="00102B43"/>
    <w:rsid w:val="00103022"/>
    <w:rsid w:val="001041B4"/>
    <w:rsid w:val="00106B5D"/>
    <w:rsid w:val="001070AB"/>
    <w:rsid w:val="001072E9"/>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37DB8"/>
    <w:rsid w:val="00140249"/>
    <w:rsid w:val="001410BD"/>
    <w:rsid w:val="001416A9"/>
    <w:rsid w:val="00141E9C"/>
    <w:rsid w:val="0014395E"/>
    <w:rsid w:val="00144D0B"/>
    <w:rsid w:val="0014559E"/>
    <w:rsid w:val="0014592B"/>
    <w:rsid w:val="00145EB7"/>
    <w:rsid w:val="00146606"/>
    <w:rsid w:val="00147828"/>
    <w:rsid w:val="00152458"/>
    <w:rsid w:val="00153C0A"/>
    <w:rsid w:val="00154A35"/>
    <w:rsid w:val="00155285"/>
    <w:rsid w:val="00155A42"/>
    <w:rsid w:val="00155FEA"/>
    <w:rsid w:val="001573FB"/>
    <w:rsid w:val="00160766"/>
    <w:rsid w:val="0016162D"/>
    <w:rsid w:val="00161724"/>
    <w:rsid w:val="0016180A"/>
    <w:rsid w:val="00162792"/>
    <w:rsid w:val="0016356D"/>
    <w:rsid w:val="00164790"/>
    <w:rsid w:val="0016596D"/>
    <w:rsid w:val="00165D28"/>
    <w:rsid w:val="00166515"/>
    <w:rsid w:val="001666A5"/>
    <w:rsid w:val="001673C1"/>
    <w:rsid w:val="00167EE8"/>
    <w:rsid w:val="001706E8"/>
    <w:rsid w:val="00171F01"/>
    <w:rsid w:val="001747E0"/>
    <w:rsid w:val="00174D9E"/>
    <w:rsid w:val="0017558F"/>
    <w:rsid w:val="00176C74"/>
    <w:rsid w:val="0017778E"/>
    <w:rsid w:val="0017795A"/>
    <w:rsid w:val="0018103D"/>
    <w:rsid w:val="001819CD"/>
    <w:rsid w:val="00183F6C"/>
    <w:rsid w:val="00184467"/>
    <w:rsid w:val="00184C79"/>
    <w:rsid w:val="00185DA0"/>
    <w:rsid w:val="001860A1"/>
    <w:rsid w:val="00186CBC"/>
    <w:rsid w:val="001872A3"/>
    <w:rsid w:val="00187403"/>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5368"/>
    <w:rsid w:val="001A62D2"/>
    <w:rsid w:val="001A7A2A"/>
    <w:rsid w:val="001A7C70"/>
    <w:rsid w:val="001B107C"/>
    <w:rsid w:val="001B1F58"/>
    <w:rsid w:val="001B2E8D"/>
    <w:rsid w:val="001B3C79"/>
    <w:rsid w:val="001B5028"/>
    <w:rsid w:val="001B6062"/>
    <w:rsid w:val="001B6BB3"/>
    <w:rsid w:val="001B7756"/>
    <w:rsid w:val="001B781B"/>
    <w:rsid w:val="001B7EFF"/>
    <w:rsid w:val="001C0732"/>
    <w:rsid w:val="001C0D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1BAE"/>
    <w:rsid w:val="001E2370"/>
    <w:rsid w:val="001E23BF"/>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E12"/>
    <w:rsid w:val="00200E2E"/>
    <w:rsid w:val="00200ED8"/>
    <w:rsid w:val="002017C5"/>
    <w:rsid w:val="0020313D"/>
    <w:rsid w:val="00204DC2"/>
    <w:rsid w:val="002058EE"/>
    <w:rsid w:val="00205D12"/>
    <w:rsid w:val="00206686"/>
    <w:rsid w:val="002118C2"/>
    <w:rsid w:val="00211DF1"/>
    <w:rsid w:val="00212CB3"/>
    <w:rsid w:val="00215738"/>
    <w:rsid w:val="002166CE"/>
    <w:rsid w:val="00216D0F"/>
    <w:rsid w:val="00216E7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D4"/>
    <w:rsid w:val="0023491A"/>
    <w:rsid w:val="002352F4"/>
    <w:rsid w:val="00235873"/>
    <w:rsid w:val="00236CEF"/>
    <w:rsid w:val="00237117"/>
    <w:rsid w:val="0024296A"/>
    <w:rsid w:val="00243C37"/>
    <w:rsid w:val="002455CA"/>
    <w:rsid w:val="0024746D"/>
    <w:rsid w:val="00247510"/>
    <w:rsid w:val="00250E8E"/>
    <w:rsid w:val="002510DA"/>
    <w:rsid w:val="002522DD"/>
    <w:rsid w:val="002524FD"/>
    <w:rsid w:val="002526D4"/>
    <w:rsid w:val="00252A8B"/>
    <w:rsid w:val="00252B05"/>
    <w:rsid w:val="0025333D"/>
    <w:rsid w:val="002533D6"/>
    <w:rsid w:val="0025353C"/>
    <w:rsid w:val="00253622"/>
    <w:rsid w:val="00253892"/>
    <w:rsid w:val="00253A63"/>
    <w:rsid w:val="00255C87"/>
    <w:rsid w:val="002566AC"/>
    <w:rsid w:val="002567CE"/>
    <w:rsid w:val="00257037"/>
    <w:rsid w:val="0025728F"/>
    <w:rsid w:val="002572DF"/>
    <w:rsid w:val="00257330"/>
    <w:rsid w:val="002575FF"/>
    <w:rsid w:val="002576B9"/>
    <w:rsid w:val="002604B8"/>
    <w:rsid w:val="002606BF"/>
    <w:rsid w:val="00260CFE"/>
    <w:rsid w:val="0026200B"/>
    <w:rsid w:val="0026248A"/>
    <w:rsid w:val="0026357C"/>
    <w:rsid w:val="0026369F"/>
    <w:rsid w:val="002646C9"/>
    <w:rsid w:val="00264E26"/>
    <w:rsid w:val="00265574"/>
    <w:rsid w:val="0026671E"/>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4DF"/>
    <w:rsid w:val="00287BB2"/>
    <w:rsid w:val="00287F62"/>
    <w:rsid w:val="002900D5"/>
    <w:rsid w:val="002901D4"/>
    <w:rsid w:val="0029078F"/>
    <w:rsid w:val="002911EC"/>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15A"/>
    <w:rsid w:val="002A68A7"/>
    <w:rsid w:val="002A68DC"/>
    <w:rsid w:val="002A6FD7"/>
    <w:rsid w:val="002B0DF5"/>
    <w:rsid w:val="002B1EEE"/>
    <w:rsid w:val="002B2C68"/>
    <w:rsid w:val="002B4A7D"/>
    <w:rsid w:val="002B5482"/>
    <w:rsid w:val="002B722C"/>
    <w:rsid w:val="002B7370"/>
    <w:rsid w:val="002B768F"/>
    <w:rsid w:val="002B7D66"/>
    <w:rsid w:val="002C1078"/>
    <w:rsid w:val="002C17AB"/>
    <w:rsid w:val="002C19DB"/>
    <w:rsid w:val="002C2048"/>
    <w:rsid w:val="002C2309"/>
    <w:rsid w:val="002C2CE8"/>
    <w:rsid w:val="002C377A"/>
    <w:rsid w:val="002C3BB2"/>
    <w:rsid w:val="002C50E4"/>
    <w:rsid w:val="002C5274"/>
    <w:rsid w:val="002C5DB6"/>
    <w:rsid w:val="002C66D6"/>
    <w:rsid w:val="002D0017"/>
    <w:rsid w:val="002D3F32"/>
    <w:rsid w:val="002D3F72"/>
    <w:rsid w:val="002D5840"/>
    <w:rsid w:val="002D5D2D"/>
    <w:rsid w:val="002D61A4"/>
    <w:rsid w:val="002D7929"/>
    <w:rsid w:val="002E06F2"/>
    <w:rsid w:val="002E21B2"/>
    <w:rsid w:val="002E3FFF"/>
    <w:rsid w:val="002E4F6D"/>
    <w:rsid w:val="002E5356"/>
    <w:rsid w:val="002E5720"/>
    <w:rsid w:val="002E668B"/>
    <w:rsid w:val="002E7B8C"/>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0FD0"/>
    <w:rsid w:val="00301B65"/>
    <w:rsid w:val="003022A0"/>
    <w:rsid w:val="003025D8"/>
    <w:rsid w:val="00302850"/>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446F"/>
    <w:rsid w:val="003146A9"/>
    <w:rsid w:val="00314F71"/>
    <w:rsid w:val="00315CFA"/>
    <w:rsid w:val="00315E52"/>
    <w:rsid w:val="00316002"/>
    <w:rsid w:val="003179B4"/>
    <w:rsid w:val="00320007"/>
    <w:rsid w:val="0032133E"/>
    <w:rsid w:val="0032141C"/>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609E"/>
    <w:rsid w:val="00376307"/>
    <w:rsid w:val="0037779C"/>
    <w:rsid w:val="0038260A"/>
    <w:rsid w:val="00382A9E"/>
    <w:rsid w:val="00382B3A"/>
    <w:rsid w:val="00384191"/>
    <w:rsid w:val="00385972"/>
    <w:rsid w:val="00386042"/>
    <w:rsid w:val="00386E53"/>
    <w:rsid w:val="00386EB3"/>
    <w:rsid w:val="0039070B"/>
    <w:rsid w:val="00392003"/>
    <w:rsid w:val="00392ABD"/>
    <w:rsid w:val="00392B6F"/>
    <w:rsid w:val="003931EF"/>
    <w:rsid w:val="0039375D"/>
    <w:rsid w:val="003957EB"/>
    <w:rsid w:val="00396072"/>
    <w:rsid w:val="00397489"/>
    <w:rsid w:val="00397CAD"/>
    <w:rsid w:val="00397E5A"/>
    <w:rsid w:val="003A0754"/>
    <w:rsid w:val="003A0765"/>
    <w:rsid w:val="003A0AED"/>
    <w:rsid w:val="003A17CF"/>
    <w:rsid w:val="003A1F38"/>
    <w:rsid w:val="003A1FAE"/>
    <w:rsid w:val="003A32E8"/>
    <w:rsid w:val="003A3E90"/>
    <w:rsid w:val="003A4AC4"/>
    <w:rsid w:val="003A6E3C"/>
    <w:rsid w:val="003A7F16"/>
    <w:rsid w:val="003B29E2"/>
    <w:rsid w:val="003B35AA"/>
    <w:rsid w:val="003B38AC"/>
    <w:rsid w:val="003B3BCF"/>
    <w:rsid w:val="003B4DEB"/>
    <w:rsid w:val="003B5182"/>
    <w:rsid w:val="003B521A"/>
    <w:rsid w:val="003B5420"/>
    <w:rsid w:val="003B5EC7"/>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CB6"/>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1C0"/>
    <w:rsid w:val="003E5650"/>
    <w:rsid w:val="003E5790"/>
    <w:rsid w:val="003E5B82"/>
    <w:rsid w:val="003E6361"/>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4B68"/>
    <w:rsid w:val="00424E6D"/>
    <w:rsid w:val="00425BD2"/>
    <w:rsid w:val="00425C12"/>
    <w:rsid w:val="00425C4E"/>
    <w:rsid w:val="004266F2"/>
    <w:rsid w:val="00427516"/>
    <w:rsid w:val="00427BA0"/>
    <w:rsid w:val="00430718"/>
    <w:rsid w:val="004313D2"/>
    <w:rsid w:val="0043151E"/>
    <w:rsid w:val="00431869"/>
    <w:rsid w:val="00431954"/>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1FD2"/>
    <w:rsid w:val="00472648"/>
    <w:rsid w:val="00473088"/>
    <w:rsid w:val="004749D9"/>
    <w:rsid w:val="0047602B"/>
    <w:rsid w:val="00477E34"/>
    <w:rsid w:val="00480798"/>
    <w:rsid w:val="0048148D"/>
    <w:rsid w:val="004825E0"/>
    <w:rsid w:val="00484342"/>
    <w:rsid w:val="00484C93"/>
    <w:rsid w:val="0048644C"/>
    <w:rsid w:val="0048656F"/>
    <w:rsid w:val="004865F1"/>
    <w:rsid w:val="00486D7B"/>
    <w:rsid w:val="0049024D"/>
    <w:rsid w:val="004904DD"/>
    <w:rsid w:val="004915CE"/>
    <w:rsid w:val="00492C8C"/>
    <w:rsid w:val="00493E82"/>
    <w:rsid w:val="004948B8"/>
    <w:rsid w:val="0049517F"/>
    <w:rsid w:val="0049599F"/>
    <w:rsid w:val="00495EFA"/>
    <w:rsid w:val="004973B5"/>
    <w:rsid w:val="004976B6"/>
    <w:rsid w:val="00497C69"/>
    <w:rsid w:val="004A0159"/>
    <w:rsid w:val="004A0806"/>
    <w:rsid w:val="004A0F68"/>
    <w:rsid w:val="004A1062"/>
    <w:rsid w:val="004A3B72"/>
    <w:rsid w:val="004A4259"/>
    <w:rsid w:val="004A4431"/>
    <w:rsid w:val="004A5171"/>
    <w:rsid w:val="004A6AD6"/>
    <w:rsid w:val="004A709F"/>
    <w:rsid w:val="004A774E"/>
    <w:rsid w:val="004B196C"/>
    <w:rsid w:val="004B2116"/>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16"/>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F01D6"/>
    <w:rsid w:val="004F0E3F"/>
    <w:rsid w:val="004F1CD9"/>
    <w:rsid w:val="004F3F95"/>
    <w:rsid w:val="004F4141"/>
    <w:rsid w:val="004F50EA"/>
    <w:rsid w:val="004F6AE9"/>
    <w:rsid w:val="004F6D9D"/>
    <w:rsid w:val="00500076"/>
    <w:rsid w:val="00500FB0"/>
    <w:rsid w:val="005013B3"/>
    <w:rsid w:val="005018EC"/>
    <w:rsid w:val="00503168"/>
    <w:rsid w:val="00505150"/>
    <w:rsid w:val="005051ED"/>
    <w:rsid w:val="00505803"/>
    <w:rsid w:val="00507B1D"/>
    <w:rsid w:val="00510313"/>
    <w:rsid w:val="005103CF"/>
    <w:rsid w:val="00510769"/>
    <w:rsid w:val="00511230"/>
    <w:rsid w:val="005115B8"/>
    <w:rsid w:val="00512587"/>
    <w:rsid w:val="00514956"/>
    <w:rsid w:val="0051572A"/>
    <w:rsid w:val="0051581B"/>
    <w:rsid w:val="00515FC4"/>
    <w:rsid w:val="005161F8"/>
    <w:rsid w:val="00516C31"/>
    <w:rsid w:val="005172B5"/>
    <w:rsid w:val="00517373"/>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2624"/>
    <w:rsid w:val="0054325D"/>
    <w:rsid w:val="00545A4C"/>
    <w:rsid w:val="0054631E"/>
    <w:rsid w:val="005477D3"/>
    <w:rsid w:val="00547F60"/>
    <w:rsid w:val="005511B5"/>
    <w:rsid w:val="00551E19"/>
    <w:rsid w:val="00552265"/>
    <w:rsid w:val="005534A9"/>
    <w:rsid w:val="00553710"/>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287"/>
    <w:rsid w:val="005729E0"/>
    <w:rsid w:val="005738F7"/>
    <w:rsid w:val="00573F0A"/>
    <w:rsid w:val="00574726"/>
    <w:rsid w:val="00575BE7"/>
    <w:rsid w:val="00575CC1"/>
    <w:rsid w:val="005774CA"/>
    <w:rsid w:val="005776E8"/>
    <w:rsid w:val="0057771B"/>
    <w:rsid w:val="005777D5"/>
    <w:rsid w:val="00577E56"/>
    <w:rsid w:val="005806A4"/>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C025F"/>
    <w:rsid w:val="005C0DB7"/>
    <w:rsid w:val="005C1839"/>
    <w:rsid w:val="005C2574"/>
    <w:rsid w:val="005C2C0C"/>
    <w:rsid w:val="005C469E"/>
    <w:rsid w:val="005C47D0"/>
    <w:rsid w:val="005C607E"/>
    <w:rsid w:val="005C76CE"/>
    <w:rsid w:val="005D0597"/>
    <w:rsid w:val="005D0AB5"/>
    <w:rsid w:val="005D123D"/>
    <w:rsid w:val="005D133A"/>
    <w:rsid w:val="005D2671"/>
    <w:rsid w:val="005D38B5"/>
    <w:rsid w:val="005D4CBA"/>
    <w:rsid w:val="005D5E4B"/>
    <w:rsid w:val="005D5E65"/>
    <w:rsid w:val="005D646C"/>
    <w:rsid w:val="005D6B8D"/>
    <w:rsid w:val="005E070E"/>
    <w:rsid w:val="005E1AB9"/>
    <w:rsid w:val="005E1B55"/>
    <w:rsid w:val="005E1F86"/>
    <w:rsid w:val="005E2D87"/>
    <w:rsid w:val="005E4ACF"/>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1533"/>
    <w:rsid w:val="006019FD"/>
    <w:rsid w:val="0060207B"/>
    <w:rsid w:val="0060318B"/>
    <w:rsid w:val="0060335F"/>
    <w:rsid w:val="00604068"/>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54B6"/>
    <w:rsid w:val="0061601C"/>
    <w:rsid w:val="006169FD"/>
    <w:rsid w:val="00617276"/>
    <w:rsid w:val="0061767E"/>
    <w:rsid w:val="00620242"/>
    <w:rsid w:val="00620555"/>
    <w:rsid w:val="00621441"/>
    <w:rsid w:val="00621836"/>
    <w:rsid w:val="00621A52"/>
    <w:rsid w:val="006228F4"/>
    <w:rsid w:val="00622D71"/>
    <w:rsid w:val="0062353A"/>
    <w:rsid w:val="006260C2"/>
    <w:rsid w:val="00626571"/>
    <w:rsid w:val="00627D23"/>
    <w:rsid w:val="00627FD0"/>
    <w:rsid w:val="0063039B"/>
    <w:rsid w:val="00631177"/>
    <w:rsid w:val="00631F7C"/>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67658"/>
    <w:rsid w:val="006711C0"/>
    <w:rsid w:val="006714D1"/>
    <w:rsid w:val="006715FF"/>
    <w:rsid w:val="00672123"/>
    <w:rsid w:val="00673804"/>
    <w:rsid w:val="00673BE4"/>
    <w:rsid w:val="00673ECE"/>
    <w:rsid w:val="006751B5"/>
    <w:rsid w:val="00675BF3"/>
    <w:rsid w:val="0067662C"/>
    <w:rsid w:val="00676E7D"/>
    <w:rsid w:val="00676F7A"/>
    <w:rsid w:val="00677F46"/>
    <w:rsid w:val="00680D8F"/>
    <w:rsid w:val="00680F59"/>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6F4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1C0B"/>
    <w:rsid w:val="006C1FF7"/>
    <w:rsid w:val="006C4CF1"/>
    <w:rsid w:val="006C55B4"/>
    <w:rsid w:val="006C5E80"/>
    <w:rsid w:val="006C660C"/>
    <w:rsid w:val="006C74AB"/>
    <w:rsid w:val="006C7E4E"/>
    <w:rsid w:val="006D0AE6"/>
    <w:rsid w:val="006D2375"/>
    <w:rsid w:val="006D5858"/>
    <w:rsid w:val="006D611E"/>
    <w:rsid w:val="006D69A2"/>
    <w:rsid w:val="006D789A"/>
    <w:rsid w:val="006D7EF9"/>
    <w:rsid w:val="006E016D"/>
    <w:rsid w:val="006E0941"/>
    <w:rsid w:val="006E0B80"/>
    <w:rsid w:val="006E1F7B"/>
    <w:rsid w:val="006E293B"/>
    <w:rsid w:val="006E2F29"/>
    <w:rsid w:val="006E39C5"/>
    <w:rsid w:val="006E3C3A"/>
    <w:rsid w:val="006E4826"/>
    <w:rsid w:val="006E4B05"/>
    <w:rsid w:val="006E4B27"/>
    <w:rsid w:val="006E4D85"/>
    <w:rsid w:val="006E5662"/>
    <w:rsid w:val="006E5D21"/>
    <w:rsid w:val="006E66EE"/>
    <w:rsid w:val="006E67D9"/>
    <w:rsid w:val="006E758B"/>
    <w:rsid w:val="006E75D7"/>
    <w:rsid w:val="006F0A63"/>
    <w:rsid w:val="006F0D84"/>
    <w:rsid w:val="006F1C26"/>
    <w:rsid w:val="006F1C4A"/>
    <w:rsid w:val="006F206C"/>
    <w:rsid w:val="006F2CF9"/>
    <w:rsid w:val="006F2F21"/>
    <w:rsid w:val="006F3206"/>
    <w:rsid w:val="006F6464"/>
    <w:rsid w:val="006F7150"/>
    <w:rsid w:val="006F728E"/>
    <w:rsid w:val="006F7491"/>
    <w:rsid w:val="006F7AFF"/>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5E13"/>
    <w:rsid w:val="00717936"/>
    <w:rsid w:val="00717D79"/>
    <w:rsid w:val="00720A65"/>
    <w:rsid w:val="00722167"/>
    <w:rsid w:val="00724C81"/>
    <w:rsid w:val="007257F1"/>
    <w:rsid w:val="00726006"/>
    <w:rsid w:val="00726A2C"/>
    <w:rsid w:val="0072736E"/>
    <w:rsid w:val="007275B5"/>
    <w:rsid w:val="00730535"/>
    <w:rsid w:val="00731340"/>
    <w:rsid w:val="00732A8F"/>
    <w:rsid w:val="00732BD2"/>
    <w:rsid w:val="0073321D"/>
    <w:rsid w:val="00734D71"/>
    <w:rsid w:val="00734F2B"/>
    <w:rsid w:val="00735083"/>
    <w:rsid w:val="00735103"/>
    <w:rsid w:val="00735A62"/>
    <w:rsid w:val="00735CD9"/>
    <w:rsid w:val="00736A32"/>
    <w:rsid w:val="00740077"/>
    <w:rsid w:val="007410E3"/>
    <w:rsid w:val="0074151C"/>
    <w:rsid w:val="00741BAE"/>
    <w:rsid w:val="007435B1"/>
    <w:rsid w:val="00743C17"/>
    <w:rsid w:val="00744419"/>
    <w:rsid w:val="007445BA"/>
    <w:rsid w:val="00744726"/>
    <w:rsid w:val="00747708"/>
    <w:rsid w:val="00747F9B"/>
    <w:rsid w:val="00750006"/>
    <w:rsid w:val="007501B7"/>
    <w:rsid w:val="00751784"/>
    <w:rsid w:val="00751FB2"/>
    <w:rsid w:val="0075219F"/>
    <w:rsid w:val="00752864"/>
    <w:rsid w:val="00753BB4"/>
    <w:rsid w:val="00753E9E"/>
    <w:rsid w:val="00756C80"/>
    <w:rsid w:val="00757170"/>
    <w:rsid w:val="00760204"/>
    <w:rsid w:val="00760331"/>
    <w:rsid w:val="0076095F"/>
    <w:rsid w:val="0076166B"/>
    <w:rsid w:val="00761C21"/>
    <w:rsid w:val="00762867"/>
    <w:rsid w:val="00762BCF"/>
    <w:rsid w:val="00763B8A"/>
    <w:rsid w:val="007647FF"/>
    <w:rsid w:val="007650B9"/>
    <w:rsid w:val="00766A95"/>
    <w:rsid w:val="00766AB7"/>
    <w:rsid w:val="00766E09"/>
    <w:rsid w:val="007677C9"/>
    <w:rsid w:val="00767BA7"/>
    <w:rsid w:val="00767E9E"/>
    <w:rsid w:val="007702F7"/>
    <w:rsid w:val="00770AA3"/>
    <w:rsid w:val="00770C07"/>
    <w:rsid w:val="00773A9F"/>
    <w:rsid w:val="007749FB"/>
    <w:rsid w:val="007750C5"/>
    <w:rsid w:val="007753C1"/>
    <w:rsid w:val="007760DA"/>
    <w:rsid w:val="00776E52"/>
    <w:rsid w:val="00777DB4"/>
    <w:rsid w:val="00780771"/>
    <w:rsid w:val="00780CDA"/>
    <w:rsid w:val="00780DF5"/>
    <w:rsid w:val="00780E84"/>
    <w:rsid w:val="007818FE"/>
    <w:rsid w:val="00781F95"/>
    <w:rsid w:val="007823B6"/>
    <w:rsid w:val="007835F1"/>
    <w:rsid w:val="00783B0C"/>
    <w:rsid w:val="00783CE5"/>
    <w:rsid w:val="00784623"/>
    <w:rsid w:val="0078496A"/>
    <w:rsid w:val="00785797"/>
    <w:rsid w:val="007857C3"/>
    <w:rsid w:val="00785B49"/>
    <w:rsid w:val="00787DA2"/>
    <w:rsid w:val="00792AB7"/>
    <w:rsid w:val="00792ED9"/>
    <w:rsid w:val="0079358B"/>
    <w:rsid w:val="00793F90"/>
    <w:rsid w:val="00794A9D"/>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4DAD"/>
    <w:rsid w:val="007A6203"/>
    <w:rsid w:val="007A7948"/>
    <w:rsid w:val="007B017B"/>
    <w:rsid w:val="007B022E"/>
    <w:rsid w:val="007B08CC"/>
    <w:rsid w:val="007B0AB2"/>
    <w:rsid w:val="007B13FE"/>
    <w:rsid w:val="007B1D4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3F59"/>
    <w:rsid w:val="007D406F"/>
    <w:rsid w:val="007D4D18"/>
    <w:rsid w:val="007D66E4"/>
    <w:rsid w:val="007E008A"/>
    <w:rsid w:val="007E0407"/>
    <w:rsid w:val="007E0BF4"/>
    <w:rsid w:val="007E1633"/>
    <w:rsid w:val="007E31E9"/>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7567"/>
    <w:rsid w:val="00837619"/>
    <w:rsid w:val="00837C11"/>
    <w:rsid w:val="00837C64"/>
    <w:rsid w:val="00840694"/>
    <w:rsid w:val="0084080E"/>
    <w:rsid w:val="00840FF4"/>
    <w:rsid w:val="00841F89"/>
    <w:rsid w:val="00842195"/>
    <w:rsid w:val="00844514"/>
    <w:rsid w:val="008450AA"/>
    <w:rsid w:val="008451DA"/>
    <w:rsid w:val="00845DE4"/>
    <w:rsid w:val="00847798"/>
    <w:rsid w:val="00847A25"/>
    <w:rsid w:val="00847EF2"/>
    <w:rsid w:val="008504F6"/>
    <w:rsid w:val="00852168"/>
    <w:rsid w:val="0085271A"/>
    <w:rsid w:val="008530F3"/>
    <w:rsid w:val="00853432"/>
    <w:rsid w:val="008541BA"/>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9749D"/>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3652"/>
    <w:rsid w:val="008C3C41"/>
    <w:rsid w:val="008C3EA4"/>
    <w:rsid w:val="008C4404"/>
    <w:rsid w:val="008C4786"/>
    <w:rsid w:val="008C4C3D"/>
    <w:rsid w:val="008C514F"/>
    <w:rsid w:val="008C5856"/>
    <w:rsid w:val="008C5E9C"/>
    <w:rsid w:val="008C6BFD"/>
    <w:rsid w:val="008C6C3F"/>
    <w:rsid w:val="008D0EA0"/>
    <w:rsid w:val="008D274C"/>
    <w:rsid w:val="008D34A3"/>
    <w:rsid w:val="008D34C7"/>
    <w:rsid w:val="008D469D"/>
    <w:rsid w:val="008D4ABD"/>
    <w:rsid w:val="008D4EBB"/>
    <w:rsid w:val="008D65F0"/>
    <w:rsid w:val="008D6621"/>
    <w:rsid w:val="008D6AF1"/>
    <w:rsid w:val="008D78D8"/>
    <w:rsid w:val="008D7AD7"/>
    <w:rsid w:val="008D7EC3"/>
    <w:rsid w:val="008E02A2"/>
    <w:rsid w:val="008E211B"/>
    <w:rsid w:val="008E26F3"/>
    <w:rsid w:val="008E2E90"/>
    <w:rsid w:val="008E3F86"/>
    <w:rsid w:val="008E77DA"/>
    <w:rsid w:val="008F1233"/>
    <w:rsid w:val="008F12B7"/>
    <w:rsid w:val="008F18A9"/>
    <w:rsid w:val="008F2BEE"/>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4DA"/>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6892"/>
    <w:rsid w:val="00926FB9"/>
    <w:rsid w:val="00930F57"/>
    <w:rsid w:val="0093160E"/>
    <w:rsid w:val="009317F3"/>
    <w:rsid w:val="00932660"/>
    <w:rsid w:val="00932A4F"/>
    <w:rsid w:val="00932EFC"/>
    <w:rsid w:val="00933259"/>
    <w:rsid w:val="00933900"/>
    <w:rsid w:val="00933A52"/>
    <w:rsid w:val="0093634B"/>
    <w:rsid w:val="009367C4"/>
    <w:rsid w:val="009369D2"/>
    <w:rsid w:val="009377E1"/>
    <w:rsid w:val="0094218F"/>
    <w:rsid w:val="00943450"/>
    <w:rsid w:val="00943D47"/>
    <w:rsid w:val="00943FE7"/>
    <w:rsid w:val="009446B8"/>
    <w:rsid w:val="00944F53"/>
    <w:rsid w:val="00945201"/>
    <w:rsid w:val="009460A7"/>
    <w:rsid w:val="0094642D"/>
    <w:rsid w:val="0094655A"/>
    <w:rsid w:val="00946701"/>
    <w:rsid w:val="00946AC8"/>
    <w:rsid w:val="00947387"/>
    <w:rsid w:val="00950066"/>
    <w:rsid w:val="009501EE"/>
    <w:rsid w:val="00950FBB"/>
    <w:rsid w:val="00951EB0"/>
    <w:rsid w:val="00951EB5"/>
    <w:rsid w:val="009523F8"/>
    <w:rsid w:val="00952515"/>
    <w:rsid w:val="00952B0A"/>
    <w:rsid w:val="00953238"/>
    <w:rsid w:val="00953713"/>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FAB"/>
    <w:rsid w:val="00970428"/>
    <w:rsid w:val="00971230"/>
    <w:rsid w:val="0097137C"/>
    <w:rsid w:val="009713E9"/>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CA"/>
    <w:rsid w:val="00981956"/>
    <w:rsid w:val="00981964"/>
    <w:rsid w:val="009827E9"/>
    <w:rsid w:val="00982AEA"/>
    <w:rsid w:val="00985931"/>
    <w:rsid w:val="009860F2"/>
    <w:rsid w:val="009875B2"/>
    <w:rsid w:val="00987ABF"/>
    <w:rsid w:val="00990094"/>
    <w:rsid w:val="00991248"/>
    <w:rsid w:val="0099141A"/>
    <w:rsid w:val="0099191A"/>
    <w:rsid w:val="00991E6C"/>
    <w:rsid w:val="009923AC"/>
    <w:rsid w:val="00994A62"/>
    <w:rsid w:val="009958B7"/>
    <w:rsid w:val="00995EB8"/>
    <w:rsid w:val="009979F5"/>
    <w:rsid w:val="009A04F2"/>
    <w:rsid w:val="009A186F"/>
    <w:rsid w:val="009A1A1F"/>
    <w:rsid w:val="009A2361"/>
    <w:rsid w:val="009A2B2D"/>
    <w:rsid w:val="009A3DC5"/>
    <w:rsid w:val="009A45DC"/>
    <w:rsid w:val="009A4DA2"/>
    <w:rsid w:val="009A6055"/>
    <w:rsid w:val="009A704B"/>
    <w:rsid w:val="009B0454"/>
    <w:rsid w:val="009B10CE"/>
    <w:rsid w:val="009B120E"/>
    <w:rsid w:val="009B1A55"/>
    <w:rsid w:val="009B2E78"/>
    <w:rsid w:val="009B377D"/>
    <w:rsid w:val="009B3B61"/>
    <w:rsid w:val="009B517B"/>
    <w:rsid w:val="009B5A30"/>
    <w:rsid w:val="009B5E48"/>
    <w:rsid w:val="009B6A69"/>
    <w:rsid w:val="009C1A33"/>
    <w:rsid w:val="009C289C"/>
    <w:rsid w:val="009C32C0"/>
    <w:rsid w:val="009C3CF4"/>
    <w:rsid w:val="009C3F25"/>
    <w:rsid w:val="009C4AF9"/>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F014C"/>
    <w:rsid w:val="009F1EA6"/>
    <w:rsid w:val="009F1FC4"/>
    <w:rsid w:val="009F234D"/>
    <w:rsid w:val="009F25DB"/>
    <w:rsid w:val="009F3562"/>
    <w:rsid w:val="009F4714"/>
    <w:rsid w:val="009F4BA0"/>
    <w:rsid w:val="009F4BD9"/>
    <w:rsid w:val="009F5043"/>
    <w:rsid w:val="009F5366"/>
    <w:rsid w:val="009F5825"/>
    <w:rsid w:val="009F5DE7"/>
    <w:rsid w:val="009F6237"/>
    <w:rsid w:val="009F7281"/>
    <w:rsid w:val="009F796B"/>
    <w:rsid w:val="009F7A1E"/>
    <w:rsid w:val="00A0011C"/>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20537"/>
    <w:rsid w:val="00A21186"/>
    <w:rsid w:val="00A212DD"/>
    <w:rsid w:val="00A21328"/>
    <w:rsid w:val="00A22D6B"/>
    <w:rsid w:val="00A23FA9"/>
    <w:rsid w:val="00A25E48"/>
    <w:rsid w:val="00A25E7D"/>
    <w:rsid w:val="00A31105"/>
    <w:rsid w:val="00A33430"/>
    <w:rsid w:val="00A338BD"/>
    <w:rsid w:val="00A34104"/>
    <w:rsid w:val="00A344DB"/>
    <w:rsid w:val="00A35C6D"/>
    <w:rsid w:val="00A36539"/>
    <w:rsid w:val="00A36D00"/>
    <w:rsid w:val="00A37193"/>
    <w:rsid w:val="00A37216"/>
    <w:rsid w:val="00A37630"/>
    <w:rsid w:val="00A40346"/>
    <w:rsid w:val="00A40A3E"/>
    <w:rsid w:val="00A40C87"/>
    <w:rsid w:val="00A41C46"/>
    <w:rsid w:val="00A41CDF"/>
    <w:rsid w:val="00A42C6E"/>
    <w:rsid w:val="00A439AC"/>
    <w:rsid w:val="00A43F8D"/>
    <w:rsid w:val="00A44191"/>
    <w:rsid w:val="00A46058"/>
    <w:rsid w:val="00A46261"/>
    <w:rsid w:val="00A46326"/>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431B"/>
    <w:rsid w:val="00A65294"/>
    <w:rsid w:val="00A65386"/>
    <w:rsid w:val="00A6569A"/>
    <w:rsid w:val="00A65A82"/>
    <w:rsid w:val="00A65AFB"/>
    <w:rsid w:val="00A66AA1"/>
    <w:rsid w:val="00A67091"/>
    <w:rsid w:val="00A67C37"/>
    <w:rsid w:val="00A67F6C"/>
    <w:rsid w:val="00A71BEA"/>
    <w:rsid w:val="00A73029"/>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12DA"/>
    <w:rsid w:val="00A940BE"/>
    <w:rsid w:val="00A95A01"/>
    <w:rsid w:val="00A96041"/>
    <w:rsid w:val="00A97147"/>
    <w:rsid w:val="00A97224"/>
    <w:rsid w:val="00A97617"/>
    <w:rsid w:val="00A97723"/>
    <w:rsid w:val="00A977F5"/>
    <w:rsid w:val="00AA11CA"/>
    <w:rsid w:val="00AA237B"/>
    <w:rsid w:val="00AA3BDA"/>
    <w:rsid w:val="00AA483F"/>
    <w:rsid w:val="00AA4C21"/>
    <w:rsid w:val="00AA5BF2"/>
    <w:rsid w:val="00AA6966"/>
    <w:rsid w:val="00AA77DC"/>
    <w:rsid w:val="00AA7B22"/>
    <w:rsid w:val="00AA7EEF"/>
    <w:rsid w:val="00AB0F84"/>
    <w:rsid w:val="00AB1EC6"/>
    <w:rsid w:val="00AB7CCB"/>
    <w:rsid w:val="00AC03EE"/>
    <w:rsid w:val="00AC0748"/>
    <w:rsid w:val="00AC0CC1"/>
    <w:rsid w:val="00AC11AB"/>
    <w:rsid w:val="00AC19B3"/>
    <w:rsid w:val="00AC1D0A"/>
    <w:rsid w:val="00AC1DE3"/>
    <w:rsid w:val="00AC2690"/>
    <w:rsid w:val="00AC3F9A"/>
    <w:rsid w:val="00AC46C0"/>
    <w:rsid w:val="00AC5248"/>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4F88"/>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593"/>
    <w:rsid w:val="00B14C9A"/>
    <w:rsid w:val="00B14FD7"/>
    <w:rsid w:val="00B167BD"/>
    <w:rsid w:val="00B2055E"/>
    <w:rsid w:val="00B20A1A"/>
    <w:rsid w:val="00B21FA1"/>
    <w:rsid w:val="00B22D89"/>
    <w:rsid w:val="00B23243"/>
    <w:rsid w:val="00B24AE8"/>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636C"/>
    <w:rsid w:val="00B466DA"/>
    <w:rsid w:val="00B47085"/>
    <w:rsid w:val="00B47407"/>
    <w:rsid w:val="00B47966"/>
    <w:rsid w:val="00B50CB1"/>
    <w:rsid w:val="00B528AD"/>
    <w:rsid w:val="00B52BC7"/>
    <w:rsid w:val="00B533BF"/>
    <w:rsid w:val="00B53AA3"/>
    <w:rsid w:val="00B547F0"/>
    <w:rsid w:val="00B54A7E"/>
    <w:rsid w:val="00B54F5B"/>
    <w:rsid w:val="00B55222"/>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32EC"/>
    <w:rsid w:val="00B648A8"/>
    <w:rsid w:val="00B64927"/>
    <w:rsid w:val="00B654F5"/>
    <w:rsid w:val="00B656BE"/>
    <w:rsid w:val="00B65765"/>
    <w:rsid w:val="00B65A03"/>
    <w:rsid w:val="00B677A8"/>
    <w:rsid w:val="00B70729"/>
    <w:rsid w:val="00B70748"/>
    <w:rsid w:val="00B7142E"/>
    <w:rsid w:val="00B717E1"/>
    <w:rsid w:val="00B71B82"/>
    <w:rsid w:val="00B7236F"/>
    <w:rsid w:val="00B72539"/>
    <w:rsid w:val="00B72CA0"/>
    <w:rsid w:val="00B73D9A"/>
    <w:rsid w:val="00B73FFE"/>
    <w:rsid w:val="00B74158"/>
    <w:rsid w:val="00B7435A"/>
    <w:rsid w:val="00B748B2"/>
    <w:rsid w:val="00B74F5A"/>
    <w:rsid w:val="00B759E2"/>
    <w:rsid w:val="00B76B45"/>
    <w:rsid w:val="00B76D1B"/>
    <w:rsid w:val="00B76D31"/>
    <w:rsid w:val="00B80E7B"/>
    <w:rsid w:val="00B81241"/>
    <w:rsid w:val="00B81577"/>
    <w:rsid w:val="00B81D07"/>
    <w:rsid w:val="00B82852"/>
    <w:rsid w:val="00B83540"/>
    <w:rsid w:val="00B83A3E"/>
    <w:rsid w:val="00B83CE3"/>
    <w:rsid w:val="00B8444F"/>
    <w:rsid w:val="00B86408"/>
    <w:rsid w:val="00B87324"/>
    <w:rsid w:val="00B87E91"/>
    <w:rsid w:val="00B910C2"/>
    <w:rsid w:val="00B92652"/>
    <w:rsid w:val="00B92845"/>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2890"/>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4F1"/>
    <w:rsid w:val="00BD0C91"/>
    <w:rsid w:val="00BD0E15"/>
    <w:rsid w:val="00BD0F81"/>
    <w:rsid w:val="00BD101D"/>
    <w:rsid w:val="00BD5EE0"/>
    <w:rsid w:val="00BD667B"/>
    <w:rsid w:val="00BD68D0"/>
    <w:rsid w:val="00BD6D20"/>
    <w:rsid w:val="00BD6E48"/>
    <w:rsid w:val="00BD7D87"/>
    <w:rsid w:val="00BE1C32"/>
    <w:rsid w:val="00BE2041"/>
    <w:rsid w:val="00BE2CC9"/>
    <w:rsid w:val="00BE4057"/>
    <w:rsid w:val="00BE4F45"/>
    <w:rsid w:val="00BE6331"/>
    <w:rsid w:val="00BE6BB9"/>
    <w:rsid w:val="00BE6E4B"/>
    <w:rsid w:val="00BE6F6C"/>
    <w:rsid w:val="00BE7209"/>
    <w:rsid w:val="00BE72FF"/>
    <w:rsid w:val="00BE795A"/>
    <w:rsid w:val="00BE7DC0"/>
    <w:rsid w:val="00BF2AF6"/>
    <w:rsid w:val="00BF3C61"/>
    <w:rsid w:val="00BF3D75"/>
    <w:rsid w:val="00BF3D76"/>
    <w:rsid w:val="00BF40DF"/>
    <w:rsid w:val="00BF495A"/>
    <w:rsid w:val="00BF4C0F"/>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C4B"/>
    <w:rsid w:val="00C115F2"/>
    <w:rsid w:val="00C13C83"/>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4998"/>
    <w:rsid w:val="00C259A0"/>
    <w:rsid w:val="00C26912"/>
    <w:rsid w:val="00C27A9B"/>
    <w:rsid w:val="00C3013F"/>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5F67"/>
    <w:rsid w:val="00C56A47"/>
    <w:rsid w:val="00C609FB"/>
    <w:rsid w:val="00C60F71"/>
    <w:rsid w:val="00C61ACF"/>
    <w:rsid w:val="00C62465"/>
    <w:rsid w:val="00C6279E"/>
    <w:rsid w:val="00C62BAF"/>
    <w:rsid w:val="00C63FAA"/>
    <w:rsid w:val="00C64D51"/>
    <w:rsid w:val="00C659FC"/>
    <w:rsid w:val="00C65CCE"/>
    <w:rsid w:val="00C67CDE"/>
    <w:rsid w:val="00C70004"/>
    <w:rsid w:val="00C7051D"/>
    <w:rsid w:val="00C708B0"/>
    <w:rsid w:val="00C70B36"/>
    <w:rsid w:val="00C70B38"/>
    <w:rsid w:val="00C72F9D"/>
    <w:rsid w:val="00C7423E"/>
    <w:rsid w:val="00C75014"/>
    <w:rsid w:val="00C75764"/>
    <w:rsid w:val="00C7601E"/>
    <w:rsid w:val="00C76254"/>
    <w:rsid w:val="00C7640B"/>
    <w:rsid w:val="00C7678E"/>
    <w:rsid w:val="00C76ED7"/>
    <w:rsid w:val="00C76FAA"/>
    <w:rsid w:val="00C77081"/>
    <w:rsid w:val="00C818FB"/>
    <w:rsid w:val="00C819C8"/>
    <w:rsid w:val="00C83810"/>
    <w:rsid w:val="00C83A51"/>
    <w:rsid w:val="00C83BD6"/>
    <w:rsid w:val="00C83FE2"/>
    <w:rsid w:val="00C8558B"/>
    <w:rsid w:val="00C85EB2"/>
    <w:rsid w:val="00C85EE6"/>
    <w:rsid w:val="00C87012"/>
    <w:rsid w:val="00C87536"/>
    <w:rsid w:val="00C877C4"/>
    <w:rsid w:val="00C87B00"/>
    <w:rsid w:val="00C90287"/>
    <w:rsid w:val="00C905BA"/>
    <w:rsid w:val="00C92101"/>
    <w:rsid w:val="00C9217F"/>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A7623"/>
    <w:rsid w:val="00CB2520"/>
    <w:rsid w:val="00CB2AA8"/>
    <w:rsid w:val="00CB2B1E"/>
    <w:rsid w:val="00CB2F59"/>
    <w:rsid w:val="00CB3D69"/>
    <w:rsid w:val="00CB4DEB"/>
    <w:rsid w:val="00CB5348"/>
    <w:rsid w:val="00CB60DD"/>
    <w:rsid w:val="00CB7BE8"/>
    <w:rsid w:val="00CC0736"/>
    <w:rsid w:val="00CC0B19"/>
    <w:rsid w:val="00CC0EFB"/>
    <w:rsid w:val="00CC0F5D"/>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877"/>
    <w:rsid w:val="00CF0989"/>
    <w:rsid w:val="00CF26E8"/>
    <w:rsid w:val="00CF32B5"/>
    <w:rsid w:val="00CF36C7"/>
    <w:rsid w:val="00CF3E3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5417"/>
    <w:rsid w:val="00D15E00"/>
    <w:rsid w:val="00D15E94"/>
    <w:rsid w:val="00D1622B"/>
    <w:rsid w:val="00D16C5C"/>
    <w:rsid w:val="00D22524"/>
    <w:rsid w:val="00D243AD"/>
    <w:rsid w:val="00D24CE0"/>
    <w:rsid w:val="00D25940"/>
    <w:rsid w:val="00D26418"/>
    <w:rsid w:val="00D27AF8"/>
    <w:rsid w:val="00D3060C"/>
    <w:rsid w:val="00D316B3"/>
    <w:rsid w:val="00D31F36"/>
    <w:rsid w:val="00D31F65"/>
    <w:rsid w:val="00D32513"/>
    <w:rsid w:val="00D3302B"/>
    <w:rsid w:val="00D33AAD"/>
    <w:rsid w:val="00D33C49"/>
    <w:rsid w:val="00D34B18"/>
    <w:rsid w:val="00D34ED0"/>
    <w:rsid w:val="00D34FC7"/>
    <w:rsid w:val="00D35185"/>
    <w:rsid w:val="00D371F3"/>
    <w:rsid w:val="00D407C9"/>
    <w:rsid w:val="00D40E5C"/>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1D12"/>
    <w:rsid w:val="00D72348"/>
    <w:rsid w:val="00D7247B"/>
    <w:rsid w:val="00D72599"/>
    <w:rsid w:val="00D72D89"/>
    <w:rsid w:val="00D73F2B"/>
    <w:rsid w:val="00D741A9"/>
    <w:rsid w:val="00D743D6"/>
    <w:rsid w:val="00D745C7"/>
    <w:rsid w:val="00D75338"/>
    <w:rsid w:val="00D75564"/>
    <w:rsid w:val="00D76431"/>
    <w:rsid w:val="00D766A8"/>
    <w:rsid w:val="00D76B23"/>
    <w:rsid w:val="00D76DBA"/>
    <w:rsid w:val="00D776C3"/>
    <w:rsid w:val="00D77AB7"/>
    <w:rsid w:val="00D808A6"/>
    <w:rsid w:val="00D81095"/>
    <w:rsid w:val="00D817D4"/>
    <w:rsid w:val="00D821FE"/>
    <w:rsid w:val="00D8241E"/>
    <w:rsid w:val="00D82FF4"/>
    <w:rsid w:val="00D83413"/>
    <w:rsid w:val="00D83760"/>
    <w:rsid w:val="00D8519A"/>
    <w:rsid w:val="00D8580C"/>
    <w:rsid w:val="00D877C6"/>
    <w:rsid w:val="00D877F9"/>
    <w:rsid w:val="00D908C9"/>
    <w:rsid w:val="00D920A0"/>
    <w:rsid w:val="00D92276"/>
    <w:rsid w:val="00D92F97"/>
    <w:rsid w:val="00D936B0"/>
    <w:rsid w:val="00D936DC"/>
    <w:rsid w:val="00D93775"/>
    <w:rsid w:val="00D93B4B"/>
    <w:rsid w:val="00D93C80"/>
    <w:rsid w:val="00D953C0"/>
    <w:rsid w:val="00D967E4"/>
    <w:rsid w:val="00D97854"/>
    <w:rsid w:val="00DA1D24"/>
    <w:rsid w:val="00DA1DF7"/>
    <w:rsid w:val="00DA1F42"/>
    <w:rsid w:val="00DA378F"/>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09BD"/>
    <w:rsid w:val="00DF160A"/>
    <w:rsid w:val="00DF16DA"/>
    <w:rsid w:val="00DF19AC"/>
    <w:rsid w:val="00DF2462"/>
    <w:rsid w:val="00DF2FC8"/>
    <w:rsid w:val="00DF2FDC"/>
    <w:rsid w:val="00DF3DF4"/>
    <w:rsid w:val="00DF6107"/>
    <w:rsid w:val="00DF6356"/>
    <w:rsid w:val="00E00B16"/>
    <w:rsid w:val="00E00B55"/>
    <w:rsid w:val="00E010AB"/>
    <w:rsid w:val="00E01DE6"/>
    <w:rsid w:val="00E0278F"/>
    <w:rsid w:val="00E02942"/>
    <w:rsid w:val="00E03A35"/>
    <w:rsid w:val="00E04015"/>
    <w:rsid w:val="00E04946"/>
    <w:rsid w:val="00E04FEA"/>
    <w:rsid w:val="00E058BF"/>
    <w:rsid w:val="00E05A5E"/>
    <w:rsid w:val="00E06077"/>
    <w:rsid w:val="00E06BA9"/>
    <w:rsid w:val="00E07F1C"/>
    <w:rsid w:val="00E10492"/>
    <w:rsid w:val="00E10B3C"/>
    <w:rsid w:val="00E1131C"/>
    <w:rsid w:val="00E11AC1"/>
    <w:rsid w:val="00E11D32"/>
    <w:rsid w:val="00E11F9F"/>
    <w:rsid w:val="00E1208C"/>
    <w:rsid w:val="00E12097"/>
    <w:rsid w:val="00E1277B"/>
    <w:rsid w:val="00E129CC"/>
    <w:rsid w:val="00E13234"/>
    <w:rsid w:val="00E1437F"/>
    <w:rsid w:val="00E14E9D"/>
    <w:rsid w:val="00E156AF"/>
    <w:rsid w:val="00E15C7C"/>
    <w:rsid w:val="00E15D1F"/>
    <w:rsid w:val="00E15EB8"/>
    <w:rsid w:val="00E163C8"/>
    <w:rsid w:val="00E16400"/>
    <w:rsid w:val="00E16407"/>
    <w:rsid w:val="00E1678E"/>
    <w:rsid w:val="00E17312"/>
    <w:rsid w:val="00E17C3D"/>
    <w:rsid w:val="00E215A2"/>
    <w:rsid w:val="00E231FC"/>
    <w:rsid w:val="00E24703"/>
    <w:rsid w:val="00E24D54"/>
    <w:rsid w:val="00E24ED2"/>
    <w:rsid w:val="00E2687A"/>
    <w:rsid w:val="00E26E35"/>
    <w:rsid w:val="00E26EB8"/>
    <w:rsid w:val="00E3109B"/>
    <w:rsid w:val="00E31FC9"/>
    <w:rsid w:val="00E332EC"/>
    <w:rsid w:val="00E3341C"/>
    <w:rsid w:val="00E33D3B"/>
    <w:rsid w:val="00E350EA"/>
    <w:rsid w:val="00E36CCF"/>
    <w:rsid w:val="00E405B2"/>
    <w:rsid w:val="00E40AE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29F0"/>
    <w:rsid w:val="00E73990"/>
    <w:rsid w:val="00E74B34"/>
    <w:rsid w:val="00E77196"/>
    <w:rsid w:val="00E7796D"/>
    <w:rsid w:val="00E80122"/>
    <w:rsid w:val="00E80FBA"/>
    <w:rsid w:val="00E81432"/>
    <w:rsid w:val="00E82178"/>
    <w:rsid w:val="00E830C1"/>
    <w:rsid w:val="00E8383A"/>
    <w:rsid w:val="00E83AF6"/>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500F"/>
    <w:rsid w:val="00EB5171"/>
    <w:rsid w:val="00EB53F7"/>
    <w:rsid w:val="00EB55AB"/>
    <w:rsid w:val="00EB5972"/>
    <w:rsid w:val="00EB5D94"/>
    <w:rsid w:val="00EB7ABF"/>
    <w:rsid w:val="00EC2C05"/>
    <w:rsid w:val="00EC5377"/>
    <w:rsid w:val="00EC5F94"/>
    <w:rsid w:val="00EC7093"/>
    <w:rsid w:val="00EC7995"/>
    <w:rsid w:val="00ED1568"/>
    <w:rsid w:val="00ED177B"/>
    <w:rsid w:val="00ED1E7C"/>
    <w:rsid w:val="00ED21B0"/>
    <w:rsid w:val="00ED2D46"/>
    <w:rsid w:val="00ED4798"/>
    <w:rsid w:val="00ED4D41"/>
    <w:rsid w:val="00ED5912"/>
    <w:rsid w:val="00ED6747"/>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E7B65"/>
    <w:rsid w:val="00EF0A27"/>
    <w:rsid w:val="00EF1115"/>
    <w:rsid w:val="00EF1235"/>
    <w:rsid w:val="00EF1A59"/>
    <w:rsid w:val="00EF202A"/>
    <w:rsid w:val="00EF2039"/>
    <w:rsid w:val="00EF2628"/>
    <w:rsid w:val="00EF45EA"/>
    <w:rsid w:val="00EF4BF2"/>
    <w:rsid w:val="00EF53EA"/>
    <w:rsid w:val="00EF60BB"/>
    <w:rsid w:val="00EF62DD"/>
    <w:rsid w:val="00EF6910"/>
    <w:rsid w:val="00F00062"/>
    <w:rsid w:val="00F001AB"/>
    <w:rsid w:val="00F03147"/>
    <w:rsid w:val="00F040CD"/>
    <w:rsid w:val="00F041DD"/>
    <w:rsid w:val="00F04577"/>
    <w:rsid w:val="00F056CB"/>
    <w:rsid w:val="00F0602C"/>
    <w:rsid w:val="00F063EF"/>
    <w:rsid w:val="00F07688"/>
    <w:rsid w:val="00F07863"/>
    <w:rsid w:val="00F07D96"/>
    <w:rsid w:val="00F10CAA"/>
    <w:rsid w:val="00F11141"/>
    <w:rsid w:val="00F111E8"/>
    <w:rsid w:val="00F13D9E"/>
    <w:rsid w:val="00F1449D"/>
    <w:rsid w:val="00F1552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472CB"/>
    <w:rsid w:val="00F51395"/>
    <w:rsid w:val="00F535C2"/>
    <w:rsid w:val="00F559C3"/>
    <w:rsid w:val="00F56C5B"/>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5072"/>
    <w:rsid w:val="00F757B4"/>
    <w:rsid w:val="00F759E2"/>
    <w:rsid w:val="00F75CAE"/>
    <w:rsid w:val="00F7664F"/>
    <w:rsid w:val="00F77171"/>
    <w:rsid w:val="00F7788B"/>
    <w:rsid w:val="00F7791A"/>
    <w:rsid w:val="00F77EBB"/>
    <w:rsid w:val="00F81E33"/>
    <w:rsid w:val="00F84078"/>
    <w:rsid w:val="00F8413F"/>
    <w:rsid w:val="00F86353"/>
    <w:rsid w:val="00F86712"/>
    <w:rsid w:val="00F8760D"/>
    <w:rsid w:val="00F87818"/>
    <w:rsid w:val="00F90BAD"/>
    <w:rsid w:val="00F91131"/>
    <w:rsid w:val="00F9161B"/>
    <w:rsid w:val="00F93D0F"/>
    <w:rsid w:val="00F93F07"/>
    <w:rsid w:val="00F94ADB"/>
    <w:rsid w:val="00F95463"/>
    <w:rsid w:val="00F9572D"/>
    <w:rsid w:val="00F962DF"/>
    <w:rsid w:val="00F962E1"/>
    <w:rsid w:val="00F966AE"/>
    <w:rsid w:val="00F9685B"/>
    <w:rsid w:val="00F96934"/>
    <w:rsid w:val="00F971AB"/>
    <w:rsid w:val="00F97208"/>
    <w:rsid w:val="00F97460"/>
    <w:rsid w:val="00FA0B41"/>
    <w:rsid w:val="00FA1E08"/>
    <w:rsid w:val="00FA24A9"/>
    <w:rsid w:val="00FA2B0D"/>
    <w:rsid w:val="00FA2B62"/>
    <w:rsid w:val="00FA2CE7"/>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1EB"/>
    <w:rsid w:val="00FC5BDD"/>
    <w:rsid w:val="00FC607A"/>
    <w:rsid w:val="00FD00D1"/>
    <w:rsid w:val="00FD1902"/>
    <w:rsid w:val="00FD1BFB"/>
    <w:rsid w:val="00FD222F"/>
    <w:rsid w:val="00FD2857"/>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CA3"/>
    <w:rsid w:val="00FF1F50"/>
    <w:rsid w:val="00FF2216"/>
    <w:rsid w:val="00FF30EA"/>
    <w:rsid w:val="00FF39F8"/>
    <w:rsid w:val="00FF3CE1"/>
    <w:rsid w:val="00FF4382"/>
    <w:rsid w:val="00FF5547"/>
    <w:rsid w:val="00FF56EB"/>
    <w:rsid w:val="00FF5FDF"/>
    <w:rsid w:val="00FF6583"/>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6E67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67D9"/>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6E67D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6E67D9"/>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164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30</Pages>
  <Words>5671</Words>
  <Characters>34032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Przemysław Mentkowski</cp:lastModifiedBy>
  <cp:revision>12</cp:revision>
  <cp:lastPrinted>2023-02-10T11:37:00Z</cp:lastPrinted>
  <dcterms:created xsi:type="dcterms:W3CDTF">2024-12-17T09:44:00Z</dcterms:created>
  <dcterms:modified xsi:type="dcterms:W3CDTF">2025-01-13T14:18:00Z</dcterms:modified>
</cp:coreProperties>
</file>