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77777777" w:rsidR="007E2BE0" w:rsidRPr="000F4655" w:rsidRDefault="00372FF9" w:rsidP="000F4655">
      <w:pPr>
        <w:pStyle w:val="Tytu"/>
      </w:pPr>
      <w:r w:rsidRPr="000F4655">
        <w:rPr>
          <w:rFonts w:ascii="Arial" w:hAnsi="Arial"/>
          <w:b/>
          <w:spacing w:val="0"/>
          <w:kern w:val="0"/>
          <w:sz w:val="24"/>
        </w:rPr>
        <w:t>Kryteria wyboru projektów</w:t>
      </w:r>
    </w:p>
    <w:p w14:paraId="1DD762FA" w14:textId="0E73783F" w:rsidR="00011DDA" w:rsidRPr="00450795" w:rsidRDefault="00902479" w:rsidP="000F465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450795" w:rsidRDefault="00902479" w:rsidP="000F465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31CFC4E4" w:rsidR="00011DDA" w:rsidRPr="00D923BA" w:rsidRDefault="00372FF9" w:rsidP="000F4655">
      <w:pPr>
        <w:pStyle w:val="Podtytu"/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0F4655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0F4655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92359" w:rsidRPr="000F4655">
        <w:rPr>
          <w:rFonts w:ascii="Arial" w:hAnsi="Arial"/>
          <w:color w:val="auto"/>
          <w:spacing w:val="0"/>
          <w:sz w:val="24"/>
        </w:rPr>
        <w:t>FEKP.08.1</w:t>
      </w:r>
      <w:r w:rsidR="00D11C61" w:rsidRPr="000F4655">
        <w:rPr>
          <w:rFonts w:ascii="Arial" w:hAnsi="Arial"/>
          <w:color w:val="auto"/>
          <w:spacing w:val="0"/>
          <w:sz w:val="24"/>
        </w:rPr>
        <w:t>6</w:t>
      </w:r>
      <w:r w:rsidR="00392359" w:rsidRPr="000F4655">
        <w:rPr>
          <w:rFonts w:ascii="Arial" w:hAnsi="Arial"/>
          <w:color w:val="auto"/>
          <w:spacing w:val="0"/>
          <w:sz w:val="24"/>
        </w:rPr>
        <w:t xml:space="preserve"> Kształcenie zawodowe </w:t>
      </w:r>
      <w:r w:rsidR="00D11C61" w:rsidRPr="000F4655">
        <w:rPr>
          <w:rFonts w:ascii="Arial" w:hAnsi="Arial"/>
          <w:color w:val="auto"/>
          <w:spacing w:val="0"/>
          <w:sz w:val="24"/>
        </w:rPr>
        <w:t>ZITy regionalne</w:t>
      </w:r>
    </w:p>
    <w:p w14:paraId="35896B60" w14:textId="23705186" w:rsidR="00E267E0" w:rsidRPr="007D0800" w:rsidRDefault="00464D1B" w:rsidP="000F465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5CC6BBED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kształcenie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zawodow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e.</w:t>
      </w:r>
    </w:p>
    <w:bookmarkEnd w:id="0"/>
    <w:p w14:paraId="4F245EC5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41548614" w14:textId="77777777" w:rsidR="00AA444C" w:rsidRPr="00B35DA4" w:rsidRDefault="00AA444C" w:rsidP="000F4655">
      <w:pPr>
        <w:pStyle w:val="Akapitzlist"/>
        <w:numPr>
          <w:ilvl w:val="0"/>
          <w:numId w:val="15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2A8974A" w14:textId="77777777" w:rsidR="00AA444C" w:rsidRPr="00B35DA4" w:rsidRDefault="00AA444C" w:rsidP="000F4655">
      <w:pPr>
        <w:pStyle w:val="Akapitzlist"/>
        <w:numPr>
          <w:ilvl w:val="0"/>
          <w:numId w:val="1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78C0CC8B" w14:textId="77777777" w:rsidR="00AA444C" w:rsidRDefault="00AA444C" w:rsidP="000F4655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1773E876" w14:textId="77777777" w:rsidR="00AA444C" w:rsidRPr="00161F8B" w:rsidRDefault="00AA444C" w:rsidP="000F4655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1" w:name="_Hlk133414210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dla otoczenia społeczno-gospodarczego: </w:t>
      </w:r>
      <w:r w:rsidRPr="004051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podnoszenie kompetencji pedagogicznych opiekunów stażystów</w:t>
      </w:r>
      <w:bookmarkEnd w:id="1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6255DE2" w14:textId="0ADF1051" w:rsidR="0066160A" w:rsidRPr="000F4655" w:rsidRDefault="00AA444C" w:rsidP="000F4655">
      <w:pPr>
        <w:spacing w:before="100" w:beforeAutospacing="1" w:after="5260" w:line="276" w:lineRule="auto"/>
        <w:rPr>
          <w:rFonts w:ascii="Arial" w:hAnsi="Arial"/>
          <w:sz w:val="24"/>
        </w:rPr>
      </w:pPr>
      <w:r w:rsidRPr="00AA444C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0F465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0F4655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A66529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0F4655">
        <w:tc>
          <w:tcPr>
            <w:tcW w:w="300" w:type="pct"/>
          </w:tcPr>
          <w:p w14:paraId="59042811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0F465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0F4655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wniosku o dofinansowanie projektu, przestrzegał obowiązujących przepisów prawa dotyczących danego projektu, zgodnie z art. 73 ust. 2 lit. f) rozporządzenia nr 2021/1060.</w:t>
            </w:r>
          </w:p>
          <w:p w14:paraId="1C5D4967" w14:textId="56E30820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450795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3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5BA4E61C" w:rsidR="00E50ED4" w:rsidRPr="000F4655" w:rsidRDefault="008D0F3C" w:rsidP="000F4655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</w:tr>
      <w:tr w:rsidR="00D47C83" w:rsidRPr="00450795" w14:paraId="1F289B8E" w14:textId="77777777" w:rsidTr="000F4655">
        <w:tc>
          <w:tcPr>
            <w:tcW w:w="300" w:type="pct"/>
          </w:tcPr>
          <w:p w14:paraId="231B76A8" w14:textId="48AAE610" w:rsidR="00D47C83" w:rsidRPr="00450795" w:rsidRDefault="00D47C83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474F0DF8" w:rsidR="00F778B6" w:rsidRPr="000F4655" w:rsidRDefault="00F778B6" w:rsidP="000F4655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0F4655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3ED7B8F6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0F4655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3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lastRenderedPageBreak/>
              <w:t>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598D2043" w:rsidR="00D47C83" w:rsidRPr="000F4655" w:rsidRDefault="00F778B6" w:rsidP="000F4655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3945E366" w:rsidR="00D47C83" w:rsidRPr="00450795" w:rsidRDefault="00D47C83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2"/>
      <w:tr w:rsidR="00E50ED4" w:rsidRPr="00450795" w14:paraId="703C2B0D" w14:textId="77777777" w:rsidTr="000F4655">
        <w:tc>
          <w:tcPr>
            <w:tcW w:w="300" w:type="pct"/>
          </w:tcPr>
          <w:p w14:paraId="64B645E0" w14:textId="5D0E8F2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zasadą równości szans i niedyskryminacji, w tym dostępności dla osób z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niepełnosprawnościami</w:t>
            </w:r>
          </w:p>
        </w:tc>
        <w:tc>
          <w:tcPr>
            <w:tcW w:w="2645" w:type="pct"/>
          </w:tcPr>
          <w:p w14:paraId="3221FE2F" w14:textId="56D37EA3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we wniosku o dofinansowanie projektu zadeklarowano dostępność wszystkich produktów projektu (które nie zostały uznane za neutralne) – zgodnie z załącznikiem nr 2 do Wytycznych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dotyczących realizacji zasad równościowych w ramach funduszy unijnych na lata 2021-2027.</w:t>
            </w:r>
          </w:p>
          <w:p w14:paraId="5D21225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0F4655">
        <w:tc>
          <w:tcPr>
            <w:tcW w:w="300" w:type="pct"/>
          </w:tcPr>
          <w:p w14:paraId="4F4C95D2" w14:textId="1296C574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0F465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 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59C2368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0F4655">
        <w:tc>
          <w:tcPr>
            <w:tcW w:w="300" w:type="pct"/>
          </w:tcPr>
          <w:p w14:paraId="02EC46C8" w14:textId="3D21B76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7DA56A5B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0F465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0F4655">
        <w:tc>
          <w:tcPr>
            <w:tcW w:w="300" w:type="pct"/>
          </w:tcPr>
          <w:p w14:paraId="3EA47157" w14:textId="10C1AC71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658D6593" w14:textId="390C91E4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77777777" w:rsidR="00E50ED4" w:rsidRPr="00450795" w:rsidRDefault="00E50ED4" w:rsidP="000F4655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0F4655">
        <w:tc>
          <w:tcPr>
            <w:tcW w:w="300" w:type="pct"/>
          </w:tcPr>
          <w:p w14:paraId="50A96571" w14:textId="52535A58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0F4655">
        <w:tc>
          <w:tcPr>
            <w:tcW w:w="300" w:type="pct"/>
          </w:tcPr>
          <w:p w14:paraId="71C55CC8" w14:textId="702D2FCF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4DEE10BB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wymogami dla projektu partnerskiego wskazanymi w art. 39 ust. 1 w związku z ust. 13 Ustawy z dnia 28 kwietnia 2022 r. o zasadach realizacji zadań 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0F465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0F4655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D934588" w14:textId="77777777" w:rsidR="00E50ED4" w:rsidRPr="00450795" w:rsidRDefault="00E50ED4" w:rsidP="0045079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w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Regulaminie wyboru projektów.</w:t>
            </w:r>
          </w:p>
        </w:tc>
      </w:tr>
    </w:tbl>
    <w:p w14:paraId="6FBD57CD" w14:textId="6E19D161" w:rsidR="00E50ED4" w:rsidRPr="00450795" w:rsidRDefault="00E50ED4" w:rsidP="000F4655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0F4655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E50ED4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6769AD">
        <w:tc>
          <w:tcPr>
            <w:tcW w:w="249" w:type="pct"/>
          </w:tcPr>
          <w:p w14:paraId="6B352A73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0F465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4104B086" w:rsidR="00150D98" w:rsidRPr="00450795" w:rsidRDefault="00150D98" w:rsidP="000F4655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5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5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17EC51BF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wdrożeniowej, oraz przepisami prawa krajowego.</w:t>
            </w:r>
          </w:p>
          <w:p w14:paraId="277B6EC9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6BF4CF4E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29C1E03E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4"/>
      <w:tr w:rsidR="00150D98" w:rsidRPr="00450795" w14:paraId="318A4546" w14:textId="77777777" w:rsidTr="006769AD">
        <w:tc>
          <w:tcPr>
            <w:tcW w:w="249" w:type="pct"/>
          </w:tcPr>
          <w:p w14:paraId="4DB24E9A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0F465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0F465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0F4655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25326F65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5D1DABC6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5653C570" w:rsidR="007F4B22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66CA32DA" w:rsidR="00150D98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6769AD">
        <w:tc>
          <w:tcPr>
            <w:tcW w:w="249" w:type="pct"/>
          </w:tcPr>
          <w:p w14:paraId="20906C8B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trafność doboru zadań i ich merytoryczną zawartość w świetle zdiagnozowanego/ych problemu/ów oraz założonych celów/wskaźników;</w:t>
            </w:r>
          </w:p>
          <w:p w14:paraId="61A1544F" w14:textId="77777777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183A28C5" w14:textId="60411F9B" w:rsidR="00150D98" w:rsidRPr="00450795" w:rsidRDefault="00150D98" w:rsidP="000F4655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3D667831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760DB4E0" w:rsidR="007F4B22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06E0F3DC" w:rsidR="00150D98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6769AD">
        <w:tc>
          <w:tcPr>
            <w:tcW w:w="249" w:type="pct"/>
          </w:tcPr>
          <w:p w14:paraId="5B8A8482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77777777" w:rsidR="00150D98" w:rsidRPr="00450795" w:rsidRDefault="00150D98" w:rsidP="000F465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0F465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77777777" w:rsidR="00150D98" w:rsidRPr="00450795" w:rsidRDefault="00150D98" w:rsidP="000F465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4A6BA060" w14:textId="7EF7E369" w:rsidR="00150D98" w:rsidRPr="00450795" w:rsidRDefault="00150D98" w:rsidP="000F465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6F3AF0C2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06DC1E98" w:rsidR="007F4B22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57D599C0" w14:textId="04DDBEC9" w:rsidR="00150D98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0F4655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0F4655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0F465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6769AD">
        <w:tc>
          <w:tcPr>
            <w:tcW w:w="249" w:type="pct"/>
          </w:tcPr>
          <w:p w14:paraId="799FB2D5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0F465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0F465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0F465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0F4655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0F465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0F465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0F465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0F4655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49ECCFF4" w:rsidR="00150D98" w:rsidRPr="00450795" w:rsidRDefault="00150D98" w:rsidP="000F465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0F4655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7534AB55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1CF2A08E" w:rsidR="007F4B22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2306240E" w:rsidR="00150D98" w:rsidRPr="00450795" w:rsidRDefault="007F4B22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05B0101" w14:textId="616FFB27" w:rsidR="00817273" w:rsidRDefault="00817273" w:rsidP="00817273">
      <w:pPr>
        <w:pStyle w:val="Nagwek1"/>
        <w:numPr>
          <w:ilvl w:val="0"/>
          <w:numId w:val="4"/>
        </w:numPr>
        <w:spacing w:before="100" w:beforeAutospacing="1" w:after="100" w:afterAutospacing="1"/>
        <w:ind w:left="357" w:hanging="357"/>
      </w:pPr>
      <w:r w:rsidRPr="00817273">
        <w:rPr>
          <w:rFonts w:ascii="Arial" w:hAnsi="Arial"/>
          <w:b/>
          <w:color w:val="auto"/>
          <w:sz w:val="24"/>
        </w:rPr>
        <w:lastRenderedPageBreak/>
        <w:t>Kryteria dostępu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723"/>
        <w:gridCol w:w="2270"/>
        <w:gridCol w:w="8841"/>
        <w:gridCol w:w="2479"/>
      </w:tblGrid>
      <w:tr w:rsidR="0098232F" w:rsidRPr="003B1556" w14:paraId="0B9B5DB1" w14:textId="77777777" w:rsidTr="0098232F">
        <w:trPr>
          <w:tblHeader/>
        </w:trPr>
        <w:tc>
          <w:tcPr>
            <w:tcW w:w="253" w:type="pct"/>
            <w:shd w:val="clear" w:color="auto" w:fill="D9D9D9" w:themeFill="background1" w:themeFillShade="D9"/>
          </w:tcPr>
          <w:p w14:paraId="01FA5051" w14:textId="77777777" w:rsidR="0098232F" w:rsidRPr="003B1556" w:rsidRDefault="0098232F" w:rsidP="008651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88" w:type="pct"/>
            <w:shd w:val="clear" w:color="auto" w:fill="D9D9D9" w:themeFill="background1" w:themeFillShade="D9"/>
          </w:tcPr>
          <w:p w14:paraId="7AE7EC98" w14:textId="77777777" w:rsidR="0098232F" w:rsidRPr="003B1556" w:rsidRDefault="0098232F" w:rsidP="008651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25" w:type="pct"/>
            <w:shd w:val="clear" w:color="auto" w:fill="D9D9D9" w:themeFill="background1" w:themeFillShade="D9"/>
          </w:tcPr>
          <w:p w14:paraId="2E6C73C4" w14:textId="77777777" w:rsidR="0098232F" w:rsidRPr="003B1556" w:rsidRDefault="0098232F" w:rsidP="008651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35" w:type="pct"/>
            <w:shd w:val="clear" w:color="auto" w:fill="D9D9D9" w:themeFill="background1" w:themeFillShade="D9"/>
          </w:tcPr>
          <w:p w14:paraId="11A1EA04" w14:textId="77777777" w:rsidR="0098232F" w:rsidRPr="003B1556" w:rsidRDefault="0098232F" w:rsidP="008651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98232F" w:rsidRPr="003B1556" w14:paraId="6389E9B1" w14:textId="77777777" w:rsidTr="0098232F">
        <w:tc>
          <w:tcPr>
            <w:tcW w:w="253" w:type="pct"/>
            <w:shd w:val="clear" w:color="auto" w:fill="auto"/>
          </w:tcPr>
          <w:p w14:paraId="0B049F26" w14:textId="3DA1F6F7" w:rsidR="0098232F" w:rsidRPr="003B1556" w:rsidRDefault="0098232F" w:rsidP="008651A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8" w:type="pct"/>
            <w:shd w:val="clear" w:color="auto" w:fill="auto"/>
          </w:tcPr>
          <w:p w14:paraId="4B5A200A" w14:textId="77777777" w:rsidR="0098232F" w:rsidRPr="00781D9D" w:rsidRDefault="0098232F" w:rsidP="008651AD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Zgodność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br/>
            </w:r>
            <w:r w:rsidRPr="007C146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 właściwą strategią ZIT</w:t>
            </w:r>
          </w:p>
        </w:tc>
        <w:tc>
          <w:tcPr>
            <w:tcW w:w="3225" w:type="pct"/>
            <w:shd w:val="clear" w:color="auto" w:fill="auto"/>
          </w:tcPr>
          <w:p w14:paraId="5B8BF20D" w14:textId="77777777" w:rsidR="0098232F" w:rsidRPr="003B1556" w:rsidRDefault="0098232F" w:rsidP="008651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22D1D56F" w14:textId="77777777" w:rsidR="0098232F" w:rsidRPr="003B1556" w:rsidRDefault="0098232F" w:rsidP="0098232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5EDA">
              <w:rPr>
                <w:rFonts w:ascii="Arial" w:hAnsi="Arial" w:cs="Arial"/>
                <w:sz w:val="24"/>
                <w:szCs w:val="24"/>
              </w:rPr>
              <w:t>we właściwej ze względu na obszar, strategii ZIT posiadającej pozytywną opinię ministra właściwego do spraw rozwoju regionalnego (jeśli dotyczy)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F214DD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</w:t>
            </w:r>
            <w:r w:rsidRPr="00C65ED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6F5CEB3" w14:textId="0E72BF59" w:rsidR="0098232F" w:rsidRPr="003B1556" w:rsidRDefault="0098232F" w:rsidP="0098232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Pr="00323B98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Pr="003B1556" w:rsidDel="009823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7"/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7F079EE3" w14:textId="6323647D" w:rsidR="0098232F" w:rsidRPr="00F42310" w:rsidRDefault="0098232F" w:rsidP="0098232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Pr="00323B98">
              <w:rPr>
                <w:rFonts w:ascii="Arial" w:hAnsi="Arial" w:cs="Arial"/>
                <w:sz w:val="24"/>
                <w:szCs w:val="24"/>
              </w:rPr>
              <w:t>programowych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Pr="00323B98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675FF3" w14:textId="139EF669" w:rsidR="0098232F" w:rsidRDefault="0098232F" w:rsidP="008651A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właściwa ze względu na obszar, strategia ZIT została pozytywnie zaopiniowana przez ministra właściwego do spraw rozwoju regionalnego (jeśli dotyczy) 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323B98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nieujętego na liście podstawowej we właściwej ze względu na obszar strategii ZIT, </w:t>
            </w:r>
            <w:r w:rsidRPr="00323B98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ZIT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ZIT</w:t>
            </w:r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9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9B6728" w14:textId="77777777" w:rsidR="0098232F" w:rsidRPr="003B1C4A" w:rsidRDefault="0098232F" w:rsidP="008651A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2D8E64A" w14:textId="5FD3013A" w:rsidR="0098232F" w:rsidRPr="003B1556" w:rsidRDefault="0098232F" w:rsidP="008651AD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C4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B1C4A">
              <w:rPr>
                <w:rFonts w:ascii="Arial" w:hAnsi="Arial" w:cs="Arial"/>
                <w:sz w:val="24"/>
                <w:szCs w:val="24"/>
              </w:rPr>
              <w:t xml:space="preserve"> strategię ZIT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lub oświadczenie organu lub podmiotu odpowiedzialnego za przygotowanie, właściwej ze względu na obszar, strategii ZIT oraz porozumienie terytorialne</w:t>
            </w:r>
            <w:r w:rsidRPr="003B1C4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35" w:type="pct"/>
            <w:shd w:val="clear" w:color="auto" w:fill="auto"/>
          </w:tcPr>
          <w:p w14:paraId="460765C5" w14:textId="77777777" w:rsidR="0098232F" w:rsidRPr="003B1556" w:rsidRDefault="0098232F" w:rsidP="008651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4D81BF2" w14:textId="77777777" w:rsidR="0098232F" w:rsidRPr="003B1556" w:rsidRDefault="0098232F" w:rsidP="008651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1B4E38A" w14:textId="77777777" w:rsidR="0098232F" w:rsidRPr="003B1556" w:rsidRDefault="0098232F" w:rsidP="008651A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98232F" w:rsidRPr="003B1556" w14:paraId="17DC3F8F" w14:textId="77777777" w:rsidTr="0098232F">
        <w:tc>
          <w:tcPr>
            <w:tcW w:w="253" w:type="pct"/>
            <w:shd w:val="clear" w:color="auto" w:fill="auto"/>
          </w:tcPr>
          <w:p w14:paraId="3CD70CDC" w14:textId="3CE2E48A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8" w:type="pct"/>
            <w:shd w:val="clear" w:color="auto" w:fill="auto"/>
          </w:tcPr>
          <w:p w14:paraId="21151A6E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3225" w:type="pct"/>
            <w:shd w:val="clear" w:color="auto" w:fill="auto"/>
          </w:tcPr>
          <w:p w14:paraId="41A3C4E1" w14:textId="5FEADAAC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>
              <w:rPr>
                <w:rFonts w:ascii="Arial" w:hAnsi="Arial" w:cs="Arial"/>
                <w:sz w:val="24"/>
                <w:szCs w:val="24"/>
              </w:rPr>
              <w:t xml:space="preserve">dla Działania 8.16 </w:t>
            </w:r>
            <w:r w:rsidRPr="003B1556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2C4BA30" w14:textId="77777777" w:rsidR="0098232F" w:rsidRPr="003B1556" w:rsidRDefault="0098232F" w:rsidP="000F4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Pr="003B1556">
              <w:rPr>
                <w:rFonts w:ascii="Arial" w:hAnsi="Arial" w:cs="Arial"/>
                <w:sz w:val="24"/>
                <w:szCs w:val="24"/>
              </w:rPr>
              <w:t>Opis działań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dotyczących typów projektów 1-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oraz zasad realizacji wsparcia (z wyłączeniem pkt. </w:t>
            </w:r>
            <w:r>
              <w:rPr>
                <w:rFonts w:ascii="Arial" w:hAnsi="Arial" w:cs="Arial"/>
                <w:sz w:val="24"/>
                <w:szCs w:val="24"/>
              </w:rPr>
              <w:t>1, 3a, 4, 6, 7, 9, 10</w:t>
            </w:r>
            <w:r w:rsidRPr="003B1556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1027A419" w14:textId="67664D22" w:rsidR="0098232F" w:rsidRPr="003B1556" w:rsidRDefault="0098232F" w:rsidP="000F4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Pr="00450795">
              <w:rPr>
                <w:rFonts w:ascii="Arial" w:hAnsi="Arial" w:cs="Arial"/>
                <w:sz w:val="24"/>
                <w:szCs w:val="24"/>
              </w:rPr>
              <w:t>„Maksymalny % poziom dofinansowania całkowitego wydatków kwalifikowalnych na poziomie projektu”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BCF12B2" w14:textId="77777777" w:rsidR="0098232F" w:rsidRPr="003B1556" w:rsidRDefault="0098232F" w:rsidP="000F4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320D18AC" w14:textId="77777777" w:rsidR="0098232F" w:rsidRPr="003B1556" w:rsidRDefault="0098232F" w:rsidP="000F4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3B784870" w14:textId="6D2000EB" w:rsidR="0098232F" w:rsidRDefault="0098232F" w:rsidP="000F4655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3B1556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”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3247C39" w14:textId="77777777" w:rsidR="0098232F" w:rsidRPr="002332FE" w:rsidRDefault="0098232F" w:rsidP="008651A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9BE623B" w14:textId="77777777" w:rsidR="0098232F" w:rsidRPr="00C15EB0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17CB753C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C49D77A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98232F" w:rsidRPr="003B1556" w14:paraId="787D2769" w14:textId="77777777" w:rsidTr="0098232F">
        <w:tc>
          <w:tcPr>
            <w:tcW w:w="253" w:type="pct"/>
            <w:shd w:val="clear" w:color="auto" w:fill="auto"/>
          </w:tcPr>
          <w:p w14:paraId="777F1B6D" w14:textId="7FD0370C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8" w:type="pct"/>
            <w:shd w:val="clear" w:color="auto" w:fill="auto"/>
          </w:tcPr>
          <w:p w14:paraId="624C1391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1B977BF8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1D7B87DA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25" w:type="pct"/>
            <w:shd w:val="clear" w:color="auto" w:fill="auto"/>
          </w:tcPr>
          <w:p w14:paraId="271776DC" w14:textId="71DCB4FA" w:rsidR="0098232F" w:rsidRDefault="0098232F" w:rsidP="008651A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jest:</w:t>
            </w:r>
          </w:p>
          <w:p w14:paraId="4A37A665" w14:textId="3B17D122" w:rsidR="0098232F" w:rsidRDefault="0098232F" w:rsidP="0098232F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jednostk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53F74DAD" w14:textId="77777777" w:rsidR="0098232F" w:rsidRDefault="0098232F" w:rsidP="004F605C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organem prowadzącym szkołę lub placówkę systemu oświaty prowadzącą kształcenie </w:t>
            </w:r>
            <w:r>
              <w:rPr>
                <w:rFonts w:ascii="Arial" w:hAnsi="Arial" w:cs="Arial"/>
                <w:sz w:val="24"/>
                <w:szCs w:val="24"/>
              </w:rPr>
              <w:t>zawodowe objętą projektem.</w:t>
            </w:r>
          </w:p>
          <w:p w14:paraId="3009D910" w14:textId="77777777" w:rsidR="0098232F" w:rsidRDefault="0098232F" w:rsidP="007F68A9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04D918C7" w14:textId="77777777" w:rsidR="0098232F" w:rsidRDefault="0098232F" w:rsidP="007F68A9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1798353B" w14:textId="77777777" w:rsidR="0098232F" w:rsidRPr="006C536A" w:rsidRDefault="0098232F" w:rsidP="007F68A9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których uczniowie lub słuchacze lub przedstawiciele kadry są obejmowani wsparciem w projekcie (np. w postaci udziału w zajęciach).</w:t>
            </w:r>
          </w:p>
          <w:p w14:paraId="15975604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43F91777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35" w:type="pct"/>
            <w:shd w:val="clear" w:color="auto" w:fill="auto"/>
          </w:tcPr>
          <w:p w14:paraId="4606050D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7020855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4068084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8232F" w:rsidRPr="003B1556" w14:paraId="751E0F60" w14:textId="77777777" w:rsidTr="0098232F">
        <w:tc>
          <w:tcPr>
            <w:tcW w:w="253" w:type="pct"/>
            <w:shd w:val="clear" w:color="auto" w:fill="auto"/>
          </w:tcPr>
          <w:p w14:paraId="745DD0B7" w14:textId="1BBED800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8" w:type="pct"/>
            <w:shd w:val="clear" w:color="auto" w:fill="auto"/>
          </w:tcPr>
          <w:p w14:paraId="4E1CFA22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skierowany do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właściwej grupy docelowej</w:t>
            </w:r>
          </w:p>
        </w:tc>
        <w:tc>
          <w:tcPr>
            <w:tcW w:w="3225" w:type="pct"/>
            <w:shd w:val="clear" w:color="auto" w:fill="auto"/>
          </w:tcPr>
          <w:p w14:paraId="48B4DBB8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projekt </w:t>
            </w:r>
            <w:r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5DF4DD" w14:textId="77777777" w:rsidR="0098232F" w:rsidRPr="003B1556" w:rsidRDefault="0098232F" w:rsidP="000F465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3B1556">
              <w:rPr>
                <w:rFonts w:ascii="Arial" w:hAnsi="Arial" w:cs="Arial"/>
                <w:sz w:val="24"/>
                <w:szCs w:val="24"/>
              </w:rPr>
              <w:t>Kodeks cywiln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3B1556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>
              <w:rPr>
                <w:rFonts w:ascii="Arial" w:hAnsi="Arial" w:cs="Arial"/>
                <w:sz w:val="24"/>
                <w:szCs w:val="24"/>
              </w:rPr>
              <w:t>obszarze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7887A603" w14:textId="77777777" w:rsidR="0098232F" w:rsidRPr="006314BE" w:rsidRDefault="0098232F" w:rsidP="000F4655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0EC05BB8" w14:textId="77777777" w:rsidR="0098232F" w:rsidRDefault="0098232F" w:rsidP="00FE3FD8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obligatoryjnie do: </w:t>
            </w:r>
          </w:p>
          <w:p w14:paraId="048B62BC" w14:textId="56B461C2" w:rsidR="0098232F" w:rsidRDefault="0098232F" w:rsidP="00FE3FD8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uczniów lub słuchaczy szkół lub placówek kształcenia zawodowego i </w:t>
            </w:r>
          </w:p>
          <w:p w14:paraId="7257854F" w14:textId="77777777" w:rsidR="0098232F" w:rsidRPr="006314BE" w:rsidRDefault="0098232F" w:rsidP="00FE3FD8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przedstawicieli kadry szkół lub placówek kształcenia zawodowego.</w:t>
            </w:r>
          </w:p>
          <w:p w14:paraId="40800A7F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Ponadto projekt może być skierowany do: </w:t>
            </w:r>
          </w:p>
          <w:p w14:paraId="0B1F8BB2" w14:textId="77777777" w:rsidR="0098232F" w:rsidRDefault="0098232F" w:rsidP="000F465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szkół lub placówek kształcenia zawodowego (z wyłączeniem specjalnych) lub </w:t>
            </w:r>
          </w:p>
          <w:p w14:paraId="543EF22C" w14:textId="77777777" w:rsidR="0098232F" w:rsidRDefault="0098232F" w:rsidP="000F465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stażystów lub praktykantów lub instruktorów praktycznej nauki zawodu u podmiotów przyjmujących na staż lub</w:t>
            </w:r>
          </w:p>
          <w:p w14:paraId="0DDD58E8" w14:textId="77777777" w:rsidR="0098232F" w:rsidRDefault="0098232F" w:rsidP="000F465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uczniów lub słuchaczy lub</w:t>
            </w:r>
          </w:p>
          <w:p w14:paraId="7FA8645D" w14:textId="77777777" w:rsidR="0098232F" w:rsidRDefault="0098232F" w:rsidP="000F465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092A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społeczno-gospodarcze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współpracujące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ze szkołami lub placówkami kształcenia zawodowego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A1F4ACD" w14:textId="77777777" w:rsidR="0098232F" w:rsidRPr="006314BE" w:rsidRDefault="0098232F" w:rsidP="000F4655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innych podmiotów funkcjonujących w systemie oświaty, ich uczestników lub przedstawicieli kadry.</w:t>
            </w:r>
            <w:r w:rsidRPr="004266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B631B63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141E6DA6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21979A8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  <w:p w14:paraId="465CE731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8232F" w:rsidRPr="003B1556" w14:paraId="4E92B928" w14:textId="77777777" w:rsidTr="0098232F">
        <w:tc>
          <w:tcPr>
            <w:tcW w:w="253" w:type="pct"/>
            <w:shd w:val="clear" w:color="auto" w:fill="auto"/>
          </w:tcPr>
          <w:p w14:paraId="1D40C825" w14:textId="77777777" w:rsidR="0098232F" w:rsidRDefault="0098232F" w:rsidP="008651A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588" w:type="pct"/>
            <w:shd w:val="clear" w:color="auto" w:fill="auto"/>
          </w:tcPr>
          <w:p w14:paraId="594AE711" w14:textId="77777777" w:rsidR="0098232F" w:rsidRDefault="0098232F" w:rsidP="008651A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3225" w:type="pct"/>
            <w:shd w:val="clear" w:color="auto" w:fill="auto"/>
          </w:tcPr>
          <w:p w14:paraId="298F56C9" w14:textId="77777777" w:rsidR="0098232F" w:rsidRPr="007855C4" w:rsidRDefault="0098232F" w:rsidP="008651A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7B012E2A" w14:textId="752AF43F" w:rsidR="0098232F" w:rsidRPr="007855C4" w:rsidRDefault="0098232F" w:rsidP="008651A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 w:rsidR="000357D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złożony w trakcie realizacji projektu wyrazić zgodę na wydłużenie okresu realizacji projektu.</w:t>
            </w:r>
          </w:p>
          <w:p w14:paraId="7754F698" w14:textId="77777777" w:rsidR="0098232F" w:rsidRPr="003B1556" w:rsidRDefault="0098232F" w:rsidP="008651A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11851072" w14:textId="77777777" w:rsidR="0098232F" w:rsidRPr="003F6B52" w:rsidRDefault="0098232F" w:rsidP="008651A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38D49631" w14:textId="77777777" w:rsidR="0098232F" w:rsidRPr="003B1556" w:rsidRDefault="0098232F" w:rsidP="008651A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98232F" w:rsidRPr="003B1556" w14:paraId="62753FBF" w14:textId="77777777" w:rsidTr="0098232F">
        <w:tc>
          <w:tcPr>
            <w:tcW w:w="253" w:type="pct"/>
            <w:shd w:val="clear" w:color="auto" w:fill="auto"/>
          </w:tcPr>
          <w:p w14:paraId="6DD607D3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588" w:type="pct"/>
            <w:shd w:val="clear" w:color="auto" w:fill="auto"/>
          </w:tcPr>
          <w:p w14:paraId="46F710C1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dodatkowymi zasadami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realizacji wsparcia</w:t>
            </w:r>
          </w:p>
        </w:tc>
        <w:tc>
          <w:tcPr>
            <w:tcW w:w="3225" w:type="pct"/>
            <w:shd w:val="clear" w:color="auto" w:fill="auto"/>
          </w:tcPr>
          <w:p w14:paraId="0F4A938F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dodatkowymi zasadami realizacji wsparcia:</w:t>
            </w:r>
          </w:p>
          <w:p w14:paraId="3B0B8774" w14:textId="77777777" w:rsidR="0098232F" w:rsidRDefault="0098232F" w:rsidP="000F4655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 zawodowy nauczyciela kształcenia zawodowego w podmiocie otoczenia społeczno-gospodarczego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najmniej 40 godzin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2b)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445830F3" w14:textId="77777777" w:rsidR="0098232F" w:rsidRPr="00DC189E" w:rsidRDefault="0098232F" w:rsidP="000F4655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Warunki realizacji stażu zawodowego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1b):</w:t>
            </w:r>
          </w:p>
          <w:p w14:paraId="065AC2E2" w14:textId="77777777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jest realizowany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branżowych szkół II stopnia lub szkół policealnych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zachowaniem standardów jakości zdefiniowanych w części „Kryteria dotyczące warunków uczenia się i warunków pracy” Zalecenia Rady z dnia 15 marca 2018 r. w sprawie europejskich ram jakości i skuteczności przygotowania zawodowego (Dz. Urz. UE C 153/1 z 2 maja 2018 r.)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62F2FB17" w14:textId="77777777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odbywa się u pracodawców lub w indywidualnych gospodarstwach rolnych, których działalność jest związana z zawodem, w którym kształcą się uczniowie;</w:t>
            </w:r>
          </w:p>
          <w:p w14:paraId="1E979AE4" w14:textId="77777777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391DE822" w14:textId="29A041D8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 realizacji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stażu zawodowego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odpowiednie zastosowanie mają przepisy art. 121a Ustawy – Prawo oświatowe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(Dz. U. z 2024 r. poz. 737 z późn. zm.)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wyjątkiem ust. 1, 4, 6, 7, 25 i 26.</w:t>
            </w:r>
          </w:p>
          <w:p w14:paraId="4B5F28E2" w14:textId="040ACC18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świadczenia pieniężnego wynosi 80% minimalnej stawki godzinowej ustalonej na podstawie ustawy z dnia 10 października 2002 r. o minimalnym wynagrodzeniu za pracę (Dz. U. z 2020 r. poz. 2207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późn. zm.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);</w:t>
            </w:r>
          </w:p>
          <w:p w14:paraId="1CB03959" w14:textId="77777777" w:rsidR="0098232F" w:rsidRPr="00DC189E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program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2F94DD9B" w14:textId="77777777" w:rsidR="0098232F" w:rsidRDefault="0098232F" w:rsidP="000F4655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uwzględnia m. in. treści nauczania, zakres zadań stażysty i harmonogram stażu;</w:t>
            </w:r>
          </w:p>
          <w:p w14:paraId="7D0647B7" w14:textId="77777777" w:rsidR="0098232F" w:rsidRDefault="0098232F" w:rsidP="000F4655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 przygotowywany w formie pisemnej;</w:t>
            </w:r>
          </w:p>
          <w:p w14:paraId="74FA3176" w14:textId="77777777" w:rsidR="0098232F" w:rsidRDefault="0098232F" w:rsidP="000F4655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 załącznik do umowy o staż zawodowy;</w:t>
            </w:r>
          </w:p>
          <w:p w14:paraId="3D4870FB" w14:textId="77777777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stanowisko pracy stażysty powinno być przygotowane w momencie rozpoczęcia stażu zawodowego; nie jest możliwe wyposażanie stanowiska pracy, poza zakupem niezbędnych materiałów i narzędzi zużywalnych niezbędnych do odbycia stażu zawodowego;</w:t>
            </w:r>
          </w:p>
          <w:p w14:paraId="1F23236E" w14:textId="77777777" w:rsidR="0098232F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 stażysty jest odpowiedzialny za prawidłową realizację stażu, w szczególności udziela stażyście instrukcji i wskazówek przy wykonywaniu zadań oraz czuwa nad realizacją harmonogramu;</w:t>
            </w:r>
          </w:p>
          <w:p w14:paraId="2212E910" w14:textId="77777777" w:rsidR="0098232F" w:rsidRPr="00637A62" w:rsidRDefault="0098232F" w:rsidP="000F4655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koszt wynagrodzenia opiekuna stażysty może uwzględniać refundację części lub całości wynagrodzenia albo dodatku do wynagrodzenia (refundacja części lub całości wynagrodzenia nie dotyczy osób prowadzących jednoosobową działalność gospodarczą); koszt związany z wynagrodzeniem opiekuna stażysty zależy od wymiaru zaangażowania w staż zawodowy (m. in. od liczby uczniów, wobec których świadczy opiekę; od liczby godzin zwolnienia od świadczenia pracy na rzecz realizacji zadań związanych z opieką nad stażystą).</w:t>
            </w:r>
          </w:p>
          <w:p w14:paraId="4A83C3D5" w14:textId="77777777" w:rsidR="0098232F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189E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 systemu oświaty prowadzącej kształcenie zawodowe. Plan wsparcia ma na celu podniesienie jakości i dostępności doradztwa edukacyjno-zawodowego na poziomie lokalnym. Plan wsparcia może zakładać realizację w danej szkole lub placówce objętej zewnętrznym doradztwem edukacyjno-</w:t>
            </w:r>
            <w:r w:rsidRPr="00DC189E">
              <w:rPr>
                <w:rFonts w:ascii="Arial" w:hAnsi="Arial" w:cs="Arial"/>
                <w:sz w:val="24"/>
                <w:szCs w:val="24"/>
              </w:rPr>
              <w:lastRenderedPageBreak/>
              <w:t>zawodowym różnorodnych form podnoszenia jakości i dostępności doradztwa edukacyjno-zawodowego, w tym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pracy, festiwal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zawodów, działalnoś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sieci szkolnych doradców zawodowych,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DC189E">
              <w:rPr>
                <w:rFonts w:ascii="Arial" w:hAnsi="Arial" w:cs="Arial"/>
                <w:sz w:val="24"/>
                <w:szCs w:val="24"/>
              </w:rPr>
              <w:t>, konkurs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itp. Realizacja zewnętrznego wsparcia wymaga zaangażowania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posiadającej odpowiednie kompetencje lub kwalifikacje w zakresie doradztwa zawodowego, np. </w:t>
            </w:r>
            <w:r w:rsidRPr="00DC189E">
              <w:rPr>
                <w:rFonts w:ascii="Arial" w:hAnsi="Arial" w:cs="Arial"/>
                <w:sz w:val="24"/>
                <w:szCs w:val="24"/>
              </w:rPr>
              <w:t>zatrudnionej w poradni psychologiczno-pedagogicznej, placówce doskonalenia nauczycieli, bibliotece pedagogicznej, centrum kształcenia zawodowego lub centrum kształcenia ustawicznego (dot</w:t>
            </w:r>
            <w:r>
              <w:rPr>
                <w:rFonts w:ascii="Arial" w:hAnsi="Arial" w:cs="Arial"/>
                <w:sz w:val="24"/>
                <w:szCs w:val="24"/>
              </w:rPr>
              <w:t>yczy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projektu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3c).</w:t>
            </w:r>
          </w:p>
          <w:p w14:paraId="3BFCA4FC" w14:textId="77777777" w:rsidR="0098232F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Tworzenie materiałów (w tym e-materiałów), aplikacji lub narzędzi informatycznych nie powiela już istniejących i planowanych do stworzenia na poziomie krajowym materiałów, aplikacji lub narzędzi; dodatkowo wypracowane e-materiały spełniają aktualne na dzień ogłoszenia naboru standardy techniczne Zintegrowanej Platformy Edukacyjnej</w:t>
            </w:r>
            <w:r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>, aby były możliwe do opublikowania na tej platformie (dotyczy typów projektów 1-4).</w:t>
            </w:r>
          </w:p>
          <w:p w14:paraId="665232E2" w14:textId="77777777" w:rsidR="0098232F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0452">
              <w:rPr>
                <w:rFonts w:ascii="Arial" w:hAnsi="Arial" w:cs="Arial"/>
                <w:sz w:val="24"/>
                <w:szCs w:val="24"/>
              </w:rPr>
              <w:t xml:space="preserve">Wsparcie kompetencji cyfrowych wymaga stosowania standardu kompetencji cyfrowych na podstawie aktualnej na dzień ogłoszenia naboru wersji </w:t>
            </w:r>
            <w:r w:rsidRPr="00CD0452">
              <w:rPr>
                <w:rFonts w:ascii="Arial" w:hAnsi="Arial" w:cs="Arial"/>
                <w:sz w:val="24"/>
                <w:szCs w:val="24"/>
              </w:rPr>
              <w:lastRenderedPageBreak/>
              <w:t>Europejskich Ram Kompetencji Cyfrowych (DigComp)</w:t>
            </w:r>
            <w:r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typów projektów 1c, 2c).</w:t>
            </w:r>
          </w:p>
          <w:p w14:paraId="7A76F20C" w14:textId="77777777" w:rsidR="0098232F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zakresie cyfryzacji szkoły lub placówki prowadzącej kształcenie zawodowe jest poprzedzone samooceną wykonaną przez tę szkołę lub placówkę, jej kadrę i uczniów lub słuchaczy przy wykorzystaniu narzędzia SELFIE</w:t>
            </w:r>
            <w:r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4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typu projektu 3a);</w:t>
            </w:r>
          </w:p>
          <w:p w14:paraId="4030B06B" w14:textId="77777777" w:rsidR="0098232F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Zakup sprzętu nie stanowi jedynego lub głównego celu projektu, wynika bezpośrednio ze zdiagnozowanych potrzeb i jest niezbędny do osiągnięcia celu projektu (dotyczy typów projektów 1-4).</w:t>
            </w:r>
          </w:p>
          <w:p w14:paraId="26ECCEAA" w14:textId="77777777" w:rsidR="0098232F" w:rsidRPr="00820796" w:rsidRDefault="0098232F" w:rsidP="000F4655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ogólnodostępnych szkół lub placówek w zakresie edukacji włączającej koncentruje się na uczniach lub słuchaczach z niepełnosprawnościami lub niedostosowanych społecznie (potwierdzone odpowiednim orzeczeniem) i zapewnieniu im pełnego dostępu do edukacji ogólnodostępnej, z właściwym wsparciem w ogólnodostępnej szkole lub placówce w zakresie specjalnych potrzeb psychofizycznych, a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przedsięwzięcia stosują zasady projektowania uniwersalnego w nauczaniu (dotyczy typów projektów 1d, 2f).</w:t>
            </w:r>
          </w:p>
          <w:p w14:paraId="3E4605AD" w14:textId="77777777" w:rsidR="0098232F" w:rsidRPr="00820796" w:rsidRDefault="0098232F" w:rsidP="000F4655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C46215D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797A928C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 nie dotyczy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C152690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98232F" w:rsidRPr="003B1556" w14:paraId="6F17DFFD" w14:textId="77777777" w:rsidTr="0098232F">
        <w:tc>
          <w:tcPr>
            <w:tcW w:w="253" w:type="pct"/>
            <w:shd w:val="clear" w:color="auto" w:fill="auto"/>
          </w:tcPr>
          <w:p w14:paraId="471B6FA2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88" w:type="pct"/>
            <w:shd w:val="clear" w:color="auto" w:fill="auto"/>
          </w:tcPr>
          <w:p w14:paraId="02966D40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5FE9EA18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25" w:type="pct"/>
            <w:shd w:val="clear" w:color="auto" w:fill="auto"/>
          </w:tcPr>
          <w:p w14:paraId="2BC67D41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</w:t>
            </w:r>
            <w:r>
              <w:rPr>
                <w:rFonts w:ascii="Arial" w:hAnsi="Arial" w:cs="Arial"/>
                <w:sz w:val="24"/>
                <w:szCs w:val="24"/>
              </w:rPr>
              <w:t>. Realizacja wsparcia musi być zgodna z załącznikiem nr 2 do Wytycznych dotyczących monitorowania postępu rzeczowego realizacji programów na lata 2021-2027.</w:t>
            </w:r>
          </w:p>
          <w:p w14:paraId="75BF17C3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6D04C592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9835272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projektu. </w:t>
            </w:r>
          </w:p>
        </w:tc>
        <w:tc>
          <w:tcPr>
            <w:tcW w:w="935" w:type="pct"/>
            <w:shd w:val="clear" w:color="auto" w:fill="auto"/>
          </w:tcPr>
          <w:p w14:paraId="7DFEB8A6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BE4AEEF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98232F" w:rsidRPr="003B1556" w14:paraId="0A2F3337" w14:textId="77777777" w:rsidTr="0098232F">
        <w:tc>
          <w:tcPr>
            <w:tcW w:w="253" w:type="pct"/>
            <w:shd w:val="clear" w:color="auto" w:fill="auto"/>
          </w:tcPr>
          <w:p w14:paraId="01F8CC99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88" w:type="pct"/>
            <w:shd w:val="clear" w:color="auto" w:fill="auto"/>
          </w:tcPr>
          <w:p w14:paraId="40CDBB69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 dla przedstawicieli kadry</w:t>
            </w:r>
          </w:p>
          <w:p w14:paraId="2F9B7CF8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25" w:type="pct"/>
            <w:shd w:val="clear" w:color="auto" w:fill="auto"/>
          </w:tcPr>
          <w:p w14:paraId="7B160E0E" w14:textId="2D447948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realizację wsparcia dla co najmniej 20% przedstawicieli kadry merytorycznej ze szkół lub placówek prowadzących kształcenie zawodowe objętych projektem (wg stanu raportowanego do Systemu Informacji Oświatowej na dzień 30 września 2024 r.). </w:t>
            </w:r>
            <w:r w:rsidRPr="00450795">
              <w:rPr>
                <w:rFonts w:ascii="Arial" w:hAnsi="Arial" w:cs="Arial"/>
                <w:sz w:val="24"/>
                <w:szCs w:val="24"/>
              </w:rPr>
              <w:t>Spełnienie wymogu jest weryfikowane na poziomie projektu, a nie na poziomie danej szkoły lub placówki prowadzącej kształcenie zawodowe.</w:t>
            </w:r>
          </w:p>
          <w:p w14:paraId="0D5B2B57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7D9A4E11" w14:textId="77777777" w:rsidR="0098232F" w:rsidRDefault="0098232F" w:rsidP="000F465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23B1DB7D" w14:textId="77777777" w:rsidR="0098232F" w:rsidRPr="00820796" w:rsidRDefault="0098232F" w:rsidP="000F4655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których uczniowie lub słuchacze są obejmowani wsparciem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w projekcie (np. w postaci udziału w zajęciach). </w:t>
            </w:r>
          </w:p>
          <w:p w14:paraId="5AB4B9F6" w14:textId="36ED7A5A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jest zobowiązany wskazać liczbę przedstawicieli kadry merytorycznej zatrudnionych w ww. szkołach lub placówkach (wg stanu na dzień 30 września 2024 r.) oraz liczbę przedstawicieli kadry merytorycznej obejmowanych wsparciem w projekcie lub w inny sposób przedstawić metodologię wyliczenia powyższego odsetka.</w:t>
            </w:r>
          </w:p>
          <w:p w14:paraId="0CC7D0E4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2C0FC8D2" w14:textId="77777777" w:rsidR="0098232F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1E98C5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01D76090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0236D92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98232F" w:rsidRPr="003B1556" w14:paraId="599109F2" w14:textId="77777777" w:rsidTr="0098232F">
        <w:tc>
          <w:tcPr>
            <w:tcW w:w="253" w:type="pct"/>
            <w:shd w:val="clear" w:color="auto" w:fill="auto"/>
          </w:tcPr>
          <w:p w14:paraId="4FCC68CC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C.9</w:t>
            </w:r>
          </w:p>
        </w:tc>
        <w:tc>
          <w:tcPr>
            <w:tcW w:w="588" w:type="pct"/>
            <w:shd w:val="clear" w:color="auto" w:fill="auto"/>
          </w:tcPr>
          <w:p w14:paraId="6FDD2D34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 obligatoryjną realizację staży uczniowskich i ich rozliczenie wyłącznie w oparciu o stawkę jednostkową</w:t>
            </w:r>
          </w:p>
        </w:tc>
        <w:tc>
          <w:tcPr>
            <w:tcW w:w="3225" w:type="pct"/>
            <w:shd w:val="clear" w:color="auto" w:fill="auto"/>
          </w:tcPr>
          <w:p w14:paraId="131C0E97" w14:textId="5317C2CE" w:rsidR="0098232F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wnioskodawca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planuje 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6688382" w14:textId="77777777" w:rsidR="0098232F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staże uczniowskie są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realizowan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uczniów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branżowych szkół I stopnia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niebędących młodocianymi pracownikami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uczniów techników;</w:t>
            </w:r>
          </w:p>
          <w:p w14:paraId="6289E518" w14:textId="77777777" w:rsidR="0098232F" w:rsidRPr="00EB2FC0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uczniowsk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 są realizowane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co najmniej 25% uczniów biorących udział 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</w:t>
            </w:r>
            <w:r>
              <w:rPr>
                <w:rFonts w:ascii="Arial" w:hAnsi="Arial" w:cs="Arial"/>
                <w:sz w:val="24"/>
                <w:szCs w:val="24"/>
              </w:rPr>
              <w:t xml:space="preserve"> szczególnie uzasadnionych przypadkach Instytucja Zarządzająca może wyrazić zgodę, w trakcie realizacji projektu na wniosek beneficjenta, na zmianę zakładanej do osiągnięcia wartości ww. odsetka)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5F26C5E0" w14:textId="77777777" w:rsidR="0098232F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46AA">
              <w:rPr>
                <w:rFonts w:ascii="Arial" w:hAnsi="Arial" w:cs="Arial"/>
                <w:sz w:val="24"/>
                <w:szCs w:val="24"/>
              </w:rPr>
              <w:t>s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taż uczniowski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rozliczany wyłącznie w oparciu o stawkę jednostkową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6D81FB63" w14:textId="1F06BBB3" w:rsidR="0098232F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stawka jednostkowa dotyczy prowadzenia jednej godziny stażu dla jednego ucznia i wynosi 24,84 zł (do 30 czerwca 2023 r.) lub 25,61 zł (od 1 lipca 2023 r. do 31 grudnia 2023 r.) lub 30,18 zł (od 1 stycznia 2024 r. do 30 czerwca 2024 r.) lub 30,62 zł (od 1 lipca 2024 r.</w:t>
            </w:r>
            <w:ins w:id="6" w:author="Michał Banasiak" w:date="2025-01-10T12:18:00Z" w16du:dateUtc="2025-01-10T11:18:00Z">
              <w:r w:rsidR="00C15B2E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 xml:space="preserve"> do 31 grudnia 2024 r.</w:t>
              </w:r>
            </w:ins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</w:t>
            </w:r>
            <w:r w:rsidR="00D15FB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ins w:id="7" w:author="Michał Banasiak" w:date="2025-01-10T12:18:00Z" w16du:dateUtc="2025-01-10T11:18:00Z">
              <w:r w:rsidR="00C15B2E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 xml:space="preserve">lub 33,23 zł (od </w:t>
              </w:r>
              <w:r w:rsidR="00C15B2E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lastRenderedPageBreak/>
                <w:t xml:space="preserve">1 stycznia 2025 </w:t>
              </w:r>
              <w:commentRangeStart w:id="8"/>
              <w:r w:rsidR="00C15B2E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>r</w:t>
              </w:r>
              <w:commentRangeEnd w:id="8"/>
              <w:r w:rsidR="00C15B2E">
                <w:rPr>
                  <w:rStyle w:val="Odwoaniedokomentarza"/>
                  <w:rFonts w:ascii="Calibri" w:eastAsia="Calibri" w:hAnsi="Calibri" w:cs="Times New Roman"/>
                </w:rPr>
                <w:commentReference w:id="8"/>
              </w:r>
              <w:r w:rsidR="00C15B2E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 xml:space="preserve">.) </w:t>
              </w:r>
            </w:ins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(stawka może podlegać indeksacji w projekcie na zasadach określonych w umowie o dofinansowanie projektu);</w:t>
            </w:r>
          </w:p>
          <w:p w14:paraId="2E95FD14" w14:textId="77777777" w:rsidR="0098232F" w:rsidRPr="00E375AE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podmiot przyjmujący na staż uczniowski zapewnia uczniowi stanowisko pracy, które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powinno być przygotowane w momencie rozpoczęcia stażu;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 rozpoczęciem stażu uczniowskiego, z wykorzystaniem urządzeń, sprzętu i narzędzi, uczniów zaznajamia się z zasadami i metodami pracy zapewniającymi bezpieczeństwo i higienę pracy przy wykonywaniu czynności na danym stanowisku;</w:t>
            </w:r>
          </w:p>
          <w:p w14:paraId="4B1AA256" w14:textId="77777777" w:rsidR="0098232F" w:rsidRPr="00E375AE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tawka jednostkowa obejmuje wszystkie niezbędne koszty związane z organizacją i prowadzeniem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 koszty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57D28E50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43AA816F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niezbędnych materiałów i narzędzi zużywalnych niezbędnych uczniowi do odbycia stażu uczniowskiego;</w:t>
            </w:r>
          </w:p>
          <w:p w14:paraId="7F344827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szkolenia BHP przed rozpoczęciem stażu uczniowskiego;</w:t>
            </w:r>
          </w:p>
          <w:p w14:paraId="13C0EF4A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badań lekarskich przed rozpoczęciem stażu uczniowskiego (o ile są wymagane);</w:t>
            </w:r>
          </w:p>
          <w:p w14:paraId="6BA8ABBE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wynagrodzenia opiekuna stażysty podczas odbywania stażu uczniowskiego;</w:t>
            </w:r>
          </w:p>
          <w:p w14:paraId="40D18B43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wyżywienia podczas stażu uczniowskiego (o ile zasadne);</w:t>
            </w:r>
          </w:p>
          <w:p w14:paraId="41D87144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noclegów i opieki nad stażystami w bursie itp. (o ile zasadne);</w:t>
            </w:r>
          </w:p>
          <w:p w14:paraId="277E1512" w14:textId="77777777" w:rsidR="0098232F" w:rsidRPr="00E375AE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dojazdów do/z miejsca odbywania stażu uczniowskiego;</w:t>
            </w:r>
          </w:p>
          <w:p w14:paraId="2AFB2570" w14:textId="77777777" w:rsidR="0098232F" w:rsidRDefault="0098232F" w:rsidP="000F4655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dzienniczków i innych materiałów niezbędnych do przeprowadzenia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7FD8019D" w14:textId="77777777" w:rsidR="0098232F" w:rsidRDefault="0098232F" w:rsidP="0098232F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ubezpieczenia od następstw nieszczęśliwych wypadków uczestników stażu.</w:t>
            </w:r>
          </w:p>
          <w:p w14:paraId="1CC2F2A0" w14:textId="77777777" w:rsidR="0098232F" w:rsidRPr="00820796" w:rsidRDefault="0098232F" w:rsidP="000F4655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rozliczeniu stawki jednostkowej służy wskaźnik produktu „liczba zrealizowanych godzin stażu uczniowskiego” (jednostka miary: osobogodziny); wskaźnik mierzony jest na koniec każdego miesiąca na podstawie list obecności lub wydruków z systemu elektronicznego zawierających informację nt. liczby godzin stażu w każdym dniu odbywania stażu uczniowskiego i potwierdzających obecność stażysty na stażu uczniowskim u pracodawcy w danym miesiącu.</w:t>
            </w:r>
          </w:p>
          <w:p w14:paraId="7CB014A5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58C65D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35" w:type="pct"/>
            <w:shd w:val="clear" w:color="auto" w:fill="auto"/>
          </w:tcPr>
          <w:p w14:paraId="6BBEC688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54029D2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98232F" w:rsidRPr="003B1556" w14:paraId="57E12F0C" w14:textId="77777777" w:rsidTr="0098232F">
        <w:tc>
          <w:tcPr>
            <w:tcW w:w="253" w:type="pct"/>
            <w:shd w:val="clear" w:color="auto" w:fill="auto"/>
          </w:tcPr>
          <w:p w14:paraId="2C376CA5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88" w:type="pct"/>
            <w:shd w:val="clear" w:color="auto" w:fill="auto"/>
          </w:tcPr>
          <w:p w14:paraId="654FC6B6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uczniów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lub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słuchaczy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uwzględniającego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tematykę związaną ze współczesnymi wyzwaniami edukacyjnymi</w:t>
            </w:r>
          </w:p>
        </w:tc>
        <w:tc>
          <w:tcPr>
            <w:tcW w:w="3225" w:type="pct"/>
            <w:shd w:val="clear" w:color="auto" w:fill="auto"/>
          </w:tcPr>
          <w:p w14:paraId="40872CFA" w14:textId="77777777" w:rsidR="0098232F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planuje realizację wsparcia dla uczniów lub słuchaczy szkół lub placówek prowadzących kształcenie zawodowe w co najmniej trzech ze wskazanych obszarów tematycznych:</w:t>
            </w:r>
          </w:p>
          <w:p w14:paraId="1CD54C23" w14:textId="77777777" w:rsidR="0098232F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edukacja medialna, w tym selekcja i weryfikacja źródeł informacji oraz identyfikacja tzw. fake news;</w:t>
            </w:r>
          </w:p>
          <w:p w14:paraId="3DD6A1F9" w14:textId="77777777" w:rsidR="0098232F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6E109D54" w14:textId="77777777" w:rsidR="0098232F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wiedza o klimacie, w tym możliwości zmiany indywidualnych zachowań w celu ochrony środowiska;</w:t>
            </w:r>
          </w:p>
          <w:p w14:paraId="0E70917C" w14:textId="77777777" w:rsidR="0098232F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0F8A002A" w14:textId="77777777" w:rsidR="0098232F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3C3514FD" w14:textId="77777777" w:rsidR="0098232F" w:rsidRPr="006C536A" w:rsidRDefault="0098232F" w:rsidP="000F4655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 abstrakcyjne, krytyczne czy komputacyjne.</w:t>
            </w:r>
          </w:p>
          <w:p w14:paraId="65763402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uczniów lub słuchaczy objętych wsparciem.</w:t>
            </w:r>
          </w:p>
          <w:p w14:paraId="202FC6C7" w14:textId="77777777" w:rsidR="0098232F" w:rsidRPr="003B1556" w:rsidRDefault="0098232F" w:rsidP="000F4655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35" w:type="pct"/>
            <w:shd w:val="clear" w:color="auto" w:fill="auto"/>
          </w:tcPr>
          <w:p w14:paraId="63E97844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7872D4A" w14:textId="77777777" w:rsidR="0098232F" w:rsidRPr="003B1556" w:rsidRDefault="0098232F" w:rsidP="000F465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5828CE9A" w14:textId="6CA40FBA" w:rsidR="00817273" w:rsidRDefault="00817273" w:rsidP="0098232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985A764" w14:textId="20707362" w:rsidR="00817273" w:rsidRDefault="00817273" w:rsidP="00817273">
      <w:pPr>
        <w:pStyle w:val="Nagwek1"/>
        <w:numPr>
          <w:ilvl w:val="0"/>
          <w:numId w:val="4"/>
        </w:numPr>
        <w:spacing w:before="100" w:beforeAutospacing="1" w:after="100" w:afterAutospacing="1"/>
        <w:ind w:left="357" w:hanging="357"/>
        <w:rPr>
          <w:rFonts w:ascii="Arial" w:hAnsi="Arial"/>
          <w:b/>
          <w:color w:val="auto"/>
          <w:sz w:val="24"/>
        </w:rPr>
      </w:pPr>
      <w:r w:rsidRPr="00817273">
        <w:rPr>
          <w:rFonts w:ascii="Arial" w:hAnsi="Arial"/>
          <w:b/>
          <w:color w:val="auto"/>
          <w:sz w:val="24"/>
        </w:rPr>
        <w:lastRenderedPageBreak/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817273" w:rsidRPr="003B1556" w14:paraId="000B0EC7" w14:textId="77777777" w:rsidTr="00A264F1">
        <w:trPr>
          <w:tblHeader/>
        </w:trPr>
        <w:tc>
          <w:tcPr>
            <w:tcW w:w="201" w:type="pct"/>
            <w:shd w:val="clear" w:color="auto" w:fill="D9D9D9" w:themeFill="background1" w:themeFillShade="D9"/>
          </w:tcPr>
          <w:p w14:paraId="38CF3530" w14:textId="77777777" w:rsidR="00817273" w:rsidRPr="003B1556" w:rsidRDefault="00817273" w:rsidP="00A26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14:paraId="003851FA" w14:textId="77777777" w:rsidR="00817273" w:rsidRPr="003B1556" w:rsidRDefault="00817273" w:rsidP="00A26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65" w:type="pct"/>
            <w:shd w:val="clear" w:color="auto" w:fill="D9D9D9" w:themeFill="background1" w:themeFillShade="D9"/>
          </w:tcPr>
          <w:p w14:paraId="0BAD87A4" w14:textId="77777777" w:rsidR="00817273" w:rsidRPr="003B1556" w:rsidRDefault="00817273" w:rsidP="00A26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77" w:type="pct"/>
            <w:shd w:val="clear" w:color="auto" w:fill="D9D9D9" w:themeFill="background1" w:themeFillShade="D9"/>
          </w:tcPr>
          <w:p w14:paraId="1B394B50" w14:textId="77777777" w:rsidR="00817273" w:rsidRPr="003B1556" w:rsidRDefault="00817273" w:rsidP="00A26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817273" w:rsidRPr="003B1556" w14:paraId="347752B5" w14:textId="77777777" w:rsidTr="00A264F1">
        <w:tc>
          <w:tcPr>
            <w:tcW w:w="201" w:type="pct"/>
          </w:tcPr>
          <w:p w14:paraId="4342A0E7" w14:textId="77777777" w:rsidR="00817273" w:rsidRPr="003B1556" w:rsidRDefault="00817273" w:rsidP="00A264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57" w:type="pct"/>
          </w:tcPr>
          <w:p w14:paraId="6E238D61" w14:textId="77777777" w:rsidR="00817273" w:rsidRPr="003B1556" w:rsidRDefault="00817273" w:rsidP="00A264F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65" w:type="pct"/>
          </w:tcPr>
          <w:p w14:paraId="64F3AEBC" w14:textId="77777777" w:rsidR="00817273" w:rsidRPr="003B1556" w:rsidRDefault="00817273" w:rsidP="00A264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73833CBC" w14:textId="77777777" w:rsidR="00817273" w:rsidRPr="003B1556" w:rsidRDefault="00817273" w:rsidP="00A264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CBDDB5B" w14:textId="77777777" w:rsidR="00817273" w:rsidRPr="003B1556" w:rsidRDefault="00817273" w:rsidP="00A264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6A94EAA1" w14:textId="449EF858" w:rsidR="00817273" w:rsidRPr="003B1556" w:rsidRDefault="00817273" w:rsidP="00A264F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</w:t>
            </w:r>
            <w:r w:rsidR="00D60D5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DFA01A5" w14:textId="1819313E" w:rsidR="00817273" w:rsidRPr="003B1556" w:rsidRDefault="00817273" w:rsidP="00A264F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z warunków negocjacyjnych </w:t>
            </w:r>
            <w:r w:rsidR="00BA04F6">
              <w:rPr>
                <w:rFonts w:ascii="Arial" w:hAnsi="Arial" w:cs="Arial"/>
                <w:sz w:val="24"/>
                <w:szCs w:val="24"/>
              </w:rPr>
              <w:t>i</w:t>
            </w:r>
            <w:r w:rsidR="00BA04F6"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t>przekazane informacje i wyjaśnienia zostały zaakceptowane przez K</w:t>
            </w:r>
            <w:r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="0098232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B1E0B02" w14:textId="1982CDB3" w:rsidR="00817273" w:rsidRPr="003B1556" w:rsidRDefault="00817273" w:rsidP="00A264F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 w:rsidR="0098232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990D24" w14:textId="77777777" w:rsidR="00817273" w:rsidRPr="003B1556" w:rsidRDefault="00817273" w:rsidP="00A264F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negocjacje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C99E783" w14:textId="77777777" w:rsidR="00817273" w:rsidRPr="003B1556" w:rsidRDefault="00817273" w:rsidP="00A264F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złożył poprawiony w wyniku negocjacji wniosek o dofinansowanie projektu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5753405D" w14:textId="77777777" w:rsidR="00817273" w:rsidRPr="003B1556" w:rsidRDefault="00817273" w:rsidP="00A264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FD91D55" w14:textId="77777777" w:rsidR="00817273" w:rsidRPr="003B1556" w:rsidRDefault="00817273" w:rsidP="00A264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7470EC9" w14:textId="77777777" w:rsidR="00817273" w:rsidRPr="003B1556" w:rsidRDefault="00817273" w:rsidP="00A264F1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3C0F04BE" w14:textId="77777777" w:rsidR="00817273" w:rsidRPr="003B1556" w:rsidRDefault="00817273" w:rsidP="00A264F1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</w:t>
            </w:r>
            <w:r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735D10E" w14:textId="77777777" w:rsidR="00817273" w:rsidRPr="003B1556" w:rsidRDefault="00817273" w:rsidP="00A264F1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56A1CC5E" w14:textId="4A1A0C04" w:rsidR="00817273" w:rsidRPr="003B1556" w:rsidRDefault="00817273" w:rsidP="00A264F1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podjął negocjacji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98232F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82A1A87" w14:textId="77777777" w:rsidR="00817273" w:rsidRDefault="00817273" w:rsidP="00A264F1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złożył poprawionego w wyniku negocjacji wniosku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o dofinansowanie projektu w terminie wyznaczonym przez </w:t>
            </w:r>
            <w:r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48617F" w14:textId="77777777" w:rsidR="00817273" w:rsidRPr="00DC189E" w:rsidRDefault="00817273" w:rsidP="00A264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DD0FE4E" w14:textId="6FAB857E" w:rsidR="00817273" w:rsidRPr="003B1556" w:rsidRDefault="00D60D52" w:rsidP="00A264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37F91">
              <w:rPr>
                <w:rFonts w:ascii="Arial" w:hAnsi="Arial" w:cs="Arial"/>
                <w:sz w:val="24"/>
                <w:szCs w:val="24"/>
              </w:rPr>
              <w:t>Jako warunki negocjacyjne są też rozumiane ustalenia zawarte w ostatecznym stanowisku negocjacyjnym lub w protokole z negocjacji ustnych.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7273" w:rsidRPr="003B1556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projektu i zmiany jego podstawowych założeń (w szczególności </w:t>
            </w:r>
            <w:r w:rsidR="00817273">
              <w:rPr>
                <w:rFonts w:ascii="Arial" w:hAnsi="Arial" w:cs="Arial"/>
                <w:sz w:val="24"/>
                <w:szCs w:val="24"/>
              </w:rPr>
              <w:br/>
            </w:r>
            <w:r w:rsidR="00817273" w:rsidRPr="003B1556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65B8E6E0" w14:textId="77777777" w:rsidR="00817273" w:rsidRPr="003B1556" w:rsidRDefault="00817273" w:rsidP="00A264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17E18D7" w14:textId="77777777" w:rsidR="00817273" w:rsidRPr="003B1556" w:rsidRDefault="00817273" w:rsidP="00A264F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877" w:type="pct"/>
          </w:tcPr>
          <w:p w14:paraId="5D8B8E13" w14:textId="77777777" w:rsidR="00817273" w:rsidRPr="003B1556" w:rsidRDefault="00817273" w:rsidP="00A264F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4DD661EB" w14:textId="77777777" w:rsidR="00817273" w:rsidRPr="003B1556" w:rsidRDefault="00817273" w:rsidP="00A264F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51655DE0" w14:textId="77777777" w:rsidR="00817273" w:rsidRPr="00817273" w:rsidRDefault="00817273" w:rsidP="00817273"/>
    <w:p w14:paraId="29388CFE" w14:textId="77777777" w:rsidR="00817273" w:rsidRPr="00450795" w:rsidRDefault="00817273" w:rsidP="000F4655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817273" w:rsidRPr="00450795" w:rsidSect="00FE7D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8" w:author="Michał Banasiak" w:date="2025-01-10T12:18:00Z" w:initials="MB">
    <w:p w14:paraId="54D79CAF" w14:textId="09214833" w:rsidR="00C15B2E" w:rsidRDefault="00C15B2E">
      <w:pPr>
        <w:pStyle w:val="Tekstkomentarza"/>
      </w:pPr>
      <w:r>
        <w:rPr>
          <w:rStyle w:val="Odwoaniedokomentarza"/>
        </w:rPr>
        <w:annotationRef/>
      </w:r>
      <w:r w:rsidR="00C74F26" w:rsidRPr="00C74F26">
        <w:t>Stanowisko Grupy ds. EFS+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4D79CA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4849D7B" w16cex:dateUtc="2025-01-10T11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4D79CAF" w16cid:durableId="74849D7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36894" w14:textId="77777777" w:rsidR="00ED28A0" w:rsidRDefault="00ED28A0" w:rsidP="00590C41">
      <w:pPr>
        <w:spacing w:after="0" w:line="240" w:lineRule="auto"/>
      </w:pPr>
      <w:r>
        <w:separator/>
      </w:r>
    </w:p>
    <w:p w14:paraId="505FB634" w14:textId="77777777" w:rsidR="00ED28A0" w:rsidRDefault="00ED28A0"/>
    <w:p w14:paraId="02DDCAD3" w14:textId="77777777" w:rsidR="00ED28A0" w:rsidRDefault="00ED28A0"/>
  </w:endnote>
  <w:endnote w:type="continuationSeparator" w:id="0">
    <w:p w14:paraId="44F02CE4" w14:textId="77777777" w:rsidR="00ED28A0" w:rsidRDefault="00ED28A0" w:rsidP="00590C41">
      <w:pPr>
        <w:spacing w:after="0" w:line="240" w:lineRule="auto"/>
      </w:pPr>
      <w:r>
        <w:continuationSeparator/>
      </w:r>
    </w:p>
    <w:p w14:paraId="4CF70E27" w14:textId="77777777" w:rsidR="00ED28A0" w:rsidRDefault="00ED28A0"/>
    <w:p w14:paraId="3CE6DA84" w14:textId="77777777" w:rsidR="00ED28A0" w:rsidRDefault="00ED28A0"/>
  </w:endnote>
  <w:endnote w:type="continuationNotice" w:id="1">
    <w:p w14:paraId="321F3B70" w14:textId="77777777" w:rsidR="00ED28A0" w:rsidRDefault="00ED28A0">
      <w:pPr>
        <w:spacing w:after="0" w:line="240" w:lineRule="auto"/>
      </w:pPr>
    </w:p>
    <w:p w14:paraId="733815B8" w14:textId="77777777" w:rsidR="00ED28A0" w:rsidRDefault="00ED28A0"/>
    <w:p w14:paraId="49A63279" w14:textId="77777777" w:rsidR="00ED28A0" w:rsidRDefault="00ED28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7620A" w14:textId="77777777" w:rsidR="00A66529" w:rsidRDefault="00A66529">
    <w:pPr>
      <w:pStyle w:val="Stopka"/>
    </w:pPr>
  </w:p>
  <w:p w14:paraId="748332AA" w14:textId="77777777" w:rsidR="0006343E" w:rsidRDefault="0006343E"/>
  <w:p w14:paraId="3399D4EF" w14:textId="77777777" w:rsidR="00A37E07" w:rsidRDefault="00A37E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622B281B" w:rsidR="003E381C" w:rsidRDefault="003E381C" w:rsidP="000F4655">
    <w:pPr>
      <w:pStyle w:val="Stopka"/>
      <w:jc w:val="center"/>
    </w:pPr>
  </w:p>
  <w:p w14:paraId="7790A8CA" w14:textId="77777777" w:rsidR="0006343E" w:rsidRDefault="0006343E"/>
  <w:p w14:paraId="34C5C903" w14:textId="77777777" w:rsidR="00A37E07" w:rsidRDefault="00A37E0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0F4655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183789321" name="Obraz 18378932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F4647" w14:textId="77777777" w:rsidR="00ED28A0" w:rsidRDefault="00ED28A0" w:rsidP="00C15B2E">
      <w:pPr>
        <w:spacing w:after="0" w:line="240" w:lineRule="auto"/>
      </w:pPr>
      <w:r>
        <w:separator/>
      </w:r>
    </w:p>
  </w:footnote>
  <w:footnote w:type="continuationSeparator" w:id="0">
    <w:p w14:paraId="3836BF15" w14:textId="77777777" w:rsidR="00ED28A0" w:rsidRDefault="00ED28A0" w:rsidP="00590C41">
      <w:pPr>
        <w:spacing w:after="0" w:line="240" w:lineRule="auto"/>
      </w:pPr>
      <w:r>
        <w:continuationSeparator/>
      </w:r>
    </w:p>
    <w:p w14:paraId="274D5668" w14:textId="77777777" w:rsidR="00ED28A0" w:rsidRDefault="00ED28A0"/>
    <w:p w14:paraId="5CF89C16" w14:textId="77777777" w:rsidR="00ED28A0" w:rsidRDefault="00ED28A0"/>
  </w:footnote>
  <w:footnote w:type="continuationNotice" w:id="1">
    <w:p w14:paraId="4587774C" w14:textId="77777777" w:rsidR="00ED28A0" w:rsidRDefault="00ED28A0">
      <w:pPr>
        <w:spacing w:after="0" w:line="240" w:lineRule="auto"/>
      </w:pPr>
    </w:p>
    <w:p w14:paraId="78F88841" w14:textId="77777777" w:rsidR="00ED28A0" w:rsidRDefault="00ED28A0"/>
    <w:p w14:paraId="71902A29" w14:textId="77777777" w:rsidR="00ED28A0" w:rsidRDefault="00ED28A0"/>
  </w:footnote>
  <w:footnote w:id="2">
    <w:p w14:paraId="645ACA42" w14:textId="77777777" w:rsidR="00E50ED4" w:rsidRPr="00541676" w:rsidRDefault="00E50ED4" w:rsidP="000F4655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77777777" w:rsidR="00E50ED4" w:rsidRPr="000F4655" w:rsidRDefault="00E50ED4" w:rsidP="000F465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0F4655" w:rsidRDefault="00E50ED4" w:rsidP="000F4655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F4655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74D6BDEA" w14:textId="77777777" w:rsidR="0098232F" w:rsidRPr="00F240B9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</w:rPr>
      </w:pPr>
      <w:r w:rsidRPr="00C65ED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5EDA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</w:t>
      </w:r>
      <w:r w:rsidRPr="00F240B9">
        <w:rPr>
          <w:rFonts w:ascii="Arial" w:hAnsi="Arial" w:cs="Arial"/>
          <w:sz w:val="24"/>
          <w:szCs w:val="24"/>
        </w:rPr>
        <w:t>krajowego.</w:t>
      </w:r>
    </w:p>
  </w:footnote>
  <w:footnote w:id="7">
    <w:p w14:paraId="6D40C30D" w14:textId="63ACDBEF" w:rsidR="0098232F" w:rsidRPr="00F240B9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240B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240B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</w:t>
      </w:r>
      <w:r w:rsidRPr="00F240B9">
        <w:rPr>
          <w:rFonts w:ascii="Arial" w:hAnsi="Arial" w:cs="Arial"/>
          <w:sz w:val="24"/>
          <w:szCs w:val="24"/>
        </w:rPr>
        <w:t>.</w:t>
      </w:r>
    </w:p>
  </w:footnote>
  <w:footnote w:id="8">
    <w:p w14:paraId="6887AC1A" w14:textId="7E22F623" w:rsidR="0098232F" w:rsidRPr="003B1556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nstytucja Zarządzająca </w:t>
      </w:r>
      <w:r w:rsidRPr="003B1556">
        <w:rPr>
          <w:rFonts w:ascii="Arial" w:hAnsi="Arial" w:cs="Arial"/>
          <w:sz w:val="24"/>
          <w:szCs w:val="24"/>
        </w:rPr>
        <w:t xml:space="preserve">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3B155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9">
    <w:p w14:paraId="54F47F02" w14:textId="77777777" w:rsidR="0098232F" w:rsidRDefault="0098232F" w:rsidP="00C15B2E">
      <w:pPr>
        <w:pStyle w:val="Tekstprzypisudolnego"/>
        <w:spacing w:before="100" w:beforeAutospacing="1" w:after="100" w:afterAutospacing="1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ZIT została pozytywnie zaopiniowana przez ministra właściwego do spraw rozwoju regionalnego (jeśli dotyczy) i Instytucję Zarządzającą.</w:t>
      </w:r>
    </w:p>
  </w:footnote>
  <w:footnote w:id="10">
    <w:p w14:paraId="37E24E51" w14:textId="171354AA" w:rsidR="0098232F" w:rsidRDefault="0098232F" w:rsidP="0098232F">
      <w:pPr>
        <w:pStyle w:val="Tekstprzypisudolnego"/>
        <w:spacing w:before="100" w:beforeAutospacing="1" w:after="100" w:afterAutospacing="1"/>
      </w:pPr>
      <w:r w:rsidRPr="00C80F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0F19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</w:t>
      </w:r>
      <w:r w:rsidRPr="0054167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</w:t>
      </w:r>
      <w:r w:rsidR="00C150EC">
        <w:rPr>
          <w:rFonts w:ascii="Arial" w:hAnsi="Arial" w:cs="Arial"/>
          <w:sz w:val="24"/>
          <w:szCs w:val="24"/>
        </w:rPr>
        <w:t xml:space="preserve"> na wniosek beneficjenta</w:t>
      </w:r>
      <w:r w:rsidRPr="00541676">
        <w:rPr>
          <w:rFonts w:ascii="Arial" w:hAnsi="Arial" w:cs="Arial"/>
          <w:sz w:val="24"/>
          <w:szCs w:val="24"/>
        </w:rPr>
        <w:t>.</w:t>
      </w:r>
    </w:p>
  </w:footnote>
  <w:footnote w:id="11">
    <w:p w14:paraId="7FE35057" w14:textId="084C7E2D" w:rsidR="0098232F" w:rsidRPr="003B1556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1</w:t>
      </w:r>
      <w:r>
        <w:rPr>
          <w:rFonts w:ascii="Arial" w:hAnsi="Arial" w:cs="Arial"/>
          <w:sz w:val="24"/>
          <w:szCs w:val="24"/>
        </w:rPr>
        <w:t>061</w:t>
      </w:r>
      <w:r w:rsidRPr="003B1556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2">
    <w:p w14:paraId="4E8E0E6B" w14:textId="77777777" w:rsidR="0098232F" w:rsidRPr="00510A7B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67047D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510A7B">
        <w:rPr>
          <w:rFonts w:ascii="Arial" w:hAnsi="Arial" w:cs="Arial"/>
          <w:sz w:val="24"/>
          <w:szCs w:val="24"/>
        </w:rPr>
        <w:t>.</w:t>
      </w:r>
    </w:p>
  </w:footnote>
  <w:footnote w:id="13">
    <w:p w14:paraId="3ACBFF9B" w14:textId="77777777" w:rsidR="0098232F" w:rsidRPr="000F4655" w:rsidRDefault="0098232F" w:rsidP="00C15B2E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510A7B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510A7B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4">
    <w:p w14:paraId="3F19A3E4" w14:textId="77777777" w:rsidR="0098232F" w:rsidRPr="008614BC" w:rsidRDefault="0098232F" w:rsidP="00C15B2E">
      <w:pPr>
        <w:pStyle w:val="Tekstprzypisudolnego"/>
        <w:spacing w:before="100" w:beforeAutospacing="1" w:after="100" w:afterAutospacing="1"/>
        <w:rPr>
          <w:rFonts w:ascii="Arial" w:hAnsi="Arial" w:cs="Arial"/>
        </w:rPr>
      </w:pPr>
      <w:r w:rsidRPr="008614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14BC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8614BC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15">
    <w:p w14:paraId="60ACB787" w14:textId="77777777" w:rsidR="00817273" w:rsidRPr="003B1556" w:rsidRDefault="00817273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</w:t>
      </w:r>
      <w:r>
        <w:rPr>
          <w:rFonts w:ascii="Arial" w:hAnsi="Arial" w:cs="Arial"/>
          <w:sz w:val="24"/>
          <w:szCs w:val="24"/>
        </w:rPr>
        <w:t xml:space="preserve">omisji </w:t>
      </w:r>
      <w:r w:rsidRPr="003B1556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ceny </w:t>
      </w:r>
      <w:r w:rsidRPr="003B1556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rojektów</w:t>
      </w:r>
      <w:r w:rsidRPr="003B155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6">
    <w:p w14:paraId="5D09A4B6" w14:textId="77777777" w:rsidR="00817273" w:rsidRPr="003B1556" w:rsidRDefault="00817273" w:rsidP="00C15B2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Przez podjęcie negocjacji należy rozumieć przesłanie w wyznaczonym przez </w:t>
      </w:r>
      <w:r>
        <w:rPr>
          <w:rFonts w:ascii="Arial" w:hAnsi="Arial" w:cs="Arial"/>
          <w:sz w:val="24"/>
          <w:szCs w:val="24"/>
        </w:rPr>
        <w:t>Instytucję Zarządzającą</w:t>
      </w:r>
      <w:r w:rsidRPr="003B155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A05CA" w14:textId="77777777" w:rsidR="00A66529" w:rsidRDefault="00A66529">
    <w:pPr>
      <w:pStyle w:val="Nagwek"/>
    </w:pPr>
  </w:p>
  <w:p w14:paraId="42E68342" w14:textId="77777777" w:rsidR="0006343E" w:rsidRDefault="0006343E"/>
  <w:p w14:paraId="03BAA4F8" w14:textId="77777777" w:rsidR="00A37E07" w:rsidRDefault="00A37E0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5C4AE" w14:textId="77777777" w:rsidR="00A66529" w:rsidRDefault="00A66529">
    <w:pPr>
      <w:pStyle w:val="Nagwek"/>
    </w:pPr>
  </w:p>
  <w:p w14:paraId="742CFA1A" w14:textId="77777777" w:rsidR="0006343E" w:rsidRDefault="0006343E"/>
  <w:p w14:paraId="6932A5FC" w14:textId="77777777" w:rsidR="00A37E07" w:rsidRDefault="00A37E0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07E0" w14:textId="4555306C" w:rsidR="00996F8B" w:rsidRPr="000F4655" w:rsidRDefault="00B842D2" w:rsidP="000F4655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0F4655">
      <w:rPr>
        <w:rFonts w:ascii="Arial" w:hAnsi="Arial"/>
        <w:sz w:val="24"/>
      </w:rPr>
      <w:t>FUNDUSZE EUROPEJSKIE DLA KUJAW I POMORZA 2021-2027</w:t>
    </w:r>
  </w:p>
  <w:p w14:paraId="2BE23A05" w14:textId="582BD69B" w:rsidR="00FE7D85" w:rsidRPr="00EA55F0" w:rsidRDefault="002727E0" w:rsidP="00EA55F0">
    <w:pPr>
      <w:spacing w:after="0" w:line="276" w:lineRule="auto"/>
      <w:ind w:left="8496"/>
      <w:rPr>
        <w:rFonts w:ascii="Arial" w:hAnsi="Arial"/>
        <w:sz w:val="24"/>
      </w:rPr>
    </w:pPr>
    <w:r w:rsidRPr="000F4655">
      <w:rPr>
        <w:rFonts w:ascii="Arial" w:hAnsi="Arial"/>
        <w:sz w:val="24"/>
      </w:rPr>
      <w:t xml:space="preserve">Załącznik </w:t>
    </w:r>
    <w:ins w:id="9" w:author="Michał Banasiak" w:date="2025-01-10T12:00:00Z" w16du:dateUtc="2025-01-10T11:00:00Z">
      <w:r w:rsidR="000F4655">
        <w:rPr>
          <w:rFonts w:ascii="Arial" w:hAnsi="Arial"/>
          <w:sz w:val="24"/>
        </w:rPr>
        <w:t xml:space="preserve">nr 1 </w:t>
      </w:r>
    </w:ins>
    <w:r w:rsidRPr="000F4655">
      <w:rPr>
        <w:rFonts w:ascii="Arial" w:hAnsi="Arial"/>
        <w:sz w:val="24"/>
      </w:rPr>
      <w:t xml:space="preserve">do </w:t>
    </w:r>
    <w:del w:id="10" w:author="Michał Banasiak" w:date="2025-01-10T12:00:00Z" w16du:dateUtc="2025-01-10T11:00:00Z">
      <w:r w:rsidRPr="000F4655" w:rsidDel="000F4655">
        <w:rPr>
          <w:rFonts w:ascii="Arial" w:hAnsi="Arial" w:cs="Arial"/>
          <w:bCs/>
          <w:sz w:val="24"/>
          <w:szCs w:val="24"/>
        </w:rPr>
        <w:delText>uchwały ZW</w:delText>
      </w:r>
    </w:del>
    <w:ins w:id="11" w:author="Michał Banasiak" w:date="2025-01-10T12:00:00Z" w16du:dateUtc="2025-01-10T11:00:00Z">
      <w:r w:rsidR="000F4655">
        <w:rPr>
          <w:rFonts w:ascii="Arial" w:hAnsi="Arial" w:cs="Arial"/>
          <w:bCs/>
          <w:sz w:val="24"/>
          <w:szCs w:val="24"/>
        </w:rPr>
        <w:t>Stanowiska</w:t>
      </w:r>
    </w:ins>
    <w:r w:rsidRPr="000F4655">
      <w:rPr>
        <w:rFonts w:ascii="Arial" w:hAnsi="Arial"/>
        <w:sz w:val="24"/>
      </w:rPr>
      <w:t xml:space="preserve"> nr </w:t>
    </w:r>
    <w:del w:id="12" w:author="Michał Banasiak" w:date="2025-01-10T12:00:00Z" w16du:dateUtc="2025-01-10T11:00:00Z">
      <w:r w:rsidRPr="000F4655" w:rsidDel="000F4655">
        <w:rPr>
          <w:rFonts w:ascii="Arial" w:hAnsi="Arial" w:cs="Arial"/>
          <w:bCs/>
          <w:sz w:val="24"/>
          <w:szCs w:val="24"/>
        </w:rPr>
        <w:delText>19/976</w:delText>
      </w:r>
    </w:del>
    <w:ins w:id="13" w:author="Michał Banasiak" w:date="2025-01-10T12:00:00Z" w16du:dateUtc="2025-01-10T11:00:00Z">
      <w:r w:rsidR="000F4655">
        <w:rPr>
          <w:rFonts w:ascii="Arial" w:hAnsi="Arial" w:cs="Arial"/>
          <w:bCs/>
          <w:sz w:val="24"/>
          <w:szCs w:val="24"/>
        </w:rPr>
        <w:t>5</w:t>
      </w:r>
    </w:ins>
    <w:r w:rsidRPr="000F4655">
      <w:rPr>
        <w:rFonts w:ascii="Arial" w:hAnsi="Arial" w:cs="Arial"/>
        <w:bCs/>
        <w:sz w:val="24"/>
        <w:szCs w:val="24"/>
      </w:rPr>
      <w:t>/</w:t>
    </w:r>
    <w:ins w:id="14" w:author="Michał Banasiak" w:date="2025-01-10T12:00:00Z" w16du:dateUtc="2025-01-10T11:00:00Z">
      <w:r w:rsidR="000F4655">
        <w:rPr>
          <w:rFonts w:ascii="Arial" w:hAnsi="Arial" w:cs="Arial"/>
          <w:bCs/>
          <w:sz w:val="24"/>
          <w:szCs w:val="24"/>
        </w:rPr>
        <w:t>20</w:t>
      </w:r>
    </w:ins>
    <w:r w:rsidRPr="000F4655">
      <w:rPr>
        <w:rFonts w:ascii="Arial" w:hAnsi="Arial" w:cs="Arial"/>
        <w:bCs/>
        <w:sz w:val="24"/>
        <w:szCs w:val="24"/>
      </w:rPr>
      <w:t>24</w:t>
    </w:r>
    <w:ins w:id="15" w:author="Michał Banasiak" w:date="2025-01-10T12:01:00Z" w16du:dateUtc="2025-01-10T11:01:00Z">
      <w:r w:rsidR="000F4655" w:rsidRPr="000F4655">
        <w:rPr>
          <w:rFonts w:ascii="Arial" w:hAnsi="Arial" w:cs="Arial"/>
          <w:bCs/>
          <w:sz w:val="24"/>
          <w:szCs w:val="24"/>
        </w:rPr>
        <w:t xml:space="preserve"> </w:t>
      </w:r>
      <w:r w:rsidR="000F4655">
        <w:rPr>
          <w:rFonts w:ascii="Arial" w:hAnsi="Arial" w:cs="Arial"/>
          <w:bCs/>
          <w:sz w:val="24"/>
          <w:szCs w:val="24"/>
        </w:rPr>
        <w:t>Grupy roboczej ds. EFS+</w:t>
      </w:r>
    </w:ins>
    <w:r w:rsidR="00EA55F0">
      <w:rPr>
        <w:rFonts w:ascii="Arial" w:hAnsi="Arial"/>
        <w:sz w:val="24"/>
      </w:rPr>
      <w:t xml:space="preserve"> </w:t>
    </w:r>
    <w:r w:rsidRPr="000F4655">
      <w:rPr>
        <w:rFonts w:ascii="Arial" w:hAnsi="Arial" w:cs="Arial"/>
        <w:bCs/>
        <w:sz w:val="24"/>
        <w:szCs w:val="24"/>
      </w:rPr>
      <w:t xml:space="preserve">z dnia </w:t>
    </w:r>
    <w:del w:id="16" w:author="Michał Banasiak" w:date="2025-01-10T12:01:00Z" w16du:dateUtc="2025-01-10T11:01:00Z">
      <w:r w:rsidRPr="000F4655" w:rsidDel="000F4655">
        <w:rPr>
          <w:rFonts w:ascii="Arial" w:hAnsi="Arial" w:cs="Arial"/>
          <w:bCs/>
          <w:sz w:val="24"/>
          <w:szCs w:val="24"/>
        </w:rPr>
        <w:delText xml:space="preserve">20 </w:delText>
      </w:r>
    </w:del>
    <w:ins w:id="17" w:author="Michał Banasiak" w:date="2025-01-10T12:01:00Z" w16du:dateUtc="2025-01-10T11:01:00Z">
      <w:r w:rsidR="000F4655">
        <w:rPr>
          <w:rFonts w:ascii="Arial" w:hAnsi="Arial" w:cs="Arial"/>
          <w:bCs/>
          <w:sz w:val="24"/>
          <w:szCs w:val="24"/>
        </w:rPr>
        <w:t>1</w:t>
      </w:r>
      <w:r w:rsidR="000F4655" w:rsidRPr="000F4655">
        <w:rPr>
          <w:rFonts w:ascii="Arial" w:hAnsi="Arial" w:cs="Arial"/>
          <w:bCs/>
          <w:sz w:val="24"/>
          <w:szCs w:val="24"/>
        </w:rPr>
        <w:t xml:space="preserve">0 </w:t>
      </w:r>
    </w:ins>
    <w:del w:id="18" w:author="Michał Banasiak" w:date="2025-01-10T12:01:00Z" w16du:dateUtc="2025-01-10T11:01:00Z">
      <w:r w:rsidRPr="000F4655" w:rsidDel="000F4655">
        <w:rPr>
          <w:rFonts w:ascii="Arial" w:hAnsi="Arial" w:cs="Arial"/>
          <w:bCs/>
          <w:sz w:val="24"/>
          <w:szCs w:val="24"/>
        </w:rPr>
        <w:delText xml:space="preserve">listopada </w:delText>
      </w:r>
    </w:del>
    <w:ins w:id="19" w:author="Michał Banasiak" w:date="2025-01-10T12:01:00Z" w16du:dateUtc="2025-01-10T11:01:00Z">
      <w:r w:rsidR="000F4655">
        <w:rPr>
          <w:rFonts w:ascii="Arial" w:hAnsi="Arial" w:cs="Arial"/>
          <w:bCs/>
          <w:sz w:val="24"/>
          <w:szCs w:val="24"/>
        </w:rPr>
        <w:t>stycznia</w:t>
      </w:r>
      <w:r w:rsidR="000F4655" w:rsidRPr="000F4655">
        <w:rPr>
          <w:rFonts w:ascii="Arial" w:hAnsi="Arial" w:cs="Arial"/>
          <w:bCs/>
          <w:sz w:val="24"/>
          <w:szCs w:val="24"/>
        </w:rPr>
        <w:t xml:space="preserve"> </w:t>
      </w:r>
    </w:ins>
    <w:r w:rsidRPr="000F4655">
      <w:rPr>
        <w:rFonts w:ascii="Arial" w:hAnsi="Arial" w:cs="Arial"/>
        <w:bCs/>
        <w:sz w:val="24"/>
        <w:szCs w:val="24"/>
      </w:rPr>
      <w:t>202</w:t>
    </w:r>
    <w:ins w:id="20" w:author="Michał Banasiak" w:date="2025-01-10T12:01:00Z" w16du:dateUtc="2025-01-10T11:01:00Z">
      <w:r w:rsidR="000F4655">
        <w:rPr>
          <w:rFonts w:ascii="Arial" w:hAnsi="Arial" w:cs="Arial"/>
          <w:bCs/>
          <w:sz w:val="24"/>
          <w:szCs w:val="24"/>
        </w:rPr>
        <w:t>5</w:t>
      </w:r>
    </w:ins>
    <w:del w:id="21" w:author="Michał Banasiak" w:date="2025-01-10T12:01:00Z" w16du:dateUtc="2025-01-10T11:01:00Z">
      <w:r w:rsidRPr="000F4655" w:rsidDel="000F4655">
        <w:rPr>
          <w:rFonts w:ascii="Arial" w:hAnsi="Arial" w:cs="Arial"/>
          <w:bCs/>
          <w:sz w:val="24"/>
          <w:szCs w:val="24"/>
        </w:rPr>
        <w:delText>4</w:delText>
      </w:r>
    </w:del>
    <w:r w:rsidRPr="000F4655">
      <w:rPr>
        <w:rFonts w:ascii="Arial" w:hAnsi="Arial" w:cs="Arial"/>
        <w:bCs/>
        <w:sz w:val="24"/>
        <w:szCs w:val="24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A9DA799E"/>
    <w:lvl w:ilvl="0" w:tplc="0C9E6F9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443884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4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C9F15A7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6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54"/>
  </w:num>
  <w:num w:numId="3" w16cid:durableId="1705445052">
    <w:abstractNumId w:val="38"/>
  </w:num>
  <w:num w:numId="4" w16cid:durableId="295533029">
    <w:abstractNumId w:val="5"/>
  </w:num>
  <w:num w:numId="5" w16cid:durableId="1043753011">
    <w:abstractNumId w:val="28"/>
  </w:num>
  <w:num w:numId="6" w16cid:durableId="581724086">
    <w:abstractNumId w:val="50"/>
  </w:num>
  <w:num w:numId="7" w16cid:durableId="2112970414">
    <w:abstractNumId w:val="45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2"/>
  </w:num>
  <w:num w:numId="11" w16cid:durableId="951400918">
    <w:abstractNumId w:val="14"/>
  </w:num>
  <w:num w:numId="12" w16cid:durableId="76249048">
    <w:abstractNumId w:val="44"/>
  </w:num>
  <w:num w:numId="13" w16cid:durableId="1521623044">
    <w:abstractNumId w:val="18"/>
  </w:num>
  <w:num w:numId="14" w16cid:durableId="66802378">
    <w:abstractNumId w:val="46"/>
  </w:num>
  <w:num w:numId="15" w16cid:durableId="1924951966">
    <w:abstractNumId w:val="55"/>
  </w:num>
  <w:num w:numId="16" w16cid:durableId="1079598085">
    <w:abstractNumId w:val="27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0"/>
  </w:num>
  <w:num w:numId="20" w16cid:durableId="1028607099">
    <w:abstractNumId w:val="40"/>
  </w:num>
  <w:num w:numId="21" w16cid:durableId="2001809810">
    <w:abstractNumId w:val="36"/>
  </w:num>
  <w:num w:numId="22" w16cid:durableId="194736181">
    <w:abstractNumId w:val="0"/>
  </w:num>
  <w:num w:numId="23" w16cid:durableId="18866713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58"/>
  </w:num>
  <w:num w:numId="26" w16cid:durableId="1403720235">
    <w:abstractNumId w:val="33"/>
  </w:num>
  <w:num w:numId="27" w16cid:durableId="1288316941">
    <w:abstractNumId w:val="31"/>
  </w:num>
  <w:num w:numId="28" w16cid:durableId="50232050">
    <w:abstractNumId w:val="21"/>
  </w:num>
  <w:num w:numId="29" w16cid:durableId="1665277593">
    <w:abstractNumId w:val="10"/>
  </w:num>
  <w:num w:numId="30" w16cid:durableId="155000657">
    <w:abstractNumId w:val="23"/>
  </w:num>
  <w:num w:numId="31" w16cid:durableId="851379404">
    <w:abstractNumId w:val="41"/>
  </w:num>
  <w:num w:numId="32" w16cid:durableId="589511214">
    <w:abstractNumId w:val="35"/>
  </w:num>
  <w:num w:numId="33" w16cid:durableId="1157644883">
    <w:abstractNumId w:val="51"/>
  </w:num>
  <w:num w:numId="34" w16cid:durableId="2093157884">
    <w:abstractNumId w:val="53"/>
  </w:num>
  <w:num w:numId="35" w16cid:durableId="1760446072">
    <w:abstractNumId w:val="15"/>
  </w:num>
  <w:num w:numId="36" w16cid:durableId="588271240">
    <w:abstractNumId w:val="56"/>
  </w:num>
  <w:num w:numId="37" w16cid:durableId="1404445420">
    <w:abstractNumId w:val="30"/>
  </w:num>
  <w:num w:numId="38" w16cid:durableId="378937338">
    <w:abstractNumId w:val="9"/>
  </w:num>
  <w:num w:numId="39" w16cid:durableId="860585302">
    <w:abstractNumId w:val="24"/>
  </w:num>
  <w:num w:numId="40" w16cid:durableId="1730806878">
    <w:abstractNumId w:val="47"/>
  </w:num>
  <w:num w:numId="41" w16cid:durableId="1550534563">
    <w:abstractNumId w:val="1"/>
  </w:num>
  <w:num w:numId="42" w16cid:durableId="953293633">
    <w:abstractNumId w:val="48"/>
  </w:num>
  <w:num w:numId="43" w16cid:durableId="38943520">
    <w:abstractNumId w:val="49"/>
  </w:num>
  <w:num w:numId="44" w16cid:durableId="1739743942">
    <w:abstractNumId w:val="3"/>
  </w:num>
  <w:num w:numId="45" w16cid:durableId="1604997824">
    <w:abstractNumId w:val="32"/>
  </w:num>
  <w:num w:numId="46" w16cid:durableId="131024431">
    <w:abstractNumId w:val="52"/>
  </w:num>
  <w:num w:numId="47" w16cid:durableId="231358743">
    <w:abstractNumId w:val="16"/>
  </w:num>
  <w:num w:numId="48" w16cid:durableId="1170870186">
    <w:abstractNumId w:val="29"/>
  </w:num>
  <w:num w:numId="49" w16cid:durableId="509174144">
    <w:abstractNumId w:val="26"/>
  </w:num>
  <w:num w:numId="50" w16cid:durableId="391319345">
    <w:abstractNumId w:val="60"/>
  </w:num>
  <w:num w:numId="51" w16cid:durableId="1622034756">
    <w:abstractNumId w:val="59"/>
  </w:num>
  <w:num w:numId="52" w16cid:durableId="928850420">
    <w:abstractNumId w:val="42"/>
  </w:num>
  <w:num w:numId="53" w16cid:durableId="1505975789">
    <w:abstractNumId w:val="19"/>
  </w:num>
  <w:num w:numId="54" w16cid:durableId="6805936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</w:num>
  <w:num w:numId="57" w16cid:durableId="940794960">
    <w:abstractNumId w:val="43"/>
  </w:num>
  <w:num w:numId="58" w16cid:durableId="1892963637">
    <w:abstractNumId w:val="37"/>
  </w:num>
  <w:num w:numId="59" w16cid:durableId="222832918">
    <w:abstractNumId w:val="57"/>
  </w:num>
  <w:num w:numId="60" w16cid:durableId="1782411456">
    <w:abstractNumId w:val="39"/>
  </w:num>
  <w:num w:numId="61" w16cid:durableId="172570997">
    <w:abstractNumId w:val="34"/>
  </w:num>
  <w:num w:numId="62" w16cid:durableId="434400523">
    <w:abstractNumId w:val="6"/>
  </w:num>
  <w:num w:numId="63" w16cid:durableId="1613517611">
    <w:abstractNumId w:val="25"/>
  </w:num>
  <w:num w:numId="64" w16cid:durableId="1056123234">
    <w:abstractNumId w:val="8"/>
  </w:num>
  <w:numIdMacAtCleanup w:val="6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chał Banasiak">
    <w15:presenceInfo w15:providerId="None" w15:userId="Michał Banasi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3266"/>
    <w:rsid w:val="00004F63"/>
    <w:rsid w:val="0000669C"/>
    <w:rsid w:val="000115AD"/>
    <w:rsid w:val="00011DDA"/>
    <w:rsid w:val="0001214D"/>
    <w:rsid w:val="000133E2"/>
    <w:rsid w:val="000137FB"/>
    <w:rsid w:val="00014925"/>
    <w:rsid w:val="00014F75"/>
    <w:rsid w:val="0002314D"/>
    <w:rsid w:val="0002380E"/>
    <w:rsid w:val="00026B80"/>
    <w:rsid w:val="00034227"/>
    <w:rsid w:val="000357DC"/>
    <w:rsid w:val="00035F40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31DE"/>
    <w:rsid w:val="00054631"/>
    <w:rsid w:val="00056F9D"/>
    <w:rsid w:val="00057FC9"/>
    <w:rsid w:val="000600B9"/>
    <w:rsid w:val="0006343E"/>
    <w:rsid w:val="00063F2E"/>
    <w:rsid w:val="00064017"/>
    <w:rsid w:val="00064367"/>
    <w:rsid w:val="000662BA"/>
    <w:rsid w:val="00073221"/>
    <w:rsid w:val="00073FE9"/>
    <w:rsid w:val="00075BF0"/>
    <w:rsid w:val="00080E1A"/>
    <w:rsid w:val="00080E66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19A"/>
    <w:rsid w:val="000A1712"/>
    <w:rsid w:val="000A59A1"/>
    <w:rsid w:val="000B042B"/>
    <w:rsid w:val="000B091A"/>
    <w:rsid w:val="000B2B70"/>
    <w:rsid w:val="000B6589"/>
    <w:rsid w:val="000C1676"/>
    <w:rsid w:val="000C36D5"/>
    <w:rsid w:val="000C6D96"/>
    <w:rsid w:val="000D1563"/>
    <w:rsid w:val="000D41C9"/>
    <w:rsid w:val="000D4BAD"/>
    <w:rsid w:val="000D6214"/>
    <w:rsid w:val="000D650B"/>
    <w:rsid w:val="000D72F9"/>
    <w:rsid w:val="000E4428"/>
    <w:rsid w:val="000E5639"/>
    <w:rsid w:val="000F0B29"/>
    <w:rsid w:val="000F1690"/>
    <w:rsid w:val="000F38B3"/>
    <w:rsid w:val="000F4655"/>
    <w:rsid w:val="00104B27"/>
    <w:rsid w:val="001154E5"/>
    <w:rsid w:val="001201B5"/>
    <w:rsid w:val="00123FCD"/>
    <w:rsid w:val="00125970"/>
    <w:rsid w:val="00131A7C"/>
    <w:rsid w:val="00132159"/>
    <w:rsid w:val="00132E5E"/>
    <w:rsid w:val="0013348E"/>
    <w:rsid w:val="00134FC4"/>
    <w:rsid w:val="00137BF8"/>
    <w:rsid w:val="00141456"/>
    <w:rsid w:val="0014346C"/>
    <w:rsid w:val="00144148"/>
    <w:rsid w:val="00144217"/>
    <w:rsid w:val="00144411"/>
    <w:rsid w:val="001453D3"/>
    <w:rsid w:val="00145FA5"/>
    <w:rsid w:val="001509AE"/>
    <w:rsid w:val="00150D98"/>
    <w:rsid w:val="00150F54"/>
    <w:rsid w:val="001522C0"/>
    <w:rsid w:val="00153C19"/>
    <w:rsid w:val="00155161"/>
    <w:rsid w:val="0015647F"/>
    <w:rsid w:val="00156ECB"/>
    <w:rsid w:val="00156FDF"/>
    <w:rsid w:val="00157CAA"/>
    <w:rsid w:val="00160A7B"/>
    <w:rsid w:val="00161F8B"/>
    <w:rsid w:val="00172A3E"/>
    <w:rsid w:val="0017463C"/>
    <w:rsid w:val="00177529"/>
    <w:rsid w:val="0017774A"/>
    <w:rsid w:val="00177931"/>
    <w:rsid w:val="00180DB3"/>
    <w:rsid w:val="001819C6"/>
    <w:rsid w:val="00181CB1"/>
    <w:rsid w:val="001820E6"/>
    <w:rsid w:val="0018526E"/>
    <w:rsid w:val="00185BB6"/>
    <w:rsid w:val="00186363"/>
    <w:rsid w:val="00190A35"/>
    <w:rsid w:val="001A07D6"/>
    <w:rsid w:val="001A31D4"/>
    <w:rsid w:val="001A43C4"/>
    <w:rsid w:val="001B2B9E"/>
    <w:rsid w:val="001B3034"/>
    <w:rsid w:val="001B668B"/>
    <w:rsid w:val="001C11F2"/>
    <w:rsid w:val="001C424F"/>
    <w:rsid w:val="001C5CC2"/>
    <w:rsid w:val="001C6FA5"/>
    <w:rsid w:val="001D17AC"/>
    <w:rsid w:val="001D2EFE"/>
    <w:rsid w:val="001D43C5"/>
    <w:rsid w:val="001D586C"/>
    <w:rsid w:val="001D5EA3"/>
    <w:rsid w:val="001D6834"/>
    <w:rsid w:val="001D78A1"/>
    <w:rsid w:val="001E2FFB"/>
    <w:rsid w:val="001E5615"/>
    <w:rsid w:val="001E7401"/>
    <w:rsid w:val="001F14BE"/>
    <w:rsid w:val="001F1864"/>
    <w:rsid w:val="001F1C2E"/>
    <w:rsid w:val="001F41F5"/>
    <w:rsid w:val="001F470C"/>
    <w:rsid w:val="001F57A8"/>
    <w:rsid w:val="001F6757"/>
    <w:rsid w:val="001F7A0A"/>
    <w:rsid w:val="00202780"/>
    <w:rsid w:val="00202835"/>
    <w:rsid w:val="00204FDE"/>
    <w:rsid w:val="0020684D"/>
    <w:rsid w:val="00213F32"/>
    <w:rsid w:val="002143DC"/>
    <w:rsid w:val="002200D1"/>
    <w:rsid w:val="00227A47"/>
    <w:rsid w:val="00230B84"/>
    <w:rsid w:val="002332FE"/>
    <w:rsid w:val="00235255"/>
    <w:rsid w:val="002362CB"/>
    <w:rsid w:val="0023687B"/>
    <w:rsid w:val="00240652"/>
    <w:rsid w:val="002442A2"/>
    <w:rsid w:val="002473B7"/>
    <w:rsid w:val="00250617"/>
    <w:rsid w:val="00250798"/>
    <w:rsid w:val="00251E8C"/>
    <w:rsid w:val="00252438"/>
    <w:rsid w:val="00252FD5"/>
    <w:rsid w:val="0025470B"/>
    <w:rsid w:val="00254F91"/>
    <w:rsid w:val="00260E81"/>
    <w:rsid w:val="0027161D"/>
    <w:rsid w:val="002727E0"/>
    <w:rsid w:val="0027437C"/>
    <w:rsid w:val="00280FA2"/>
    <w:rsid w:val="0028113F"/>
    <w:rsid w:val="00282FD7"/>
    <w:rsid w:val="00284903"/>
    <w:rsid w:val="00296230"/>
    <w:rsid w:val="002A0BB0"/>
    <w:rsid w:val="002A1117"/>
    <w:rsid w:val="002A1AE2"/>
    <w:rsid w:val="002A1BD4"/>
    <w:rsid w:val="002A6218"/>
    <w:rsid w:val="002A756F"/>
    <w:rsid w:val="002B254C"/>
    <w:rsid w:val="002B319C"/>
    <w:rsid w:val="002B59C0"/>
    <w:rsid w:val="002B5B14"/>
    <w:rsid w:val="002C0CE9"/>
    <w:rsid w:val="002C2BCD"/>
    <w:rsid w:val="002C6D2A"/>
    <w:rsid w:val="002C7376"/>
    <w:rsid w:val="002C794C"/>
    <w:rsid w:val="002D2D87"/>
    <w:rsid w:val="002D66B7"/>
    <w:rsid w:val="002D6B92"/>
    <w:rsid w:val="002E1242"/>
    <w:rsid w:val="002E1884"/>
    <w:rsid w:val="002E311A"/>
    <w:rsid w:val="002E5346"/>
    <w:rsid w:val="002F44E9"/>
    <w:rsid w:val="002F5968"/>
    <w:rsid w:val="002F7FC5"/>
    <w:rsid w:val="00301343"/>
    <w:rsid w:val="00301DFF"/>
    <w:rsid w:val="003023E4"/>
    <w:rsid w:val="003054C8"/>
    <w:rsid w:val="003062F0"/>
    <w:rsid w:val="00306EC5"/>
    <w:rsid w:val="003128C4"/>
    <w:rsid w:val="00313508"/>
    <w:rsid w:val="0032006F"/>
    <w:rsid w:val="00321900"/>
    <w:rsid w:val="00321B6B"/>
    <w:rsid w:val="0032303E"/>
    <w:rsid w:val="00323C80"/>
    <w:rsid w:val="00324363"/>
    <w:rsid w:val="003245D7"/>
    <w:rsid w:val="00325A7E"/>
    <w:rsid w:val="00330CBB"/>
    <w:rsid w:val="00331652"/>
    <w:rsid w:val="003335EF"/>
    <w:rsid w:val="00333C22"/>
    <w:rsid w:val="0033420C"/>
    <w:rsid w:val="0033721C"/>
    <w:rsid w:val="00337B26"/>
    <w:rsid w:val="00337E58"/>
    <w:rsid w:val="00340CE1"/>
    <w:rsid w:val="00343A09"/>
    <w:rsid w:val="00344E0D"/>
    <w:rsid w:val="00346648"/>
    <w:rsid w:val="003469CA"/>
    <w:rsid w:val="003471D6"/>
    <w:rsid w:val="00351BFD"/>
    <w:rsid w:val="00354384"/>
    <w:rsid w:val="00356CAA"/>
    <w:rsid w:val="00360896"/>
    <w:rsid w:val="0036383B"/>
    <w:rsid w:val="00364C49"/>
    <w:rsid w:val="0036597F"/>
    <w:rsid w:val="00365C78"/>
    <w:rsid w:val="00372A2F"/>
    <w:rsid w:val="00372FF9"/>
    <w:rsid w:val="00373A1E"/>
    <w:rsid w:val="0037555F"/>
    <w:rsid w:val="003757A9"/>
    <w:rsid w:val="00375C95"/>
    <w:rsid w:val="00382DE2"/>
    <w:rsid w:val="003830BC"/>
    <w:rsid w:val="003863C5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0759"/>
    <w:rsid w:val="003B1556"/>
    <w:rsid w:val="003B1C4A"/>
    <w:rsid w:val="003B2EFC"/>
    <w:rsid w:val="003B3306"/>
    <w:rsid w:val="003B37FC"/>
    <w:rsid w:val="003B56A6"/>
    <w:rsid w:val="003B758E"/>
    <w:rsid w:val="003B7D11"/>
    <w:rsid w:val="003B7DFB"/>
    <w:rsid w:val="003C1482"/>
    <w:rsid w:val="003C482F"/>
    <w:rsid w:val="003C5354"/>
    <w:rsid w:val="003C57F0"/>
    <w:rsid w:val="003D08B7"/>
    <w:rsid w:val="003D5B28"/>
    <w:rsid w:val="003E223B"/>
    <w:rsid w:val="003E381C"/>
    <w:rsid w:val="003E40EE"/>
    <w:rsid w:val="003E49CB"/>
    <w:rsid w:val="003E4BDE"/>
    <w:rsid w:val="003E7004"/>
    <w:rsid w:val="003F10FD"/>
    <w:rsid w:val="003F3C3C"/>
    <w:rsid w:val="003F5BA3"/>
    <w:rsid w:val="003F6416"/>
    <w:rsid w:val="003F6B52"/>
    <w:rsid w:val="003F78D6"/>
    <w:rsid w:val="004051D3"/>
    <w:rsid w:val="00410DE8"/>
    <w:rsid w:val="00411F75"/>
    <w:rsid w:val="004135A1"/>
    <w:rsid w:val="00415EC4"/>
    <w:rsid w:val="00416235"/>
    <w:rsid w:val="004166CD"/>
    <w:rsid w:val="004214F4"/>
    <w:rsid w:val="00423400"/>
    <w:rsid w:val="0042360B"/>
    <w:rsid w:val="00423E3A"/>
    <w:rsid w:val="0042459F"/>
    <w:rsid w:val="00425BA5"/>
    <w:rsid w:val="004266BA"/>
    <w:rsid w:val="004320FF"/>
    <w:rsid w:val="004328A7"/>
    <w:rsid w:val="00433F7F"/>
    <w:rsid w:val="00434999"/>
    <w:rsid w:val="00434E57"/>
    <w:rsid w:val="0044040C"/>
    <w:rsid w:val="00440E30"/>
    <w:rsid w:val="004416F3"/>
    <w:rsid w:val="004468B4"/>
    <w:rsid w:val="00447632"/>
    <w:rsid w:val="004506FC"/>
    <w:rsid w:val="00450795"/>
    <w:rsid w:val="00450846"/>
    <w:rsid w:val="00451209"/>
    <w:rsid w:val="004538E7"/>
    <w:rsid w:val="0045651D"/>
    <w:rsid w:val="00460A05"/>
    <w:rsid w:val="004612F6"/>
    <w:rsid w:val="00463F3D"/>
    <w:rsid w:val="0046486D"/>
    <w:rsid w:val="00464948"/>
    <w:rsid w:val="00464D1B"/>
    <w:rsid w:val="00467D7D"/>
    <w:rsid w:val="00470612"/>
    <w:rsid w:val="00470DB2"/>
    <w:rsid w:val="00473360"/>
    <w:rsid w:val="00474397"/>
    <w:rsid w:val="0047600F"/>
    <w:rsid w:val="004776FD"/>
    <w:rsid w:val="00477989"/>
    <w:rsid w:val="00485E29"/>
    <w:rsid w:val="00490247"/>
    <w:rsid w:val="00491630"/>
    <w:rsid w:val="00491BBE"/>
    <w:rsid w:val="00492C5A"/>
    <w:rsid w:val="00493994"/>
    <w:rsid w:val="00494BCC"/>
    <w:rsid w:val="00497749"/>
    <w:rsid w:val="004A1866"/>
    <w:rsid w:val="004A3DBC"/>
    <w:rsid w:val="004A4FBE"/>
    <w:rsid w:val="004B3ED6"/>
    <w:rsid w:val="004B6061"/>
    <w:rsid w:val="004B61E6"/>
    <w:rsid w:val="004B6CC0"/>
    <w:rsid w:val="004C59CB"/>
    <w:rsid w:val="004D1599"/>
    <w:rsid w:val="004D367B"/>
    <w:rsid w:val="004D5DA8"/>
    <w:rsid w:val="004E0723"/>
    <w:rsid w:val="004E24AE"/>
    <w:rsid w:val="004E6043"/>
    <w:rsid w:val="004F211E"/>
    <w:rsid w:val="004F5DA6"/>
    <w:rsid w:val="004F605C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62B3"/>
    <w:rsid w:val="00516B6C"/>
    <w:rsid w:val="005202EB"/>
    <w:rsid w:val="005204A5"/>
    <w:rsid w:val="0052092A"/>
    <w:rsid w:val="00522C06"/>
    <w:rsid w:val="00522CB7"/>
    <w:rsid w:val="0052704A"/>
    <w:rsid w:val="005320F7"/>
    <w:rsid w:val="00534028"/>
    <w:rsid w:val="00535F49"/>
    <w:rsid w:val="00536295"/>
    <w:rsid w:val="00536488"/>
    <w:rsid w:val="00536862"/>
    <w:rsid w:val="0053789D"/>
    <w:rsid w:val="005400C3"/>
    <w:rsid w:val="00541676"/>
    <w:rsid w:val="005430B4"/>
    <w:rsid w:val="005475E3"/>
    <w:rsid w:val="00555F72"/>
    <w:rsid w:val="00556590"/>
    <w:rsid w:val="005567DA"/>
    <w:rsid w:val="00560873"/>
    <w:rsid w:val="0056171D"/>
    <w:rsid w:val="00561C56"/>
    <w:rsid w:val="005678DB"/>
    <w:rsid w:val="00570449"/>
    <w:rsid w:val="005712D2"/>
    <w:rsid w:val="005724E4"/>
    <w:rsid w:val="00572F47"/>
    <w:rsid w:val="0057542F"/>
    <w:rsid w:val="0057551E"/>
    <w:rsid w:val="0057555F"/>
    <w:rsid w:val="005766E3"/>
    <w:rsid w:val="005770CB"/>
    <w:rsid w:val="005828E6"/>
    <w:rsid w:val="00582FB3"/>
    <w:rsid w:val="00583BEF"/>
    <w:rsid w:val="005904F9"/>
    <w:rsid w:val="00590C41"/>
    <w:rsid w:val="00592B3A"/>
    <w:rsid w:val="0059320E"/>
    <w:rsid w:val="005944D3"/>
    <w:rsid w:val="00594FA0"/>
    <w:rsid w:val="005A1459"/>
    <w:rsid w:val="005A18DC"/>
    <w:rsid w:val="005A4707"/>
    <w:rsid w:val="005A6809"/>
    <w:rsid w:val="005A691C"/>
    <w:rsid w:val="005B379B"/>
    <w:rsid w:val="005B3A6A"/>
    <w:rsid w:val="005B7B9F"/>
    <w:rsid w:val="005C18E1"/>
    <w:rsid w:val="005C4286"/>
    <w:rsid w:val="005D533C"/>
    <w:rsid w:val="005E2461"/>
    <w:rsid w:val="005E2E20"/>
    <w:rsid w:val="005E3E81"/>
    <w:rsid w:val="005E6A0A"/>
    <w:rsid w:val="005F30AB"/>
    <w:rsid w:val="00601760"/>
    <w:rsid w:val="006020B3"/>
    <w:rsid w:val="00603881"/>
    <w:rsid w:val="00606715"/>
    <w:rsid w:val="00606CE4"/>
    <w:rsid w:val="00607E4E"/>
    <w:rsid w:val="00610DD1"/>
    <w:rsid w:val="00611193"/>
    <w:rsid w:val="00615AC6"/>
    <w:rsid w:val="00616505"/>
    <w:rsid w:val="0062485D"/>
    <w:rsid w:val="00625B9E"/>
    <w:rsid w:val="00627356"/>
    <w:rsid w:val="00627704"/>
    <w:rsid w:val="006314BE"/>
    <w:rsid w:val="00634D15"/>
    <w:rsid w:val="00635325"/>
    <w:rsid w:val="006357AB"/>
    <w:rsid w:val="00640FA4"/>
    <w:rsid w:val="0064175C"/>
    <w:rsid w:val="00642CCE"/>
    <w:rsid w:val="00653B62"/>
    <w:rsid w:val="006543DC"/>
    <w:rsid w:val="00660FC9"/>
    <w:rsid w:val="0066160A"/>
    <w:rsid w:val="00662A04"/>
    <w:rsid w:val="00663F14"/>
    <w:rsid w:val="006646AA"/>
    <w:rsid w:val="00664C24"/>
    <w:rsid w:val="006658BB"/>
    <w:rsid w:val="00667D62"/>
    <w:rsid w:val="006700D2"/>
    <w:rsid w:val="0067047D"/>
    <w:rsid w:val="00670AF5"/>
    <w:rsid w:val="00676670"/>
    <w:rsid w:val="00680CE7"/>
    <w:rsid w:val="006832B4"/>
    <w:rsid w:val="00683B25"/>
    <w:rsid w:val="00683EAB"/>
    <w:rsid w:val="006854DD"/>
    <w:rsid w:val="00685EAA"/>
    <w:rsid w:val="00686896"/>
    <w:rsid w:val="00690F02"/>
    <w:rsid w:val="006955D6"/>
    <w:rsid w:val="00697FE8"/>
    <w:rsid w:val="006A146B"/>
    <w:rsid w:val="006A1D29"/>
    <w:rsid w:val="006A50A6"/>
    <w:rsid w:val="006A7D8F"/>
    <w:rsid w:val="006A7FE7"/>
    <w:rsid w:val="006B06A7"/>
    <w:rsid w:val="006B0F2A"/>
    <w:rsid w:val="006B2E63"/>
    <w:rsid w:val="006B3EB2"/>
    <w:rsid w:val="006B68FB"/>
    <w:rsid w:val="006B777A"/>
    <w:rsid w:val="006C4936"/>
    <w:rsid w:val="006C536A"/>
    <w:rsid w:val="006C6E3B"/>
    <w:rsid w:val="006C733D"/>
    <w:rsid w:val="006C76BE"/>
    <w:rsid w:val="006D3533"/>
    <w:rsid w:val="006D3819"/>
    <w:rsid w:val="006D3D98"/>
    <w:rsid w:val="006D45FD"/>
    <w:rsid w:val="006D4E59"/>
    <w:rsid w:val="006D5756"/>
    <w:rsid w:val="006E0B2C"/>
    <w:rsid w:val="006E1709"/>
    <w:rsid w:val="006E1AFA"/>
    <w:rsid w:val="006E5089"/>
    <w:rsid w:val="006F02D7"/>
    <w:rsid w:val="006F15C5"/>
    <w:rsid w:val="006F1718"/>
    <w:rsid w:val="006F3092"/>
    <w:rsid w:val="006F3F5E"/>
    <w:rsid w:val="006F671B"/>
    <w:rsid w:val="006F7CFA"/>
    <w:rsid w:val="006F7DDD"/>
    <w:rsid w:val="0070202B"/>
    <w:rsid w:val="00703B93"/>
    <w:rsid w:val="0071027D"/>
    <w:rsid w:val="00711281"/>
    <w:rsid w:val="007167BA"/>
    <w:rsid w:val="00723018"/>
    <w:rsid w:val="007240C6"/>
    <w:rsid w:val="00726241"/>
    <w:rsid w:val="00727158"/>
    <w:rsid w:val="007323FD"/>
    <w:rsid w:val="00735934"/>
    <w:rsid w:val="0073785A"/>
    <w:rsid w:val="00740A00"/>
    <w:rsid w:val="00742629"/>
    <w:rsid w:val="00744996"/>
    <w:rsid w:val="00744AAE"/>
    <w:rsid w:val="00744DD0"/>
    <w:rsid w:val="00745288"/>
    <w:rsid w:val="00745E7E"/>
    <w:rsid w:val="00751A6C"/>
    <w:rsid w:val="007531F0"/>
    <w:rsid w:val="007542DA"/>
    <w:rsid w:val="00754620"/>
    <w:rsid w:val="00757232"/>
    <w:rsid w:val="00770134"/>
    <w:rsid w:val="00777FAA"/>
    <w:rsid w:val="00781D9D"/>
    <w:rsid w:val="0078264D"/>
    <w:rsid w:val="00782F3A"/>
    <w:rsid w:val="00784BCD"/>
    <w:rsid w:val="0078551B"/>
    <w:rsid w:val="00786FB0"/>
    <w:rsid w:val="00787154"/>
    <w:rsid w:val="007922EF"/>
    <w:rsid w:val="0079375E"/>
    <w:rsid w:val="00793F60"/>
    <w:rsid w:val="00795921"/>
    <w:rsid w:val="00796A7B"/>
    <w:rsid w:val="007A31E7"/>
    <w:rsid w:val="007A7CE5"/>
    <w:rsid w:val="007B1199"/>
    <w:rsid w:val="007B27BF"/>
    <w:rsid w:val="007B3345"/>
    <w:rsid w:val="007B367C"/>
    <w:rsid w:val="007B4786"/>
    <w:rsid w:val="007B4F1B"/>
    <w:rsid w:val="007B75ED"/>
    <w:rsid w:val="007C043B"/>
    <w:rsid w:val="007C3153"/>
    <w:rsid w:val="007C40CA"/>
    <w:rsid w:val="007C65E9"/>
    <w:rsid w:val="007C6FEE"/>
    <w:rsid w:val="007C7821"/>
    <w:rsid w:val="007D0085"/>
    <w:rsid w:val="007D0800"/>
    <w:rsid w:val="007D0DDE"/>
    <w:rsid w:val="007D6CD6"/>
    <w:rsid w:val="007E292F"/>
    <w:rsid w:val="007E2BE0"/>
    <w:rsid w:val="007E4682"/>
    <w:rsid w:val="007E4AB1"/>
    <w:rsid w:val="007E5A26"/>
    <w:rsid w:val="007E7333"/>
    <w:rsid w:val="007E7967"/>
    <w:rsid w:val="007F0AA9"/>
    <w:rsid w:val="007F1347"/>
    <w:rsid w:val="007F1A6C"/>
    <w:rsid w:val="007F1C38"/>
    <w:rsid w:val="007F2F9E"/>
    <w:rsid w:val="007F4B22"/>
    <w:rsid w:val="007F68A9"/>
    <w:rsid w:val="0081074B"/>
    <w:rsid w:val="00813CEA"/>
    <w:rsid w:val="00815ACC"/>
    <w:rsid w:val="00817273"/>
    <w:rsid w:val="00820796"/>
    <w:rsid w:val="0082197F"/>
    <w:rsid w:val="00822EE3"/>
    <w:rsid w:val="0083153E"/>
    <w:rsid w:val="008351CF"/>
    <w:rsid w:val="00841175"/>
    <w:rsid w:val="00847381"/>
    <w:rsid w:val="0084790D"/>
    <w:rsid w:val="008501E9"/>
    <w:rsid w:val="00852B1C"/>
    <w:rsid w:val="00852DB3"/>
    <w:rsid w:val="00855AA3"/>
    <w:rsid w:val="008614BC"/>
    <w:rsid w:val="008634FE"/>
    <w:rsid w:val="0086616B"/>
    <w:rsid w:val="008676E1"/>
    <w:rsid w:val="008741CC"/>
    <w:rsid w:val="00876FA5"/>
    <w:rsid w:val="00877A41"/>
    <w:rsid w:val="00880371"/>
    <w:rsid w:val="008810FC"/>
    <w:rsid w:val="008844FC"/>
    <w:rsid w:val="00884D82"/>
    <w:rsid w:val="00885AD2"/>
    <w:rsid w:val="00890159"/>
    <w:rsid w:val="0089040A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A666D"/>
    <w:rsid w:val="008B0724"/>
    <w:rsid w:val="008B2CD1"/>
    <w:rsid w:val="008B3F8B"/>
    <w:rsid w:val="008B442E"/>
    <w:rsid w:val="008B56E9"/>
    <w:rsid w:val="008B5804"/>
    <w:rsid w:val="008B7374"/>
    <w:rsid w:val="008B7CCD"/>
    <w:rsid w:val="008C2BB4"/>
    <w:rsid w:val="008C2F1C"/>
    <w:rsid w:val="008C58A6"/>
    <w:rsid w:val="008C5A63"/>
    <w:rsid w:val="008C6E88"/>
    <w:rsid w:val="008D0F3C"/>
    <w:rsid w:val="008D0F9D"/>
    <w:rsid w:val="008D2B26"/>
    <w:rsid w:val="008D2BE3"/>
    <w:rsid w:val="008D7942"/>
    <w:rsid w:val="008D7F37"/>
    <w:rsid w:val="008E300A"/>
    <w:rsid w:val="008E3C75"/>
    <w:rsid w:val="008E3DA7"/>
    <w:rsid w:val="008E4527"/>
    <w:rsid w:val="008E4DC9"/>
    <w:rsid w:val="008E6B2F"/>
    <w:rsid w:val="008F34E1"/>
    <w:rsid w:val="008F4028"/>
    <w:rsid w:val="008F52CB"/>
    <w:rsid w:val="008F662F"/>
    <w:rsid w:val="008F6A87"/>
    <w:rsid w:val="00900C0A"/>
    <w:rsid w:val="00901CE7"/>
    <w:rsid w:val="00902479"/>
    <w:rsid w:val="00905888"/>
    <w:rsid w:val="009072A3"/>
    <w:rsid w:val="0091110E"/>
    <w:rsid w:val="00914C3F"/>
    <w:rsid w:val="009160A6"/>
    <w:rsid w:val="009208B3"/>
    <w:rsid w:val="00922141"/>
    <w:rsid w:val="009232DF"/>
    <w:rsid w:val="009233AB"/>
    <w:rsid w:val="00924EA3"/>
    <w:rsid w:val="00925B28"/>
    <w:rsid w:val="00927493"/>
    <w:rsid w:val="00927FFD"/>
    <w:rsid w:val="00934374"/>
    <w:rsid w:val="00934E00"/>
    <w:rsid w:val="009403BF"/>
    <w:rsid w:val="009409DE"/>
    <w:rsid w:val="00944630"/>
    <w:rsid w:val="00944D67"/>
    <w:rsid w:val="00944DC0"/>
    <w:rsid w:val="00951F8A"/>
    <w:rsid w:val="009549FF"/>
    <w:rsid w:val="00955930"/>
    <w:rsid w:val="00961518"/>
    <w:rsid w:val="00963220"/>
    <w:rsid w:val="009638EF"/>
    <w:rsid w:val="009648F4"/>
    <w:rsid w:val="009657E6"/>
    <w:rsid w:val="0096613E"/>
    <w:rsid w:val="00967552"/>
    <w:rsid w:val="00971117"/>
    <w:rsid w:val="009727DB"/>
    <w:rsid w:val="00973103"/>
    <w:rsid w:val="00973235"/>
    <w:rsid w:val="00973CE6"/>
    <w:rsid w:val="00973FE3"/>
    <w:rsid w:val="0097431F"/>
    <w:rsid w:val="00975F35"/>
    <w:rsid w:val="00976E4B"/>
    <w:rsid w:val="009807D0"/>
    <w:rsid w:val="00981E86"/>
    <w:rsid w:val="0098232F"/>
    <w:rsid w:val="00982440"/>
    <w:rsid w:val="00983754"/>
    <w:rsid w:val="00983A29"/>
    <w:rsid w:val="00983CB1"/>
    <w:rsid w:val="00984E5C"/>
    <w:rsid w:val="00984FFE"/>
    <w:rsid w:val="00985F4F"/>
    <w:rsid w:val="0099065C"/>
    <w:rsid w:val="0099088F"/>
    <w:rsid w:val="00996F8B"/>
    <w:rsid w:val="009A1597"/>
    <w:rsid w:val="009A2607"/>
    <w:rsid w:val="009A26DF"/>
    <w:rsid w:val="009A2BD7"/>
    <w:rsid w:val="009A33FE"/>
    <w:rsid w:val="009A468D"/>
    <w:rsid w:val="009A6751"/>
    <w:rsid w:val="009B107F"/>
    <w:rsid w:val="009B47B6"/>
    <w:rsid w:val="009B5A22"/>
    <w:rsid w:val="009C18FC"/>
    <w:rsid w:val="009C1F57"/>
    <w:rsid w:val="009C22E9"/>
    <w:rsid w:val="009C34DD"/>
    <w:rsid w:val="009C6203"/>
    <w:rsid w:val="009C6B0B"/>
    <w:rsid w:val="009C7475"/>
    <w:rsid w:val="009D3A04"/>
    <w:rsid w:val="009D3D60"/>
    <w:rsid w:val="009D49D6"/>
    <w:rsid w:val="009E05D6"/>
    <w:rsid w:val="009E0E43"/>
    <w:rsid w:val="009E290E"/>
    <w:rsid w:val="009E3F0E"/>
    <w:rsid w:val="009E6D0F"/>
    <w:rsid w:val="009F2EB8"/>
    <w:rsid w:val="009F2FB2"/>
    <w:rsid w:val="009F494B"/>
    <w:rsid w:val="009F7AD6"/>
    <w:rsid w:val="00A0046F"/>
    <w:rsid w:val="00A0101C"/>
    <w:rsid w:val="00A01583"/>
    <w:rsid w:val="00A02290"/>
    <w:rsid w:val="00A03438"/>
    <w:rsid w:val="00A036DE"/>
    <w:rsid w:val="00A0470C"/>
    <w:rsid w:val="00A12181"/>
    <w:rsid w:val="00A141D2"/>
    <w:rsid w:val="00A15396"/>
    <w:rsid w:val="00A17E7A"/>
    <w:rsid w:val="00A24A6A"/>
    <w:rsid w:val="00A33A8F"/>
    <w:rsid w:val="00A37E07"/>
    <w:rsid w:val="00A37F8A"/>
    <w:rsid w:val="00A4061C"/>
    <w:rsid w:val="00A427B5"/>
    <w:rsid w:val="00A44521"/>
    <w:rsid w:val="00A50423"/>
    <w:rsid w:val="00A60443"/>
    <w:rsid w:val="00A61928"/>
    <w:rsid w:val="00A61B6A"/>
    <w:rsid w:val="00A62E3B"/>
    <w:rsid w:val="00A64868"/>
    <w:rsid w:val="00A66529"/>
    <w:rsid w:val="00A673C0"/>
    <w:rsid w:val="00A81C40"/>
    <w:rsid w:val="00A82389"/>
    <w:rsid w:val="00A83BAB"/>
    <w:rsid w:val="00A876E0"/>
    <w:rsid w:val="00A8789D"/>
    <w:rsid w:val="00A91155"/>
    <w:rsid w:val="00A921B5"/>
    <w:rsid w:val="00A946D3"/>
    <w:rsid w:val="00A95439"/>
    <w:rsid w:val="00A95A99"/>
    <w:rsid w:val="00A97494"/>
    <w:rsid w:val="00AA036D"/>
    <w:rsid w:val="00AA1EF8"/>
    <w:rsid w:val="00AA24B2"/>
    <w:rsid w:val="00AA25BB"/>
    <w:rsid w:val="00AA444C"/>
    <w:rsid w:val="00AB0AB5"/>
    <w:rsid w:val="00AB1155"/>
    <w:rsid w:val="00AB1DE9"/>
    <w:rsid w:val="00AB20AA"/>
    <w:rsid w:val="00AB2805"/>
    <w:rsid w:val="00AB5751"/>
    <w:rsid w:val="00AB57FE"/>
    <w:rsid w:val="00AC03AE"/>
    <w:rsid w:val="00AC656D"/>
    <w:rsid w:val="00AC7294"/>
    <w:rsid w:val="00AC7CA2"/>
    <w:rsid w:val="00AD1DE0"/>
    <w:rsid w:val="00AD5612"/>
    <w:rsid w:val="00AD7BA9"/>
    <w:rsid w:val="00AE1D0A"/>
    <w:rsid w:val="00AE4DF1"/>
    <w:rsid w:val="00AE715D"/>
    <w:rsid w:val="00AF0547"/>
    <w:rsid w:val="00AF42C9"/>
    <w:rsid w:val="00AF7560"/>
    <w:rsid w:val="00B021C5"/>
    <w:rsid w:val="00B04CA8"/>
    <w:rsid w:val="00B0533E"/>
    <w:rsid w:val="00B065EF"/>
    <w:rsid w:val="00B06826"/>
    <w:rsid w:val="00B06F71"/>
    <w:rsid w:val="00B0709E"/>
    <w:rsid w:val="00B117D9"/>
    <w:rsid w:val="00B15797"/>
    <w:rsid w:val="00B20C54"/>
    <w:rsid w:val="00B2184F"/>
    <w:rsid w:val="00B22651"/>
    <w:rsid w:val="00B24816"/>
    <w:rsid w:val="00B3033C"/>
    <w:rsid w:val="00B328ED"/>
    <w:rsid w:val="00B3475B"/>
    <w:rsid w:val="00B3780B"/>
    <w:rsid w:val="00B37FC3"/>
    <w:rsid w:val="00B4091C"/>
    <w:rsid w:val="00B4422C"/>
    <w:rsid w:val="00B44870"/>
    <w:rsid w:val="00B46FDF"/>
    <w:rsid w:val="00B4793E"/>
    <w:rsid w:val="00B5057C"/>
    <w:rsid w:val="00B50815"/>
    <w:rsid w:val="00B50D63"/>
    <w:rsid w:val="00B5166A"/>
    <w:rsid w:val="00B52ADC"/>
    <w:rsid w:val="00B54A99"/>
    <w:rsid w:val="00B55B37"/>
    <w:rsid w:val="00B60FCB"/>
    <w:rsid w:val="00B6365D"/>
    <w:rsid w:val="00B647BA"/>
    <w:rsid w:val="00B65362"/>
    <w:rsid w:val="00B65BF8"/>
    <w:rsid w:val="00B65D19"/>
    <w:rsid w:val="00B66611"/>
    <w:rsid w:val="00B70BD5"/>
    <w:rsid w:val="00B73E71"/>
    <w:rsid w:val="00B842D2"/>
    <w:rsid w:val="00B87FE7"/>
    <w:rsid w:val="00B9479E"/>
    <w:rsid w:val="00B95B8A"/>
    <w:rsid w:val="00B97BCD"/>
    <w:rsid w:val="00BA04F6"/>
    <w:rsid w:val="00BA0E7B"/>
    <w:rsid w:val="00BA49B0"/>
    <w:rsid w:val="00BA5122"/>
    <w:rsid w:val="00BA5724"/>
    <w:rsid w:val="00BA669B"/>
    <w:rsid w:val="00BA7341"/>
    <w:rsid w:val="00BA7636"/>
    <w:rsid w:val="00BB5D51"/>
    <w:rsid w:val="00BC163A"/>
    <w:rsid w:val="00BC4B5F"/>
    <w:rsid w:val="00BC5B14"/>
    <w:rsid w:val="00BC6B49"/>
    <w:rsid w:val="00BD3FC1"/>
    <w:rsid w:val="00BD6FF7"/>
    <w:rsid w:val="00BD7056"/>
    <w:rsid w:val="00BD78A0"/>
    <w:rsid w:val="00BD7A52"/>
    <w:rsid w:val="00BE19F0"/>
    <w:rsid w:val="00BE1B2C"/>
    <w:rsid w:val="00BE2773"/>
    <w:rsid w:val="00BE281A"/>
    <w:rsid w:val="00BE3C0C"/>
    <w:rsid w:val="00BE416D"/>
    <w:rsid w:val="00BE70F4"/>
    <w:rsid w:val="00BE715A"/>
    <w:rsid w:val="00BE7D1A"/>
    <w:rsid w:val="00BF3E8D"/>
    <w:rsid w:val="00BF513D"/>
    <w:rsid w:val="00BF6B4F"/>
    <w:rsid w:val="00C02FF5"/>
    <w:rsid w:val="00C030B0"/>
    <w:rsid w:val="00C03439"/>
    <w:rsid w:val="00C04093"/>
    <w:rsid w:val="00C05A93"/>
    <w:rsid w:val="00C06CCD"/>
    <w:rsid w:val="00C07309"/>
    <w:rsid w:val="00C07767"/>
    <w:rsid w:val="00C12B56"/>
    <w:rsid w:val="00C150EC"/>
    <w:rsid w:val="00C15781"/>
    <w:rsid w:val="00C15B2E"/>
    <w:rsid w:val="00C15EB0"/>
    <w:rsid w:val="00C20DB5"/>
    <w:rsid w:val="00C215F8"/>
    <w:rsid w:val="00C21B0A"/>
    <w:rsid w:val="00C234D1"/>
    <w:rsid w:val="00C27D35"/>
    <w:rsid w:val="00C319AD"/>
    <w:rsid w:val="00C33875"/>
    <w:rsid w:val="00C3792F"/>
    <w:rsid w:val="00C42A4D"/>
    <w:rsid w:val="00C43D85"/>
    <w:rsid w:val="00C44D84"/>
    <w:rsid w:val="00C51A2A"/>
    <w:rsid w:val="00C52DA7"/>
    <w:rsid w:val="00C543F8"/>
    <w:rsid w:val="00C56343"/>
    <w:rsid w:val="00C56468"/>
    <w:rsid w:val="00C57988"/>
    <w:rsid w:val="00C619FD"/>
    <w:rsid w:val="00C633B5"/>
    <w:rsid w:val="00C6595A"/>
    <w:rsid w:val="00C65EDA"/>
    <w:rsid w:val="00C67AD8"/>
    <w:rsid w:val="00C704B3"/>
    <w:rsid w:val="00C7200C"/>
    <w:rsid w:val="00C73941"/>
    <w:rsid w:val="00C7426D"/>
    <w:rsid w:val="00C74F26"/>
    <w:rsid w:val="00C75FAA"/>
    <w:rsid w:val="00C77291"/>
    <w:rsid w:val="00C80F19"/>
    <w:rsid w:val="00C810A1"/>
    <w:rsid w:val="00C812D8"/>
    <w:rsid w:val="00C93665"/>
    <w:rsid w:val="00C96431"/>
    <w:rsid w:val="00C96C1B"/>
    <w:rsid w:val="00CA2338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E222B"/>
    <w:rsid w:val="00CE4D3C"/>
    <w:rsid w:val="00CE6161"/>
    <w:rsid w:val="00CF144C"/>
    <w:rsid w:val="00CF3AF9"/>
    <w:rsid w:val="00CF5D25"/>
    <w:rsid w:val="00D01A9C"/>
    <w:rsid w:val="00D01FFF"/>
    <w:rsid w:val="00D075FF"/>
    <w:rsid w:val="00D10310"/>
    <w:rsid w:val="00D11C61"/>
    <w:rsid w:val="00D13120"/>
    <w:rsid w:val="00D15FB8"/>
    <w:rsid w:val="00D17077"/>
    <w:rsid w:val="00D17C20"/>
    <w:rsid w:val="00D239F0"/>
    <w:rsid w:val="00D25A07"/>
    <w:rsid w:val="00D27A18"/>
    <w:rsid w:val="00D3031E"/>
    <w:rsid w:val="00D33558"/>
    <w:rsid w:val="00D354DF"/>
    <w:rsid w:val="00D4298D"/>
    <w:rsid w:val="00D46DBE"/>
    <w:rsid w:val="00D47097"/>
    <w:rsid w:val="00D47C83"/>
    <w:rsid w:val="00D5267F"/>
    <w:rsid w:val="00D52BB1"/>
    <w:rsid w:val="00D60D52"/>
    <w:rsid w:val="00D6380A"/>
    <w:rsid w:val="00D63F6A"/>
    <w:rsid w:val="00D66ED8"/>
    <w:rsid w:val="00D67E77"/>
    <w:rsid w:val="00D72A99"/>
    <w:rsid w:val="00D72E95"/>
    <w:rsid w:val="00D7564F"/>
    <w:rsid w:val="00D77F0E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976AC"/>
    <w:rsid w:val="00DA0418"/>
    <w:rsid w:val="00DA0899"/>
    <w:rsid w:val="00DA0C2C"/>
    <w:rsid w:val="00DA129F"/>
    <w:rsid w:val="00DA6F90"/>
    <w:rsid w:val="00DB0594"/>
    <w:rsid w:val="00DB1072"/>
    <w:rsid w:val="00DB264F"/>
    <w:rsid w:val="00DB4FFE"/>
    <w:rsid w:val="00DB79D5"/>
    <w:rsid w:val="00DC1760"/>
    <w:rsid w:val="00DC189E"/>
    <w:rsid w:val="00DC1E14"/>
    <w:rsid w:val="00DC6986"/>
    <w:rsid w:val="00DC6CE4"/>
    <w:rsid w:val="00DD0249"/>
    <w:rsid w:val="00DD0DE0"/>
    <w:rsid w:val="00DD5F48"/>
    <w:rsid w:val="00DD714E"/>
    <w:rsid w:val="00DD78B2"/>
    <w:rsid w:val="00DE0480"/>
    <w:rsid w:val="00DE0FE9"/>
    <w:rsid w:val="00DE5B14"/>
    <w:rsid w:val="00DF2FC7"/>
    <w:rsid w:val="00DF394C"/>
    <w:rsid w:val="00DF4537"/>
    <w:rsid w:val="00DF5746"/>
    <w:rsid w:val="00DF5C01"/>
    <w:rsid w:val="00DF69A5"/>
    <w:rsid w:val="00DF7DCB"/>
    <w:rsid w:val="00E00029"/>
    <w:rsid w:val="00E02E14"/>
    <w:rsid w:val="00E03BC4"/>
    <w:rsid w:val="00E04036"/>
    <w:rsid w:val="00E04BD9"/>
    <w:rsid w:val="00E13653"/>
    <w:rsid w:val="00E14790"/>
    <w:rsid w:val="00E203B0"/>
    <w:rsid w:val="00E219F1"/>
    <w:rsid w:val="00E26539"/>
    <w:rsid w:val="00E267E0"/>
    <w:rsid w:val="00E26D02"/>
    <w:rsid w:val="00E27B42"/>
    <w:rsid w:val="00E27CB4"/>
    <w:rsid w:val="00E31D0F"/>
    <w:rsid w:val="00E323BB"/>
    <w:rsid w:val="00E354D3"/>
    <w:rsid w:val="00E375AE"/>
    <w:rsid w:val="00E40456"/>
    <w:rsid w:val="00E40B5E"/>
    <w:rsid w:val="00E41753"/>
    <w:rsid w:val="00E44856"/>
    <w:rsid w:val="00E46344"/>
    <w:rsid w:val="00E50ED4"/>
    <w:rsid w:val="00E5133D"/>
    <w:rsid w:val="00E5426C"/>
    <w:rsid w:val="00E553CA"/>
    <w:rsid w:val="00E60D19"/>
    <w:rsid w:val="00E6214E"/>
    <w:rsid w:val="00E63A3B"/>
    <w:rsid w:val="00E64629"/>
    <w:rsid w:val="00E659B3"/>
    <w:rsid w:val="00E66AED"/>
    <w:rsid w:val="00E66B28"/>
    <w:rsid w:val="00E66BD6"/>
    <w:rsid w:val="00E67949"/>
    <w:rsid w:val="00E702F0"/>
    <w:rsid w:val="00E7122D"/>
    <w:rsid w:val="00E71E0D"/>
    <w:rsid w:val="00E728C8"/>
    <w:rsid w:val="00E731D2"/>
    <w:rsid w:val="00E76A60"/>
    <w:rsid w:val="00E81DDC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676"/>
    <w:rsid w:val="00EA55F0"/>
    <w:rsid w:val="00EA5665"/>
    <w:rsid w:val="00EA5AA9"/>
    <w:rsid w:val="00EA60EA"/>
    <w:rsid w:val="00EA6665"/>
    <w:rsid w:val="00EA7F30"/>
    <w:rsid w:val="00EB083D"/>
    <w:rsid w:val="00EB2FC0"/>
    <w:rsid w:val="00EB3011"/>
    <w:rsid w:val="00EB6677"/>
    <w:rsid w:val="00EC1761"/>
    <w:rsid w:val="00EC2AAF"/>
    <w:rsid w:val="00EC4D4E"/>
    <w:rsid w:val="00ED28A0"/>
    <w:rsid w:val="00ED3BA4"/>
    <w:rsid w:val="00EF0800"/>
    <w:rsid w:val="00EF0B85"/>
    <w:rsid w:val="00EF1B57"/>
    <w:rsid w:val="00EF5FB3"/>
    <w:rsid w:val="00EF6066"/>
    <w:rsid w:val="00EF75DE"/>
    <w:rsid w:val="00F019FB"/>
    <w:rsid w:val="00F02D02"/>
    <w:rsid w:val="00F03D9B"/>
    <w:rsid w:val="00F079A3"/>
    <w:rsid w:val="00F124AE"/>
    <w:rsid w:val="00F12B1C"/>
    <w:rsid w:val="00F136DC"/>
    <w:rsid w:val="00F15FAB"/>
    <w:rsid w:val="00F1641E"/>
    <w:rsid w:val="00F17042"/>
    <w:rsid w:val="00F214DD"/>
    <w:rsid w:val="00F240B9"/>
    <w:rsid w:val="00F25C96"/>
    <w:rsid w:val="00F27981"/>
    <w:rsid w:val="00F3109F"/>
    <w:rsid w:val="00F32C31"/>
    <w:rsid w:val="00F347F1"/>
    <w:rsid w:val="00F35B19"/>
    <w:rsid w:val="00F370E1"/>
    <w:rsid w:val="00F37441"/>
    <w:rsid w:val="00F40206"/>
    <w:rsid w:val="00F4119E"/>
    <w:rsid w:val="00F42310"/>
    <w:rsid w:val="00F4328C"/>
    <w:rsid w:val="00F463E4"/>
    <w:rsid w:val="00F5116F"/>
    <w:rsid w:val="00F52B01"/>
    <w:rsid w:val="00F52ED4"/>
    <w:rsid w:val="00F56506"/>
    <w:rsid w:val="00F56CAF"/>
    <w:rsid w:val="00F57299"/>
    <w:rsid w:val="00F610E2"/>
    <w:rsid w:val="00F62091"/>
    <w:rsid w:val="00F62B65"/>
    <w:rsid w:val="00F632B2"/>
    <w:rsid w:val="00F639A7"/>
    <w:rsid w:val="00F64EC6"/>
    <w:rsid w:val="00F65CA3"/>
    <w:rsid w:val="00F661FF"/>
    <w:rsid w:val="00F670CB"/>
    <w:rsid w:val="00F6711F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48E6"/>
    <w:rsid w:val="00F9186E"/>
    <w:rsid w:val="00F935D1"/>
    <w:rsid w:val="00F972F6"/>
    <w:rsid w:val="00FA6A3A"/>
    <w:rsid w:val="00FA6BA4"/>
    <w:rsid w:val="00FA70A1"/>
    <w:rsid w:val="00FA7568"/>
    <w:rsid w:val="00FB2A49"/>
    <w:rsid w:val="00FB300D"/>
    <w:rsid w:val="00FB3DB1"/>
    <w:rsid w:val="00FB4521"/>
    <w:rsid w:val="00FB4BDE"/>
    <w:rsid w:val="00FB797A"/>
    <w:rsid w:val="00FC074A"/>
    <w:rsid w:val="00FC4B64"/>
    <w:rsid w:val="00FC5881"/>
    <w:rsid w:val="00FC5E3A"/>
    <w:rsid w:val="00FD62EE"/>
    <w:rsid w:val="00FD7A8A"/>
    <w:rsid w:val="00FE3FD8"/>
    <w:rsid w:val="00FE505D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A66529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31</Pages>
  <Words>5171</Words>
  <Characters>31027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Michał Banasiak</cp:lastModifiedBy>
  <cp:revision>18</cp:revision>
  <cp:lastPrinted>2024-02-15T08:38:00Z</cp:lastPrinted>
  <dcterms:created xsi:type="dcterms:W3CDTF">2024-06-05T10:34:00Z</dcterms:created>
  <dcterms:modified xsi:type="dcterms:W3CDTF">2025-01-13T06:38:00Z</dcterms:modified>
</cp:coreProperties>
</file>