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927B5" w14:textId="77777777" w:rsidR="00A12E4A" w:rsidRPr="00B979C4" w:rsidRDefault="00A12E4A" w:rsidP="00B979C4">
      <w:pPr>
        <w:pStyle w:val="Tytu"/>
        <w:rPr>
          <w:rFonts w:ascii="Arial" w:hAnsi="Arial" w:cs="Arial"/>
          <w:b/>
          <w:bCs/>
          <w:sz w:val="28"/>
          <w:szCs w:val="28"/>
        </w:rPr>
      </w:pPr>
      <w:r w:rsidRPr="00B979C4">
        <w:rPr>
          <w:rFonts w:ascii="Arial" w:hAnsi="Arial" w:cs="Arial"/>
          <w:b/>
          <w:bCs/>
          <w:sz w:val="28"/>
          <w:szCs w:val="28"/>
        </w:rPr>
        <w:t>Kryteria wyboru projektów</w:t>
      </w:r>
    </w:p>
    <w:p w14:paraId="37904D0A" w14:textId="77777777" w:rsidR="00D93B4B" w:rsidRPr="00D93B4B" w:rsidRDefault="00D93B4B" w:rsidP="00E2023A">
      <w:pPr>
        <w:spacing w:before="100" w:beforeAutospacing="1" w:after="120"/>
        <w:rPr>
          <w:rFonts w:ascii="Arial" w:hAnsi="Arial" w:cs="Arial"/>
          <w:sz w:val="24"/>
          <w:szCs w:val="24"/>
        </w:rPr>
      </w:pPr>
      <w:r w:rsidRPr="00D93B4B">
        <w:rPr>
          <w:rFonts w:ascii="Arial" w:hAnsi="Arial" w:cs="Arial"/>
          <w:b/>
          <w:bCs/>
          <w:sz w:val="24"/>
          <w:szCs w:val="24"/>
        </w:rPr>
        <w:t>Priorytet 3</w:t>
      </w:r>
      <w:r w:rsidRPr="00D93B4B">
        <w:rPr>
          <w:rFonts w:ascii="Arial" w:hAnsi="Arial" w:cs="Arial"/>
          <w:sz w:val="24"/>
          <w:szCs w:val="24"/>
        </w:rPr>
        <w:t>. Fundusze Europejskie na zrównoważony transport miejski</w:t>
      </w:r>
    </w:p>
    <w:p w14:paraId="2B82EB36" w14:textId="3DD0AB48" w:rsidR="00D93B4B" w:rsidRPr="00D93B4B" w:rsidRDefault="00D93B4B" w:rsidP="007D2BD6">
      <w:pPr>
        <w:spacing w:before="100" w:beforeAutospacing="1" w:after="120"/>
        <w:rPr>
          <w:rFonts w:ascii="Arial" w:hAnsi="Arial" w:cs="Arial"/>
          <w:sz w:val="24"/>
          <w:szCs w:val="24"/>
        </w:rPr>
      </w:pPr>
      <w:r w:rsidRPr="00D93B4B">
        <w:rPr>
          <w:rFonts w:ascii="Arial" w:hAnsi="Arial" w:cs="Arial"/>
          <w:b/>
          <w:bCs/>
          <w:sz w:val="24"/>
          <w:szCs w:val="24"/>
        </w:rPr>
        <w:t>Cel szczegółowy 2 viii</w:t>
      </w:r>
      <w:r w:rsidRPr="00D93B4B">
        <w:rPr>
          <w:rFonts w:ascii="Arial" w:hAnsi="Arial" w:cs="Arial"/>
          <w:sz w:val="24"/>
          <w:szCs w:val="24"/>
        </w:rPr>
        <w:t>. Wspieranie zrównoważonej multimodalnej mobilności miejskiej jako elementu transformacji w kierunku gospodarki zeroemisyjnej</w:t>
      </w:r>
    </w:p>
    <w:p w14:paraId="5886345B" w14:textId="317E8A5D" w:rsidR="00D93B4B" w:rsidRPr="00B979C4" w:rsidRDefault="00D93B4B" w:rsidP="00B979C4">
      <w:pPr>
        <w:pStyle w:val="Podtytu"/>
        <w:rPr>
          <w:rFonts w:ascii="Arial" w:hAnsi="Arial" w:cs="Arial"/>
          <w:color w:val="auto"/>
          <w:spacing w:val="0"/>
          <w:sz w:val="24"/>
          <w:szCs w:val="24"/>
        </w:rPr>
      </w:pPr>
      <w:r w:rsidRPr="00B979C4">
        <w:rPr>
          <w:rFonts w:ascii="Arial" w:hAnsi="Arial" w:cs="Arial"/>
          <w:b/>
          <w:color w:val="auto"/>
          <w:spacing w:val="0"/>
          <w:sz w:val="24"/>
          <w:szCs w:val="24"/>
        </w:rPr>
        <w:t>Działanie 3.</w:t>
      </w:r>
      <w:r w:rsidR="00AD532B" w:rsidRPr="00B979C4">
        <w:rPr>
          <w:rFonts w:ascii="Arial" w:hAnsi="Arial" w:cs="Arial"/>
          <w:b/>
          <w:color w:val="auto"/>
          <w:spacing w:val="0"/>
          <w:sz w:val="24"/>
          <w:szCs w:val="24"/>
        </w:rPr>
        <w:t>3</w:t>
      </w:r>
      <w:r w:rsidRPr="00B979C4">
        <w:rPr>
          <w:rFonts w:ascii="Arial" w:hAnsi="Arial" w:cs="Arial"/>
          <w:b/>
          <w:color w:val="auto"/>
          <w:spacing w:val="0"/>
          <w:sz w:val="24"/>
          <w:szCs w:val="24"/>
        </w:rPr>
        <w:t xml:space="preserve"> </w:t>
      </w:r>
      <w:r w:rsidR="003E6C37" w:rsidRPr="00B979C4">
        <w:rPr>
          <w:rFonts w:ascii="Arial" w:hAnsi="Arial" w:cs="Arial"/>
          <w:color w:val="auto"/>
          <w:spacing w:val="0"/>
          <w:sz w:val="24"/>
          <w:szCs w:val="24"/>
        </w:rPr>
        <w:t xml:space="preserve">Rozwój i usprawnienie mobilności miejskiej i podmiejskiej </w:t>
      </w:r>
      <w:r w:rsidR="00AD532B" w:rsidRPr="00B979C4">
        <w:rPr>
          <w:rFonts w:ascii="Arial" w:hAnsi="Arial" w:cs="Arial"/>
          <w:color w:val="auto"/>
          <w:spacing w:val="0"/>
          <w:sz w:val="24"/>
          <w:szCs w:val="24"/>
        </w:rPr>
        <w:t>OPPT</w:t>
      </w:r>
    </w:p>
    <w:p w14:paraId="30878B41" w14:textId="5EBAE55C" w:rsidR="00E032B6" w:rsidRPr="00B979C4" w:rsidRDefault="00D93B4B" w:rsidP="00B979C4">
      <w:pPr>
        <w:pStyle w:val="Podtytu"/>
        <w:rPr>
          <w:rFonts w:ascii="Arial" w:hAnsi="Arial" w:cs="Arial"/>
          <w:b/>
          <w:bCs/>
          <w:color w:val="auto"/>
          <w:spacing w:val="0"/>
          <w:sz w:val="24"/>
          <w:szCs w:val="24"/>
        </w:rPr>
      </w:pPr>
      <w:r w:rsidRPr="00B979C4">
        <w:rPr>
          <w:rFonts w:ascii="Arial" w:hAnsi="Arial" w:cs="Arial"/>
          <w:b/>
          <w:bCs/>
          <w:color w:val="auto"/>
          <w:spacing w:val="0"/>
          <w:sz w:val="24"/>
          <w:szCs w:val="24"/>
        </w:rPr>
        <w:t xml:space="preserve">Schemat: </w:t>
      </w:r>
      <w:r w:rsidR="00EF62DD" w:rsidRPr="00B979C4">
        <w:rPr>
          <w:rFonts w:ascii="Arial" w:hAnsi="Arial" w:cs="Arial"/>
          <w:b/>
          <w:bCs/>
          <w:color w:val="auto"/>
          <w:spacing w:val="0"/>
          <w:sz w:val="24"/>
          <w:szCs w:val="24"/>
        </w:rPr>
        <w:t>Infrastruktura przeznaczona dla rowerów (</w:t>
      </w:r>
      <w:r w:rsidR="00AD532B" w:rsidRPr="00B979C4">
        <w:rPr>
          <w:rFonts w:ascii="Arial" w:hAnsi="Arial" w:cs="Arial"/>
          <w:b/>
          <w:bCs/>
          <w:color w:val="auto"/>
          <w:spacing w:val="0"/>
          <w:sz w:val="24"/>
          <w:szCs w:val="24"/>
        </w:rPr>
        <w:t>OPPT</w:t>
      </w:r>
      <w:r w:rsidR="00EF62DD" w:rsidRPr="00B979C4">
        <w:rPr>
          <w:rFonts w:ascii="Arial" w:hAnsi="Arial" w:cs="Arial"/>
          <w:b/>
          <w:bCs/>
          <w:color w:val="auto"/>
          <w:spacing w:val="0"/>
          <w:sz w:val="24"/>
          <w:szCs w:val="24"/>
        </w:rPr>
        <w:t>)</w:t>
      </w:r>
    </w:p>
    <w:p w14:paraId="0006D5BB" w14:textId="6CF93C34" w:rsidR="004053B9" w:rsidRDefault="00A12E4A" w:rsidP="00E2023A">
      <w:pPr>
        <w:spacing w:before="100" w:beforeAutospacing="1" w:after="100" w:afterAutospacing="1"/>
        <w:rPr>
          <w:rFonts w:ascii="Arial" w:hAnsi="Arial" w:cs="Arial"/>
          <w:sz w:val="24"/>
          <w:szCs w:val="24"/>
        </w:rPr>
      </w:pPr>
      <w:r w:rsidRPr="000958A6">
        <w:rPr>
          <w:rFonts w:ascii="Arial" w:hAnsi="Arial" w:cs="Arial"/>
          <w:b/>
          <w:bCs/>
          <w:sz w:val="24"/>
          <w:szCs w:val="24"/>
        </w:rPr>
        <w:t>Sposób wyboru projektów:</w:t>
      </w:r>
      <w:r w:rsidRPr="008D4EBB">
        <w:rPr>
          <w:rFonts w:ascii="Arial" w:hAnsi="Arial" w:cs="Arial"/>
          <w:sz w:val="24"/>
          <w:szCs w:val="24"/>
        </w:rPr>
        <w:t xml:space="preserve"> konkurencyjny</w:t>
      </w:r>
    </w:p>
    <w:p w14:paraId="4514C40D" w14:textId="7835C528" w:rsidR="0040025A" w:rsidRPr="008D4EBB" w:rsidRDefault="0040025A" w:rsidP="00E2023A">
      <w:pPr>
        <w:spacing w:before="100" w:beforeAutospacing="1" w:after="100" w:afterAutospacing="1"/>
        <w:rPr>
          <w:rFonts w:ascii="Arial" w:hAnsi="Arial" w:cs="Arial"/>
          <w:sz w:val="24"/>
          <w:szCs w:val="24"/>
        </w:rPr>
      </w:pPr>
      <w:r w:rsidRPr="0040025A">
        <w:rPr>
          <w:rFonts w:ascii="Arial" w:hAnsi="Arial" w:cs="Arial"/>
          <w:sz w:val="24"/>
          <w:szCs w:val="24"/>
        </w:rPr>
        <w:t>Nabór realizowany w ramach polityki terytorialnej</w:t>
      </w:r>
      <w:r w:rsidR="003957EB">
        <w:rPr>
          <w:rFonts w:ascii="Arial" w:hAnsi="Arial" w:cs="Arial"/>
          <w:sz w:val="24"/>
          <w:szCs w:val="24"/>
        </w:rPr>
        <w:t>.</w:t>
      </w:r>
    </w:p>
    <w:p w14:paraId="7DA862D7" w14:textId="2CE24022" w:rsidR="00D93B4B" w:rsidRDefault="00D93B4B" w:rsidP="00E2023A">
      <w:pPr>
        <w:spacing w:before="120" w:after="0"/>
        <w:rPr>
          <w:rFonts w:ascii="Arial" w:hAnsi="Arial" w:cs="Arial"/>
          <w:color w:val="000000"/>
          <w:sz w:val="24"/>
          <w:szCs w:val="24"/>
        </w:rPr>
      </w:pPr>
      <w:r w:rsidRPr="00D93B4B">
        <w:rPr>
          <w:rFonts w:ascii="Arial" w:hAnsi="Arial" w:cs="Arial"/>
          <w:color w:val="000000"/>
          <w:sz w:val="24"/>
          <w:szCs w:val="24"/>
        </w:rPr>
        <w:t xml:space="preserve">Nabór jest skierowany do następujących podmiotów z </w:t>
      </w:r>
      <w:r w:rsidR="00AD532B">
        <w:rPr>
          <w:rFonts w:ascii="Arial" w:hAnsi="Arial" w:cs="Arial"/>
          <w:color w:val="000000"/>
          <w:sz w:val="24"/>
          <w:szCs w:val="24"/>
        </w:rPr>
        <w:t>OPPT:</w:t>
      </w:r>
    </w:p>
    <w:p w14:paraId="1C9E682B" w14:textId="0E69FC20" w:rsidR="003E6C37" w:rsidRPr="003E6C37" w:rsidRDefault="003E6C37" w:rsidP="00C60A02">
      <w:pPr>
        <w:pStyle w:val="Akapitzlist"/>
        <w:numPr>
          <w:ilvl w:val="0"/>
          <w:numId w:val="20"/>
        </w:numPr>
        <w:spacing w:before="120" w:after="120" w:line="240" w:lineRule="auto"/>
        <w:rPr>
          <w:rFonts w:ascii="Arial" w:hAnsi="Arial" w:cs="Arial"/>
          <w:color w:val="000000"/>
          <w:sz w:val="24"/>
          <w:szCs w:val="24"/>
        </w:rPr>
      </w:pPr>
      <w:r>
        <w:rPr>
          <w:rFonts w:ascii="Arial" w:hAnsi="Arial" w:cs="Arial"/>
          <w:color w:val="000000"/>
          <w:sz w:val="24"/>
          <w:szCs w:val="24"/>
          <w:lang w:val="pl-PL"/>
        </w:rPr>
        <w:t>jednostki samorządu terytorialnego</w:t>
      </w:r>
      <w:r w:rsidR="00A33024">
        <w:rPr>
          <w:rFonts w:ascii="Arial" w:hAnsi="Arial" w:cs="Arial"/>
          <w:color w:val="000000"/>
          <w:sz w:val="24"/>
          <w:szCs w:val="24"/>
          <w:lang w:val="pl-PL"/>
        </w:rPr>
        <w:t>.</w:t>
      </w:r>
    </w:p>
    <w:p w14:paraId="5E123C4D" w14:textId="658D48FB" w:rsidR="00D93B4B" w:rsidRDefault="00D93B4B" w:rsidP="00C60A02">
      <w:pPr>
        <w:pStyle w:val="Default"/>
        <w:spacing w:before="720" w:after="120"/>
        <w:rPr>
          <w:rFonts w:ascii="Arial" w:hAnsi="Arial" w:cs="Arial"/>
          <w:color w:val="auto"/>
        </w:rPr>
      </w:pPr>
      <w:r>
        <w:rPr>
          <w:rFonts w:ascii="Arial" w:hAnsi="Arial" w:cs="Arial"/>
          <w:color w:val="auto"/>
        </w:rPr>
        <w:t>Zakres wsparcia to rozwój transportu rowerowego (m.in. systemy rowerów publicznych, obiekty „</w:t>
      </w:r>
      <w:proofErr w:type="spellStart"/>
      <w:r>
        <w:rPr>
          <w:rFonts w:ascii="Arial" w:hAnsi="Arial" w:cs="Arial"/>
          <w:color w:val="auto"/>
        </w:rPr>
        <w:t>bike&amp;ride</w:t>
      </w:r>
      <w:proofErr w:type="spellEnd"/>
      <w:r>
        <w:rPr>
          <w:rFonts w:ascii="Arial" w:hAnsi="Arial" w:cs="Arial"/>
          <w:color w:val="auto"/>
        </w:rPr>
        <w:t>”, budowa i przebudowa dróg rowerowych)</w:t>
      </w:r>
      <w:r w:rsidR="003957EB">
        <w:rPr>
          <w:rFonts w:ascii="Arial" w:hAnsi="Arial" w:cs="Arial"/>
          <w:color w:val="auto"/>
        </w:rPr>
        <w:t>.</w:t>
      </w:r>
    </w:p>
    <w:p w14:paraId="5C29383E" w14:textId="31347CE1" w:rsidR="00DA3F0D" w:rsidRPr="0040391B" w:rsidRDefault="007257F1" w:rsidP="00E2023A">
      <w:pPr>
        <w:pStyle w:val="Nagwek1"/>
        <w:numPr>
          <w:ilvl w:val="0"/>
          <w:numId w:val="27"/>
        </w:numPr>
        <w:spacing w:before="720"/>
        <w:rPr>
          <w:rFonts w:ascii="Arial" w:hAnsi="Arial" w:cs="Arial"/>
          <w:sz w:val="24"/>
          <w:szCs w:val="24"/>
        </w:rPr>
      </w:pPr>
      <w:r w:rsidRPr="0040391B">
        <w:rPr>
          <w:rFonts w:ascii="Arial" w:hAnsi="Arial"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8D4EBB" w14:paraId="177A6179" w14:textId="77777777" w:rsidTr="00E2023A">
        <w:trPr>
          <w:tblHeader/>
        </w:trPr>
        <w:tc>
          <w:tcPr>
            <w:tcW w:w="1110" w:type="dxa"/>
            <w:shd w:val="clear" w:color="auto" w:fill="E7E6E6"/>
            <w:vAlign w:val="center"/>
          </w:tcPr>
          <w:p w14:paraId="50D36F32" w14:textId="77777777" w:rsidR="003C40D0" w:rsidRPr="008D4EBB" w:rsidRDefault="003C40D0" w:rsidP="00E2023A">
            <w:pPr>
              <w:spacing w:after="0" w:line="240" w:lineRule="auto"/>
              <w:rPr>
                <w:rFonts w:ascii="Arial" w:hAnsi="Arial" w:cs="Arial"/>
                <w:b/>
                <w:sz w:val="24"/>
                <w:szCs w:val="24"/>
              </w:rPr>
            </w:pPr>
            <w:bookmarkStart w:id="0" w:name="_Hlk126562839"/>
            <w:r w:rsidRPr="008D4EBB">
              <w:rPr>
                <w:rFonts w:ascii="Arial" w:hAnsi="Arial" w:cs="Arial"/>
                <w:b/>
                <w:sz w:val="24"/>
                <w:szCs w:val="24"/>
              </w:rPr>
              <w:t xml:space="preserve">Numer </w:t>
            </w:r>
          </w:p>
        </w:tc>
        <w:tc>
          <w:tcPr>
            <w:tcW w:w="2856" w:type="dxa"/>
            <w:shd w:val="clear" w:color="auto" w:fill="E7E6E6"/>
            <w:vAlign w:val="center"/>
          </w:tcPr>
          <w:p w14:paraId="5A5DA54F" w14:textId="77777777" w:rsidR="003C40D0" w:rsidRPr="008D4EBB" w:rsidRDefault="003C40D0" w:rsidP="00E2023A">
            <w:pPr>
              <w:spacing w:after="0" w:line="240" w:lineRule="auto"/>
              <w:rPr>
                <w:rFonts w:ascii="Arial" w:hAnsi="Arial" w:cs="Arial"/>
                <w:b/>
                <w:sz w:val="24"/>
                <w:szCs w:val="24"/>
              </w:rPr>
            </w:pPr>
            <w:r w:rsidRPr="008D4EBB">
              <w:rPr>
                <w:rFonts w:ascii="Arial" w:hAnsi="Arial" w:cs="Arial"/>
                <w:b/>
                <w:sz w:val="24"/>
                <w:szCs w:val="24"/>
              </w:rPr>
              <w:t>Nazwa</w:t>
            </w:r>
          </w:p>
        </w:tc>
        <w:tc>
          <w:tcPr>
            <w:tcW w:w="7199" w:type="dxa"/>
            <w:shd w:val="clear" w:color="auto" w:fill="E7E6E6"/>
            <w:vAlign w:val="center"/>
          </w:tcPr>
          <w:p w14:paraId="559BA0DD" w14:textId="77777777" w:rsidR="003C40D0" w:rsidRPr="008D4EBB" w:rsidRDefault="003C40D0" w:rsidP="00E2023A">
            <w:pPr>
              <w:spacing w:after="0" w:line="240" w:lineRule="auto"/>
              <w:rPr>
                <w:rFonts w:ascii="Arial" w:hAnsi="Arial" w:cs="Arial"/>
                <w:b/>
                <w:sz w:val="24"/>
                <w:szCs w:val="24"/>
              </w:rPr>
            </w:pPr>
            <w:r w:rsidRPr="008D4EBB">
              <w:rPr>
                <w:rFonts w:ascii="Arial" w:hAnsi="Arial" w:cs="Arial"/>
                <w:b/>
                <w:sz w:val="24"/>
                <w:szCs w:val="24"/>
              </w:rPr>
              <w:t>Definicja kryterium</w:t>
            </w:r>
          </w:p>
        </w:tc>
        <w:tc>
          <w:tcPr>
            <w:tcW w:w="3260" w:type="dxa"/>
            <w:shd w:val="clear" w:color="auto" w:fill="E7E6E6"/>
            <w:vAlign w:val="center"/>
          </w:tcPr>
          <w:p w14:paraId="4E771DF8" w14:textId="77777777" w:rsidR="003C40D0" w:rsidRPr="008D4EBB" w:rsidRDefault="003C40D0" w:rsidP="00E2023A">
            <w:pPr>
              <w:spacing w:after="0" w:line="240" w:lineRule="auto"/>
              <w:rPr>
                <w:rFonts w:ascii="Arial" w:hAnsi="Arial" w:cs="Arial"/>
                <w:b/>
                <w:sz w:val="24"/>
                <w:szCs w:val="24"/>
              </w:rPr>
            </w:pPr>
            <w:r w:rsidRPr="008D4EBB">
              <w:rPr>
                <w:rFonts w:ascii="Arial" w:hAnsi="Arial" w:cs="Arial"/>
                <w:b/>
                <w:sz w:val="24"/>
                <w:szCs w:val="24"/>
              </w:rPr>
              <w:t>Opis znaczenia kryterium</w:t>
            </w:r>
          </w:p>
          <w:p w14:paraId="4AC58B36" w14:textId="77777777" w:rsidR="003C40D0" w:rsidRPr="008D4EBB" w:rsidRDefault="003C40D0" w:rsidP="00E2023A">
            <w:pPr>
              <w:spacing w:after="0" w:line="240" w:lineRule="auto"/>
              <w:rPr>
                <w:rFonts w:ascii="Arial" w:hAnsi="Arial" w:cs="Arial"/>
                <w:b/>
                <w:sz w:val="24"/>
                <w:szCs w:val="24"/>
              </w:rPr>
            </w:pPr>
            <w:r w:rsidRPr="008D4EBB">
              <w:rPr>
                <w:rFonts w:ascii="Arial" w:hAnsi="Arial" w:cs="Arial"/>
                <w:b/>
                <w:sz w:val="24"/>
                <w:szCs w:val="24"/>
              </w:rPr>
              <w:t>(sposób oceny)</w:t>
            </w:r>
          </w:p>
        </w:tc>
      </w:tr>
      <w:bookmarkEnd w:id="0"/>
      <w:tr w:rsidR="007857C3" w:rsidRPr="008D4EBB" w14:paraId="7E57D17D" w14:textId="77777777" w:rsidTr="003C40D0">
        <w:trPr>
          <w:trHeight w:val="708"/>
        </w:trPr>
        <w:tc>
          <w:tcPr>
            <w:tcW w:w="1110" w:type="dxa"/>
            <w:vAlign w:val="center"/>
          </w:tcPr>
          <w:p w14:paraId="4CFA240A"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A.1</w:t>
            </w:r>
          </w:p>
        </w:tc>
        <w:tc>
          <w:tcPr>
            <w:tcW w:w="2856" w:type="dxa"/>
            <w:vAlign w:val="center"/>
          </w:tcPr>
          <w:p w14:paraId="33457F9B"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Poprawność złożenia wniosku</w:t>
            </w:r>
          </w:p>
        </w:tc>
        <w:tc>
          <w:tcPr>
            <w:tcW w:w="7199" w:type="dxa"/>
          </w:tcPr>
          <w:p w14:paraId="0C3D2D56" w14:textId="77777777" w:rsidR="003C40D0" w:rsidRPr="008D4EBB" w:rsidRDefault="003C40D0" w:rsidP="00E2023A">
            <w:pPr>
              <w:spacing w:before="60" w:after="0" w:line="240" w:lineRule="auto"/>
              <w:rPr>
                <w:rFonts w:ascii="Arial" w:hAnsi="Arial" w:cs="Arial"/>
                <w:bCs/>
                <w:sz w:val="24"/>
                <w:szCs w:val="24"/>
              </w:rPr>
            </w:pPr>
            <w:r w:rsidRPr="008D4EBB">
              <w:rPr>
                <w:rFonts w:ascii="Arial" w:hAnsi="Arial" w:cs="Arial"/>
                <w:bCs/>
                <w:sz w:val="24"/>
                <w:szCs w:val="24"/>
              </w:rPr>
              <w:t>W kryterium sprawdzamy, czy:</w:t>
            </w:r>
          </w:p>
          <w:p w14:paraId="2200EF6C" w14:textId="77777777" w:rsidR="003C40D0" w:rsidRPr="008D4EBB" w:rsidRDefault="003C40D0" w:rsidP="00E2023A">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pola zostały wypełnione w sposób logiczny, umożliwiający ocenę treści zawartej we wniosku;</w:t>
            </w:r>
          </w:p>
          <w:p w14:paraId="18EDB809" w14:textId="77777777" w:rsidR="003C40D0" w:rsidRPr="008D4EBB" w:rsidRDefault="003C40D0" w:rsidP="00E2023A">
            <w:pPr>
              <w:numPr>
                <w:ilvl w:val="0"/>
                <w:numId w:val="6"/>
              </w:numPr>
              <w:spacing w:before="60" w:after="0" w:line="240" w:lineRule="auto"/>
              <w:ind w:left="714" w:hanging="357"/>
              <w:rPr>
                <w:rFonts w:ascii="Arial" w:hAnsi="Arial" w:cs="Arial"/>
                <w:bCs/>
                <w:sz w:val="24"/>
                <w:szCs w:val="24"/>
              </w:rPr>
            </w:pPr>
            <w:r w:rsidRPr="008D4EBB">
              <w:rPr>
                <w:rFonts w:ascii="Arial" w:hAnsi="Arial" w:cs="Arial"/>
                <w:bCs/>
                <w:sz w:val="24"/>
                <w:szCs w:val="24"/>
              </w:rPr>
              <w:t>wszystkie wymagane załączniki zostały dołączone do wniosku;</w:t>
            </w:r>
          </w:p>
          <w:p w14:paraId="72B9F4C7" w14:textId="7EBCC2D4" w:rsidR="003C40D0" w:rsidRPr="008D4EBB" w:rsidRDefault="003C40D0" w:rsidP="00E2023A">
            <w:pPr>
              <w:numPr>
                <w:ilvl w:val="0"/>
                <w:numId w:val="6"/>
              </w:numPr>
              <w:spacing w:before="60" w:after="0" w:line="240" w:lineRule="auto"/>
              <w:ind w:left="714" w:hanging="357"/>
              <w:rPr>
                <w:rFonts w:ascii="Arial" w:hAnsi="Arial" w:cs="Arial"/>
                <w:b/>
                <w:sz w:val="24"/>
                <w:szCs w:val="24"/>
                <w:u w:val="single"/>
              </w:rPr>
            </w:pPr>
            <w:r w:rsidRPr="008D4EBB">
              <w:rPr>
                <w:rFonts w:ascii="Arial" w:hAnsi="Arial" w:cs="Arial"/>
                <w:bCs/>
                <w:sz w:val="24"/>
                <w:szCs w:val="24"/>
              </w:rPr>
              <w:t xml:space="preserve">wszystkie załączniki </w:t>
            </w:r>
            <w:r w:rsidR="0040391B">
              <w:rPr>
                <w:rFonts w:ascii="Arial" w:hAnsi="Arial" w:cs="Arial"/>
                <w:bCs/>
                <w:sz w:val="24"/>
                <w:szCs w:val="24"/>
              </w:rPr>
              <w:t>zostały podpisane zgodnie ze sposobem wskazanym w Regulaminie wyboru projektów.</w:t>
            </w:r>
          </w:p>
          <w:p w14:paraId="3C07AE71" w14:textId="77777777" w:rsidR="003C40D0" w:rsidRPr="008D4EBB" w:rsidRDefault="003C40D0" w:rsidP="00E2023A">
            <w:pPr>
              <w:spacing w:before="240" w:after="60" w:line="240" w:lineRule="auto"/>
              <w:rPr>
                <w:rFonts w:ascii="Arial" w:hAnsi="Arial" w:cs="Arial"/>
                <w:b/>
                <w:sz w:val="24"/>
                <w:szCs w:val="24"/>
                <w:u w:val="single"/>
              </w:rPr>
            </w:pPr>
            <w:r w:rsidRPr="008D4EBB">
              <w:rPr>
                <w:rFonts w:ascii="Arial" w:hAnsi="Arial" w:cs="Arial"/>
                <w:sz w:val="24"/>
                <w:szCs w:val="24"/>
              </w:rPr>
              <w:t>Kryterium jest weryfikowane w oparciu o wniosek o dofinansowanie projektu i załączniki.</w:t>
            </w:r>
          </w:p>
        </w:tc>
        <w:tc>
          <w:tcPr>
            <w:tcW w:w="3260" w:type="dxa"/>
          </w:tcPr>
          <w:p w14:paraId="0DBBF6BA"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15BEEBCF" w14:textId="77777777"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6616F9E" w14:textId="47EF8D46"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76E65BAC" w14:textId="61DD061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7857C3" w:rsidRPr="008D4EBB" w14:paraId="62B630A6" w14:textId="77777777" w:rsidTr="003C40D0">
        <w:trPr>
          <w:trHeight w:val="708"/>
        </w:trPr>
        <w:tc>
          <w:tcPr>
            <w:tcW w:w="1110" w:type="dxa"/>
            <w:vAlign w:val="center"/>
          </w:tcPr>
          <w:p w14:paraId="0A0C99EE"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A.2</w:t>
            </w:r>
          </w:p>
        </w:tc>
        <w:tc>
          <w:tcPr>
            <w:tcW w:w="2856" w:type="dxa"/>
            <w:vAlign w:val="center"/>
          </w:tcPr>
          <w:p w14:paraId="2079FA22" w14:textId="6F517CED"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Wykluczenia przedmiotowe</w:t>
            </w:r>
            <w:r w:rsidR="00424E6D">
              <w:rPr>
                <w:rFonts w:ascii="Arial" w:hAnsi="Arial" w:cs="Arial"/>
                <w:sz w:val="24"/>
                <w:szCs w:val="24"/>
              </w:rPr>
              <w:t xml:space="preserve"> i podmiotowe</w:t>
            </w:r>
          </w:p>
        </w:tc>
        <w:tc>
          <w:tcPr>
            <w:tcW w:w="7199" w:type="dxa"/>
          </w:tcPr>
          <w:p w14:paraId="027DA673" w14:textId="60B3EBD1" w:rsidR="003C40D0" w:rsidRPr="008D4EBB" w:rsidRDefault="003C40D0" w:rsidP="00E2023A">
            <w:pPr>
              <w:spacing w:before="60" w:after="0" w:line="240" w:lineRule="auto"/>
              <w:rPr>
                <w:rFonts w:ascii="Arial" w:hAnsi="Arial" w:cs="Arial"/>
                <w:bCs/>
                <w:sz w:val="24"/>
                <w:szCs w:val="24"/>
              </w:rPr>
            </w:pPr>
            <w:r w:rsidRPr="008D4EBB">
              <w:rPr>
                <w:rFonts w:ascii="Arial" w:hAnsi="Arial" w:cs="Arial"/>
                <w:bCs/>
                <w:sz w:val="24"/>
                <w:szCs w:val="24"/>
              </w:rPr>
              <w:t>W kryterium sprawdzamy, czy występuje wykluczenie przedmiotowe (dotyczące przedmiotu projektu)</w:t>
            </w:r>
            <w:r w:rsidR="00424E6D">
              <w:rPr>
                <w:rFonts w:ascii="Arial" w:hAnsi="Arial" w:cs="Arial"/>
                <w:bCs/>
                <w:sz w:val="24"/>
                <w:szCs w:val="24"/>
              </w:rPr>
              <w:t xml:space="preserve"> i podmiotowe (dotyczące wnioskodawców</w:t>
            </w:r>
            <w:r w:rsidR="00F574A3">
              <w:rPr>
                <w:rStyle w:val="Odwoanieprzypisudolnego"/>
                <w:rFonts w:ascii="Arial" w:hAnsi="Arial" w:cs="Arial"/>
                <w:bCs/>
                <w:sz w:val="24"/>
                <w:szCs w:val="24"/>
              </w:rPr>
              <w:footnoteReference w:id="1"/>
            </w:r>
            <w:r w:rsidR="00424E6D">
              <w:rPr>
                <w:rFonts w:ascii="Arial" w:hAnsi="Arial" w:cs="Arial"/>
                <w:bCs/>
                <w:sz w:val="24"/>
                <w:szCs w:val="24"/>
              </w:rPr>
              <w:t>)</w:t>
            </w:r>
            <w:r w:rsidRPr="008D4EBB">
              <w:rPr>
                <w:rStyle w:val="Odwoanieprzypisudolnego"/>
                <w:rFonts w:ascii="Arial" w:hAnsi="Arial" w:cs="Arial"/>
                <w:bCs/>
                <w:sz w:val="24"/>
                <w:szCs w:val="24"/>
              </w:rPr>
              <w:footnoteReference w:id="2"/>
            </w:r>
            <w:r w:rsidRPr="008D4EBB">
              <w:rPr>
                <w:rFonts w:ascii="Arial" w:hAnsi="Arial" w:cs="Arial"/>
                <w:bCs/>
                <w:sz w:val="24"/>
                <w:szCs w:val="24"/>
              </w:rPr>
              <w:t>.</w:t>
            </w:r>
          </w:p>
          <w:p w14:paraId="296730D1" w14:textId="77777777" w:rsidR="003C40D0" w:rsidRPr="008D4EBB" w:rsidRDefault="003C40D0" w:rsidP="00E2023A">
            <w:pPr>
              <w:spacing w:after="0" w:line="240" w:lineRule="auto"/>
              <w:rPr>
                <w:rFonts w:ascii="Arial" w:hAnsi="Arial" w:cs="Arial"/>
                <w:bCs/>
                <w:sz w:val="24"/>
                <w:szCs w:val="24"/>
              </w:rPr>
            </w:pPr>
            <w:r w:rsidRPr="008D4EBB">
              <w:rPr>
                <w:rFonts w:ascii="Arial" w:hAnsi="Arial" w:cs="Arial"/>
                <w:bCs/>
                <w:sz w:val="24"/>
                <w:szCs w:val="24"/>
              </w:rPr>
              <w:t>Oceniamy, czy:</w:t>
            </w:r>
          </w:p>
          <w:p w14:paraId="76C88DC1" w14:textId="77777777" w:rsidR="00DC01E9" w:rsidRPr="008D4EBB" w:rsidRDefault="003C40D0" w:rsidP="00E2023A">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rPr>
            </w:pPr>
            <w:r w:rsidRPr="008D4EBB">
              <w:rPr>
                <w:rFonts w:ascii="Arial" w:hAnsi="Arial" w:cs="Arial"/>
                <w:sz w:val="24"/>
                <w:szCs w:val="24"/>
                <w:lang w:val="pl-PL"/>
              </w:rPr>
              <w:t>przedmiot realizacji projektu nie dotyczy rodzajów działalności wykluczonych z możliwości uzyskania pomocy finansowej, o których mowa:</w:t>
            </w:r>
          </w:p>
          <w:p w14:paraId="06F30F11" w14:textId="77777777" w:rsidR="00DC01E9" w:rsidRPr="008D4EBB" w:rsidRDefault="00DC01E9" w:rsidP="00E2023A">
            <w:pPr>
              <w:numPr>
                <w:ilvl w:val="0"/>
                <w:numId w:val="2"/>
              </w:numPr>
              <w:autoSpaceDE w:val="0"/>
              <w:autoSpaceDN w:val="0"/>
              <w:adjustRightInd w:val="0"/>
              <w:spacing w:after="0" w:line="240" w:lineRule="auto"/>
              <w:rPr>
                <w:rFonts w:ascii="Arial" w:hAnsi="Arial" w:cs="Arial"/>
                <w:sz w:val="24"/>
                <w:szCs w:val="24"/>
              </w:rPr>
            </w:pPr>
            <w:r w:rsidRPr="008D4EBB">
              <w:rPr>
                <w:rFonts w:ascii="Arial" w:hAnsi="Arial" w:cs="Arial"/>
                <w:sz w:val="24"/>
                <w:szCs w:val="24"/>
              </w:rPr>
              <w:t>w art. 7 ust. 1 rozporządzenia nr 2021/1058</w:t>
            </w:r>
            <w:r w:rsidR="006C74AB" w:rsidRPr="008D4EBB">
              <w:rPr>
                <w:rFonts w:ascii="Arial" w:hAnsi="Arial" w:cs="Arial"/>
                <w:sz w:val="24"/>
                <w:szCs w:val="24"/>
              </w:rPr>
              <w:t xml:space="preserve"> (</w:t>
            </w:r>
            <w:r w:rsidR="006C74AB" w:rsidRPr="008D4EBB">
              <w:rPr>
                <w:rFonts w:ascii="Arial" w:hAnsi="Arial" w:cs="Arial"/>
                <w:sz w:val="24"/>
                <w:szCs w:val="24"/>
                <w:shd w:val="clear" w:color="auto" w:fill="FFFFFF"/>
              </w:rPr>
              <w:t xml:space="preserve">Rozporządzenie Parlamentu Europejskiego i Rady (UE) 2021/1058 z dnia 24 czerwca 2021 r. w sprawie </w:t>
            </w:r>
            <w:r w:rsidR="006C74AB" w:rsidRPr="008D4EBB">
              <w:rPr>
                <w:rFonts w:ascii="Arial" w:hAnsi="Arial" w:cs="Arial"/>
                <w:sz w:val="24"/>
                <w:szCs w:val="24"/>
                <w:shd w:val="clear" w:color="auto" w:fill="FFFFFF"/>
              </w:rPr>
              <w:lastRenderedPageBreak/>
              <w:t xml:space="preserve">Europejskiego Funduszu Rozwoju Regionalnego i Funduszu Spójności (Dz. U. UE. L. z 2021 r. Nr 231, str. 60 z </w:t>
            </w:r>
            <w:proofErr w:type="spellStart"/>
            <w:r w:rsidR="006C74AB" w:rsidRPr="008D4EBB">
              <w:rPr>
                <w:rFonts w:ascii="Arial" w:hAnsi="Arial" w:cs="Arial"/>
                <w:sz w:val="24"/>
                <w:szCs w:val="24"/>
                <w:shd w:val="clear" w:color="auto" w:fill="FFFFFF"/>
              </w:rPr>
              <w:t>późn</w:t>
            </w:r>
            <w:proofErr w:type="spellEnd"/>
            <w:r w:rsidR="006C74AB" w:rsidRPr="008D4EBB">
              <w:rPr>
                <w:rFonts w:ascii="Arial" w:hAnsi="Arial" w:cs="Arial"/>
                <w:sz w:val="24"/>
                <w:szCs w:val="24"/>
                <w:shd w:val="clear" w:color="auto" w:fill="FFFFFF"/>
              </w:rPr>
              <w:t>. zm.);</w:t>
            </w:r>
          </w:p>
          <w:p w14:paraId="3595ACA9" w14:textId="77777777" w:rsidR="003C40D0" w:rsidRPr="008D4EBB" w:rsidRDefault="003C40D0" w:rsidP="00E2023A">
            <w:pPr>
              <w:numPr>
                <w:ilvl w:val="0"/>
                <w:numId w:val="2"/>
              </w:numPr>
              <w:autoSpaceDE w:val="0"/>
              <w:autoSpaceDN w:val="0"/>
              <w:adjustRightInd w:val="0"/>
              <w:spacing w:after="0" w:line="240" w:lineRule="auto"/>
              <w:rPr>
                <w:rFonts w:ascii="Arial" w:hAnsi="Arial" w:cs="Arial"/>
                <w:sz w:val="24"/>
                <w:szCs w:val="24"/>
              </w:rPr>
            </w:pPr>
            <w:r w:rsidRPr="008D4EBB">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8D4EBB">
              <w:rPr>
                <w:rFonts w:ascii="Arial" w:hAnsi="Arial" w:cs="Arial"/>
                <w:sz w:val="24"/>
                <w:szCs w:val="24"/>
              </w:rPr>
              <w:t>późn</w:t>
            </w:r>
            <w:proofErr w:type="spellEnd"/>
            <w:r w:rsidRPr="008D4EBB">
              <w:rPr>
                <w:rFonts w:ascii="Arial" w:hAnsi="Arial" w:cs="Arial"/>
                <w:sz w:val="24"/>
                <w:szCs w:val="24"/>
              </w:rPr>
              <w:t>. zm.)</w:t>
            </w:r>
            <w:r w:rsidR="006C74AB" w:rsidRPr="008D4EBB">
              <w:rPr>
                <w:rFonts w:ascii="Arial" w:hAnsi="Arial" w:cs="Arial"/>
                <w:sz w:val="24"/>
                <w:szCs w:val="24"/>
              </w:rPr>
              <w:t>;</w:t>
            </w:r>
          </w:p>
          <w:p w14:paraId="4A0D8CB0" w14:textId="7685AE70" w:rsidR="003C40D0" w:rsidRPr="008D4EBB" w:rsidRDefault="003C40D0" w:rsidP="00E2023A">
            <w:pPr>
              <w:numPr>
                <w:ilvl w:val="0"/>
                <w:numId w:val="2"/>
              </w:numPr>
              <w:autoSpaceDE w:val="0"/>
              <w:autoSpaceDN w:val="0"/>
              <w:adjustRightInd w:val="0"/>
              <w:spacing w:after="0" w:line="240" w:lineRule="auto"/>
              <w:rPr>
                <w:rFonts w:ascii="Arial" w:hAnsi="Arial" w:cs="Arial"/>
                <w:sz w:val="24"/>
                <w:szCs w:val="24"/>
              </w:rPr>
            </w:pPr>
            <w:r w:rsidRPr="008D4EBB">
              <w:rPr>
                <w:rFonts w:ascii="Arial" w:hAnsi="Arial" w:cs="Arial"/>
                <w:sz w:val="24"/>
                <w:szCs w:val="24"/>
              </w:rPr>
              <w:t xml:space="preserve">w art. 1 rozporządzenia Komisji (UE) nr </w:t>
            </w:r>
            <w:r w:rsidR="00F574A3">
              <w:rPr>
                <w:rFonts w:ascii="Arial" w:hAnsi="Arial" w:cs="Arial"/>
                <w:sz w:val="24"/>
                <w:szCs w:val="24"/>
              </w:rPr>
              <w:t>2023/2831</w:t>
            </w:r>
            <w:r w:rsidRPr="008D4EBB">
              <w:rPr>
                <w:rFonts w:ascii="Arial" w:hAnsi="Arial" w:cs="Arial"/>
                <w:sz w:val="24"/>
                <w:szCs w:val="24"/>
              </w:rPr>
              <w:t xml:space="preserve"> z dnia </w:t>
            </w:r>
            <w:r w:rsidR="00F574A3">
              <w:rPr>
                <w:rFonts w:ascii="Arial" w:hAnsi="Arial" w:cs="Arial"/>
                <w:sz w:val="24"/>
                <w:szCs w:val="24"/>
              </w:rPr>
              <w:t>13</w:t>
            </w:r>
            <w:r w:rsidRPr="008D4EBB">
              <w:rPr>
                <w:rFonts w:ascii="Arial" w:hAnsi="Arial" w:cs="Arial"/>
                <w:sz w:val="24"/>
                <w:szCs w:val="24"/>
              </w:rPr>
              <w:t xml:space="preserve"> grudnia </w:t>
            </w:r>
            <w:r w:rsidR="00F574A3">
              <w:rPr>
                <w:rFonts w:ascii="Arial" w:hAnsi="Arial" w:cs="Arial"/>
                <w:sz w:val="24"/>
                <w:szCs w:val="24"/>
              </w:rPr>
              <w:t>2023</w:t>
            </w:r>
            <w:r w:rsidRPr="008D4EBB">
              <w:rPr>
                <w:rFonts w:ascii="Arial" w:hAnsi="Arial" w:cs="Arial"/>
                <w:sz w:val="24"/>
                <w:szCs w:val="24"/>
              </w:rPr>
              <w:t xml:space="preserve"> r. w sprawie stosowania art. 107 i 108 Traktatu o funkcjonowaniu Unii Europejskiej do pomocy de </w:t>
            </w:r>
            <w:proofErr w:type="spellStart"/>
            <w:r w:rsidRPr="008D4EBB">
              <w:rPr>
                <w:rFonts w:ascii="Arial" w:hAnsi="Arial" w:cs="Arial"/>
                <w:sz w:val="24"/>
                <w:szCs w:val="24"/>
              </w:rPr>
              <w:t>minimis</w:t>
            </w:r>
            <w:proofErr w:type="spellEnd"/>
            <w:r w:rsidRPr="008D4EBB">
              <w:rPr>
                <w:rFonts w:ascii="Arial" w:hAnsi="Arial" w:cs="Arial"/>
                <w:sz w:val="24"/>
                <w:szCs w:val="24"/>
              </w:rPr>
              <w:t xml:space="preserve"> (Dz. U UE L </w:t>
            </w:r>
            <w:r w:rsidR="00F574A3">
              <w:rPr>
                <w:rFonts w:ascii="Arial" w:hAnsi="Arial" w:cs="Arial"/>
                <w:sz w:val="24"/>
                <w:szCs w:val="24"/>
              </w:rPr>
              <w:t>z 2023 r. poz. 2831</w:t>
            </w:r>
            <w:r w:rsidRPr="008D4EBB">
              <w:rPr>
                <w:rFonts w:ascii="Arial" w:hAnsi="Arial" w:cs="Arial"/>
                <w:sz w:val="24"/>
                <w:szCs w:val="24"/>
              </w:rPr>
              <w:t>)</w:t>
            </w:r>
            <w:r w:rsidR="006C74AB" w:rsidRPr="008D4EBB">
              <w:rPr>
                <w:rFonts w:ascii="Arial" w:hAnsi="Arial" w:cs="Arial"/>
                <w:sz w:val="24"/>
                <w:szCs w:val="24"/>
              </w:rPr>
              <w:t>;</w:t>
            </w:r>
          </w:p>
          <w:p w14:paraId="04DB05BF" w14:textId="6EE9387B" w:rsidR="003C40D0" w:rsidRPr="008D4EBB" w:rsidRDefault="003C40D0" w:rsidP="00E2023A">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8D4EBB">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F574A3">
              <w:rPr>
                <w:rStyle w:val="Odwoanieprzypisudolnego"/>
                <w:rFonts w:ascii="Arial" w:hAnsi="Arial" w:cs="Arial"/>
                <w:sz w:val="24"/>
                <w:szCs w:val="24"/>
                <w:lang w:val="pl-PL"/>
              </w:rPr>
              <w:footnoteReference w:id="3"/>
            </w:r>
            <w:r w:rsidR="006A74D7" w:rsidRPr="008D4EBB">
              <w:rPr>
                <w:rFonts w:ascii="Arial" w:hAnsi="Arial" w:cs="Arial"/>
                <w:sz w:val="24"/>
                <w:szCs w:val="24"/>
                <w:lang w:val="pl-PL"/>
              </w:rPr>
              <w:t>,</w:t>
            </w:r>
          </w:p>
          <w:p w14:paraId="617820A4" w14:textId="0181F3CE" w:rsidR="006A74D7" w:rsidRDefault="006A74D7" w:rsidP="00E2023A">
            <w:pPr>
              <w:pStyle w:val="Akapitzlist"/>
              <w:numPr>
                <w:ilvl w:val="0"/>
                <w:numId w:val="1"/>
              </w:numPr>
              <w:autoSpaceDE w:val="0"/>
              <w:autoSpaceDN w:val="0"/>
              <w:adjustRightInd w:val="0"/>
              <w:spacing w:after="0" w:line="240" w:lineRule="auto"/>
              <w:ind w:left="278" w:hanging="284"/>
              <w:contextualSpacing w:val="0"/>
              <w:rPr>
                <w:rFonts w:ascii="Arial" w:hAnsi="Arial" w:cs="Arial"/>
                <w:sz w:val="24"/>
                <w:szCs w:val="24"/>
                <w:lang w:val="pl-PL"/>
              </w:rPr>
            </w:pPr>
            <w:r w:rsidRPr="008D4EBB">
              <w:rPr>
                <w:rFonts w:ascii="Arial" w:hAnsi="Arial" w:cs="Arial"/>
                <w:sz w:val="24"/>
                <w:szCs w:val="24"/>
                <w:lang w:val="pl-PL"/>
              </w:rPr>
              <w:t>projekt nie został fizycznie ukończony lub w pełni wdrożony przed złożeniem wniosku o dofinansowanie projektu zgodnie z art. 63 ust. 6 rozporządzenia nr 2021/1060</w:t>
            </w:r>
            <w:r w:rsidR="00424E6D">
              <w:rPr>
                <w:rFonts w:ascii="Arial" w:hAnsi="Arial" w:cs="Arial"/>
                <w:sz w:val="24"/>
                <w:szCs w:val="24"/>
                <w:lang w:val="pl-PL"/>
              </w:rPr>
              <w:t>,</w:t>
            </w:r>
          </w:p>
          <w:p w14:paraId="47D37115" w14:textId="0FF61FEE" w:rsidR="00424E6D" w:rsidRPr="00061F68" w:rsidRDefault="00424E6D" w:rsidP="00E2023A">
            <w:pPr>
              <w:pStyle w:val="Akapitzlist"/>
              <w:numPr>
                <w:ilvl w:val="0"/>
                <w:numId w:val="1"/>
              </w:numPr>
              <w:autoSpaceDE w:val="0"/>
              <w:autoSpaceDN w:val="0"/>
              <w:adjustRightInd w:val="0"/>
              <w:spacing w:after="0" w:line="240" w:lineRule="auto"/>
              <w:ind w:left="278" w:hanging="284"/>
              <w:contextualSpacing w:val="0"/>
              <w:rPr>
                <w:rFonts w:ascii="Arial" w:hAnsi="Arial" w:cs="Arial"/>
                <w:sz w:val="24"/>
                <w:szCs w:val="24"/>
                <w:lang w:val="pl-PL"/>
              </w:rPr>
            </w:pPr>
            <w:r w:rsidRPr="007673CB">
              <w:rPr>
                <w:rFonts w:ascii="Arial" w:hAnsi="Arial" w:cs="Arial"/>
                <w:sz w:val="24"/>
                <w:szCs w:val="24"/>
                <w:lang w:val="pl-PL"/>
              </w:rPr>
              <w:lastRenderedPageBreak/>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76E01E32" w14:textId="25023CA3" w:rsidR="003C40D0" w:rsidRPr="008D4EBB" w:rsidRDefault="003C40D0"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60" w:type="dxa"/>
          </w:tcPr>
          <w:p w14:paraId="0EF35443"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lastRenderedPageBreak/>
              <w:t>TAK/NI</w:t>
            </w:r>
            <w:r w:rsidR="00ED795A" w:rsidRPr="008D4EBB">
              <w:rPr>
                <w:rFonts w:ascii="Arial" w:hAnsi="Arial" w:cs="Arial"/>
                <w:sz w:val="24"/>
                <w:szCs w:val="24"/>
              </w:rPr>
              <w:t>E</w:t>
            </w:r>
            <w:r w:rsidRPr="008D4EBB">
              <w:rPr>
                <w:rFonts w:ascii="Arial" w:hAnsi="Arial" w:cs="Arial"/>
                <w:sz w:val="24"/>
                <w:szCs w:val="24"/>
              </w:rPr>
              <w:br/>
              <w:t>(NIE oznacza odrzucenie wniosku)</w:t>
            </w:r>
          </w:p>
          <w:p w14:paraId="5F06D22F" w14:textId="77777777"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C16311B" w14:textId="77777777"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r w:rsidR="00ED795A" w:rsidRPr="008D4EBB">
              <w:rPr>
                <w:rFonts w:ascii="Arial" w:hAnsi="Arial" w:cs="Arial"/>
                <w:sz w:val="24"/>
                <w:szCs w:val="24"/>
              </w:rPr>
              <w:t>.</w:t>
            </w:r>
          </w:p>
          <w:p w14:paraId="118CD438" w14:textId="3DFD8412"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34ADC" w:rsidRPr="008D4EBB" w14:paraId="2B0822E5" w14:textId="77777777" w:rsidTr="003C40D0">
        <w:trPr>
          <w:trHeight w:val="708"/>
        </w:trPr>
        <w:tc>
          <w:tcPr>
            <w:tcW w:w="1110" w:type="dxa"/>
            <w:vAlign w:val="center"/>
          </w:tcPr>
          <w:p w14:paraId="02753503" w14:textId="77777777"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lastRenderedPageBreak/>
              <w:t>A.3</w:t>
            </w:r>
          </w:p>
        </w:tc>
        <w:tc>
          <w:tcPr>
            <w:tcW w:w="2856" w:type="dxa"/>
            <w:vAlign w:val="center"/>
          </w:tcPr>
          <w:p w14:paraId="646CEF12" w14:textId="2023E2CB" w:rsidR="00134ADC" w:rsidRPr="008D4EBB" w:rsidRDefault="00134ADC" w:rsidP="00E2023A">
            <w:pPr>
              <w:spacing w:before="60" w:after="60" w:line="240" w:lineRule="auto"/>
              <w:rPr>
                <w:rFonts w:ascii="Arial" w:hAnsi="Arial" w:cs="Arial"/>
                <w:sz w:val="24"/>
                <w:szCs w:val="24"/>
              </w:rPr>
            </w:pPr>
            <w:r w:rsidRPr="008D4EBB">
              <w:rPr>
                <w:rFonts w:ascii="Arial" w:hAnsi="Arial" w:cs="Arial"/>
                <w:sz w:val="24"/>
                <w:szCs w:val="24"/>
              </w:rPr>
              <w:t>Klauzula antydyskryminacyjna</w:t>
            </w:r>
            <w:r w:rsidRPr="008D4EBB">
              <w:rPr>
                <w:rFonts w:ascii="Arial" w:hAnsi="Arial" w:cs="Arial"/>
                <w:sz w:val="24"/>
                <w:szCs w:val="24"/>
              </w:rPr>
              <w:br/>
              <w:t xml:space="preserve">(dotyczy </w:t>
            </w:r>
            <w:proofErr w:type="spellStart"/>
            <w:r w:rsidRPr="008D4EBB">
              <w:rPr>
                <w:rFonts w:ascii="Arial" w:hAnsi="Arial" w:cs="Arial"/>
                <w:sz w:val="24"/>
                <w:szCs w:val="24"/>
              </w:rPr>
              <w:t>jst</w:t>
            </w:r>
            <w:proofErr w:type="spellEnd"/>
            <w:r w:rsidRPr="008D4EBB">
              <w:rPr>
                <w:rFonts w:ascii="Arial" w:hAnsi="Arial" w:cs="Arial"/>
                <w:sz w:val="24"/>
                <w:szCs w:val="24"/>
              </w:rPr>
              <w:t>)</w:t>
            </w:r>
          </w:p>
        </w:tc>
        <w:tc>
          <w:tcPr>
            <w:tcW w:w="7199" w:type="dxa"/>
          </w:tcPr>
          <w:p w14:paraId="06792BA3" w14:textId="7172D5B6" w:rsidR="00134ADC" w:rsidRPr="00362444" w:rsidRDefault="00134ADC" w:rsidP="00E2023A">
            <w:pPr>
              <w:spacing w:before="60" w:after="0" w:line="240" w:lineRule="auto"/>
              <w:rPr>
                <w:rFonts w:ascii="Arial" w:hAnsi="Arial" w:cs="Arial"/>
                <w:sz w:val="24"/>
                <w:szCs w:val="24"/>
              </w:rPr>
            </w:pPr>
            <w:r w:rsidRPr="00362444">
              <w:rPr>
                <w:rFonts w:ascii="Arial" w:hAnsi="Arial" w:cs="Arial"/>
                <w:sz w:val="24"/>
                <w:szCs w:val="24"/>
              </w:rPr>
              <w:t xml:space="preserve">W przypadku, gdy wnioskodawcą jest jednostka samorządu terytorialnego (lub podmiot przez nią kontrolowany lub od niej zależny) w kryterium </w:t>
            </w:r>
            <w:r w:rsidR="00F574A3">
              <w:rPr>
                <w:rFonts w:ascii="Arial" w:hAnsi="Arial" w:cs="Arial"/>
                <w:sz w:val="24"/>
                <w:szCs w:val="24"/>
              </w:rPr>
              <w:t>sprawdzamy</w:t>
            </w:r>
            <w:r w:rsidRPr="00362444">
              <w:rPr>
                <w:rFonts w:ascii="Arial" w:hAnsi="Arial" w:cs="Arial"/>
                <w:sz w:val="24"/>
                <w:szCs w:val="24"/>
              </w:rPr>
              <w:t>, czy przestrzega ona przepisów antydyskryminacyjnych, o których mowa w art. 9 ust. 3 rozporządzenia nr 2021/1060.</w:t>
            </w:r>
          </w:p>
          <w:p w14:paraId="718BAF81" w14:textId="77777777" w:rsidR="00134ADC" w:rsidRPr="00362444" w:rsidRDefault="00134ADC" w:rsidP="00E2023A">
            <w:pPr>
              <w:spacing w:before="60" w:after="0" w:line="240" w:lineRule="auto"/>
              <w:rPr>
                <w:rFonts w:ascii="Arial" w:hAnsi="Arial" w:cs="Arial"/>
                <w:sz w:val="24"/>
                <w:szCs w:val="24"/>
              </w:rPr>
            </w:pPr>
            <w:r w:rsidRPr="00362444">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16D8D6E9" w14:textId="77777777" w:rsidR="00134ADC" w:rsidRPr="003C1527" w:rsidRDefault="00134ADC" w:rsidP="00E2023A">
            <w:pPr>
              <w:spacing w:before="60" w:after="0" w:line="240" w:lineRule="auto"/>
              <w:rPr>
                <w:rFonts w:ascii="Arial" w:hAnsi="Arial" w:cs="Arial"/>
                <w:kern w:val="2"/>
                <w:sz w:val="24"/>
                <w:szCs w:val="24"/>
              </w:rPr>
            </w:pPr>
            <w:r w:rsidRPr="00362444">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w:t>
            </w:r>
            <w:r w:rsidRPr="00EF5908">
              <w:rPr>
                <w:rFonts w:ascii="Arial" w:hAnsi="Arial" w:cs="Arial"/>
                <w:kern w:val="2"/>
                <w:sz w:val="24"/>
                <w:szCs w:val="24"/>
              </w:rPr>
              <w:t xml:space="preserve"> wniosku o dofinansowanie.</w:t>
            </w:r>
          </w:p>
          <w:p w14:paraId="2BD145A6" w14:textId="078D9C84" w:rsidR="00134ADC" w:rsidRPr="00812065" w:rsidRDefault="00134ADC" w:rsidP="00E2023A">
            <w:pPr>
              <w:spacing w:before="60" w:after="60" w:line="240" w:lineRule="auto"/>
              <w:rPr>
                <w:rFonts w:ascii="Arial" w:hAnsi="Arial" w:cs="Arial"/>
                <w:sz w:val="24"/>
                <w:szCs w:val="24"/>
                <w:lang w:eastAsia="pl-PL"/>
              </w:rPr>
            </w:pPr>
            <w:r w:rsidRPr="003C1527">
              <w:rPr>
                <w:rFonts w:ascii="Arial" w:hAnsi="Arial" w:cs="Arial"/>
                <w:sz w:val="24"/>
                <w:szCs w:val="24"/>
              </w:rPr>
              <w:lastRenderedPageBreak/>
              <w:t>Kryterium weryfikowane jest m.in. w oparciu o oświadczenie wnioskodawcy</w:t>
            </w:r>
            <w:r w:rsidRPr="00362444">
              <w:footnoteReference w:id="4"/>
            </w:r>
            <w:r w:rsidRPr="003C1527">
              <w:rPr>
                <w:rFonts w:ascii="Arial" w:hAnsi="Arial" w:cs="Arial"/>
                <w:sz w:val="24"/>
                <w:szCs w:val="24"/>
              </w:rPr>
              <w:t xml:space="preserve">, zawarte we wniosku o dofinansowanie projektu, o braku obowiązywania na terenie jednostki samorządu terytorialnego dyskryminujących aktów prawa miejscowego oraz w oparciu o </w:t>
            </w:r>
            <w:r w:rsidR="00F574A3">
              <w:rPr>
                <w:rFonts w:ascii="Arial" w:hAnsi="Arial" w:cs="Arial"/>
                <w:sz w:val="24"/>
                <w:szCs w:val="24"/>
              </w:rPr>
              <w:t xml:space="preserve">informacje znajdujące się na stronie internetowej </w:t>
            </w:r>
            <w:r w:rsidRPr="003C1527">
              <w:rPr>
                <w:rFonts w:ascii="Arial" w:hAnsi="Arial" w:cs="Arial"/>
                <w:sz w:val="24"/>
                <w:szCs w:val="24"/>
              </w:rPr>
              <w:t xml:space="preserve">Rzecznika Praw Obywatelskich (RPO) </w:t>
            </w:r>
            <w:r w:rsidR="00DC08DD">
              <w:rPr>
                <w:rFonts w:ascii="Arial" w:hAnsi="Arial" w:cs="Arial"/>
                <w:sz w:val="24"/>
                <w:szCs w:val="24"/>
              </w:rPr>
              <w:t>dotyczące</w:t>
            </w:r>
            <w:r w:rsidRPr="003C1527">
              <w:rPr>
                <w:rFonts w:ascii="Arial" w:hAnsi="Arial" w:cs="Arial"/>
                <w:sz w:val="24"/>
                <w:szCs w:val="24"/>
              </w:rPr>
              <w:t xml:space="preserve"> JST, które ustanowiły obowiązujące i uznane przez RPO za dyskryminujące akty prawa miejscowego (aktualn</w:t>
            </w:r>
            <w:r w:rsidR="00E37CA4">
              <w:rPr>
                <w:rFonts w:ascii="Arial" w:hAnsi="Arial" w:cs="Arial"/>
                <w:sz w:val="24"/>
                <w:szCs w:val="24"/>
              </w:rPr>
              <w:t>e</w:t>
            </w:r>
            <w:r w:rsidRPr="003C1527">
              <w:rPr>
                <w:rFonts w:ascii="Arial" w:hAnsi="Arial" w:cs="Arial"/>
                <w:sz w:val="24"/>
                <w:szCs w:val="24"/>
              </w:rPr>
              <w:t xml:space="preserve"> na dzień zakończenia naboru).</w:t>
            </w:r>
          </w:p>
        </w:tc>
        <w:tc>
          <w:tcPr>
            <w:tcW w:w="3260" w:type="dxa"/>
          </w:tcPr>
          <w:p w14:paraId="39032148" w14:textId="77777777" w:rsidR="00134ADC" w:rsidRPr="00921A4E" w:rsidRDefault="00134ADC" w:rsidP="00E2023A">
            <w:pPr>
              <w:spacing w:after="0" w:line="240" w:lineRule="auto"/>
              <w:rPr>
                <w:rFonts w:ascii="Arial" w:hAnsi="Arial" w:cs="Arial"/>
                <w:sz w:val="24"/>
                <w:szCs w:val="24"/>
              </w:rPr>
            </w:pPr>
            <w:r w:rsidRPr="00921A4E">
              <w:rPr>
                <w:rFonts w:ascii="Arial" w:hAnsi="Arial" w:cs="Arial"/>
                <w:sz w:val="24"/>
                <w:szCs w:val="24"/>
              </w:rPr>
              <w:lastRenderedPageBreak/>
              <w:t>TAK/NIE/NIE DOTYCZY</w:t>
            </w:r>
            <w:r w:rsidRPr="00921A4E">
              <w:rPr>
                <w:rFonts w:ascii="Arial" w:hAnsi="Arial" w:cs="Arial"/>
                <w:sz w:val="24"/>
                <w:szCs w:val="24"/>
              </w:rPr>
              <w:br/>
              <w:t>(NIE oznacza odrzucenie wniosku)</w:t>
            </w:r>
          </w:p>
          <w:p w14:paraId="24ED1DE8" w14:textId="77777777" w:rsidR="00134ADC" w:rsidRPr="00921A4E" w:rsidRDefault="00134ADC" w:rsidP="00E2023A">
            <w:pPr>
              <w:spacing w:before="120" w:after="0" w:line="240" w:lineRule="auto"/>
              <w:rPr>
                <w:rFonts w:ascii="Arial" w:hAnsi="Arial" w:cs="Arial"/>
                <w:sz w:val="24"/>
                <w:szCs w:val="24"/>
              </w:rPr>
            </w:pPr>
            <w:r w:rsidRPr="00921A4E">
              <w:rPr>
                <w:rFonts w:ascii="Arial" w:hAnsi="Arial" w:cs="Arial"/>
                <w:sz w:val="24"/>
                <w:szCs w:val="24"/>
              </w:rPr>
              <w:t>Kryterium obligatoryjne – spełnienie kryterium jest niezbędne do przyznania dofinansowania.</w:t>
            </w:r>
          </w:p>
          <w:p w14:paraId="3BFC46B8" w14:textId="77777777" w:rsidR="00134ADC" w:rsidRPr="00921A4E" w:rsidRDefault="00134ADC" w:rsidP="00E2023A">
            <w:pPr>
              <w:spacing w:before="120" w:after="0" w:line="240" w:lineRule="auto"/>
              <w:rPr>
                <w:rFonts w:ascii="Arial" w:hAnsi="Arial" w:cs="Arial"/>
                <w:sz w:val="24"/>
                <w:szCs w:val="24"/>
              </w:rPr>
            </w:pPr>
            <w:r w:rsidRPr="00921A4E">
              <w:rPr>
                <w:rFonts w:ascii="Arial" w:hAnsi="Arial" w:cs="Arial"/>
                <w:sz w:val="24"/>
                <w:szCs w:val="24"/>
              </w:rPr>
              <w:t xml:space="preserve">Kryterium uznaje się za spełnione, jeżeli odpowiedź będzie pozytywna (wartość logiczna: „TAK” lub „NIE DOTYCZY”). </w:t>
            </w:r>
          </w:p>
          <w:p w14:paraId="13B53D94" w14:textId="773F8821" w:rsidR="00134ADC" w:rsidRPr="008D4EBB" w:rsidRDefault="00134ADC" w:rsidP="00E2023A">
            <w:pPr>
              <w:spacing w:after="0" w:line="240" w:lineRule="auto"/>
              <w:rPr>
                <w:rFonts w:ascii="Arial" w:hAnsi="Arial" w:cs="Arial"/>
                <w:sz w:val="24"/>
                <w:szCs w:val="24"/>
              </w:rPr>
            </w:pPr>
            <w:r w:rsidRPr="00921A4E">
              <w:rPr>
                <w:rFonts w:ascii="Arial" w:hAnsi="Arial" w:cs="Arial"/>
                <w:sz w:val="24"/>
                <w:szCs w:val="24"/>
              </w:rPr>
              <w:t>W trakcie oceny kryterium wnioskodawca może zostać poproszony o uzupełnienie lub poprawienie wniosku.</w:t>
            </w:r>
          </w:p>
        </w:tc>
      </w:tr>
      <w:tr w:rsidR="00134ADC" w:rsidRPr="008D4EBB" w14:paraId="7C270953" w14:textId="77777777" w:rsidTr="003C40D0">
        <w:trPr>
          <w:trHeight w:val="1134"/>
        </w:trPr>
        <w:tc>
          <w:tcPr>
            <w:tcW w:w="1110" w:type="dxa"/>
            <w:vAlign w:val="center"/>
          </w:tcPr>
          <w:p w14:paraId="722F73A5" w14:textId="77777777"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t>A.4</w:t>
            </w:r>
          </w:p>
        </w:tc>
        <w:tc>
          <w:tcPr>
            <w:tcW w:w="2856" w:type="dxa"/>
            <w:vAlign w:val="center"/>
          </w:tcPr>
          <w:p w14:paraId="21747395" w14:textId="77777777"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t>Miejsce realizacji projektu</w:t>
            </w:r>
          </w:p>
        </w:tc>
        <w:tc>
          <w:tcPr>
            <w:tcW w:w="7199" w:type="dxa"/>
          </w:tcPr>
          <w:p w14:paraId="0B82F1AD" w14:textId="77777777"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t>W kryterium sprawdzamy, czy projekt realizowany jest/będzie na terytorium województwa kujawsko-pomorskiego.</w:t>
            </w:r>
          </w:p>
          <w:p w14:paraId="6E2910EE" w14:textId="5B5649C8" w:rsidR="00134ADC" w:rsidRPr="008D4EBB" w:rsidRDefault="00134ADC" w:rsidP="00E2023A">
            <w:pPr>
              <w:spacing w:before="240" w:after="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60" w:type="dxa"/>
          </w:tcPr>
          <w:p w14:paraId="387B5EB7" w14:textId="77777777" w:rsidR="00134ADC" w:rsidRPr="008D4EBB" w:rsidRDefault="00134ADC" w:rsidP="00E2023A">
            <w:pPr>
              <w:spacing w:before="120"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029AD4E1" w14:textId="77777777" w:rsidR="00134ADC" w:rsidRPr="008D4EBB" w:rsidRDefault="00134ADC"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64026D00" w14:textId="476386F2"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r>
              <w:rPr>
                <w:rFonts w:ascii="Arial" w:hAnsi="Arial" w:cs="Arial"/>
                <w:sz w:val="24"/>
                <w:szCs w:val="24"/>
              </w:rPr>
              <w:t>.</w:t>
            </w:r>
          </w:p>
          <w:p w14:paraId="7B796BBC" w14:textId="3689F44B" w:rsidR="00134ADC" w:rsidRPr="008D4EBB" w:rsidRDefault="00134ADC"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34ADC" w:rsidRPr="008D4EBB" w14:paraId="6426F1D8" w14:textId="77777777" w:rsidTr="003C40D0">
        <w:trPr>
          <w:trHeight w:val="1134"/>
        </w:trPr>
        <w:tc>
          <w:tcPr>
            <w:tcW w:w="1110" w:type="dxa"/>
            <w:vAlign w:val="center"/>
          </w:tcPr>
          <w:p w14:paraId="640228C3" w14:textId="54D90A8D" w:rsidR="00134ADC" w:rsidRPr="008D4EBB" w:rsidRDefault="00134ADC" w:rsidP="00E2023A">
            <w:pPr>
              <w:spacing w:after="0" w:line="240" w:lineRule="auto"/>
              <w:rPr>
                <w:rFonts w:ascii="Arial" w:hAnsi="Arial" w:cs="Arial"/>
                <w:sz w:val="24"/>
                <w:szCs w:val="24"/>
              </w:rPr>
            </w:pPr>
            <w:r w:rsidRPr="005526E5">
              <w:rPr>
                <w:rFonts w:ascii="Arial" w:hAnsi="Arial" w:cs="Arial"/>
                <w:sz w:val="24"/>
                <w:szCs w:val="24"/>
              </w:rPr>
              <w:lastRenderedPageBreak/>
              <w:t>A.5</w:t>
            </w:r>
          </w:p>
        </w:tc>
        <w:tc>
          <w:tcPr>
            <w:tcW w:w="2856" w:type="dxa"/>
            <w:vAlign w:val="center"/>
          </w:tcPr>
          <w:p w14:paraId="41E2A6D1" w14:textId="2576AFA5" w:rsidR="00134ADC" w:rsidRPr="008D4EBB" w:rsidRDefault="00134ADC" w:rsidP="00E2023A">
            <w:pPr>
              <w:spacing w:after="0" w:line="240" w:lineRule="auto"/>
              <w:rPr>
                <w:rFonts w:ascii="Arial" w:hAnsi="Arial" w:cs="Arial"/>
                <w:sz w:val="24"/>
                <w:szCs w:val="24"/>
              </w:rPr>
            </w:pPr>
            <w:r w:rsidRPr="005526E5">
              <w:rPr>
                <w:rFonts w:ascii="Arial" w:hAnsi="Arial" w:cs="Arial"/>
                <w:sz w:val="24"/>
                <w:szCs w:val="24"/>
              </w:rPr>
              <w:t>Gotowość techniczna projektu do realizacji</w:t>
            </w:r>
          </w:p>
        </w:tc>
        <w:tc>
          <w:tcPr>
            <w:tcW w:w="7199" w:type="dxa"/>
          </w:tcPr>
          <w:p w14:paraId="2B671965" w14:textId="5EBA3A76" w:rsidR="00134ADC" w:rsidRDefault="00134ADC" w:rsidP="00E2023A">
            <w:pPr>
              <w:spacing w:before="60" w:after="60" w:line="240" w:lineRule="auto"/>
              <w:rPr>
                <w:rFonts w:ascii="Arial" w:hAnsi="Arial" w:cs="Arial"/>
                <w:sz w:val="24"/>
                <w:szCs w:val="24"/>
              </w:rPr>
            </w:pPr>
            <w:r w:rsidRPr="005526E5">
              <w:rPr>
                <w:rFonts w:ascii="Arial" w:hAnsi="Arial" w:cs="Arial"/>
                <w:sz w:val="24"/>
                <w:szCs w:val="24"/>
              </w:rPr>
              <w:t>W kryterium sprawdzamy, czy na moment złożenia wniosku o</w:t>
            </w:r>
            <w:r>
              <w:rPr>
                <w:rFonts w:ascii="Arial" w:hAnsi="Arial" w:cs="Arial"/>
                <w:sz w:val="24"/>
                <w:szCs w:val="24"/>
              </w:rPr>
              <w:t> </w:t>
            </w:r>
            <w:r w:rsidRPr="005526E5">
              <w:rPr>
                <w:rFonts w:ascii="Arial" w:hAnsi="Arial" w:cs="Arial"/>
                <w:sz w:val="24"/>
                <w:szCs w:val="24"/>
              </w:rPr>
              <w:t xml:space="preserve">dofinansowanie wnioskodawca posiada prawo do dysponowania gruntami lub obiektami na cele inwestycji, posiada wymaganą dokumentację techniczną i projektową, wymagane prawem decyzje, uzgodnienia i pozwolenia administracyjne. </w:t>
            </w:r>
          </w:p>
          <w:p w14:paraId="2B3DD86D" w14:textId="77777777" w:rsidR="00E37CA4" w:rsidRPr="00E37CA4" w:rsidRDefault="00E37CA4" w:rsidP="00E2023A">
            <w:pPr>
              <w:spacing w:before="60" w:after="60" w:line="240" w:lineRule="auto"/>
              <w:rPr>
                <w:rFonts w:ascii="Arial" w:hAnsi="Arial" w:cs="Arial"/>
                <w:sz w:val="24"/>
                <w:szCs w:val="24"/>
              </w:rPr>
            </w:pPr>
            <w:r w:rsidRPr="00E37CA4">
              <w:rPr>
                <w:rFonts w:ascii="Arial" w:hAnsi="Arial" w:cs="Arial"/>
                <w:sz w:val="24"/>
                <w:szCs w:val="24"/>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7EA48C89" w14:textId="59F8F169" w:rsidR="00E37CA4" w:rsidRPr="00E37CA4" w:rsidRDefault="00E37CA4" w:rsidP="00E2023A">
            <w:pPr>
              <w:spacing w:before="120" w:after="60" w:line="240" w:lineRule="auto"/>
              <w:rPr>
                <w:rFonts w:ascii="Arial" w:hAnsi="Arial" w:cs="Arial"/>
                <w:sz w:val="24"/>
                <w:szCs w:val="24"/>
              </w:rPr>
            </w:pPr>
            <w:r w:rsidRPr="00E37CA4">
              <w:rPr>
                <w:rFonts w:ascii="Arial" w:hAnsi="Arial" w:cs="Arial"/>
                <w:sz w:val="24"/>
                <w:szCs w:val="24"/>
              </w:rPr>
              <w:t>Jeśli na moment złożenia wniosku o dofinansowanie, wnioskodawca nie posiada pozwolenia administracyjnego zezwalającego na realizację inwestycji (np. decyzji o pozwoleniu na budowę, zezwolenia na realizację inwestycji drogowej)</w:t>
            </w:r>
            <w:r>
              <w:rPr>
                <w:rStyle w:val="Odwoanieprzypisudolnego"/>
                <w:rFonts w:ascii="Arial" w:hAnsi="Arial" w:cs="Arial"/>
                <w:sz w:val="24"/>
                <w:szCs w:val="24"/>
              </w:rPr>
              <w:footnoteReference w:id="5"/>
            </w:r>
            <w:r w:rsidRPr="00E37CA4">
              <w:rPr>
                <w:rFonts w:ascii="Arial" w:hAnsi="Arial" w:cs="Arial"/>
                <w:sz w:val="24"/>
                <w:szCs w:val="24"/>
              </w:rPr>
              <w:t>, w przypadku zatwierdzenia projektu do dofinansowania zobowiązany będzie dostarczyć wymagane pozwolenie opatrzone klauzulą ostateczności w terminie wskazanym w umowie o dofinansowanie projektu</w:t>
            </w:r>
            <w:r>
              <w:rPr>
                <w:rStyle w:val="Odwoanieprzypisudolnego"/>
                <w:rFonts w:ascii="Arial" w:hAnsi="Arial" w:cs="Arial"/>
                <w:sz w:val="24"/>
                <w:szCs w:val="24"/>
              </w:rPr>
              <w:footnoteReference w:id="6"/>
            </w:r>
            <w:r w:rsidRPr="00E37CA4">
              <w:rPr>
                <w:rFonts w:ascii="Arial" w:hAnsi="Arial" w:cs="Arial"/>
                <w:sz w:val="24"/>
                <w:szCs w:val="24"/>
              </w:rPr>
              <w:t xml:space="preserve"> , jednakże nie później niż 12 m-</w:t>
            </w:r>
            <w:proofErr w:type="spellStart"/>
            <w:r w:rsidRPr="00E37CA4">
              <w:rPr>
                <w:rFonts w:ascii="Arial" w:hAnsi="Arial" w:cs="Arial"/>
                <w:sz w:val="24"/>
                <w:szCs w:val="24"/>
              </w:rPr>
              <w:t>cy</w:t>
            </w:r>
            <w:proofErr w:type="spellEnd"/>
            <w:r w:rsidRPr="00E37CA4">
              <w:rPr>
                <w:rFonts w:ascii="Arial" w:hAnsi="Arial" w:cs="Arial"/>
                <w:sz w:val="24"/>
                <w:szCs w:val="24"/>
              </w:rPr>
              <w:t xml:space="preserve"> od daty uchwały zarządu województwa o wyborze projektu do dofinansowania</w:t>
            </w:r>
            <w:commentRangeStart w:id="1"/>
            <w:ins w:id="2" w:author="Przemysław Mentkowski" w:date="2025-01-13T15:18:00Z" w16du:dateUtc="2025-01-13T14:18:00Z">
              <w:r w:rsidR="00C75DC9">
                <w:rPr>
                  <w:rStyle w:val="Odwoanieprzypisudolnego"/>
                  <w:rFonts w:ascii="Arial" w:hAnsi="Arial" w:cs="Arial"/>
                  <w:sz w:val="24"/>
                  <w:szCs w:val="24"/>
                </w:rPr>
                <w:footnoteReference w:id="7"/>
              </w:r>
            </w:ins>
            <w:commentRangeEnd w:id="1"/>
            <w:ins w:id="5" w:author="Przemysław Mentkowski" w:date="2025-01-13T15:19:00Z" w16du:dateUtc="2025-01-13T14:19:00Z">
              <w:r w:rsidR="00C75DC9">
                <w:rPr>
                  <w:rStyle w:val="Odwoaniedokomentarza"/>
                  <w:lang w:val="x-none" w:eastAsia="x-none"/>
                </w:rPr>
                <w:commentReference w:id="1"/>
              </w:r>
            </w:ins>
            <w:r w:rsidRPr="00E37CA4">
              <w:rPr>
                <w:rFonts w:ascii="Arial" w:hAnsi="Arial" w:cs="Arial"/>
                <w:sz w:val="24"/>
                <w:szCs w:val="24"/>
              </w:rPr>
              <w:t>.</w:t>
            </w:r>
          </w:p>
          <w:p w14:paraId="25845554" w14:textId="09B053CA" w:rsidR="00E37CA4" w:rsidRPr="005526E5" w:rsidRDefault="00E37CA4" w:rsidP="00E2023A">
            <w:pPr>
              <w:spacing w:before="120" w:after="60" w:line="240" w:lineRule="auto"/>
              <w:rPr>
                <w:rFonts w:ascii="Arial" w:hAnsi="Arial" w:cs="Arial"/>
                <w:sz w:val="24"/>
                <w:szCs w:val="24"/>
              </w:rPr>
            </w:pPr>
            <w:r w:rsidRPr="00E37CA4">
              <w:rPr>
                <w:rFonts w:ascii="Arial" w:hAnsi="Arial" w:cs="Arial"/>
                <w:sz w:val="24"/>
                <w:szCs w:val="24"/>
              </w:rPr>
              <w:lastRenderedPageBreak/>
              <w:t>W każdym przypadku pozwolenie nieostateczne posiadające klauzulę natychmiastowej wykonalności należy uznać za pozwolenie spełniające warunki kryterium.</w:t>
            </w:r>
          </w:p>
          <w:p w14:paraId="2F2681EF" w14:textId="255C33DC" w:rsidR="00134ADC" w:rsidRPr="008D4EBB" w:rsidRDefault="00134ADC" w:rsidP="00E2023A">
            <w:pPr>
              <w:spacing w:before="24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60" w:type="dxa"/>
          </w:tcPr>
          <w:p w14:paraId="5381C82E" w14:textId="77777777" w:rsidR="00134ADC" w:rsidRPr="005526E5" w:rsidRDefault="00134ADC" w:rsidP="00E2023A">
            <w:pPr>
              <w:spacing w:after="0" w:line="240" w:lineRule="auto"/>
              <w:rPr>
                <w:rFonts w:ascii="Arial" w:hAnsi="Arial" w:cs="Arial"/>
                <w:sz w:val="24"/>
                <w:szCs w:val="24"/>
              </w:rPr>
            </w:pPr>
            <w:r w:rsidRPr="005526E5">
              <w:rPr>
                <w:rFonts w:ascii="Arial" w:hAnsi="Arial" w:cs="Arial"/>
                <w:sz w:val="24"/>
                <w:szCs w:val="24"/>
              </w:rPr>
              <w:lastRenderedPageBreak/>
              <w:t>TAK/NIE</w:t>
            </w:r>
            <w:r w:rsidRPr="005526E5" w:rsidDel="00596757">
              <w:rPr>
                <w:rFonts w:ascii="Arial" w:hAnsi="Arial" w:cs="Arial"/>
                <w:sz w:val="24"/>
                <w:szCs w:val="24"/>
              </w:rPr>
              <w:t xml:space="preserve"> </w:t>
            </w:r>
            <w:r w:rsidRPr="005526E5">
              <w:rPr>
                <w:rFonts w:ascii="Arial" w:hAnsi="Arial" w:cs="Arial"/>
                <w:sz w:val="24"/>
                <w:szCs w:val="24"/>
              </w:rPr>
              <w:br/>
              <w:t>(NIE oznacza odrzucenie wniosku)</w:t>
            </w:r>
          </w:p>
          <w:p w14:paraId="7A4672ED" w14:textId="77777777" w:rsidR="00134ADC" w:rsidRPr="005526E5" w:rsidRDefault="00134ADC" w:rsidP="00E2023A">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3D433A54" w14:textId="77777777" w:rsidR="00134ADC" w:rsidRPr="005526E5" w:rsidRDefault="00134ADC" w:rsidP="00E2023A">
            <w:pPr>
              <w:spacing w:before="120"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 </w:t>
            </w:r>
          </w:p>
          <w:p w14:paraId="735377C7" w14:textId="3B2569E4" w:rsidR="00134ADC" w:rsidRPr="008D4EBB" w:rsidRDefault="00134ADC" w:rsidP="00E2023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400619" w:rsidRPr="008D4EBB" w14:paraId="4180F849" w14:textId="77777777" w:rsidTr="003C40D0">
        <w:trPr>
          <w:trHeight w:val="1134"/>
        </w:trPr>
        <w:tc>
          <w:tcPr>
            <w:tcW w:w="1110" w:type="dxa"/>
            <w:vAlign w:val="center"/>
          </w:tcPr>
          <w:p w14:paraId="59074467" w14:textId="5E59E85D" w:rsidR="00400619" w:rsidRPr="005526E5" w:rsidRDefault="00400619" w:rsidP="00E2023A">
            <w:pPr>
              <w:spacing w:after="0" w:line="240" w:lineRule="auto"/>
              <w:rPr>
                <w:rFonts w:ascii="Arial" w:hAnsi="Arial" w:cs="Arial"/>
                <w:sz w:val="24"/>
                <w:szCs w:val="24"/>
              </w:rPr>
            </w:pPr>
            <w:r>
              <w:rPr>
                <w:rFonts w:ascii="Arial" w:hAnsi="Arial" w:cs="Arial"/>
                <w:sz w:val="24"/>
                <w:szCs w:val="24"/>
              </w:rPr>
              <w:t>A.6</w:t>
            </w:r>
          </w:p>
        </w:tc>
        <w:tc>
          <w:tcPr>
            <w:tcW w:w="2856" w:type="dxa"/>
            <w:vAlign w:val="center"/>
          </w:tcPr>
          <w:p w14:paraId="06D812D7" w14:textId="3A3411A0" w:rsidR="00400619" w:rsidRPr="005526E5" w:rsidRDefault="00400619" w:rsidP="00E2023A">
            <w:pPr>
              <w:spacing w:after="0" w:line="240" w:lineRule="auto"/>
              <w:rPr>
                <w:rFonts w:ascii="Arial" w:hAnsi="Arial" w:cs="Arial"/>
                <w:sz w:val="24"/>
                <w:szCs w:val="24"/>
              </w:rPr>
            </w:pPr>
            <w:r>
              <w:rPr>
                <w:rFonts w:ascii="Arial" w:hAnsi="Arial" w:cs="Arial"/>
                <w:sz w:val="24"/>
                <w:szCs w:val="24"/>
              </w:rPr>
              <w:t>Okres realizacji projektu</w:t>
            </w:r>
          </w:p>
        </w:tc>
        <w:tc>
          <w:tcPr>
            <w:tcW w:w="7199" w:type="dxa"/>
          </w:tcPr>
          <w:p w14:paraId="7A94F8CB" w14:textId="56923478" w:rsidR="00400619" w:rsidRPr="00E81FE6" w:rsidRDefault="00400619" w:rsidP="00E2023A">
            <w:pPr>
              <w:spacing w:before="120" w:after="60" w:line="240" w:lineRule="auto"/>
              <w:rPr>
                <w:rFonts w:ascii="Arial" w:hAnsi="Arial" w:cs="Arial"/>
                <w:sz w:val="24"/>
                <w:szCs w:val="24"/>
              </w:rPr>
            </w:pPr>
            <w:r w:rsidRPr="00E81FE6">
              <w:rPr>
                <w:rFonts w:ascii="Arial" w:hAnsi="Arial" w:cs="Arial"/>
                <w:sz w:val="24"/>
                <w:szCs w:val="24"/>
              </w:rPr>
              <w:t xml:space="preserve">W kryterium sprawdzamy, czy zakładany maksymalny okres realizacji projektu nie przekracza </w:t>
            </w:r>
            <w:del w:id="6" w:author="Dagmara Wend" w:date="2025-01-10T07:36:00Z" w16du:dateUtc="2025-01-10T06:36:00Z">
              <w:r w:rsidRPr="00E81FE6" w:rsidDel="00C60A02">
                <w:rPr>
                  <w:rFonts w:ascii="Arial" w:hAnsi="Arial" w:cs="Arial"/>
                  <w:sz w:val="24"/>
                  <w:szCs w:val="24"/>
                </w:rPr>
                <w:delText>36</w:delText>
              </w:r>
            </w:del>
            <w:commentRangeStart w:id="7"/>
            <w:ins w:id="8" w:author="Dagmara Wend" w:date="2025-01-10T07:36:00Z" w16du:dateUtc="2025-01-10T06:36:00Z">
              <w:r w:rsidR="00C60A02">
                <w:rPr>
                  <w:rFonts w:ascii="Arial" w:hAnsi="Arial" w:cs="Arial"/>
                  <w:sz w:val="24"/>
                  <w:szCs w:val="24"/>
                </w:rPr>
                <w:t>48</w:t>
              </w:r>
              <w:commentRangeEnd w:id="7"/>
              <w:r w:rsidR="00C60A02">
                <w:rPr>
                  <w:rStyle w:val="Odwoaniedokomentarza"/>
                  <w:lang w:val="x-none" w:eastAsia="x-none"/>
                </w:rPr>
                <w:commentReference w:id="7"/>
              </w:r>
            </w:ins>
            <w:r w:rsidRPr="00E81FE6">
              <w:rPr>
                <w:rFonts w:ascii="Arial" w:hAnsi="Arial" w:cs="Arial"/>
                <w:sz w:val="24"/>
                <w:szCs w:val="24"/>
              </w:rPr>
              <w:t xml:space="preserve"> miesięcy od terminu zakończenia naboru.</w:t>
            </w:r>
          </w:p>
          <w:p w14:paraId="40198380" w14:textId="77777777" w:rsidR="00400619" w:rsidRPr="00E81FE6" w:rsidRDefault="00400619" w:rsidP="00E2023A">
            <w:pPr>
              <w:spacing w:before="120" w:after="60" w:line="240" w:lineRule="auto"/>
              <w:rPr>
                <w:rFonts w:ascii="Arial" w:hAnsi="Arial" w:cs="Arial"/>
                <w:sz w:val="24"/>
                <w:szCs w:val="24"/>
              </w:rPr>
            </w:pPr>
            <w:r w:rsidRPr="00E81FE6">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2A577967" w14:textId="2DD693CD" w:rsidR="00400619" w:rsidRPr="005526E5" w:rsidRDefault="00400619" w:rsidP="00E2023A">
            <w:pPr>
              <w:spacing w:before="60" w:after="60" w:line="240" w:lineRule="auto"/>
              <w:rPr>
                <w:rFonts w:ascii="Arial" w:hAnsi="Arial" w:cs="Arial"/>
                <w:sz w:val="24"/>
                <w:szCs w:val="24"/>
              </w:rPr>
            </w:pPr>
            <w:r w:rsidRPr="00E81FE6">
              <w:rPr>
                <w:rFonts w:ascii="Arial" w:hAnsi="Arial" w:cs="Arial"/>
                <w:sz w:val="24"/>
                <w:szCs w:val="24"/>
              </w:rPr>
              <w:t>Kryterium jest weryfikowane w oparciu o wniosek o dofinansowanie projektu i załączniki.</w:t>
            </w:r>
          </w:p>
        </w:tc>
        <w:tc>
          <w:tcPr>
            <w:tcW w:w="3260" w:type="dxa"/>
          </w:tcPr>
          <w:p w14:paraId="1BF0F232" w14:textId="77777777" w:rsidR="00400619" w:rsidRPr="00E81FE6" w:rsidRDefault="00400619" w:rsidP="00E2023A">
            <w:pPr>
              <w:spacing w:after="0" w:line="240" w:lineRule="auto"/>
              <w:rPr>
                <w:rFonts w:ascii="Arial" w:hAnsi="Arial" w:cs="Arial"/>
                <w:sz w:val="24"/>
                <w:szCs w:val="24"/>
              </w:rPr>
            </w:pPr>
            <w:r w:rsidRPr="00E81FE6">
              <w:rPr>
                <w:rFonts w:ascii="Arial" w:hAnsi="Arial" w:cs="Arial"/>
                <w:sz w:val="24"/>
                <w:szCs w:val="24"/>
              </w:rPr>
              <w:t xml:space="preserve">TAK/NIE </w:t>
            </w:r>
          </w:p>
          <w:p w14:paraId="05883006" w14:textId="77777777" w:rsidR="00400619" w:rsidRPr="00E81FE6" w:rsidRDefault="00400619" w:rsidP="00E2023A">
            <w:pPr>
              <w:spacing w:after="0" w:line="240" w:lineRule="auto"/>
              <w:rPr>
                <w:rFonts w:ascii="Arial" w:hAnsi="Arial" w:cs="Arial"/>
                <w:sz w:val="24"/>
                <w:szCs w:val="24"/>
              </w:rPr>
            </w:pPr>
            <w:r w:rsidRPr="00E81FE6">
              <w:rPr>
                <w:rFonts w:ascii="Arial" w:hAnsi="Arial" w:cs="Arial"/>
                <w:sz w:val="24"/>
                <w:szCs w:val="24"/>
              </w:rPr>
              <w:t>(NIE oznacza odrzucenie wniosku)</w:t>
            </w:r>
          </w:p>
          <w:p w14:paraId="54A71113" w14:textId="77777777" w:rsidR="00400619" w:rsidRPr="00E81FE6" w:rsidRDefault="00400619" w:rsidP="00E2023A">
            <w:pPr>
              <w:spacing w:before="120" w:after="0" w:line="240" w:lineRule="auto"/>
              <w:rPr>
                <w:rFonts w:ascii="Arial" w:hAnsi="Arial" w:cs="Arial"/>
                <w:sz w:val="24"/>
                <w:szCs w:val="24"/>
              </w:rPr>
            </w:pPr>
            <w:r w:rsidRPr="00E81FE6">
              <w:rPr>
                <w:rFonts w:ascii="Arial" w:hAnsi="Arial" w:cs="Arial"/>
                <w:sz w:val="24"/>
                <w:szCs w:val="24"/>
              </w:rPr>
              <w:t>Kryterium obligatoryjne – spełnienie kryterium jest niezbędne do przyznania dofinansowania.</w:t>
            </w:r>
          </w:p>
          <w:p w14:paraId="2846D6E7" w14:textId="77777777" w:rsidR="00400619" w:rsidRPr="00E81FE6" w:rsidRDefault="00400619" w:rsidP="00E2023A">
            <w:pPr>
              <w:spacing w:before="120" w:after="0" w:line="240" w:lineRule="auto"/>
              <w:rPr>
                <w:rFonts w:ascii="Arial" w:hAnsi="Arial" w:cs="Arial"/>
                <w:sz w:val="24"/>
                <w:szCs w:val="24"/>
              </w:rPr>
            </w:pPr>
            <w:r w:rsidRPr="00E81FE6">
              <w:rPr>
                <w:rFonts w:ascii="Arial" w:hAnsi="Arial" w:cs="Arial"/>
                <w:sz w:val="24"/>
                <w:szCs w:val="24"/>
              </w:rPr>
              <w:t xml:space="preserve">Kryterium uznaje się za spełnione, jeżeli odpowiedź będzie pozytywna . </w:t>
            </w:r>
          </w:p>
          <w:p w14:paraId="78D94034" w14:textId="40AF1CF5" w:rsidR="00400619" w:rsidRPr="005526E5" w:rsidRDefault="00400619" w:rsidP="00E2023A">
            <w:pPr>
              <w:spacing w:after="0" w:line="240" w:lineRule="auto"/>
              <w:rPr>
                <w:rFonts w:ascii="Arial" w:hAnsi="Arial" w:cs="Arial"/>
                <w:sz w:val="24"/>
                <w:szCs w:val="24"/>
              </w:rPr>
            </w:pPr>
            <w:r w:rsidRPr="00E81FE6">
              <w:rPr>
                <w:rFonts w:ascii="Arial" w:hAnsi="Arial" w:cs="Arial"/>
                <w:sz w:val="24"/>
                <w:szCs w:val="24"/>
              </w:rPr>
              <w:t>W trakcie oceny kryterium wnioskodawca może zostać poproszony o uzupełnienie lub poprawienie wniosku.</w:t>
            </w:r>
          </w:p>
        </w:tc>
      </w:tr>
    </w:tbl>
    <w:p w14:paraId="167BE243" w14:textId="0433F1B1" w:rsidR="002C2CE8" w:rsidRPr="00550796" w:rsidRDefault="007257F1" w:rsidP="00E2023A">
      <w:pPr>
        <w:pStyle w:val="Nagwek1"/>
        <w:numPr>
          <w:ilvl w:val="0"/>
          <w:numId w:val="27"/>
        </w:numPr>
        <w:rPr>
          <w:rFonts w:ascii="Arial" w:hAnsi="Arial" w:cs="Arial"/>
          <w:sz w:val="24"/>
          <w:szCs w:val="24"/>
        </w:rPr>
      </w:pPr>
      <w:r w:rsidRPr="00550796">
        <w:rPr>
          <w:rFonts w:ascii="Arial" w:hAnsi="Arial" w:cs="Arial"/>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898"/>
        <w:gridCol w:w="7167"/>
        <w:gridCol w:w="3251"/>
      </w:tblGrid>
      <w:tr w:rsidR="007857C3" w:rsidRPr="008D4EBB" w14:paraId="2B3BC38A" w14:textId="77777777" w:rsidTr="00E2023A">
        <w:trPr>
          <w:trHeight w:val="283"/>
          <w:tblHeader/>
        </w:trPr>
        <w:tc>
          <w:tcPr>
            <w:tcW w:w="1109" w:type="dxa"/>
            <w:shd w:val="clear" w:color="auto" w:fill="E7E6E6"/>
            <w:vAlign w:val="center"/>
          </w:tcPr>
          <w:p w14:paraId="29A3D160" w14:textId="77777777" w:rsidR="003C40D0" w:rsidRPr="008D4EBB" w:rsidRDefault="003C40D0" w:rsidP="00E2023A">
            <w:pPr>
              <w:spacing w:after="0" w:line="240" w:lineRule="auto"/>
              <w:rPr>
                <w:rFonts w:ascii="Arial" w:hAnsi="Arial" w:cs="Arial"/>
                <w:b/>
                <w:bCs/>
                <w:sz w:val="24"/>
                <w:szCs w:val="24"/>
              </w:rPr>
            </w:pPr>
            <w:r w:rsidRPr="008D4EBB">
              <w:rPr>
                <w:rFonts w:ascii="Arial" w:hAnsi="Arial" w:cs="Arial"/>
                <w:b/>
                <w:bCs/>
                <w:sz w:val="24"/>
                <w:szCs w:val="24"/>
              </w:rPr>
              <w:t>Numer</w:t>
            </w:r>
          </w:p>
        </w:tc>
        <w:tc>
          <w:tcPr>
            <w:tcW w:w="2898" w:type="dxa"/>
            <w:shd w:val="clear" w:color="auto" w:fill="E7E6E6"/>
            <w:vAlign w:val="center"/>
          </w:tcPr>
          <w:p w14:paraId="0CA409B9" w14:textId="77777777" w:rsidR="003C40D0" w:rsidRPr="008D4EBB" w:rsidRDefault="003C40D0" w:rsidP="00E2023A">
            <w:pPr>
              <w:spacing w:after="0" w:line="240" w:lineRule="auto"/>
              <w:rPr>
                <w:rFonts w:ascii="Arial" w:hAnsi="Arial" w:cs="Arial"/>
                <w:b/>
                <w:bCs/>
                <w:sz w:val="24"/>
                <w:szCs w:val="24"/>
              </w:rPr>
            </w:pPr>
            <w:r w:rsidRPr="008D4EBB">
              <w:rPr>
                <w:rFonts w:ascii="Arial" w:hAnsi="Arial" w:cs="Arial"/>
                <w:b/>
                <w:bCs/>
                <w:sz w:val="24"/>
                <w:szCs w:val="24"/>
              </w:rPr>
              <w:t>Nazwa</w:t>
            </w:r>
          </w:p>
        </w:tc>
        <w:tc>
          <w:tcPr>
            <w:tcW w:w="7167" w:type="dxa"/>
            <w:shd w:val="clear" w:color="auto" w:fill="E7E6E6"/>
            <w:vAlign w:val="center"/>
          </w:tcPr>
          <w:p w14:paraId="0C15BA61" w14:textId="77777777" w:rsidR="003C40D0" w:rsidRPr="008D4EBB" w:rsidRDefault="003C40D0" w:rsidP="00E2023A">
            <w:pPr>
              <w:spacing w:after="0" w:line="240" w:lineRule="auto"/>
              <w:rPr>
                <w:rFonts w:ascii="Arial" w:hAnsi="Arial" w:cs="Arial"/>
                <w:b/>
                <w:bCs/>
                <w:sz w:val="24"/>
                <w:szCs w:val="24"/>
              </w:rPr>
            </w:pPr>
            <w:r w:rsidRPr="008D4EBB">
              <w:rPr>
                <w:rFonts w:ascii="Arial" w:hAnsi="Arial" w:cs="Arial"/>
                <w:b/>
                <w:bCs/>
                <w:sz w:val="24"/>
                <w:szCs w:val="24"/>
              </w:rPr>
              <w:t>Definicja kryterium</w:t>
            </w:r>
          </w:p>
        </w:tc>
        <w:tc>
          <w:tcPr>
            <w:tcW w:w="3251" w:type="dxa"/>
            <w:shd w:val="clear" w:color="auto" w:fill="E7E6E6"/>
            <w:vAlign w:val="center"/>
          </w:tcPr>
          <w:p w14:paraId="389BC93F" w14:textId="77777777" w:rsidR="003C40D0" w:rsidRPr="008D4EBB" w:rsidRDefault="003C40D0" w:rsidP="00E2023A">
            <w:pPr>
              <w:spacing w:after="0" w:line="240" w:lineRule="auto"/>
              <w:rPr>
                <w:rFonts w:ascii="Arial" w:hAnsi="Arial" w:cs="Arial"/>
                <w:b/>
                <w:bCs/>
                <w:sz w:val="24"/>
                <w:szCs w:val="24"/>
              </w:rPr>
            </w:pPr>
            <w:r w:rsidRPr="008D4EBB">
              <w:rPr>
                <w:rFonts w:ascii="Arial" w:hAnsi="Arial" w:cs="Arial"/>
                <w:b/>
                <w:bCs/>
                <w:sz w:val="24"/>
                <w:szCs w:val="24"/>
              </w:rPr>
              <w:t>Opis znaczenia kryterium</w:t>
            </w:r>
          </w:p>
          <w:p w14:paraId="4B843D98" w14:textId="77777777" w:rsidR="003C40D0" w:rsidRPr="008D4EBB" w:rsidRDefault="003C40D0" w:rsidP="00E2023A">
            <w:pPr>
              <w:spacing w:after="0" w:line="240" w:lineRule="auto"/>
              <w:rPr>
                <w:rFonts w:ascii="Arial" w:hAnsi="Arial" w:cs="Arial"/>
                <w:b/>
                <w:bCs/>
                <w:sz w:val="24"/>
                <w:szCs w:val="24"/>
              </w:rPr>
            </w:pPr>
            <w:r w:rsidRPr="008D4EBB">
              <w:rPr>
                <w:rFonts w:ascii="Arial" w:hAnsi="Arial" w:cs="Arial"/>
                <w:b/>
                <w:bCs/>
                <w:sz w:val="24"/>
                <w:szCs w:val="24"/>
              </w:rPr>
              <w:t>(sposób oceny)</w:t>
            </w:r>
          </w:p>
        </w:tc>
      </w:tr>
      <w:tr w:rsidR="007857C3" w:rsidRPr="008D4EBB" w14:paraId="4707C2E9" w14:textId="77777777" w:rsidTr="008D4EBB">
        <w:trPr>
          <w:trHeight w:val="283"/>
        </w:trPr>
        <w:tc>
          <w:tcPr>
            <w:tcW w:w="1109" w:type="dxa"/>
            <w:vAlign w:val="center"/>
          </w:tcPr>
          <w:p w14:paraId="2EC95E60"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B.1</w:t>
            </w:r>
          </w:p>
        </w:tc>
        <w:tc>
          <w:tcPr>
            <w:tcW w:w="2898" w:type="dxa"/>
            <w:vAlign w:val="center"/>
          </w:tcPr>
          <w:p w14:paraId="7E364929"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Kwalifikowalność wnioskodawcy/partnerów</w:t>
            </w:r>
          </w:p>
        </w:tc>
        <w:tc>
          <w:tcPr>
            <w:tcW w:w="7167" w:type="dxa"/>
            <w:shd w:val="clear" w:color="auto" w:fill="auto"/>
          </w:tcPr>
          <w:p w14:paraId="5C0DE7F9" w14:textId="0E4BAE8A" w:rsidR="004451E1" w:rsidRPr="0040381C" w:rsidRDefault="003C40D0" w:rsidP="00E2023A">
            <w:pPr>
              <w:spacing w:after="0" w:line="240" w:lineRule="auto"/>
              <w:rPr>
                <w:rFonts w:ascii="Arial" w:hAnsi="Arial" w:cs="Arial"/>
                <w:sz w:val="24"/>
                <w:szCs w:val="24"/>
              </w:rPr>
            </w:pPr>
            <w:r w:rsidRPr="008D4EBB">
              <w:rPr>
                <w:rFonts w:ascii="Arial" w:hAnsi="Arial" w:cs="Arial"/>
                <w:sz w:val="24"/>
                <w:szCs w:val="24"/>
              </w:rPr>
              <w:t xml:space="preserve">W kryterium sprawdzamy, czy </w:t>
            </w:r>
            <w:r w:rsidR="0040381C">
              <w:rPr>
                <w:rFonts w:ascii="Arial" w:hAnsi="Arial" w:cs="Arial"/>
                <w:sz w:val="24"/>
                <w:szCs w:val="24"/>
              </w:rPr>
              <w:t xml:space="preserve">wnioskodawcą jest </w:t>
            </w:r>
            <w:r w:rsidR="004451E1" w:rsidRPr="0040381C">
              <w:rPr>
                <w:rFonts w:ascii="Arial" w:hAnsi="Arial" w:cs="Arial"/>
                <w:sz w:val="24"/>
                <w:szCs w:val="24"/>
              </w:rPr>
              <w:t>jednostk</w:t>
            </w:r>
            <w:r w:rsidR="0040381C">
              <w:rPr>
                <w:rFonts w:ascii="Arial" w:hAnsi="Arial" w:cs="Arial"/>
                <w:sz w:val="24"/>
                <w:szCs w:val="24"/>
              </w:rPr>
              <w:t>a</w:t>
            </w:r>
            <w:r w:rsidR="004451E1" w:rsidRPr="0040381C">
              <w:rPr>
                <w:rFonts w:ascii="Arial" w:hAnsi="Arial" w:cs="Arial"/>
                <w:sz w:val="24"/>
                <w:szCs w:val="24"/>
              </w:rPr>
              <w:t xml:space="preserve"> samorządu terytorialnego</w:t>
            </w:r>
            <w:r w:rsidR="0040381C">
              <w:rPr>
                <w:rFonts w:ascii="Arial" w:hAnsi="Arial" w:cs="Arial"/>
                <w:sz w:val="24"/>
                <w:szCs w:val="24"/>
              </w:rPr>
              <w:t>.</w:t>
            </w:r>
            <w:r w:rsidR="004451E1" w:rsidRPr="0040381C">
              <w:rPr>
                <w:rFonts w:ascii="Arial" w:hAnsi="Arial" w:cs="Arial"/>
                <w:sz w:val="24"/>
                <w:szCs w:val="24"/>
              </w:rPr>
              <w:t xml:space="preserve"> </w:t>
            </w:r>
          </w:p>
          <w:p w14:paraId="00DA102B" w14:textId="1445BDFB" w:rsidR="003C40D0" w:rsidRPr="00E2023A" w:rsidDel="007968FF" w:rsidRDefault="00807C2E" w:rsidP="00E2023A">
            <w:pPr>
              <w:spacing w:before="240" w:after="60" w:line="240" w:lineRule="auto"/>
              <w:rPr>
                <w:rFonts w:ascii="Arial" w:hAnsi="Arial" w:cs="Arial"/>
                <w:sz w:val="24"/>
                <w:szCs w:val="24"/>
              </w:rPr>
            </w:pPr>
            <w:r w:rsidRPr="008D4EBB">
              <w:rPr>
                <w:rFonts w:ascii="Arial" w:hAnsi="Arial" w:cs="Arial"/>
                <w:sz w:val="24"/>
                <w:szCs w:val="24"/>
              </w:rPr>
              <w:t>K</w:t>
            </w:r>
            <w:r w:rsidR="003C40D0" w:rsidRPr="008D4EBB">
              <w:rPr>
                <w:rFonts w:ascii="Arial" w:hAnsi="Arial" w:cs="Arial"/>
                <w:sz w:val="24"/>
                <w:szCs w:val="24"/>
              </w:rPr>
              <w:t>ryterium jest weryfikowane w oparciu o wniosek o dofinansowanie projektu</w:t>
            </w:r>
            <w:r w:rsidR="00A0416A" w:rsidRPr="008D4EBB">
              <w:rPr>
                <w:rFonts w:ascii="Arial" w:hAnsi="Arial" w:cs="Arial"/>
                <w:sz w:val="24"/>
                <w:szCs w:val="24"/>
              </w:rPr>
              <w:t xml:space="preserve"> i załączniki (porozumienie/umowa o partnerstwie)</w:t>
            </w:r>
            <w:r w:rsidR="003C40D0" w:rsidRPr="008D4EBB">
              <w:rPr>
                <w:rFonts w:ascii="Arial" w:hAnsi="Arial" w:cs="Arial"/>
                <w:sz w:val="24"/>
                <w:szCs w:val="24"/>
              </w:rPr>
              <w:t>.</w:t>
            </w:r>
          </w:p>
        </w:tc>
        <w:tc>
          <w:tcPr>
            <w:tcW w:w="3251" w:type="dxa"/>
          </w:tcPr>
          <w:p w14:paraId="48AAED87" w14:textId="77777777"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73E1B702" w14:textId="77777777"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EC3C81D" w14:textId="77777777" w:rsidR="003C40D0" w:rsidRPr="008D4EBB" w:rsidRDefault="003C40D0"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54972F8B" w14:textId="677AEA00" w:rsidR="003C40D0" w:rsidRPr="008D4EBB" w:rsidRDefault="003C40D0"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5C26B6FA" w14:textId="77777777" w:rsidTr="008D4EBB">
        <w:trPr>
          <w:trHeight w:val="283"/>
        </w:trPr>
        <w:tc>
          <w:tcPr>
            <w:tcW w:w="1109" w:type="dxa"/>
            <w:vAlign w:val="center"/>
          </w:tcPr>
          <w:p w14:paraId="1CD4AEA5" w14:textId="10A08826" w:rsidR="008C5D73" w:rsidRPr="008D4EBB" w:rsidRDefault="008C5D73" w:rsidP="00E2023A">
            <w:pPr>
              <w:spacing w:after="0" w:line="240" w:lineRule="auto"/>
              <w:rPr>
                <w:rFonts w:ascii="Arial" w:hAnsi="Arial" w:cs="Arial"/>
                <w:sz w:val="24"/>
                <w:szCs w:val="24"/>
              </w:rPr>
            </w:pPr>
            <w:r>
              <w:rPr>
                <w:rFonts w:ascii="Arial" w:hAnsi="Arial" w:cs="Arial"/>
                <w:sz w:val="24"/>
                <w:szCs w:val="24"/>
              </w:rPr>
              <w:t>B.2</w:t>
            </w:r>
          </w:p>
        </w:tc>
        <w:tc>
          <w:tcPr>
            <w:tcW w:w="2898" w:type="dxa"/>
            <w:vAlign w:val="center"/>
          </w:tcPr>
          <w:p w14:paraId="263CB600" w14:textId="1C820360" w:rsidR="008C5D73" w:rsidRPr="008D4EBB" w:rsidRDefault="008C5D73" w:rsidP="00E2023A">
            <w:pPr>
              <w:spacing w:after="0" w:line="240" w:lineRule="auto"/>
              <w:rPr>
                <w:rFonts w:ascii="Arial" w:hAnsi="Arial" w:cs="Arial"/>
                <w:sz w:val="24"/>
                <w:szCs w:val="24"/>
              </w:rPr>
            </w:pPr>
            <w:r w:rsidRPr="00AE7007">
              <w:rPr>
                <w:rFonts w:ascii="Arial" w:hAnsi="Arial" w:cs="Arial"/>
                <w:sz w:val="24"/>
                <w:szCs w:val="24"/>
              </w:rPr>
              <w:t>Prawidłowość wyboru partnerów uczestniczących/</w:t>
            </w:r>
            <w:r w:rsidR="00D4598B">
              <w:rPr>
                <w:rFonts w:ascii="Arial" w:hAnsi="Arial" w:cs="Arial"/>
                <w:sz w:val="24"/>
                <w:szCs w:val="24"/>
              </w:rPr>
              <w:t xml:space="preserve"> </w:t>
            </w:r>
            <w:r w:rsidRPr="00AE7007">
              <w:rPr>
                <w:rFonts w:ascii="Arial" w:hAnsi="Arial" w:cs="Arial"/>
                <w:sz w:val="24"/>
                <w:szCs w:val="24"/>
              </w:rPr>
              <w:t>realizujących projekt</w:t>
            </w:r>
          </w:p>
        </w:tc>
        <w:tc>
          <w:tcPr>
            <w:tcW w:w="7167" w:type="dxa"/>
            <w:shd w:val="clear" w:color="auto" w:fill="auto"/>
          </w:tcPr>
          <w:p w14:paraId="23946B2B" w14:textId="3B977A53" w:rsidR="008C5D73" w:rsidRPr="00AE7007" w:rsidRDefault="009957BA" w:rsidP="00E2023A">
            <w:pPr>
              <w:spacing w:after="0" w:line="240" w:lineRule="auto"/>
              <w:rPr>
                <w:rFonts w:ascii="Arial" w:hAnsi="Arial" w:cs="Arial"/>
                <w:sz w:val="24"/>
                <w:szCs w:val="24"/>
              </w:rPr>
            </w:pPr>
            <w:r>
              <w:rPr>
                <w:rFonts w:ascii="Arial" w:hAnsi="Arial" w:cs="Arial"/>
                <w:sz w:val="24"/>
                <w:szCs w:val="24"/>
              </w:rPr>
              <w:t>W kryterium sprawdzamy,</w:t>
            </w:r>
            <w:r w:rsidR="008C5D73" w:rsidRPr="00AE700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24FACBDA" w14:textId="73168D25" w:rsidR="008C5D73" w:rsidRPr="00AE7007" w:rsidRDefault="008C5D73" w:rsidP="00E2023A">
            <w:pPr>
              <w:spacing w:before="240" w:after="0" w:line="240" w:lineRule="auto"/>
              <w:rPr>
                <w:rFonts w:ascii="Arial" w:hAnsi="Arial" w:cs="Arial"/>
                <w:sz w:val="24"/>
                <w:szCs w:val="24"/>
              </w:rPr>
            </w:pPr>
            <w:r w:rsidRPr="00AE7007">
              <w:rPr>
                <w:rFonts w:ascii="Arial" w:hAnsi="Arial" w:cs="Arial"/>
                <w:sz w:val="24"/>
                <w:szCs w:val="24"/>
              </w:rPr>
              <w:t xml:space="preserve">Kryterium jest weryfikowane w oparciu o treść oświadczenia stanowiącego </w:t>
            </w:r>
            <w:r w:rsidR="009957BA">
              <w:rPr>
                <w:rFonts w:ascii="Arial" w:hAnsi="Arial" w:cs="Arial"/>
                <w:sz w:val="24"/>
                <w:szCs w:val="24"/>
              </w:rPr>
              <w:t xml:space="preserve">załącznik do </w:t>
            </w:r>
            <w:r w:rsidRPr="00AE7007">
              <w:rPr>
                <w:rFonts w:ascii="Arial" w:hAnsi="Arial" w:cs="Arial"/>
                <w:sz w:val="24"/>
                <w:szCs w:val="24"/>
              </w:rPr>
              <w:t>wniosku o dofinansowanie projektu.</w:t>
            </w:r>
          </w:p>
          <w:p w14:paraId="021EF179" w14:textId="77777777" w:rsidR="008C5D73" w:rsidRPr="008D4EBB" w:rsidRDefault="008C5D73" w:rsidP="00E2023A">
            <w:pPr>
              <w:spacing w:after="0" w:line="240" w:lineRule="auto"/>
              <w:rPr>
                <w:rFonts w:ascii="Arial" w:hAnsi="Arial" w:cs="Arial"/>
                <w:sz w:val="24"/>
                <w:szCs w:val="24"/>
              </w:rPr>
            </w:pPr>
          </w:p>
        </w:tc>
        <w:tc>
          <w:tcPr>
            <w:tcW w:w="3251" w:type="dxa"/>
          </w:tcPr>
          <w:p w14:paraId="446B3965" w14:textId="77777777" w:rsidR="008C5D73" w:rsidRPr="00AE7007" w:rsidRDefault="008C5D73" w:rsidP="00E2023A">
            <w:pPr>
              <w:spacing w:after="0" w:line="240" w:lineRule="auto"/>
              <w:rPr>
                <w:rFonts w:ascii="Arial" w:hAnsi="Arial" w:cs="Arial"/>
                <w:sz w:val="24"/>
                <w:szCs w:val="24"/>
              </w:rPr>
            </w:pPr>
            <w:r w:rsidRPr="00AE7007">
              <w:rPr>
                <w:rFonts w:ascii="Arial" w:hAnsi="Arial" w:cs="Arial"/>
                <w:sz w:val="24"/>
                <w:szCs w:val="24"/>
              </w:rPr>
              <w:t>TAK/NIE/NIE DOTYCZY</w:t>
            </w:r>
          </w:p>
          <w:p w14:paraId="6085B14E" w14:textId="77777777" w:rsidR="008C5D73" w:rsidRPr="00AE7007" w:rsidRDefault="008C5D73" w:rsidP="00E2023A">
            <w:pPr>
              <w:spacing w:after="0" w:line="240" w:lineRule="auto"/>
              <w:rPr>
                <w:rFonts w:ascii="Arial" w:hAnsi="Arial" w:cs="Arial"/>
                <w:sz w:val="24"/>
                <w:szCs w:val="24"/>
              </w:rPr>
            </w:pPr>
            <w:r w:rsidRPr="00AE7007">
              <w:rPr>
                <w:rFonts w:ascii="Arial" w:hAnsi="Arial" w:cs="Arial"/>
                <w:sz w:val="24"/>
                <w:szCs w:val="24"/>
              </w:rPr>
              <w:t>(NIE oznacza odrzucenie wniosku)</w:t>
            </w:r>
          </w:p>
          <w:p w14:paraId="24831AFC" w14:textId="77777777" w:rsidR="008C5D73" w:rsidRPr="00AE7007" w:rsidRDefault="008C5D73" w:rsidP="00E2023A">
            <w:pPr>
              <w:spacing w:before="120" w:after="0" w:line="240" w:lineRule="auto"/>
              <w:rPr>
                <w:rFonts w:ascii="Arial" w:hAnsi="Arial" w:cs="Arial"/>
                <w:sz w:val="24"/>
                <w:szCs w:val="24"/>
              </w:rPr>
            </w:pPr>
            <w:r w:rsidRPr="00AE7007">
              <w:rPr>
                <w:rFonts w:ascii="Arial" w:hAnsi="Arial" w:cs="Arial"/>
                <w:sz w:val="24"/>
                <w:szCs w:val="24"/>
              </w:rPr>
              <w:t>Kryterium obligatoryjne – spełnienie kryterium jest niezbędne do przyznania dofinansowania.</w:t>
            </w:r>
          </w:p>
          <w:p w14:paraId="5905709F" w14:textId="77777777" w:rsidR="008C5D73" w:rsidRPr="00AE7007" w:rsidRDefault="008C5D73" w:rsidP="00E2023A">
            <w:pPr>
              <w:spacing w:before="120" w:after="0" w:line="240" w:lineRule="auto"/>
              <w:rPr>
                <w:rFonts w:ascii="Arial" w:hAnsi="Arial" w:cs="Arial"/>
                <w:sz w:val="24"/>
                <w:szCs w:val="24"/>
              </w:rPr>
            </w:pPr>
            <w:r w:rsidRPr="00AE7007">
              <w:rPr>
                <w:rFonts w:ascii="Arial" w:hAnsi="Arial" w:cs="Arial"/>
                <w:sz w:val="24"/>
                <w:szCs w:val="24"/>
              </w:rPr>
              <w:t xml:space="preserve">Kryterium uznaje się za spełnione, jeżeli odpowiedź będzie pozytywna (wartość logiczna: „TAK” lub „NIE DOTYCZY”). </w:t>
            </w:r>
          </w:p>
          <w:p w14:paraId="78226FC4" w14:textId="2D1C6C8B" w:rsidR="008C5D73" w:rsidRPr="008D4EBB" w:rsidRDefault="008C5D73" w:rsidP="00E2023A">
            <w:pPr>
              <w:spacing w:after="0" w:line="240" w:lineRule="auto"/>
              <w:rPr>
                <w:rFonts w:ascii="Arial" w:hAnsi="Arial" w:cs="Arial"/>
                <w:sz w:val="24"/>
                <w:szCs w:val="24"/>
              </w:rPr>
            </w:pPr>
            <w:r w:rsidRPr="00AE7007">
              <w:rPr>
                <w:rFonts w:ascii="Arial" w:hAnsi="Arial" w:cs="Arial"/>
                <w:sz w:val="24"/>
                <w:szCs w:val="24"/>
              </w:rPr>
              <w:lastRenderedPageBreak/>
              <w:t>W trakcie oceny kryterium wnioskodawca może zostać poproszony o uzupełnienie lub poprawienie wniosku.</w:t>
            </w:r>
          </w:p>
        </w:tc>
      </w:tr>
      <w:tr w:rsidR="008C5D73" w:rsidRPr="008D4EBB" w14:paraId="69933AA1" w14:textId="77777777" w:rsidTr="008D4EBB">
        <w:trPr>
          <w:trHeight w:val="283"/>
        </w:trPr>
        <w:tc>
          <w:tcPr>
            <w:tcW w:w="1109" w:type="dxa"/>
            <w:vAlign w:val="center"/>
          </w:tcPr>
          <w:p w14:paraId="0FCD2F34" w14:textId="33EB525E"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3</w:t>
            </w:r>
          </w:p>
        </w:tc>
        <w:tc>
          <w:tcPr>
            <w:tcW w:w="2898" w:type="dxa"/>
            <w:vAlign w:val="center"/>
          </w:tcPr>
          <w:p w14:paraId="6F83C689" w14:textId="4C565F01"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Projekt jest zgodny z typami projektów przewidzianymi </w:t>
            </w:r>
            <w:r w:rsidRPr="008D4EBB">
              <w:rPr>
                <w:rFonts w:ascii="Arial" w:hAnsi="Arial" w:cs="Arial"/>
                <w:sz w:val="24"/>
                <w:szCs w:val="24"/>
              </w:rPr>
              <w:br/>
              <w:t>do wsparcia w ramach działania</w:t>
            </w:r>
          </w:p>
        </w:tc>
        <w:tc>
          <w:tcPr>
            <w:tcW w:w="7167" w:type="dxa"/>
          </w:tcPr>
          <w:p w14:paraId="00761045" w14:textId="1AE10912" w:rsidR="008C5D73" w:rsidRDefault="008C5D73" w:rsidP="00E2023A">
            <w:pPr>
              <w:spacing w:before="60" w:after="60" w:line="240" w:lineRule="auto"/>
              <w:rPr>
                <w:rFonts w:ascii="Arial" w:hAnsi="Arial" w:cs="Arial"/>
                <w:sz w:val="24"/>
                <w:szCs w:val="24"/>
              </w:rPr>
            </w:pPr>
            <w:r w:rsidRPr="008D4EBB">
              <w:rPr>
                <w:rFonts w:ascii="Arial" w:hAnsi="Arial" w:cs="Arial"/>
                <w:sz w:val="24"/>
                <w:szCs w:val="24"/>
              </w:rPr>
              <w:t>W kryterium sprawdzamy, czy projekt dotyczy</w:t>
            </w:r>
            <w:r>
              <w:rPr>
                <w:rFonts w:ascii="Arial" w:hAnsi="Arial" w:cs="Arial"/>
                <w:sz w:val="24"/>
                <w:szCs w:val="24"/>
              </w:rPr>
              <w:t>:</w:t>
            </w:r>
          </w:p>
          <w:p w14:paraId="2D646AA9" w14:textId="5751629A" w:rsidR="008C5D73" w:rsidRPr="00C65CCE" w:rsidRDefault="008C5D73" w:rsidP="00E2023A">
            <w:pPr>
              <w:pStyle w:val="Akapitzlist"/>
              <w:numPr>
                <w:ilvl w:val="0"/>
                <w:numId w:val="15"/>
              </w:numPr>
              <w:spacing w:before="60" w:after="60" w:line="240" w:lineRule="auto"/>
              <w:rPr>
                <w:rFonts w:ascii="Arial" w:hAnsi="Arial" w:cs="Arial"/>
                <w:sz w:val="24"/>
                <w:szCs w:val="24"/>
              </w:rPr>
            </w:pPr>
            <w:r w:rsidRPr="00C65CCE">
              <w:rPr>
                <w:rFonts w:ascii="Arial" w:hAnsi="Arial" w:cs="Arial"/>
                <w:sz w:val="24"/>
                <w:szCs w:val="24"/>
              </w:rPr>
              <w:t>rozwoju transportu rowerowego (m.in. systemy rowerów publicznych, obiekty „</w:t>
            </w:r>
            <w:proofErr w:type="spellStart"/>
            <w:r w:rsidRPr="00C65CCE">
              <w:rPr>
                <w:rFonts w:ascii="Arial" w:hAnsi="Arial" w:cs="Arial"/>
                <w:sz w:val="24"/>
                <w:szCs w:val="24"/>
              </w:rPr>
              <w:t>bike&amp;ride</w:t>
            </w:r>
            <w:proofErr w:type="spellEnd"/>
            <w:r w:rsidRPr="00C65CCE">
              <w:rPr>
                <w:rFonts w:ascii="Arial" w:hAnsi="Arial" w:cs="Arial"/>
                <w:sz w:val="24"/>
                <w:szCs w:val="24"/>
              </w:rPr>
              <w:t>”, budowa i przebudowa dróg rowerowych)</w:t>
            </w:r>
            <w:r>
              <w:rPr>
                <w:rFonts w:ascii="Arial" w:hAnsi="Arial" w:cs="Arial"/>
                <w:sz w:val="24"/>
                <w:szCs w:val="24"/>
                <w:lang w:val="pl-PL"/>
              </w:rPr>
              <w:t>,</w:t>
            </w:r>
          </w:p>
          <w:p w14:paraId="0F2A35BF" w14:textId="648F8179" w:rsidR="008C5D73" w:rsidRPr="00B76B45" w:rsidRDefault="008C5D73" w:rsidP="00E2023A">
            <w:pPr>
              <w:pStyle w:val="Akapitzlist"/>
              <w:numPr>
                <w:ilvl w:val="0"/>
                <w:numId w:val="15"/>
              </w:numPr>
              <w:spacing w:before="240" w:after="60" w:line="240" w:lineRule="auto"/>
              <w:rPr>
                <w:rFonts w:ascii="Arial" w:hAnsi="Arial" w:cs="Arial"/>
                <w:sz w:val="24"/>
                <w:szCs w:val="24"/>
              </w:rPr>
            </w:pPr>
            <w:r w:rsidRPr="00B76B45">
              <w:rPr>
                <w:rFonts w:ascii="Arial" w:hAnsi="Arial" w:cs="Arial"/>
                <w:sz w:val="24"/>
                <w:szCs w:val="24"/>
              </w:rPr>
              <w:t>dział</w:t>
            </w:r>
            <w:r w:rsidRPr="00B76B45">
              <w:rPr>
                <w:rFonts w:ascii="Arial" w:hAnsi="Arial" w:cs="Arial"/>
                <w:sz w:val="24"/>
                <w:szCs w:val="24"/>
                <w:lang w:val="pl-PL"/>
              </w:rPr>
              <w:t>ań</w:t>
            </w:r>
            <w:r w:rsidRPr="00B76B45">
              <w:rPr>
                <w:rFonts w:ascii="Arial" w:hAnsi="Arial" w:cs="Arial"/>
                <w:sz w:val="24"/>
                <w:szCs w:val="24"/>
              </w:rPr>
              <w:t xml:space="preserve"> informacyjno-promocyjn</w:t>
            </w:r>
            <w:r w:rsidRPr="00B76B45">
              <w:rPr>
                <w:rFonts w:ascii="Arial" w:hAnsi="Arial" w:cs="Arial"/>
                <w:sz w:val="24"/>
                <w:szCs w:val="24"/>
                <w:lang w:val="pl-PL"/>
              </w:rPr>
              <w:t>ych</w:t>
            </w:r>
            <w:r w:rsidRPr="00B76B45">
              <w:rPr>
                <w:rFonts w:ascii="Arial" w:hAnsi="Arial" w:cs="Arial"/>
                <w:sz w:val="24"/>
                <w:szCs w:val="24"/>
              </w:rPr>
              <w:t xml:space="preserve"> (wyłącznie jako część powyższych projektów</w:t>
            </w:r>
            <w:r>
              <w:rPr>
                <w:rFonts w:ascii="Arial" w:hAnsi="Arial" w:cs="Arial"/>
                <w:sz w:val="24"/>
                <w:szCs w:val="24"/>
                <w:lang w:val="pl-PL"/>
              </w:rPr>
              <w:t>.</w:t>
            </w:r>
          </w:p>
          <w:p w14:paraId="2B85C2D9" w14:textId="716FE1E8" w:rsidR="008C5D73" w:rsidRPr="00E2023A"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590D3BA" w14:textId="77777777" w:rsidR="008C5D73" w:rsidRDefault="008C5D73" w:rsidP="00E2023A">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 xml:space="preserve">(NIE oznacza odrzucenie wniosku) </w:t>
            </w:r>
          </w:p>
          <w:p w14:paraId="601758B1"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75F2994"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6A235C27" w14:textId="6C3A6E4D"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5774F55E" w14:textId="77777777" w:rsidTr="008D4EBB">
        <w:trPr>
          <w:trHeight w:val="283"/>
        </w:trPr>
        <w:tc>
          <w:tcPr>
            <w:tcW w:w="1109" w:type="dxa"/>
            <w:vAlign w:val="center"/>
          </w:tcPr>
          <w:p w14:paraId="503D12FF" w14:textId="65C3A4DB"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w:t>
            </w:r>
            <w:r>
              <w:rPr>
                <w:rFonts w:ascii="Arial" w:hAnsi="Arial" w:cs="Arial"/>
                <w:sz w:val="24"/>
                <w:szCs w:val="24"/>
              </w:rPr>
              <w:t>4</w:t>
            </w:r>
          </w:p>
        </w:tc>
        <w:tc>
          <w:tcPr>
            <w:tcW w:w="2898" w:type="dxa"/>
            <w:vAlign w:val="center"/>
          </w:tcPr>
          <w:p w14:paraId="520E98AD"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Prawidłowość określenia wkładu własnego</w:t>
            </w:r>
          </w:p>
        </w:tc>
        <w:tc>
          <w:tcPr>
            <w:tcW w:w="7167" w:type="dxa"/>
          </w:tcPr>
          <w:p w14:paraId="15040F19" w14:textId="5512380E" w:rsidR="008C5D73" w:rsidRPr="008D4EBB" w:rsidRDefault="008C5D73" w:rsidP="00E2023A">
            <w:pPr>
              <w:spacing w:after="0" w:line="240" w:lineRule="auto"/>
              <w:rPr>
                <w:rFonts w:ascii="Arial" w:hAnsi="Arial" w:cs="Arial"/>
                <w:sz w:val="24"/>
                <w:szCs w:val="24"/>
                <w:lang w:eastAsia="pl-PL"/>
              </w:rPr>
            </w:pPr>
            <w:r w:rsidRPr="008D4EBB">
              <w:rPr>
                <w:rFonts w:ascii="Arial" w:hAnsi="Arial" w:cs="Arial"/>
                <w:sz w:val="24"/>
                <w:szCs w:val="24"/>
              </w:rPr>
              <w:t>W kryterium sprawdzamy</w:t>
            </w:r>
            <w:r>
              <w:rPr>
                <w:rFonts w:ascii="Arial" w:hAnsi="Arial" w:cs="Arial"/>
                <w:sz w:val="24"/>
                <w:szCs w:val="24"/>
              </w:rPr>
              <w:t>,</w:t>
            </w:r>
            <w:r w:rsidRPr="008D4EBB">
              <w:rPr>
                <w:rFonts w:ascii="Arial" w:hAnsi="Arial" w:cs="Arial"/>
                <w:sz w:val="24"/>
                <w:szCs w:val="24"/>
              </w:rPr>
              <w:t xml:space="preserve"> czy </w:t>
            </w:r>
            <w:r w:rsidRPr="002B1E8A">
              <w:rPr>
                <w:rFonts w:ascii="Arial" w:hAnsi="Arial" w:cs="Arial"/>
                <w:sz w:val="24"/>
                <w:szCs w:val="24"/>
              </w:rPr>
              <w:t xml:space="preserve">wkład własny wnioskodawcy jest zgodny z zapisami Szczegółowego Opisu Priorytetów </w:t>
            </w:r>
            <w:r w:rsidR="007E395C">
              <w:rPr>
                <w:rFonts w:ascii="Arial" w:hAnsi="Arial" w:cs="Arial"/>
                <w:sz w:val="24"/>
                <w:szCs w:val="24"/>
              </w:rPr>
              <w:t>(</w:t>
            </w:r>
            <w:proofErr w:type="spellStart"/>
            <w:r w:rsidR="007E395C">
              <w:rPr>
                <w:rFonts w:ascii="Arial" w:hAnsi="Arial" w:cs="Arial"/>
                <w:sz w:val="24"/>
                <w:szCs w:val="24"/>
              </w:rPr>
              <w:t>SzOP</w:t>
            </w:r>
            <w:proofErr w:type="spellEnd"/>
            <w:r w:rsidR="007E395C">
              <w:rPr>
                <w:rFonts w:ascii="Arial" w:hAnsi="Arial" w:cs="Arial"/>
                <w:sz w:val="24"/>
                <w:szCs w:val="24"/>
              </w:rPr>
              <w:t xml:space="preserve">) </w:t>
            </w:r>
            <w:r w:rsidRPr="002B1E8A">
              <w:rPr>
                <w:rFonts w:ascii="Arial" w:hAnsi="Arial" w:cs="Arial"/>
                <w:sz w:val="24"/>
                <w:szCs w:val="24"/>
              </w:rPr>
              <w:t>dla danego działania, w wersji aktualnej na dzień rozpoczęcia naboru</w:t>
            </w:r>
            <w:r>
              <w:rPr>
                <w:rStyle w:val="Odwoanieprzypisudolnego"/>
                <w:rFonts w:ascii="Arial" w:hAnsi="Arial" w:cs="Arial"/>
                <w:sz w:val="24"/>
                <w:szCs w:val="24"/>
              </w:rPr>
              <w:footnoteReference w:id="8"/>
            </w:r>
            <w:r>
              <w:rPr>
                <w:rFonts w:ascii="Arial" w:hAnsi="Arial" w:cs="Arial"/>
                <w:sz w:val="24"/>
                <w:szCs w:val="24"/>
              </w:rPr>
              <w:t>.</w:t>
            </w:r>
          </w:p>
          <w:p w14:paraId="148C0B1F"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lastRenderedPageBreak/>
              <w:t>Kryterium jest weryfikowane w oparciu o wniosek o dofinansowanie projektu.</w:t>
            </w:r>
          </w:p>
        </w:tc>
        <w:tc>
          <w:tcPr>
            <w:tcW w:w="3251" w:type="dxa"/>
          </w:tcPr>
          <w:p w14:paraId="5B935171"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7C333A73"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0D455002"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22E21CBB" w14:textId="4279BF2B"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550014B8" w14:textId="77777777" w:rsidTr="008D4EBB">
        <w:trPr>
          <w:trHeight w:val="425"/>
        </w:trPr>
        <w:tc>
          <w:tcPr>
            <w:tcW w:w="1109" w:type="dxa"/>
            <w:vAlign w:val="center"/>
          </w:tcPr>
          <w:p w14:paraId="3CF60345" w14:textId="73245BCE"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5</w:t>
            </w:r>
          </w:p>
        </w:tc>
        <w:tc>
          <w:tcPr>
            <w:tcW w:w="2898" w:type="dxa"/>
            <w:vAlign w:val="center"/>
          </w:tcPr>
          <w:p w14:paraId="44E84C07" w14:textId="77777777" w:rsidR="008C5D73" w:rsidRPr="008D4EBB" w:rsidRDefault="008C5D73" w:rsidP="00E2023A">
            <w:pPr>
              <w:spacing w:after="0" w:line="240" w:lineRule="auto"/>
              <w:rPr>
                <w:rFonts w:ascii="Arial" w:hAnsi="Arial" w:cs="Arial"/>
                <w:i/>
                <w:iCs/>
                <w:sz w:val="24"/>
                <w:szCs w:val="24"/>
              </w:rPr>
            </w:pPr>
            <w:r w:rsidRPr="008D4EBB">
              <w:rPr>
                <w:rFonts w:ascii="Arial" w:hAnsi="Arial" w:cs="Arial"/>
                <w:sz w:val="24"/>
                <w:szCs w:val="24"/>
              </w:rPr>
              <w:t xml:space="preserve">Zgodność z prawem pomocy publicznej/pomocy de </w:t>
            </w:r>
            <w:proofErr w:type="spellStart"/>
            <w:r w:rsidRPr="008D4EBB">
              <w:rPr>
                <w:rFonts w:ascii="Arial" w:hAnsi="Arial" w:cs="Arial"/>
                <w:sz w:val="24"/>
                <w:szCs w:val="24"/>
              </w:rPr>
              <w:t>minimis</w:t>
            </w:r>
            <w:proofErr w:type="spellEnd"/>
          </w:p>
        </w:tc>
        <w:tc>
          <w:tcPr>
            <w:tcW w:w="7167" w:type="dxa"/>
          </w:tcPr>
          <w:p w14:paraId="1B285E55" w14:textId="77777777" w:rsidR="008C5D73" w:rsidRDefault="008C5D73" w:rsidP="00E2023A">
            <w:pPr>
              <w:spacing w:before="120" w:after="0" w:line="240" w:lineRule="auto"/>
              <w:rPr>
                <w:rFonts w:ascii="Arial" w:hAnsi="Arial" w:cs="Arial"/>
                <w:sz w:val="24"/>
                <w:szCs w:val="24"/>
              </w:rPr>
            </w:pPr>
            <w:r w:rsidRPr="00D776C3">
              <w:rPr>
                <w:rFonts w:ascii="Arial" w:hAnsi="Arial" w:cs="Arial"/>
                <w:sz w:val="24"/>
                <w:szCs w:val="24"/>
              </w:rPr>
              <w:t>W tym kryterium sprawdzamy, czy w projekcie nie występuje pomoc publiczna.</w:t>
            </w:r>
          </w:p>
          <w:p w14:paraId="19B2EFD4" w14:textId="603DD73F" w:rsidR="00BC1BA5" w:rsidRPr="00395542" w:rsidRDefault="00BC1BA5" w:rsidP="00E2023A">
            <w:pPr>
              <w:spacing w:before="120" w:after="60" w:line="240" w:lineRule="auto"/>
              <w:rPr>
                <w:rFonts w:ascii="Arial" w:hAnsi="Arial" w:cs="Arial"/>
                <w:sz w:val="24"/>
                <w:szCs w:val="24"/>
              </w:rPr>
            </w:pPr>
            <w:r>
              <w:rPr>
                <w:rFonts w:ascii="Arial" w:hAnsi="Arial" w:cs="Arial"/>
                <w:sz w:val="24"/>
                <w:szCs w:val="24"/>
              </w:rPr>
              <w:t>N</w:t>
            </w:r>
            <w:r w:rsidRPr="00395542">
              <w:rPr>
                <w:rFonts w:ascii="Arial" w:hAnsi="Arial" w:cs="Arial"/>
                <w:sz w:val="24"/>
                <w:szCs w:val="24"/>
              </w:rPr>
              <w:t>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Pr>
                <w:rStyle w:val="Odwoanieprzypisudolnego"/>
                <w:rFonts w:ascii="Arial" w:hAnsi="Arial" w:cs="Arial"/>
                <w:sz w:val="24"/>
                <w:szCs w:val="24"/>
              </w:rPr>
              <w:footnoteReference w:id="9"/>
            </w:r>
            <w:r w:rsidRPr="00395542">
              <w:rPr>
                <w:rFonts w:ascii="Arial" w:hAnsi="Arial" w:cs="Arial"/>
                <w:sz w:val="24"/>
                <w:szCs w:val="24"/>
              </w:rPr>
              <w:t>.</w:t>
            </w:r>
          </w:p>
          <w:p w14:paraId="4A3460AF" w14:textId="646C4490" w:rsidR="00BC1BA5" w:rsidRPr="00D776C3" w:rsidRDefault="00BC1BA5" w:rsidP="00E2023A">
            <w:pPr>
              <w:spacing w:before="60" w:after="60" w:line="240" w:lineRule="auto"/>
              <w:rPr>
                <w:rFonts w:ascii="Arial" w:hAnsi="Arial" w:cs="Arial"/>
                <w:sz w:val="24"/>
                <w:szCs w:val="24"/>
              </w:rPr>
            </w:pPr>
            <w:r w:rsidRPr="00395542">
              <w:rPr>
                <w:rFonts w:ascii="Arial" w:hAnsi="Arial" w:cs="Arial"/>
                <w:sz w:val="24"/>
                <w:szCs w:val="24"/>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t>
            </w:r>
            <w:r w:rsidRPr="00395542">
              <w:rPr>
                <w:rFonts w:ascii="Arial" w:hAnsi="Arial" w:cs="Arial"/>
                <w:sz w:val="24"/>
                <w:szCs w:val="24"/>
              </w:rPr>
              <w:lastRenderedPageBreak/>
              <w:t>w całym okresie amortyzacji infrastruktury sfinansowanej ze środków FEdKP 2021-2027 będzie miała charakter pomocniczy.</w:t>
            </w:r>
          </w:p>
          <w:p w14:paraId="7473A065" w14:textId="4C1C5381" w:rsidR="008C5D73" w:rsidRPr="008D4EBB" w:rsidRDefault="008C5D73" w:rsidP="00E2023A">
            <w:pPr>
              <w:spacing w:before="240" w:after="0" w:line="240" w:lineRule="auto"/>
              <w:rPr>
                <w:rFonts w:ascii="Arial" w:hAnsi="Arial" w:cs="Arial"/>
                <w:sz w:val="24"/>
                <w:szCs w:val="24"/>
              </w:rPr>
            </w:pPr>
            <w:r w:rsidRPr="00D776C3">
              <w:rPr>
                <w:rFonts w:ascii="Arial" w:hAnsi="Arial" w:cs="Arial"/>
                <w:sz w:val="24"/>
                <w:szCs w:val="24"/>
              </w:rPr>
              <w:t>Kryterium jest weryfikowane w oparciu o wniosek o dofinansowanie projektu i załączniki.</w:t>
            </w:r>
          </w:p>
        </w:tc>
        <w:tc>
          <w:tcPr>
            <w:tcW w:w="3251" w:type="dxa"/>
          </w:tcPr>
          <w:p w14:paraId="12DD46A5"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DEBE203" w14:textId="27F7CE52"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90B3943"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15576666" w14:textId="53A7B8E0"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661C5C63" w14:textId="77777777" w:rsidTr="008D4EBB">
        <w:trPr>
          <w:trHeight w:val="992"/>
        </w:trPr>
        <w:tc>
          <w:tcPr>
            <w:tcW w:w="1109" w:type="dxa"/>
            <w:vAlign w:val="center"/>
          </w:tcPr>
          <w:p w14:paraId="7F27C37C" w14:textId="54E2E5DF"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w:t>
            </w:r>
            <w:r>
              <w:rPr>
                <w:rFonts w:ascii="Arial" w:hAnsi="Arial" w:cs="Arial"/>
                <w:sz w:val="24"/>
                <w:szCs w:val="24"/>
              </w:rPr>
              <w:t>6</w:t>
            </w:r>
          </w:p>
        </w:tc>
        <w:tc>
          <w:tcPr>
            <w:tcW w:w="2898" w:type="dxa"/>
            <w:vAlign w:val="center"/>
          </w:tcPr>
          <w:p w14:paraId="33837AC9" w14:textId="77777777" w:rsidR="008C5D73" w:rsidRPr="008D4EBB" w:rsidRDefault="008C5D73" w:rsidP="00E2023A">
            <w:pPr>
              <w:spacing w:after="0" w:line="240" w:lineRule="auto"/>
              <w:rPr>
                <w:rFonts w:ascii="Arial" w:hAnsi="Arial" w:cs="Arial"/>
                <w:i/>
                <w:iCs/>
                <w:sz w:val="24"/>
                <w:szCs w:val="24"/>
              </w:rPr>
            </w:pPr>
            <w:r w:rsidRPr="008D4EBB">
              <w:rPr>
                <w:rFonts w:ascii="Arial" w:hAnsi="Arial" w:cs="Arial"/>
                <w:sz w:val="24"/>
                <w:szCs w:val="24"/>
              </w:rPr>
              <w:t xml:space="preserve">Zgodność projektu z zasadą zrównoważonego rozwoju </w:t>
            </w:r>
          </w:p>
        </w:tc>
        <w:tc>
          <w:tcPr>
            <w:tcW w:w="7167" w:type="dxa"/>
          </w:tcPr>
          <w:p w14:paraId="560A4BE8"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z zasadą zrównoważonego rozwoju, określoną w art. 9 ust. 4 Rozporządzenia 2021/1060.</w:t>
            </w:r>
          </w:p>
          <w:p w14:paraId="640EE9C8" w14:textId="2008C879"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w:t>
            </w:r>
            <w:r w:rsidR="007E395C">
              <w:rPr>
                <w:rFonts w:ascii="Arial" w:hAnsi="Arial" w:cs="Arial"/>
                <w:sz w:val="24"/>
                <w:szCs w:val="24"/>
              </w:rPr>
              <w:t>projektów</w:t>
            </w:r>
            <w:r w:rsidRPr="008D4EBB">
              <w:rPr>
                <w:rFonts w:ascii="Arial" w:hAnsi="Arial" w:cs="Arial"/>
                <w:sz w:val="24"/>
                <w:szCs w:val="24"/>
              </w:rPr>
              <w:t xml:space="preserve">. Należy przedstawić jak projekt wspiera działania respektujące standardy i priorytety klimatyczne UE. </w:t>
            </w:r>
          </w:p>
          <w:p w14:paraId="4ED5F8EF" w14:textId="5E399DAF" w:rsidR="008C5D73" w:rsidRDefault="008C5D73" w:rsidP="00E2023A">
            <w:pPr>
              <w:spacing w:before="60" w:after="60" w:line="240" w:lineRule="auto"/>
              <w:rPr>
                <w:rFonts w:ascii="Arial" w:hAnsi="Arial" w:cs="Arial"/>
                <w:sz w:val="24"/>
                <w:szCs w:val="24"/>
              </w:rPr>
            </w:pPr>
            <w:r w:rsidRPr="007E553C">
              <w:rPr>
                <w:rFonts w:ascii="Arial" w:hAnsi="Arial" w:cs="Arial"/>
                <w:sz w:val="24"/>
                <w:szCs w:val="24"/>
              </w:rPr>
              <w:t>Weryfikacja spełnienia przez projekt zasady DNSH odbywa się na podstawie wyników oceny zawartych w dokumencie „Ocena zgodności z zasadą „nie czyń poważnych szkód” (DNSH) zakresów wsparcia zawartych w projekcie programu regionalnego Fundusze Europejskie dla Kujaw i Pomorza na lata 2021-2027”</w:t>
            </w:r>
            <w:r>
              <w:rPr>
                <w:rStyle w:val="Odwoanieprzypisudolnego"/>
                <w:rFonts w:ascii="Arial" w:hAnsi="Arial" w:cs="Arial"/>
                <w:sz w:val="24"/>
                <w:szCs w:val="24"/>
              </w:rPr>
              <w:footnoteReference w:id="10"/>
            </w:r>
            <w:r w:rsidRPr="007E553C">
              <w:rPr>
                <w:rFonts w:ascii="Arial" w:hAnsi="Arial" w:cs="Arial"/>
                <w:sz w:val="24"/>
                <w:szCs w:val="24"/>
              </w:rPr>
              <w:t>.</w:t>
            </w:r>
          </w:p>
          <w:p w14:paraId="405CF4BC" w14:textId="648B4B55" w:rsidR="008C5D73" w:rsidRDefault="008C5D73" w:rsidP="00E2023A">
            <w:pPr>
              <w:spacing w:before="60" w:after="60" w:line="240" w:lineRule="auto"/>
              <w:rPr>
                <w:rFonts w:ascii="Arial" w:hAnsi="Arial" w:cs="Arial"/>
                <w:sz w:val="24"/>
                <w:szCs w:val="24"/>
              </w:rPr>
            </w:pPr>
            <w:r w:rsidRPr="009B6A69">
              <w:rPr>
                <w:rFonts w:ascii="Arial" w:hAnsi="Arial" w:cs="Arial"/>
                <w:sz w:val="24"/>
                <w:szCs w:val="24"/>
              </w:rPr>
              <w:lastRenderedPageBreak/>
              <w:t>W celu potwierdzenia spełnienia zasady DNSH w tym kryterium sprawdzamy, czy w projekcie przewidziano następujące rozwiązania wspierające zgodność z zasadą DNSH</w:t>
            </w:r>
            <w:r>
              <w:rPr>
                <w:rFonts w:ascii="Arial" w:hAnsi="Arial" w:cs="Arial"/>
                <w:sz w:val="24"/>
                <w:szCs w:val="24"/>
              </w:rPr>
              <w:t>:</w:t>
            </w:r>
          </w:p>
          <w:p w14:paraId="55919E54" w14:textId="4438D1F3" w:rsidR="008C5D73" w:rsidRPr="001A7A2A" w:rsidRDefault="008C5D73" w:rsidP="00E2023A">
            <w:pPr>
              <w:pStyle w:val="Akapitzlist"/>
              <w:numPr>
                <w:ilvl w:val="0"/>
                <w:numId w:val="13"/>
              </w:numPr>
              <w:spacing w:before="60" w:after="60" w:line="240" w:lineRule="auto"/>
              <w:rPr>
                <w:rFonts w:ascii="Arial" w:hAnsi="Arial" w:cs="Arial"/>
                <w:sz w:val="24"/>
                <w:szCs w:val="24"/>
              </w:rPr>
            </w:pPr>
            <w:r w:rsidRPr="001A7A2A">
              <w:rPr>
                <w:rFonts w:ascii="Arial" w:hAnsi="Arial" w:cs="Arial"/>
                <w:sz w:val="24"/>
                <w:szCs w:val="24"/>
              </w:rPr>
              <w:t>w celu zminimalizowania wpływu na siedliska i gatunki, przygotowując i realizując inwestycje należy stosować dobre praktyki z zakresu ochrony zieleni i drzew.</w:t>
            </w:r>
          </w:p>
          <w:p w14:paraId="46FC7B5E" w14:textId="761AD428"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5F1599E4"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393E09F4"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59B128"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A0B1474" w14:textId="1C5EA634"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7C3FC3D0" w14:textId="77777777" w:rsidTr="008D4EBB">
        <w:trPr>
          <w:trHeight w:val="992"/>
        </w:trPr>
        <w:tc>
          <w:tcPr>
            <w:tcW w:w="1109" w:type="dxa"/>
            <w:vAlign w:val="center"/>
          </w:tcPr>
          <w:p w14:paraId="00411FF8" w14:textId="1F99758E" w:rsidR="008C5D73" w:rsidRPr="008D4EBB" w:rsidRDefault="008C5D73" w:rsidP="00E2023A">
            <w:pPr>
              <w:spacing w:after="0" w:line="240" w:lineRule="auto"/>
              <w:rPr>
                <w:rFonts w:ascii="Arial" w:hAnsi="Arial" w:cs="Arial"/>
                <w:sz w:val="24"/>
                <w:szCs w:val="24"/>
              </w:rPr>
            </w:pPr>
            <w:r w:rsidRPr="005526E5">
              <w:rPr>
                <w:rFonts w:ascii="Arial" w:hAnsi="Arial" w:cs="Arial"/>
                <w:sz w:val="24"/>
                <w:szCs w:val="24"/>
              </w:rPr>
              <w:t>B.</w:t>
            </w:r>
            <w:r>
              <w:rPr>
                <w:rFonts w:ascii="Arial" w:hAnsi="Arial" w:cs="Arial"/>
                <w:sz w:val="24"/>
                <w:szCs w:val="24"/>
              </w:rPr>
              <w:t>7</w:t>
            </w:r>
          </w:p>
        </w:tc>
        <w:tc>
          <w:tcPr>
            <w:tcW w:w="2898" w:type="dxa"/>
            <w:vAlign w:val="center"/>
          </w:tcPr>
          <w:p w14:paraId="5D7425D0" w14:textId="79358BA7" w:rsidR="008C5D73" w:rsidRPr="008D4EBB" w:rsidRDefault="008C5D73" w:rsidP="00E2023A">
            <w:pPr>
              <w:spacing w:after="0" w:line="240" w:lineRule="auto"/>
              <w:rPr>
                <w:rFonts w:ascii="Arial" w:hAnsi="Arial" w:cs="Arial"/>
                <w:sz w:val="24"/>
                <w:szCs w:val="24"/>
              </w:rPr>
            </w:pPr>
            <w:r w:rsidRPr="005526E5">
              <w:rPr>
                <w:rFonts w:ascii="Arial" w:hAnsi="Arial" w:cs="Arial"/>
                <w:sz w:val="24"/>
                <w:szCs w:val="24"/>
              </w:rPr>
              <w:t>Odporność infrastruktury na zmiany klimatu</w:t>
            </w:r>
          </w:p>
        </w:tc>
        <w:tc>
          <w:tcPr>
            <w:tcW w:w="7167" w:type="dxa"/>
          </w:tcPr>
          <w:p w14:paraId="163B75B0" w14:textId="77777777" w:rsidR="008C5D73" w:rsidRPr="005526E5" w:rsidRDefault="008C5D73" w:rsidP="00E2023A">
            <w:pPr>
              <w:spacing w:before="120" w:after="60" w:line="240" w:lineRule="auto"/>
              <w:rPr>
                <w:rFonts w:ascii="Arial" w:hAnsi="Arial" w:cs="Arial"/>
                <w:sz w:val="24"/>
                <w:szCs w:val="24"/>
              </w:rPr>
            </w:pPr>
            <w:r w:rsidRPr="005526E5">
              <w:rPr>
                <w:rFonts w:ascii="Arial" w:hAnsi="Arial" w:cs="Arial"/>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021EA9B2" w14:textId="77777777" w:rsidR="008C5D73" w:rsidRPr="005526E5" w:rsidRDefault="008C5D73" w:rsidP="00E2023A">
            <w:pPr>
              <w:spacing w:before="120" w:after="60" w:line="240" w:lineRule="auto"/>
              <w:rPr>
                <w:rFonts w:ascii="Arial" w:hAnsi="Arial" w:cs="Arial"/>
                <w:sz w:val="24"/>
                <w:szCs w:val="24"/>
              </w:rPr>
            </w:pPr>
            <w:r w:rsidRPr="005526E5">
              <w:rPr>
                <w:rFonts w:ascii="Arial" w:hAnsi="Arial" w:cs="Arial"/>
                <w:sz w:val="24"/>
                <w:szCs w:val="24"/>
              </w:rPr>
              <w:t>Weryfikacja przeprowadzana jest na podstawie uzasadnienia odporności przedsięwzięcia na zmiany klimatu przedstawionego we wniosku o dofinansowanie projektu.</w:t>
            </w:r>
          </w:p>
          <w:p w14:paraId="4BDB89A9" w14:textId="0155DB5A" w:rsidR="008C5D73" w:rsidRPr="008D4EBB" w:rsidRDefault="008C5D73" w:rsidP="00E2023A">
            <w:pPr>
              <w:spacing w:before="24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dofinasowanie projektu i załączniki.</w:t>
            </w:r>
          </w:p>
        </w:tc>
        <w:tc>
          <w:tcPr>
            <w:tcW w:w="3251" w:type="dxa"/>
          </w:tcPr>
          <w:p w14:paraId="38C00243" w14:textId="77777777" w:rsidR="008C5D73" w:rsidRPr="005526E5" w:rsidRDefault="008C5D73" w:rsidP="00E2023A">
            <w:pPr>
              <w:spacing w:after="0" w:line="240" w:lineRule="auto"/>
              <w:rPr>
                <w:rFonts w:ascii="Arial" w:hAnsi="Arial" w:cs="Arial"/>
                <w:sz w:val="24"/>
                <w:szCs w:val="24"/>
              </w:rPr>
            </w:pPr>
            <w:r w:rsidRPr="005526E5">
              <w:rPr>
                <w:rFonts w:ascii="Arial" w:hAnsi="Arial" w:cs="Arial"/>
                <w:sz w:val="24"/>
                <w:szCs w:val="24"/>
              </w:rPr>
              <w:t>TAK/NIE/NIE DOTYCZY</w:t>
            </w:r>
          </w:p>
          <w:p w14:paraId="39238454" w14:textId="77777777" w:rsidR="008C5D73" w:rsidRDefault="008C5D73" w:rsidP="00E2023A">
            <w:pPr>
              <w:spacing w:after="0" w:line="240" w:lineRule="auto"/>
              <w:rPr>
                <w:rFonts w:ascii="Arial" w:hAnsi="Arial" w:cs="Arial"/>
                <w:sz w:val="24"/>
                <w:szCs w:val="24"/>
              </w:rPr>
            </w:pPr>
            <w:r w:rsidRPr="005526E5">
              <w:rPr>
                <w:rFonts w:ascii="Arial" w:hAnsi="Arial" w:cs="Arial"/>
                <w:sz w:val="24"/>
                <w:szCs w:val="24"/>
              </w:rPr>
              <w:t>(NIE oznacza odrzucenie wniosku)</w:t>
            </w:r>
          </w:p>
          <w:p w14:paraId="4C0100B6" w14:textId="77777777" w:rsidR="008C5D73" w:rsidRDefault="008C5D73" w:rsidP="00E2023A">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590AB5F3" w14:textId="77777777" w:rsidR="008C5D73" w:rsidRPr="005526E5" w:rsidRDefault="008C5D73" w:rsidP="00E2023A">
            <w:pPr>
              <w:spacing w:before="120"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(wartość logiczna: „TAK” lub „NIE DOTYCZY”). </w:t>
            </w:r>
          </w:p>
          <w:p w14:paraId="403CEC3D" w14:textId="7E49F65E" w:rsidR="008C5D73" w:rsidRPr="008D4EBB" w:rsidRDefault="008C5D73" w:rsidP="00E2023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8C5D73" w:rsidRPr="008D4EBB" w14:paraId="18A56E36" w14:textId="77777777" w:rsidTr="008D4EBB">
        <w:trPr>
          <w:trHeight w:val="992"/>
        </w:trPr>
        <w:tc>
          <w:tcPr>
            <w:tcW w:w="1109" w:type="dxa"/>
            <w:vAlign w:val="center"/>
          </w:tcPr>
          <w:p w14:paraId="6C20117F" w14:textId="5D3F7E62" w:rsidR="008C5D73" w:rsidRPr="005526E5" w:rsidRDefault="008C5D73" w:rsidP="00E2023A">
            <w:pPr>
              <w:spacing w:after="0" w:line="240" w:lineRule="auto"/>
              <w:rPr>
                <w:rFonts w:ascii="Arial" w:hAnsi="Arial" w:cs="Arial"/>
                <w:sz w:val="24"/>
                <w:szCs w:val="24"/>
              </w:rPr>
            </w:pPr>
            <w:r w:rsidRPr="005526E5">
              <w:rPr>
                <w:rFonts w:ascii="Arial" w:hAnsi="Arial" w:cs="Arial"/>
                <w:sz w:val="24"/>
                <w:szCs w:val="24"/>
              </w:rPr>
              <w:t>B.</w:t>
            </w:r>
            <w:r>
              <w:rPr>
                <w:rFonts w:ascii="Arial" w:hAnsi="Arial" w:cs="Arial"/>
                <w:sz w:val="24"/>
                <w:szCs w:val="24"/>
              </w:rPr>
              <w:t>8</w:t>
            </w:r>
          </w:p>
        </w:tc>
        <w:tc>
          <w:tcPr>
            <w:tcW w:w="2898" w:type="dxa"/>
            <w:vAlign w:val="center"/>
          </w:tcPr>
          <w:p w14:paraId="254C296D" w14:textId="767555A3" w:rsidR="008C5D73" w:rsidRPr="005526E5" w:rsidRDefault="008C5D73" w:rsidP="00E2023A">
            <w:pPr>
              <w:spacing w:after="0" w:line="240" w:lineRule="auto"/>
              <w:rPr>
                <w:rFonts w:ascii="Arial" w:hAnsi="Arial" w:cs="Arial"/>
                <w:sz w:val="24"/>
                <w:szCs w:val="24"/>
              </w:rPr>
            </w:pPr>
            <w:r w:rsidRPr="005526E5">
              <w:rPr>
                <w:rFonts w:ascii="Arial" w:hAnsi="Arial" w:cs="Arial"/>
                <w:sz w:val="24"/>
                <w:szCs w:val="24"/>
              </w:rPr>
              <w:t>Zgodność projektu z wymaganiami prawa ochrony środowiska</w:t>
            </w:r>
          </w:p>
        </w:tc>
        <w:tc>
          <w:tcPr>
            <w:tcW w:w="7167" w:type="dxa"/>
          </w:tcPr>
          <w:p w14:paraId="7E655126" w14:textId="77777777" w:rsidR="008C5D73" w:rsidRPr="005526E5" w:rsidRDefault="008C5D73" w:rsidP="00E2023A">
            <w:pPr>
              <w:spacing w:before="60" w:after="60" w:line="240" w:lineRule="auto"/>
              <w:rPr>
                <w:rFonts w:ascii="Arial" w:hAnsi="Arial" w:cs="Arial"/>
                <w:sz w:val="24"/>
                <w:szCs w:val="24"/>
              </w:rPr>
            </w:pPr>
            <w:r w:rsidRPr="005526E5">
              <w:rPr>
                <w:rFonts w:ascii="Arial" w:hAnsi="Arial" w:cs="Arial"/>
                <w:sz w:val="24"/>
                <w:szCs w:val="24"/>
              </w:rPr>
              <w:t>Projekty należy przygotować zgodnie z prawem dotyczącym ochrony środowiska, w tym:</w:t>
            </w:r>
          </w:p>
          <w:p w14:paraId="0FE709BB" w14:textId="6EC6E938" w:rsidR="008C5D73" w:rsidRPr="005526E5" w:rsidRDefault="008C5D73" w:rsidP="00E2023A">
            <w:pPr>
              <w:numPr>
                <w:ilvl w:val="0"/>
                <w:numId w:val="11"/>
              </w:numPr>
              <w:spacing w:before="60" w:after="60" w:line="240" w:lineRule="auto"/>
              <w:rPr>
                <w:rFonts w:ascii="Arial" w:hAnsi="Arial" w:cs="Arial"/>
                <w:sz w:val="24"/>
                <w:szCs w:val="24"/>
              </w:rPr>
            </w:pPr>
            <w:r w:rsidRPr="005526E5">
              <w:rPr>
                <w:rFonts w:ascii="Arial" w:hAnsi="Arial" w:cs="Arial"/>
                <w:sz w:val="24"/>
                <w:szCs w:val="24"/>
              </w:rPr>
              <w:lastRenderedPageBreak/>
              <w:t>ustawą z dnia 3 października 2008 r. o udostępnianiu informacji o środowisku i jego ochronie, udziale społeczeństwa w ochronie środowiska oraz o ocenach oddziaływania na środowisko (Dz.</w:t>
            </w:r>
            <w:r>
              <w:rPr>
                <w:rFonts w:ascii="Arial" w:hAnsi="Arial" w:cs="Arial"/>
                <w:sz w:val="24"/>
                <w:szCs w:val="24"/>
              </w:rPr>
              <w:t xml:space="preserve"> </w:t>
            </w:r>
            <w:r w:rsidRPr="005526E5">
              <w:rPr>
                <w:rFonts w:ascii="Arial" w:hAnsi="Arial" w:cs="Arial"/>
                <w:sz w:val="24"/>
                <w:szCs w:val="24"/>
              </w:rPr>
              <w:t xml:space="preserve">U. z </w:t>
            </w:r>
            <w:r w:rsidR="00C3112E">
              <w:rPr>
                <w:rFonts w:ascii="Arial" w:hAnsi="Arial" w:cs="Arial"/>
                <w:sz w:val="24"/>
                <w:szCs w:val="24"/>
              </w:rPr>
              <w:t>2024</w:t>
            </w:r>
            <w:r w:rsidRPr="005526E5">
              <w:rPr>
                <w:rFonts w:ascii="Arial" w:hAnsi="Arial" w:cs="Arial"/>
                <w:sz w:val="24"/>
                <w:szCs w:val="24"/>
              </w:rPr>
              <w:t xml:space="preserve"> r. poz. </w:t>
            </w:r>
            <w:r w:rsidR="00C3112E">
              <w:rPr>
                <w:rFonts w:ascii="Arial" w:hAnsi="Arial" w:cs="Arial"/>
                <w:sz w:val="24"/>
                <w:szCs w:val="24"/>
              </w:rPr>
              <w:t>1112</w:t>
            </w:r>
            <w:r w:rsidRPr="005526E5">
              <w:rPr>
                <w:rFonts w:ascii="Arial" w:hAnsi="Arial" w:cs="Arial"/>
                <w:sz w:val="24"/>
                <w:szCs w:val="24"/>
              </w:rPr>
              <w:t>) i Dyrektywą Parlamentu Europejskiego i Rady 2011/92/UE z dnia 13 grudnia 2011 r. w sprawie oceny skutków wywieranych przez niektóre przedsięwzięcia publiczne i prywatne na środowisko;</w:t>
            </w:r>
          </w:p>
          <w:p w14:paraId="2D6D0634" w14:textId="373A044C" w:rsidR="008C5D73" w:rsidRPr="005526E5" w:rsidRDefault="008C5D73" w:rsidP="00E2023A">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27 kwietnia 2001 r. Prawo ochrony środowiska (Dz.</w:t>
            </w:r>
            <w:r>
              <w:rPr>
                <w:rFonts w:ascii="Arial" w:hAnsi="Arial" w:cs="Arial"/>
                <w:sz w:val="24"/>
                <w:szCs w:val="24"/>
              </w:rPr>
              <w:t xml:space="preserve"> </w:t>
            </w:r>
            <w:r w:rsidRPr="005526E5">
              <w:rPr>
                <w:rFonts w:ascii="Arial" w:hAnsi="Arial" w:cs="Arial"/>
                <w:sz w:val="24"/>
                <w:szCs w:val="24"/>
              </w:rPr>
              <w:t xml:space="preserve">U. z </w:t>
            </w:r>
            <w:r w:rsidR="00C3112E">
              <w:rPr>
                <w:rFonts w:ascii="Arial" w:hAnsi="Arial" w:cs="Arial"/>
                <w:sz w:val="24"/>
                <w:szCs w:val="24"/>
              </w:rPr>
              <w:t>2024</w:t>
            </w:r>
            <w:r w:rsidRPr="005526E5">
              <w:rPr>
                <w:rFonts w:ascii="Arial" w:hAnsi="Arial" w:cs="Arial"/>
                <w:sz w:val="24"/>
                <w:szCs w:val="24"/>
              </w:rPr>
              <w:t xml:space="preserve"> r. poz. </w:t>
            </w:r>
            <w:r w:rsidR="00C3112E">
              <w:rPr>
                <w:rFonts w:ascii="Arial" w:hAnsi="Arial" w:cs="Arial"/>
                <w:sz w:val="24"/>
                <w:szCs w:val="24"/>
              </w:rPr>
              <w:t>54</w:t>
            </w:r>
            <w:r w:rsidRPr="005526E5">
              <w:rPr>
                <w:rFonts w:ascii="Arial" w:hAnsi="Arial" w:cs="Arial"/>
                <w:sz w:val="24"/>
                <w:szCs w:val="24"/>
              </w:rPr>
              <w:t>);</w:t>
            </w:r>
          </w:p>
          <w:p w14:paraId="4A93C65E" w14:textId="23FA6993" w:rsidR="008C5D73" w:rsidRPr="005526E5" w:rsidRDefault="008C5D73" w:rsidP="00E2023A">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16 kwietnia 2004 r. o ochronie przyrody (Dz.</w:t>
            </w:r>
            <w:r>
              <w:rPr>
                <w:rFonts w:ascii="Arial" w:hAnsi="Arial" w:cs="Arial"/>
                <w:sz w:val="24"/>
                <w:szCs w:val="24"/>
              </w:rPr>
              <w:t xml:space="preserve"> </w:t>
            </w:r>
            <w:r w:rsidRPr="005526E5">
              <w:rPr>
                <w:rFonts w:ascii="Arial" w:hAnsi="Arial" w:cs="Arial"/>
                <w:sz w:val="24"/>
                <w:szCs w:val="24"/>
              </w:rPr>
              <w:t xml:space="preserve">U. z </w:t>
            </w:r>
            <w:r w:rsidR="00C3112E">
              <w:rPr>
                <w:rFonts w:ascii="Arial" w:hAnsi="Arial" w:cs="Arial"/>
                <w:sz w:val="24"/>
                <w:szCs w:val="24"/>
              </w:rPr>
              <w:t>2024</w:t>
            </w:r>
            <w:r w:rsidRPr="005526E5">
              <w:rPr>
                <w:rFonts w:ascii="Arial" w:hAnsi="Arial" w:cs="Arial"/>
                <w:sz w:val="24"/>
                <w:szCs w:val="24"/>
              </w:rPr>
              <w:t xml:space="preserve"> r. poz. </w:t>
            </w:r>
            <w:r w:rsidR="00C3112E">
              <w:rPr>
                <w:rFonts w:ascii="Arial" w:hAnsi="Arial" w:cs="Arial"/>
                <w:sz w:val="24"/>
                <w:szCs w:val="24"/>
              </w:rPr>
              <w:t>1478</w:t>
            </w:r>
            <w:r w:rsidRPr="005526E5">
              <w:rPr>
                <w:rFonts w:ascii="Arial" w:hAnsi="Arial" w:cs="Arial"/>
                <w:sz w:val="24"/>
                <w:szCs w:val="24"/>
              </w:rPr>
              <w:t>) i Dyrektywą Rady 92/43/EWG z dnia 21 maja 1992 r. w sprawie ochrony siedlisk przyrodniczych oraz dzikiej fauny i flory;</w:t>
            </w:r>
          </w:p>
          <w:p w14:paraId="222DD6F2" w14:textId="055F1487" w:rsidR="008C5D73" w:rsidRDefault="008C5D73" w:rsidP="00E2023A">
            <w:pPr>
              <w:numPr>
                <w:ilvl w:val="0"/>
                <w:numId w:val="11"/>
              </w:numPr>
              <w:spacing w:before="60" w:after="60" w:line="240" w:lineRule="auto"/>
              <w:ind w:left="714" w:hanging="357"/>
              <w:rPr>
                <w:rFonts w:ascii="Arial" w:hAnsi="Arial" w:cs="Arial"/>
                <w:sz w:val="24"/>
                <w:szCs w:val="24"/>
              </w:rPr>
            </w:pPr>
            <w:r w:rsidRPr="005526E5">
              <w:rPr>
                <w:rFonts w:ascii="Arial" w:hAnsi="Arial" w:cs="Arial"/>
                <w:sz w:val="24"/>
                <w:szCs w:val="24"/>
              </w:rPr>
              <w:t>ustawą z dnia 20 lipca 2017 r. Prawo wodne (Dz. U. z 202</w:t>
            </w:r>
            <w:r w:rsidR="008D78F3">
              <w:rPr>
                <w:rFonts w:ascii="Arial" w:hAnsi="Arial" w:cs="Arial"/>
                <w:sz w:val="24"/>
                <w:szCs w:val="24"/>
              </w:rPr>
              <w:t>4</w:t>
            </w:r>
            <w:r w:rsidRPr="005526E5">
              <w:rPr>
                <w:rFonts w:ascii="Arial" w:hAnsi="Arial" w:cs="Arial"/>
                <w:sz w:val="24"/>
                <w:szCs w:val="24"/>
              </w:rPr>
              <w:t xml:space="preserve"> r. poz. </w:t>
            </w:r>
            <w:r w:rsidR="008D78F3">
              <w:rPr>
                <w:rFonts w:ascii="Arial" w:hAnsi="Arial" w:cs="Arial"/>
                <w:sz w:val="24"/>
                <w:szCs w:val="24"/>
              </w:rPr>
              <w:t>1087</w:t>
            </w:r>
            <w:r w:rsidRPr="005526E5">
              <w:rPr>
                <w:rFonts w:ascii="Arial" w:hAnsi="Arial" w:cs="Arial"/>
                <w:sz w:val="24"/>
                <w:szCs w:val="24"/>
              </w:rPr>
              <w:t>) i Dyrektywą Parlamentu Europejskiego i Rady 2000/60/WE z dnia 23 października 2000 r. ustanawiając</w:t>
            </w:r>
            <w:r>
              <w:rPr>
                <w:rFonts w:ascii="Arial" w:hAnsi="Arial" w:cs="Arial"/>
                <w:sz w:val="24"/>
                <w:szCs w:val="24"/>
              </w:rPr>
              <w:t>ą</w:t>
            </w:r>
            <w:r w:rsidRPr="005526E5">
              <w:rPr>
                <w:rFonts w:ascii="Arial" w:hAnsi="Arial" w:cs="Arial"/>
                <w:sz w:val="24"/>
                <w:szCs w:val="24"/>
              </w:rPr>
              <w:t xml:space="preserve"> ramy wspólnotowego działania w dziedzinie polityki wodnej;</w:t>
            </w:r>
          </w:p>
          <w:p w14:paraId="539BD0BD" w14:textId="77777777" w:rsidR="008C5D73" w:rsidRPr="005526E5" w:rsidRDefault="008C5D73" w:rsidP="00E2023A">
            <w:pPr>
              <w:numPr>
                <w:ilvl w:val="0"/>
                <w:numId w:val="11"/>
              </w:numPr>
              <w:spacing w:before="60" w:after="60" w:line="240" w:lineRule="auto"/>
              <w:ind w:left="714" w:hanging="357"/>
              <w:rPr>
                <w:rFonts w:ascii="Arial" w:hAnsi="Arial" w:cs="Arial"/>
                <w:sz w:val="24"/>
                <w:szCs w:val="24"/>
              </w:rPr>
            </w:pPr>
            <w:r>
              <w:rPr>
                <w:rFonts w:ascii="Arial" w:hAnsi="Arial" w:cs="Arial"/>
                <w:sz w:val="24"/>
                <w:szCs w:val="24"/>
              </w:rPr>
              <w:t>w</w:t>
            </w:r>
            <w:r w:rsidRPr="005526E5">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A41B319" w14:textId="77777777" w:rsidR="008C5D73" w:rsidRPr="005526E5" w:rsidRDefault="008C5D73" w:rsidP="00E2023A">
            <w:pPr>
              <w:spacing w:before="120" w:after="60" w:line="240" w:lineRule="auto"/>
              <w:rPr>
                <w:rFonts w:ascii="Arial" w:hAnsi="Arial" w:cs="Arial"/>
                <w:sz w:val="24"/>
                <w:szCs w:val="24"/>
              </w:rPr>
            </w:pPr>
            <w:r w:rsidRPr="005526E5">
              <w:rPr>
                <w:rFonts w:ascii="Arial" w:hAnsi="Arial" w:cs="Arial"/>
                <w:sz w:val="24"/>
                <w:szCs w:val="24"/>
              </w:rPr>
              <w:lastRenderedPageBreak/>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75DE10D6" w14:textId="5F3AD704" w:rsidR="008C5D73" w:rsidRPr="005526E5" w:rsidRDefault="008C5D73" w:rsidP="00E2023A">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51" w:type="dxa"/>
          </w:tcPr>
          <w:p w14:paraId="04C8400C" w14:textId="77777777" w:rsidR="008C5D73" w:rsidRPr="005526E5" w:rsidRDefault="008C5D73" w:rsidP="00E2023A">
            <w:pPr>
              <w:spacing w:after="0" w:line="240" w:lineRule="auto"/>
              <w:rPr>
                <w:rFonts w:ascii="Arial" w:hAnsi="Arial" w:cs="Arial"/>
                <w:sz w:val="24"/>
                <w:szCs w:val="24"/>
              </w:rPr>
            </w:pPr>
            <w:r w:rsidRPr="005526E5">
              <w:rPr>
                <w:rFonts w:ascii="Arial" w:hAnsi="Arial" w:cs="Arial"/>
                <w:sz w:val="24"/>
                <w:szCs w:val="24"/>
              </w:rPr>
              <w:lastRenderedPageBreak/>
              <w:t>TAK/NIE</w:t>
            </w:r>
          </w:p>
          <w:p w14:paraId="114DB054" w14:textId="77777777" w:rsidR="008C5D73" w:rsidRDefault="008C5D73" w:rsidP="00E2023A">
            <w:pPr>
              <w:spacing w:after="0" w:line="240" w:lineRule="auto"/>
              <w:rPr>
                <w:rFonts w:ascii="Arial" w:hAnsi="Arial" w:cs="Arial"/>
                <w:sz w:val="24"/>
                <w:szCs w:val="24"/>
              </w:rPr>
            </w:pPr>
            <w:r w:rsidRPr="005526E5">
              <w:rPr>
                <w:rFonts w:ascii="Arial" w:hAnsi="Arial" w:cs="Arial"/>
                <w:sz w:val="24"/>
                <w:szCs w:val="24"/>
              </w:rPr>
              <w:t>(NIE oznacza odrzucenie wniosku)</w:t>
            </w:r>
          </w:p>
          <w:p w14:paraId="763B8A87" w14:textId="77777777" w:rsidR="008C5D73" w:rsidRDefault="008C5D73" w:rsidP="00E2023A">
            <w:pPr>
              <w:spacing w:before="120" w:after="0" w:line="240" w:lineRule="auto"/>
              <w:rPr>
                <w:rFonts w:ascii="Arial" w:hAnsi="Arial" w:cs="Arial"/>
                <w:sz w:val="24"/>
                <w:szCs w:val="24"/>
              </w:rPr>
            </w:pPr>
            <w:r w:rsidRPr="005526E5">
              <w:rPr>
                <w:rFonts w:ascii="Arial" w:hAnsi="Arial" w:cs="Arial"/>
                <w:sz w:val="24"/>
                <w:szCs w:val="24"/>
              </w:rPr>
              <w:lastRenderedPageBreak/>
              <w:t>Kryterium obligatoryjne – spełnienie kryterium jest niezbędne do przyznania dofinansowania.</w:t>
            </w:r>
          </w:p>
          <w:p w14:paraId="22B4A0D8" w14:textId="77777777" w:rsidR="008C5D73" w:rsidRPr="005526E5" w:rsidRDefault="008C5D73" w:rsidP="00E2023A">
            <w:pPr>
              <w:spacing w:before="120"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6338E491" w14:textId="767D6D74" w:rsidR="008C5D73" w:rsidRPr="005526E5" w:rsidRDefault="008C5D73" w:rsidP="00E2023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8C5D73" w:rsidRPr="008D4EBB" w14:paraId="3C9C00BB" w14:textId="77777777" w:rsidTr="008D4EBB">
        <w:trPr>
          <w:trHeight w:val="1559"/>
        </w:trPr>
        <w:tc>
          <w:tcPr>
            <w:tcW w:w="1109" w:type="dxa"/>
            <w:vAlign w:val="center"/>
          </w:tcPr>
          <w:p w14:paraId="69112F48" w14:textId="67E05F79"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9</w:t>
            </w:r>
          </w:p>
        </w:tc>
        <w:tc>
          <w:tcPr>
            <w:tcW w:w="2898" w:type="dxa"/>
            <w:vAlign w:val="center"/>
          </w:tcPr>
          <w:p w14:paraId="534FDDE2"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Wskaźniki realizacji celów projektu</w:t>
            </w:r>
          </w:p>
        </w:tc>
        <w:tc>
          <w:tcPr>
            <w:tcW w:w="7167" w:type="dxa"/>
          </w:tcPr>
          <w:p w14:paraId="3A000330" w14:textId="77777777" w:rsidR="008C5D73" w:rsidRPr="008D4EBB" w:rsidRDefault="008C5D73" w:rsidP="00E2023A">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2D872B58" w14:textId="2BA344E1" w:rsidR="008C5D73" w:rsidRPr="008D4EBB" w:rsidRDefault="008C5D73" w:rsidP="00E2023A">
            <w:pPr>
              <w:numPr>
                <w:ilvl w:val="0"/>
                <w:numId w:val="5"/>
              </w:numPr>
              <w:spacing w:after="0" w:line="240" w:lineRule="auto"/>
              <w:rPr>
                <w:rFonts w:ascii="Arial" w:hAnsi="Arial" w:cs="Arial"/>
                <w:sz w:val="24"/>
                <w:szCs w:val="24"/>
              </w:rPr>
            </w:pPr>
            <w:r w:rsidRPr="008D4EBB">
              <w:rPr>
                <w:rFonts w:ascii="Arial" w:hAnsi="Arial" w:cs="Arial"/>
                <w:sz w:val="24"/>
                <w:szCs w:val="24"/>
              </w:rPr>
              <w:t>wskaźniki realizacji celów projektu (produktu, rezultatu) zostały wyrażone liczbowo,</w:t>
            </w:r>
          </w:p>
          <w:p w14:paraId="35969FD1" w14:textId="77777777" w:rsidR="008C5D73" w:rsidRPr="008D4EBB" w:rsidRDefault="008C5D73" w:rsidP="00E2023A">
            <w:pPr>
              <w:numPr>
                <w:ilvl w:val="0"/>
                <w:numId w:val="5"/>
              </w:numPr>
              <w:spacing w:after="0" w:line="240" w:lineRule="auto"/>
              <w:ind w:left="714" w:hanging="357"/>
              <w:rPr>
                <w:rFonts w:ascii="Arial" w:hAnsi="Arial" w:cs="Arial"/>
                <w:sz w:val="24"/>
                <w:szCs w:val="24"/>
              </w:rPr>
            </w:pPr>
            <w:r w:rsidRPr="008D4EBB">
              <w:rPr>
                <w:rFonts w:ascii="Arial" w:hAnsi="Arial" w:cs="Arial"/>
                <w:sz w:val="24"/>
                <w:szCs w:val="24"/>
              </w:rPr>
              <w:t>wskaźniki zostały właściwie oszacowane w odniesieniu do zakresu projektu,</w:t>
            </w:r>
          </w:p>
          <w:p w14:paraId="6E7DEE63" w14:textId="77777777" w:rsidR="008C5D73" w:rsidRPr="008D4EBB" w:rsidRDefault="008C5D73" w:rsidP="00E2023A">
            <w:pPr>
              <w:numPr>
                <w:ilvl w:val="0"/>
                <w:numId w:val="5"/>
              </w:numPr>
              <w:spacing w:after="60" w:line="240" w:lineRule="auto"/>
              <w:ind w:left="714" w:hanging="357"/>
              <w:rPr>
                <w:rFonts w:ascii="Arial" w:hAnsi="Arial" w:cs="Arial"/>
                <w:sz w:val="24"/>
                <w:szCs w:val="24"/>
              </w:rPr>
            </w:pPr>
            <w:r w:rsidRPr="008D4EBB">
              <w:rPr>
                <w:rFonts w:ascii="Arial" w:hAnsi="Arial" w:cs="Arial"/>
                <w:sz w:val="24"/>
                <w:szCs w:val="24"/>
              </w:rPr>
              <w:t>wybrano wszystkie wskaźniki związane z realizacją projektu.</w:t>
            </w:r>
          </w:p>
          <w:p w14:paraId="60D7A762" w14:textId="77777777" w:rsidR="008C5D73" w:rsidRPr="008D4EBB" w:rsidRDefault="008C5D73" w:rsidP="00E2023A">
            <w:pPr>
              <w:spacing w:before="120" w:after="60" w:line="240" w:lineRule="auto"/>
              <w:rPr>
                <w:rFonts w:ascii="Arial" w:hAnsi="Arial" w:cs="Arial"/>
                <w:sz w:val="24"/>
                <w:szCs w:val="24"/>
              </w:rPr>
            </w:pPr>
            <w:r w:rsidRPr="008D4EBB">
              <w:rPr>
                <w:rFonts w:ascii="Arial" w:hAnsi="Arial" w:cs="Arial"/>
                <w:sz w:val="24"/>
                <w:szCs w:val="24"/>
              </w:rPr>
              <w:t>Lista obowiązujących wskaźników wraz z ich definicjami zamieszczona jest w regulaminie wyboru projektów.</w:t>
            </w:r>
          </w:p>
          <w:p w14:paraId="38155C05" w14:textId="44DCFE5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26780030"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3481D3C3"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7BA1AEB"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29870A1F" w14:textId="6D162B8A"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296BD76C" w14:textId="77777777" w:rsidTr="008D4EBB">
        <w:trPr>
          <w:trHeight w:val="416"/>
        </w:trPr>
        <w:tc>
          <w:tcPr>
            <w:tcW w:w="1109" w:type="dxa"/>
            <w:vAlign w:val="center"/>
          </w:tcPr>
          <w:p w14:paraId="47D4EBFC" w14:textId="25BB980C"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w:t>
            </w:r>
            <w:r>
              <w:rPr>
                <w:rFonts w:ascii="Arial" w:hAnsi="Arial" w:cs="Arial"/>
                <w:sz w:val="24"/>
                <w:szCs w:val="24"/>
              </w:rPr>
              <w:t>10</w:t>
            </w:r>
          </w:p>
        </w:tc>
        <w:tc>
          <w:tcPr>
            <w:tcW w:w="2898" w:type="dxa"/>
            <w:vAlign w:val="center"/>
          </w:tcPr>
          <w:p w14:paraId="6EBCD983" w14:textId="6724FBDE"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Wykonalność techniczna, technologiczna i instytucjonalna projektu</w:t>
            </w:r>
          </w:p>
        </w:tc>
        <w:tc>
          <w:tcPr>
            <w:tcW w:w="7167" w:type="dxa"/>
          </w:tcPr>
          <w:p w14:paraId="5DF15B84" w14:textId="77777777" w:rsidR="008C5D73" w:rsidRPr="008D4EBB" w:rsidRDefault="008C5D73" w:rsidP="00E2023A">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0F50CA92" w14:textId="77777777" w:rsidR="008C5D73" w:rsidRPr="008D4EBB" w:rsidRDefault="008C5D73" w:rsidP="00E2023A">
            <w:pPr>
              <w:numPr>
                <w:ilvl w:val="0"/>
                <w:numId w:val="4"/>
              </w:numPr>
              <w:spacing w:after="0" w:line="240" w:lineRule="auto"/>
              <w:rPr>
                <w:rFonts w:ascii="Arial" w:hAnsi="Arial" w:cs="Arial"/>
                <w:sz w:val="24"/>
                <w:szCs w:val="24"/>
              </w:rPr>
            </w:pPr>
            <w:r w:rsidRPr="008D4EBB">
              <w:rPr>
                <w:rFonts w:ascii="Arial" w:hAnsi="Arial" w:cs="Arial"/>
                <w:sz w:val="24"/>
                <w:szCs w:val="24"/>
              </w:rPr>
              <w:t xml:space="preserve">harmonogram realizacji projektu jest realistyczny i uwzględnia zakres rzeczowy oraz czas niezbędny na </w:t>
            </w:r>
            <w:r w:rsidRPr="008D4EBB">
              <w:rPr>
                <w:rFonts w:ascii="Arial" w:hAnsi="Arial" w:cs="Arial"/>
                <w:sz w:val="24"/>
                <w:szCs w:val="24"/>
              </w:rPr>
              <w:lastRenderedPageBreak/>
              <w:t>realizację procedur przetargowych i inne okoliczności niezbędne do realizacji tych procedur,</w:t>
            </w:r>
          </w:p>
          <w:p w14:paraId="297800EE" w14:textId="77777777" w:rsidR="008C5D73" w:rsidRPr="008D4EBB" w:rsidRDefault="008C5D73" w:rsidP="00E2023A">
            <w:pPr>
              <w:numPr>
                <w:ilvl w:val="0"/>
                <w:numId w:val="4"/>
              </w:numPr>
              <w:spacing w:after="0" w:line="240" w:lineRule="auto"/>
              <w:rPr>
                <w:rFonts w:ascii="Arial" w:hAnsi="Arial" w:cs="Arial"/>
                <w:sz w:val="24"/>
                <w:szCs w:val="24"/>
              </w:rPr>
            </w:pPr>
            <w:r w:rsidRPr="008D4EBB">
              <w:rPr>
                <w:rFonts w:ascii="Arial" w:hAnsi="Arial" w:cs="Arial"/>
                <w:sz w:val="24"/>
                <w:szCs w:val="24"/>
              </w:rPr>
              <w:t>wnioskodawca gwarantuje techniczną wykonalność projektu,</w:t>
            </w:r>
          </w:p>
          <w:p w14:paraId="7BC885A5" w14:textId="77777777" w:rsidR="008C5D73" w:rsidRPr="008D4EBB" w:rsidRDefault="008C5D73" w:rsidP="00E2023A">
            <w:pPr>
              <w:numPr>
                <w:ilvl w:val="0"/>
                <w:numId w:val="4"/>
              </w:numPr>
              <w:spacing w:after="0" w:line="240" w:lineRule="auto"/>
              <w:rPr>
                <w:rFonts w:ascii="Arial" w:hAnsi="Arial" w:cs="Arial"/>
                <w:sz w:val="24"/>
                <w:szCs w:val="24"/>
              </w:rPr>
            </w:pPr>
            <w:r w:rsidRPr="008D4EBB">
              <w:rPr>
                <w:rFonts w:ascii="Arial" w:hAnsi="Arial" w:cs="Arial"/>
                <w:sz w:val="24"/>
                <w:szCs w:val="24"/>
              </w:rPr>
              <w:t>zakres rzeczowy projektu jest technologicznie wykonalny,</w:t>
            </w:r>
          </w:p>
          <w:p w14:paraId="56BC0D51" w14:textId="77777777" w:rsidR="008C5D73" w:rsidRPr="008D4EBB" w:rsidRDefault="008C5D73" w:rsidP="00E2023A">
            <w:pPr>
              <w:numPr>
                <w:ilvl w:val="0"/>
                <w:numId w:val="4"/>
              </w:numPr>
              <w:spacing w:after="0" w:line="240" w:lineRule="auto"/>
              <w:rPr>
                <w:rFonts w:ascii="Arial" w:hAnsi="Arial" w:cs="Arial"/>
                <w:sz w:val="24"/>
                <w:szCs w:val="24"/>
              </w:rPr>
            </w:pPr>
            <w:r w:rsidRPr="008D4EBB">
              <w:rPr>
                <w:rFonts w:ascii="Arial" w:hAnsi="Arial" w:cs="Arial"/>
                <w:sz w:val="24"/>
                <w:szCs w:val="24"/>
              </w:rPr>
              <w:t>wnioskodawca posiada potencjał do prawidłowej obsługi projektu.</w:t>
            </w:r>
          </w:p>
          <w:p w14:paraId="3BB27134" w14:textId="06914878" w:rsidR="008C5D73" w:rsidRPr="008D4EBB" w:rsidRDefault="008C5D73" w:rsidP="00E2023A">
            <w:pPr>
              <w:spacing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47ADB09B"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24D0F357"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lastRenderedPageBreak/>
              <w:t>Kryterium obligatoryjne – spełnienie kryterium jest niezbędne do przyznania dofinansowania.</w:t>
            </w:r>
          </w:p>
          <w:p w14:paraId="411DC693"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76BF7156" w14:textId="0E95D679"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35AE4CAB" w14:textId="77777777" w:rsidTr="008D4EBB">
        <w:trPr>
          <w:trHeight w:val="416"/>
        </w:trPr>
        <w:tc>
          <w:tcPr>
            <w:tcW w:w="1109" w:type="dxa"/>
            <w:vAlign w:val="center"/>
          </w:tcPr>
          <w:p w14:paraId="2934025B" w14:textId="28C4DE33"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11</w:t>
            </w:r>
          </w:p>
        </w:tc>
        <w:tc>
          <w:tcPr>
            <w:tcW w:w="2898" w:type="dxa"/>
            <w:vAlign w:val="center"/>
          </w:tcPr>
          <w:p w14:paraId="1FCDC3FF" w14:textId="28D05F7A"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Wykonalność finansowa i ekonomiczna projektu</w:t>
            </w:r>
          </w:p>
        </w:tc>
        <w:tc>
          <w:tcPr>
            <w:tcW w:w="7167" w:type="dxa"/>
          </w:tcPr>
          <w:p w14:paraId="33E4CCBA" w14:textId="77777777" w:rsidR="008C5D73" w:rsidRPr="008D4EBB" w:rsidRDefault="008C5D73" w:rsidP="00E2023A">
            <w:pPr>
              <w:spacing w:before="60" w:after="0" w:line="240" w:lineRule="auto"/>
              <w:rPr>
                <w:rFonts w:ascii="Arial" w:hAnsi="Arial" w:cs="Arial"/>
                <w:sz w:val="24"/>
                <w:szCs w:val="24"/>
              </w:rPr>
            </w:pPr>
            <w:r w:rsidRPr="008D4EBB">
              <w:rPr>
                <w:rFonts w:ascii="Arial" w:hAnsi="Arial" w:cs="Arial"/>
                <w:sz w:val="24"/>
                <w:szCs w:val="24"/>
              </w:rPr>
              <w:t>W kryterium sprawdzamy, czy projekt wykazuje pozytywne efekty ekonomiczne oraz czy analiza finansowa przedsięwzięcia została przeprowadzona poprawnie, w szczególności czy:</w:t>
            </w:r>
          </w:p>
          <w:p w14:paraId="68CFED79" w14:textId="77777777" w:rsidR="008C5D73" w:rsidRPr="00B14C9A" w:rsidRDefault="008C5D73" w:rsidP="00E2023A">
            <w:pPr>
              <w:numPr>
                <w:ilvl w:val="0"/>
                <w:numId w:val="16"/>
              </w:numPr>
              <w:spacing w:before="60" w:after="0" w:line="240" w:lineRule="auto"/>
              <w:rPr>
                <w:rFonts w:ascii="Arial" w:hAnsi="Arial" w:cs="Arial"/>
                <w:sz w:val="24"/>
                <w:szCs w:val="24"/>
              </w:rPr>
            </w:pPr>
            <w:r w:rsidRPr="00B14C9A">
              <w:rPr>
                <w:rFonts w:ascii="Arial" w:hAnsi="Arial" w:cs="Arial"/>
                <w:sz w:val="24"/>
                <w:szCs w:val="24"/>
              </w:rPr>
              <w:t>wskazano źródła finansowania wkładu własnego oraz wydatków niekwalifikowalnych,</w:t>
            </w:r>
          </w:p>
          <w:p w14:paraId="0BD61A1F" w14:textId="77777777" w:rsidR="008C5D73" w:rsidRPr="00B14C9A" w:rsidRDefault="008C5D73" w:rsidP="00E2023A">
            <w:pPr>
              <w:numPr>
                <w:ilvl w:val="0"/>
                <w:numId w:val="16"/>
              </w:numPr>
              <w:spacing w:before="60" w:after="0" w:line="240" w:lineRule="auto"/>
              <w:rPr>
                <w:rFonts w:ascii="Arial" w:hAnsi="Arial" w:cs="Arial"/>
                <w:sz w:val="24"/>
                <w:szCs w:val="24"/>
              </w:rPr>
            </w:pPr>
            <w:r w:rsidRPr="00B14C9A">
              <w:rPr>
                <w:rFonts w:ascii="Arial" w:hAnsi="Arial" w:cs="Arial"/>
                <w:sz w:val="24"/>
                <w:szCs w:val="24"/>
              </w:rPr>
              <w:t xml:space="preserve">przyjęte założenia analiz finansowych są spójne i uzasadnione, </w:t>
            </w:r>
          </w:p>
          <w:p w14:paraId="2FB4BE9A" w14:textId="77777777" w:rsidR="008C5D73" w:rsidRPr="00B14C9A" w:rsidRDefault="008C5D73" w:rsidP="00E2023A">
            <w:pPr>
              <w:numPr>
                <w:ilvl w:val="0"/>
                <w:numId w:val="16"/>
              </w:numPr>
              <w:spacing w:before="60" w:after="0" w:line="240" w:lineRule="auto"/>
              <w:rPr>
                <w:rFonts w:ascii="Arial" w:hAnsi="Arial" w:cs="Arial"/>
                <w:sz w:val="24"/>
                <w:szCs w:val="24"/>
              </w:rPr>
            </w:pPr>
            <w:r w:rsidRPr="00B14C9A">
              <w:rPr>
                <w:rFonts w:ascii="Arial" w:hAnsi="Arial" w:cs="Arial"/>
                <w:sz w:val="24"/>
                <w:szCs w:val="24"/>
              </w:rPr>
              <w:t>w analizie finansowej nie ma istotnych błędów rachunkowych,</w:t>
            </w:r>
          </w:p>
          <w:p w14:paraId="4400DB48" w14:textId="77777777" w:rsidR="008C5D73" w:rsidRPr="00B14C9A" w:rsidRDefault="008C5D73" w:rsidP="00E2023A">
            <w:pPr>
              <w:numPr>
                <w:ilvl w:val="0"/>
                <w:numId w:val="16"/>
              </w:numPr>
              <w:spacing w:after="60" w:line="240" w:lineRule="auto"/>
              <w:rPr>
                <w:rFonts w:ascii="Arial" w:hAnsi="Arial" w:cs="Arial"/>
                <w:sz w:val="24"/>
                <w:szCs w:val="24"/>
              </w:rPr>
            </w:pPr>
            <w:r w:rsidRPr="00B14C9A">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6FE941FA" w14:textId="77777777" w:rsidR="008C5D73" w:rsidRPr="00B14C9A" w:rsidRDefault="008C5D73" w:rsidP="00E2023A">
            <w:pPr>
              <w:numPr>
                <w:ilvl w:val="0"/>
                <w:numId w:val="16"/>
              </w:numPr>
              <w:spacing w:line="240" w:lineRule="auto"/>
              <w:rPr>
                <w:rFonts w:ascii="Arial" w:hAnsi="Arial" w:cs="Arial"/>
                <w:sz w:val="24"/>
                <w:szCs w:val="24"/>
              </w:rPr>
            </w:pPr>
            <w:r w:rsidRPr="00B14C9A">
              <w:rPr>
                <w:rFonts w:ascii="Arial" w:hAnsi="Arial" w:cs="Arial"/>
                <w:sz w:val="24"/>
                <w:szCs w:val="24"/>
              </w:rPr>
              <w:lastRenderedPageBreak/>
              <w:t>wykazana została stabilność finansowa (wymagane dla projektów obejmujących inwestycje w infrastrukturę lub inwestycje produkcyjne).</w:t>
            </w:r>
          </w:p>
          <w:p w14:paraId="594C8ABC" w14:textId="4ADA0A63"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68733C37"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p>
          <w:p w14:paraId="27D9F5BB" w14:textId="77777777" w:rsidR="008C5D73" w:rsidRDefault="008C5D73"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6FB4C20D"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9BF9F2B"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7968D10" w14:textId="2551A03F"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5D854E27" w14:textId="77777777" w:rsidTr="008D4EBB">
        <w:trPr>
          <w:trHeight w:val="425"/>
        </w:trPr>
        <w:tc>
          <w:tcPr>
            <w:tcW w:w="1109" w:type="dxa"/>
            <w:vAlign w:val="center"/>
          </w:tcPr>
          <w:p w14:paraId="7AC01C40" w14:textId="238D1C34"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w:t>
            </w:r>
            <w:r>
              <w:rPr>
                <w:rFonts w:ascii="Arial" w:hAnsi="Arial" w:cs="Arial"/>
                <w:sz w:val="24"/>
                <w:szCs w:val="24"/>
              </w:rPr>
              <w:t>12</w:t>
            </w:r>
          </w:p>
        </w:tc>
        <w:tc>
          <w:tcPr>
            <w:tcW w:w="2898" w:type="dxa"/>
            <w:vAlign w:val="center"/>
          </w:tcPr>
          <w:p w14:paraId="3708C52D"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Kwalifikowalność wydatków</w:t>
            </w:r>
          </w:p>
        </w:tc>
        <w:tc>
          <w:tcPr>
            <w:tcW w:w="7167" w:type="dxa"/>
          </w:tcPr>
          <w:p w14:paraId="668127FC" w14:textId="77777777" w:rsidR="008C5D73" w:rsidRPr="008D4EBB" w:rsidRDefault="008C5D73" w:rsidP="00E2023A">
            <w:pPr>
              <w:spacing w:before="60" w:after="0" w:line="240" w:lineRule="auto"/>
              <w:rPr>
                <w:rFonts w:ascii="Arial" w:hAnsi="Arial" w:cs="Arial"/>
                <w:sz w:val="24"/>
                <w:szCs w:val="24"/>
              </w:rPr>
            </w:pPr>
            <w:r w:rsidRPr="008D4EBB">
              <w:rPr>
                <w:rFonts w:ascii="Arial" w:hAnsi="Arial" w:cs="Arial"/>
                <w:sz w:val="24"/>
                <w:szCs w:val="24"/>
              </w:rPr>
              <w:t>W kryterium sprawdzamy, czy wydatki wskazane w projekcie spełniają warunki kwalifikowalności, tj.:</w:t>
            </w:r>
          </w:p>
          <w:p w14:paraId="03E7EA2F" w14:textId="77777777" w:rsidR="008C5D73" w:rsidRPr="008D4EBB" w:rsidRDefault="008C5D73" w:rsidP="00E2023A">
            <w:pPr>
              <w:numPr>
                <w:ilvl w:val="0"/>
                <w:numId w:val="3"/>
              </w:numPr>
              <w:spacing w:after="0" w:line="240" w:lineRule="auto"/>
              <w:rPr>
                <w:rFonts w:ascii="Arial" w:hAnsi="Arial" w:cs="Arial"/>
                <w:sz w:val="24"/>
                <w:szCs w:val="24"/>
              </w:rPr>
            </w:pPr>
            <w:r w:rsidRPr="008D4EBB">
              <w:rPr>
                <w:rFonts w:ascii="Arial" w:hAnsi="Arial" w:cs="Arial"/>
                <w:sz w:val="24"/>
                <w:szCs w:val="24"/>
              </w:rPr>
              <w:t>zostały/</w:t>
            </w:r>
            <w:proofErr w:type="spellStart"/>
            <w:r w:rsidRPr="008D4EBB">
              <w:rPr>
                <w:rFonts w:ascii="Arial" w:hAnsi="Arial" w:cs="Arial"/>
                <w:sz w:val="24"/>
                <w:szCs w:val="24"/>
              </w:rPr>
              <w:t>ną</w:t>
            </w:r>
            <w:proofErr w:type="spellEnd"/>
            <w:r w:rsidRPr="008D4EBB">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730FB54F" w14:textId="77777777" w:rsidR="008C5D73" w:rsidRPr="008D4EBB" w:rsidRDefault="008C5D73" w:rsidP="00E2023A">
            <w:pPr>
              <w:numPr>
                <w:ilvl w:val="0"/>
                <w:numId w:val="3"/>
              </w:numPr>
              <w:spacing w:after="0" w:line="240" w:lineRule="auto"/>
              <w:rPr>
                <w:rFonts w:ascii="Arial" w:hAnsi="Arial" w:cs="Arial"/>
                <w:sz w:val="24"/>
                <w:szCs w:val="24"/>
              </w:rPr>
            </w:pPr>
            <w:r w:rsidRPr="008D4EBB">
              <w:rPr>
                <w:rFonts w:ascii="Arial" w:hAnsi="Arial" w:cs="Arial"/>
                <w:sz w:val="24"/>
                <w:szCs w:val="24"/>
              </w:rPr>
              <w:t xml:space="preserve">są zgodne z zasadami określonymi w Wytycznych </w:t>
            </w:r>
            <w:bookmarkStart w:id="9" w:name="_Hlk126574575"/>
            <w:r w:rsidRPr="008D4EBB">
              <w:rPr>
                <w:rFonts w:ascii="Arial" w:hAnsi="Arial" w:cs="Arial"/>
                <w:sz w:val="24"/>
                <w:szCs w:val="24"/>
              </w:rPr>
              <w:t>dotyczących kwalifikowalności wydatków 2021-2027</w:t>
            </w:r>
            <w:bookmarkEnd w:id="9"/>
            <w:r w:rsidRPr="008D4EBB">
              <w:rPr>
                <w:rStyle w:val="Odwoanieprzypisudolnego"/>
                <w:rFonts w:ascii="Arial" w:hAnsi="Arial" w:cs="Arial"/>
                <w:sz w:val="24"/>
                <w:szCs w:val="24"/>
              </w:rPr>
              <w:footnoteReference w:id="11"/>
            </w:r>
            <w:r w:rsidRPr="008D4EBB">
              <w:rPr>
                <w:rFonts w:ascii="Arial" w:hAnsi="Arial" w:cs="Arial"/>
                <w:sz w:val="24"/>
                <w:szCs w:val="24"/>
              </w:rPr>
              <w:t xml:space="preserve"> oraz zapisami dotyczącymi kwalifikowalności wydatków określonymi w regulaminie wyboru projektów,</w:t>
            </w:r>
          </w:p>
          <w:p w14:paraId="3CAB864B" w14:textId="77777777" w:rsidR="008C5D73" w:rsidRPr="008D4EBB" w:rsidRDefault="008C5D73" w:rsidP="00E2023A">
            <w:pPr>
              <w:numPr>
                <w:ilvl w:val="0"/>
                <w:numId w:val="3"/>
              </w:numPr>
              <w:spacing w:after="0" w:line="240" w:lineRule="auto"/>
              <w:rPr>
                <w:rFonts w:ascii="Arial" w:hAnsi="Arial" w:cs="Arial"/>
                <w:sz w:val="24"/>
                <w:szCs w:val="24"/>
              </w:rPr>
            </w:pPr>
            <w:r w:rsidRPr="008D4EBB">
              <w:rPr>
                <w:rFonts w:ascii="Arial" w:hAnsi="Arial" w:cs="Arial"/>
                <w:sz w:val="24"/>
                <w:szCs w:val="24"/>
              </w:rPr>
              <w:t xml:space="preserve">zostały uwzględnione w budżecie projektu, </w:t>
            </w:r>
          </w:p>
          <w:p w14:paraId="1B4BC8FC" w14:textId="77777777" w:rsidR="008C5D73" w:rsidRPr="008D4EBB" w:rsidRDefault="008C5D73" w:rsidP="00E2023A">
            <w:pPr>
              <w:numPr>
                <w:ilvl w:val="0"/>
                <w:numId w:val="3"/>
              </w:numPr>
              <w:spacing w:after="0" w:line="240" w:lineRule="auto"/>
              <w:rPr>
                <w:rFonts w:ascii="Arial" w:hAnsi="Arial" w:cs="Arial"/>
                <w:sz w:val="24"/>
                <w:szCs w:val="24"/>
              </w:rPr>
            </w:pPr>
            <w:r w:rsidRPr="008D4EBB">
              <w:rPr>
                <w:rFonts w:ascii="Arial" w:hAnsi="Arial" w:cs="Arial"/>
                <w:sz w:val="24"/>
                <w:szCs w:val="24"/>
              </w:rPr>
              <w:t>są niezbędne do realizacji celów projektu i zostaną poniesione w związku z realizacją projektu,</w:t>
            </w:r>
          </w:p>
          <w:p w14:paraId="456A27F0" w14:textId="77777777" w:rsidR="008C5D73" w:rsidRPr="008D4EBB" w:rsidRDefault="008C5D73" w:rsidP="00E2023A">
            <w:pPr>
              <w:numPr>
                <w:ilvl w:val="0"/>
                <w:numId w:val="3"/>
              </w:numPr>
              <w:spacing w:after="0" w:line="240" w:lineRule="auto"/>
              <w:ind w:left="714" w:hanging="357"/>
              <w:rPr>
                <w:rFonts w:ascii="Arial" w:hAnsi="Arial" w:cs="Arial"/>
                <w:sz w:val="24"/>
                <w:szCs w:val="24"/>
              </w:rPr>
            </w:pPr>
            <w:r w:rsidRPr="008D4EBB">
              <w:rPr>
                <w:rFonts w:ascii="Arial" w:hAnsi="Arial" w:cs="Arial"/>
                <w:sz w:val="24"/>
                <w:szCs w:val="24"/>
              </w:rPr>
              <w:t>zostaną dokonane w sposób racjonalny i efektywny z zachowaniem zasad uzyskiwania najlepszych efektów z danych nakładów,</w:t>
            </w:r>
          </w:p>
          <w:p w14:paraId="148B0B77" w14:textId="77777777" w:rsidR="008C5D73" w:rsidRPr="008D4EBB" w:rsidRDefault="008C5D73" w:rsidP="00E2023A">
            <w:pPr>
              <w:numPr>
                <w:ilvl w:val="0"/>
                <w:numId w:val="3"/>
              </w:numPr>
              <w:spacing w:after="0" w:line="240" w:lineRule="auto"/>
              <w:ind w:left="714" w:hanging="357"/>
              <w:rPr>
                <w:rFonts w:ascii="Arial" w:hAnsi="Arial" w:cs="Arial"/>
                <w:sz w:val="24"/>
                <w:szCs w:val="24"/>
              </w:rPr>
            </w:pPr>
            <w:r w:rsidRPr="008D4EBB">
              <w:rPr>
                <w:rFonts w:ascii="Arial" w:hAnsi="Arial" w:cs="Arial"/>
                <w:sz w:val="24"/>
                <w:szCs w:val="24"/>
              </w:rPr>
              <w:lastRenderedPageBreak/>
              <w:t>czy stawkę ryczałtową na koszty pośrednie ustalono prawidłowo (jeśli dotyczy).</w:t>
            </w:r>
          </w:p>
          <w:p w14:paraId="7BE7CED8" w14:textId="7777777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06F72983"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92E01F4"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CD2C98B"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FD79BEB" w14:textId="477D64E2"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55C61572" w14:textId="77777777" w:rsidTr="008D4EBB">
        <w:trPr>
          <w:trHeight w:val="425"/>
        </w:trPr>
        <w:tc>
          <w:tcPr>
            <w:tcW w:w="1109" w:type="dxa"/>
            <w:vAlign w:val="center"/>
          </w:tcPr>
          <w:p w14:paraId="5E140874" w14:textId="777FA9EA"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B.1</w:t>
            </w:r>
            <w:r>
              <w:rPr>
                <w:rFonts w:ascii="Arial" w:hAnsi="Arial" w:cs="Arial"/>
                <w:sz w:val="24"/>
                <w:szCs w:val="24"/>
              </w:rPr>
              <w:t>3</w:t>
            </w:r>
          </w:p>
        </w:tc>
        <w:tc>
          <w:tcPr>
            <w:tcW w:w="2898" w:type="dxa"/>
            <w:vAlign w:val="center"/>
          </w:tcPr>
          <w:p w14:paraId="169CCBCA" w14:textId="0A88C3DB"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Projekt jest zgodny z zasadą równości szans </w:t>
            </w:r>
            <w:r w:rsidR="00152E1E" w:rsidRPr="008D4EBB">
              <w:rPr>
                <w:rFonts w:ascii="Arial" w:hAnsi="Arial" w:cs="Arial"/>
                <w:sz w:val="24"/>
                <w:szCs w:val="24"/>
              </w:rPr>
              <w:t>i niedyskryminacji</w:t>
            </w:r>
            <w:r w:rsidRPr="008D4EBB">
              <w:rPr>
                <w:rFonts w:ascii="Arial" w:hAnsi="Arial" w:cs="Arial"/>
                <w:sz w:val="24"/>
                <w:szCs w:val="24"/>
              </w:rPr>
              <w:t>, w tym dostępności dla osób z niepełnosprawnościami</w:t>
            </w:r>
          </w:p>
        </w:tc>
        <w:tc>
          <w:tcPr>
            <w:tcW w:w="7167" w:type="dxa"/>
          </w:tcPr>
          <w:p w14:paraId="1842D4DC"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18A684B"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5CFF15E"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TAK/NIE </w:t>
            </w:r>
          </w:p>
          <w:p w14:paraId="556B811C"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25643882" w14:textId="77777777" w:rsidR="008C5D73"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10D88FB2"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2096D715" w14:textId="3093FD55"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745F0911" w14:textId="77777777" w:rsidTr="008D4EBB">
        <w:trPr>
          <w:trHeight w:val="425"/>
        </w:trPr>
        <w:tc>
          <w:tcPr>
            <w:tcW w:w="1109" w:type="dxa"/>
            <w:vAlign w:val="center"/>
          </w:tcPr>
          <w:p w14:paraId="2B31A7EF" w14:textId="77A66A98"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B.1</w:t>
            </w:r>
            <w:r>
              <w:rPr>
                <w:rFonts w:ascii="Arial" w:hAnsi="Arial" w:cs="Arial"/>
                <w:sz w:val="24"/>
                <w:szCs w:val="24"/>
              </w:rPr>
              <w:t>4</w:t>
            </w:r>
          </w:p>
        </w:tc>
        <w:tc>
          <w:tcPr>
            <w:tcW w:w="2898" w:type="dxa"/>
            <w:vAlign w:val="center"/>
          </w:tcPr>
          <w:p w14:paraId="2B04366B"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Projekt jest zgodny z Kartą Praw Podstawowych Unii Europejskiej</w:t>
            </w:r>
          </w:p>
        </w:tc>
        <w:tc>
          <w:tcPr>
            <w:tcW w:w="7167" w:type="dxa"/>
          </w:tcPr>
          <w:p w14:paraId="5BA8825B"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Kartą Praw Podstawowych Unii Europejskiej z dnia 26 października 2012 r. (Dz. Urz. UE C 326/391 z 26.10.2012) w zakresie odnoszącym się do sposobu realizacji, zakresu projektu i wnioskodawcy.</w:t>
            </w:r>
          </w:p>
          <w:p w14:paraId="6A9DD4F1"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w:t>
            </w:r>
            <w:r w:rsidRPr="008D4EBB">
              <w:rPr>
                <w:rFonts w:ascii="Arial" w:hAnsi="Arial" w:cs="Arial"/>
                <w:sz w:val="24"/>
                <w:szCs w:val="24"/>
              </w:rPr>
              <w:lastRenderedPageBreak/>
              <w:t>oceniających mogą być pomocne Wytyczne Komisji Europejskiej dotyczące zapewnienia poszanowania Karty praw podstawowych Unii Europejskiej przy wdrażaniu europejskich funduszy strukturalnych i inwestycyjnych, w szczególności załącznik nr III.</w:t>
            </w:r>
          </w:p>
          <w:p w14:paraId="2B96D39E" w14:textId="7777777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4411F67"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TAK/NIE</w:t>
            </w:r>
          </w:p>
          <w:p w14:paraId="615E8570"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52D3C2A5" w14:textId="77777777" w:rsidR="008C5D73"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0DF0671"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lastRenderedPageBreak/>
              <w:t xml:space="preserve">Kryterium uznaje się za spełnione, jeżeli odpowiedź będzie pozytywna. </w:t>
            </w:r>
          </w:p>
          <w:p w14:paraId="4ED8F5EB" w14:textId="386A6771"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6286ADE0" w14:textId="77777777" w:rsidTr="008D4EBB">
        <w:trPr>
          <w:trHeight w:val="425"/>
        </w:trPr>
        <w:tc>
          <w:tcPr>
            <w:tcW w:w="1109" w:type="dxa"/>
            <w:vAlign w:val="center"/>
          </w:tcPr>
          <w:p w14:paraId="7CEBC310" w14:textId="46543B56"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B.1</w:t>
            </w:r>
            <w:r>
              <w:rPr>
                <w:rFonts w:ascii="Arial" w:hAnsi="Arial" w:cs="Arial"/>
                <w:sz w:val="24"/>
                <w:szCs w:val="24"/>
              </w:rPr>
              <w:t>5</w:t>
            </w:r>
          </w:p>
        </w:tc>
        <w:tc>
          <w:tcPr>
            <w:tcW w:w="2898" w:type="dxa"/>
            <w:vAlign w:val="center"/>
          </w:tcPr>
          <w:p w14:paraId="7BA7409C"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Projekt jest zgodny z Konwencją o Prawach Osób Niepełnosprawnych</w:t>
            </w:r>
          </w:p>
        </w:tc>
        <w:tc>
          <w:tcPr>
            <w:tcW w:w="7167" w:type="dxa"/>
          </w:tcPr>
          <w:p w14:paraId="5A668DFE" w14:textId="77777777" w:rsidR="008C5D73" w:rsidRPr="008D4EBB" w:rsidRDefault="008C5D73" w:rsidP="00E2023A">
            <w:pPr>
              <w:spacing w:before="60" w:after="60" w:line="240" w:lineRule="auto"/>
              <w:rPr>
                <w:rFonts w:ascii="Arial" w:hAnsi="Arial" w:cs="Arial"/>
                <w:sz w:val="24"/>
                <w:szCs w:val="24"/>
              </w:rPr>
            </w:pPr>
            <w:r w:rsidRPr="008D4EBB">
              <w:rPr>
                <w:rFonts w:ascii="Arial" w:hAnsi="Arial" w:cs="Arial"/>
                <w:sz w:val="24"/>
                <w:szCs w:val="24"/>
              </w:rPr>
              <w:t xml:space="preserve">W kryterium sprawdzamy, czy projekt jest zgodny z Konwencją o Prawach Osób Niepełnosprawnych sporządzoną w Nowym Jorku dnia 13 grudnia 2006 r. (Dz. U. z 2012 r. poz. 1169 z </w:t>
            </w:r>
            <w:proofErr w:type="spellStart"/>
            <w:r w:rsidRPr="008D4EBB">
              <w:rPr>
                <w:rFonts w:ascii="Arial" w:hAnsi="Arial" w:cs="Arial"/>
                <w:sz w:val="24"/>
                <w:szCs w:val="24"/>
              </w:rPr>
              <w:t>późn</w:t>
            </w:r>
            <w:proofErr w:type="spellEnd"/>
            <w:r w:rsidRPr="008D4EBB">
              <w:rPr>
                <w:rFonts w:ascii="Arial" w:hAnsi="Arial" w:cs="Arial"/>
                <w:sz w:val="24"/>
                <w:szCs w:val="24"/>
              </w:rPr>
              <w:t>. zm.) w zakresie odnoszącym się do sposobu realizacji, zakresu projektu i wnioskodawcy.</w:t>
            </w:r>
          </w:p>
          <w:p w14:paraId="2B6223B7" w14:textId="77777777" w:rsidR="008C5D73" w:rsidRPr="008D4EBB" w:rsidRDefault="008C5D73" w:rsidP="00E2023A">
            <w:pPr>
              <w:spacing w:after="60" w:line="240" w:lineRule="auto"/>
              <w:rPr>
                <w:rFonts w:ascii="Arial" w:hAnsi="Arial" w:cs="Arial"/>
                <w:sz w:val="24"/>
                <w:szCs w:val="24"/>
              </w:rPr>
            </w:pPr>
            <w:r w:rsidRPr="008D4EBB">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0FA4D6C6" w14:textId="7777777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1D014DD"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TAK/NIE</w:t>
            </w:r>
          </w:p>
          <w:p w14:paraId="66BD3F32"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5AF35784"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C5C2F4"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681AADB4" w14:textId="650F316A"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8C5D73" w:rsidRPr="008D4EBB" w14:paraId="698F0CEE" w14:textId="77777777" w:rsidTr="008D4EBB">
        <w:trPr>
          <w:trHeight w:val="425"/>
        </w:trPr>
        <w:tc>
          <w:tcPr>
            <w:tcW w:w="1109" w:type="dxa"/>
            <w:vAlign w:val="center"/>
          </w:tcPr>
          <w:p w14:paraId="63C96242" w14:textId="28751E4C"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B.1</w:t>
            </w:r>
            <w:r>
              <w:rPr>
                <w:rFonts w:ascii="Arial" w:hAnsi="Arial" w:cs="Arial"/>
                <w:sz w:val="24"/>
                <w:szCs w:val="24"/>
              </w:rPr>
              <w:t>6</w:t>
            </w:r>
          </w:p>
        </w:tc>
        <w:tc>
          <w:tcPr>
            <w:tcW w:w="2898" w:type="dxa"/>
            <w:vAlign w:val="center"/>
          </w:tcPr>
          <w:p w14:paraId="3FCB6FCB"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Projekt jest zgodny z zasadą równości kobiet i mężczyzn</w:t>
            </w:r>
          </w:p>
        </w:tc>
        <w:tc>
          <w:tcPr>
            <w:tcW w:w="7167" w:type="dxa"/>
          </w:tcPr>
          <w:p w14:paraId="7A8C9536" w14:textId="7777777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 xml:space="preserve">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w:t>
            </w:r>
            <w:r w:rsidRPr="008D4EBB">
              <w:rPr>
                <w:rFonts w:ascii="Arial" w:hAnsi="Arial" w:cs="Arial"/>
                <w:sz w:val="24"/>
                <w:szCs w:val="24"/>
              </w:rPr>
              <w:lastRenderedPageBreak/>
              <w:t>nie dochodziło do dyskryminacji i wykluczenia ze względu na płeć.</w:t>
            </w:r>
          </w:p>
          <w:p w14:paraId="3E687BA5" w14:textId="77777777" w:rsidR="008C5D73" w:rsidRPr="008D4EBB" w:rsidRDefault="008C5D73" w:rsidP="00E2023A">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95C2D5A"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lastRenderedPageBreak/>
              <w:t>TAK/NIE</w:t>
            </w:r>
          </w:p>
          <w:p w14:paraId="7044A950" w14:textId="77777777"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14BD2F98"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0C852CF" w14:textId="77777777" w:rsidR="008C5D73" w:rsidRPr="008D4EBB" w:rsidRDefault="008C5D73" w:rsidP="00E2023A">
            <w:pPr>
              <w:spacing w:before="120" w:after="0" w:line="240" w:lineRule="auto"/>
              <w:rPr>
                <w:rFonts w:ascii="Arial" w:hAnsi="Arial" w:cs="Arial"/>
                <w:sz w:val="24"/>
                <w:szCs w:val="24"/>
              </w:rPr>
            </w:pPr>
            <w:r w:rsidRPr="008D4EBB">
              <w:rPr>
                <w:rFonts w:ascii="Arial" w:hAnsi="Arial" w:cs="Arial"/>
                <w:sz w:val="24"/>
                <w:szCs w:val="24"/>
              </w:rPr>
              <w:lastRenderedPageBreak/>
              <w:t xml:space="preserve">Kryterium uznaje się za spełnione, jeżeli odpowiedź będzie pozytywna. </w:t>
            </w:r>
          </w:p>
          <w:p w14:paraId="6E3B072C" w14:textId="12E7A7C5" w:rsidR="008C5D73" w:rsidRPr="008D4EBB" w:rsidRDefault="008C5D73"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bl>
    <w:p w14:paraId="255683C7" w14:textId="3362A4AA" w:rsidR="007257F1" w:rsidRPr="00F603A5" w:rsidRDefault="007257F1" w:rsidP="00E2023A">
      <w:pPr>
        <w:pStyle w:val="Nagwek1"/>
        <w:numPr>
          <w:ilvl w:val="0"/>
          <w:numId w:val="27"/>
        </w:numPr>
        <w:spacing w:before="360"/>
        <w:rPr>
          <w:rFonts w:ascii="Arial" w:hAnsi="Arial" w:cs="Arial"/>
          <w:sz w:val="24"/>
          <w:szCs w:val="24"/>
        </w:rPr>
      </w:pPr>
      <w:r w:rsidRPr="00F603A5">
        <w:rPr>
          <w:rFonts w:ascii="Arial" w:hAnsi="Arial" w:cs="Arial"/>
          <w:sz w:val="24"/>
          <w:szCs w:val="24"/>
        </w:rPr>
        <w:lastRenderedPageBreak/>
        <w:t>KRYTERIA MERYTORYCZNE SZCZEGÓŁOWE</w:t>
      </w:r>
    </w:p>
    <w:tbl>
      <w:tblP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5"/>
        <w:gridCol w:w="7238"/>
        <w:gridCol w:w="2964"/>
      </w:tblGrid>
      <w:tr w:rsidR="00335EE2" w:rsidRPr="008D4EBB" w14:paraId="333A21F0" w14:textId="77777777" w:rsidTr="00E2023A">
        <w:trPr>
          <w:tblHeader/>
        </w:trPr>
        <w:tc>
          <w:tcPr>
            <w:tcW w:w="1129" w:type="dxa"/>
            <w:shd w:val="clear" w:color="auto" w:fill="E7E6E6"/>
            <w:vAlign w:val="center"/>
          </w:tcPr>
          <w:p w14:paraId="719CFFD9" w14:textId="403DA598" w:rsidR="00335EE2" w:rsidRPr="00DE7194" w:rsidRDefault="00335EE2" w:rsidP="00E2023A">
            <w:pPr>
              <w:spacing w:after="0" w:line="240" w:lineRule="auto"/>
              <w:rPr>
                <w:rFonts w:ascii="Arial" w:hAnsi="Arial" w:cs="Arial"/>
                <w:b/>
                <w:bCs/>
                <w:sz w:val="24"/>
                <w:szCs w:val="24"/>
              </w:rPr>
            </w:pPr>
            <w:r w:rsidRPr="00DE7194">
              <w:rPr>
                <w:rFonts w:ascii="Arial" w:hAnsi="Arial" w:cs="Arial"/>
                <w:b/>
                <w:bCs/>
                <w:sz w:val="24"/>
                <w:szCs w:val="24"/>
              </w:rPr>
              <w:t>Numer</w:t>
            </w:r>
          </w:p>
        </w:tc>
        <w:tc>
          <w:tcPr>
            <w:tcW w:w="2835" w:type="dxa"/>
            <w:shd w:val="clear" w:color="auto" w:fill="E7E6E6"/>
            <w:vAlign w:val="center"/>
          </w:tcPr>
          <w:p w14:paraId="39571CB3" w14:textId="617571D6" w:rsidR="00335EE2" w:rsidRPr="00DE7194" w:rsidRDefault="00335EE2" w:rsidP="00E2023A">
            <w:pPr>
              <w:spacing w:after="0" w:line="240" w:lineRule="auto"/>
              <w:rPr>
                <w:rFonts w:ascii="Arial" w:hAnsi="Arial" w:cs="Arial"/>
                <w:b/>
                <w:bCs/>
                <w:sz w:val="24"/>
                <w:szCs w:val="24"/>
              </w:rPr>
            </w:pPr>
            <w:r w:rsidRPr="00DE7194">
              <w:rPr>
                <w:rFonts w:ascii="Arial" w:hAnsi="Arial" w:cs="Arial"/>
                <w:b/>
                <w:bCs/>
                <w:sz w:val="24"/>
                <w:szCs w:val="24"/>
              </w:rPr>
              <w:t>Nazwa</w:t>
            </w:r>
          </w:p>
        </w:tc>
        <w:tc>
          <w:tcPr>
            <w:tcW w:w="7238" w:type="dxa"/>
            <w:shd w:val="clear" w:color="auto" w:fill="E7E6E6"/>
            <w:vAlign w:val="center"/>
          </w:tcPr>
          <w:p w14:paraId="5DF4D7F8" w14:textId="77777777" w:rsidR="00335EE2" w:rsidRPr="00DE7194" w:rsidRDefault="00335EE2" w:rsidP="00E2023A">
            <w:pPr>
              <w:spacing w:before="60" w:after="0" w:line="240" w:lineRule="auto"/>
              <w:rPr>
                <w:rFonts w:ascii="Arial" w:hAnsi="Arial" w:cs="Arial"/>
                <w:b/>
                <w:bCs/>
                <w:sz w:val="24"/>
                <w:szCs w:val="24"/>
              </w:rPr>
            </w:pPr>
            <w:r w:rsidRPr="00DE7194">
              <w:rPr>
                <w:rFonts w:ascii="Arial" w:hAnsi="Arial" w:cs="Arial"/>
                <w:b/>
                <w:bCs/>
                <w:sz w:val="24"/>
                <w:szCs w:val="24"/>
              </w:rPr>
              <w:t>Definicja kryterium</w:t>
            </w:r>
          </w:p>
        </w:tc>
        <w:tc>
          <w:tcPr>
            <w:tcW w:w="2964" w:type="dxa"/>
            <w:shd w:val="clear" w:color="auto" w:fill="E7E6E6"/>
            <w:vAlign w:val="center"/>
          </w:tcPr>
          <w:p w14:paraId="150E26E1" w14:textId="77777777" w:rsidR="00335EE2" w:rsidRPr="00DE7194" w:rsidRDefault="00335EE2" w:rsidP="00E2023A">
            <w:pPr>
              <w:spacing w:after="0" w:line="240" w:lineRule="auto"/>
              <w:rPr>
                <w:rFonts w:ascii="Arial" w:hAnsi="Arial" w:cs="Arial"/>
                <w:b/>
                <w:bCs/>
                <w:sz w:val="24"/>
                <w:szCs w:val="24"/>
              </w:rPr>
            </w:pPr>
            <w:r w:rsidRPr="00DE7194">
              <w:rPr>
                <w:rFonts w:ascii="Arial" w:hAnsi="Arial" w:cs="Arial"/>
                <w:b/>
                <w:bCs/>
                <w:sz w:val="24"/>
                <w:szCs w:val="24"/>
              </w:rPr>
              <w:t>Opis znaczenia kryterium</w:t>
            </w:r>
          </w:p>
          <w:p w14:paraId="5AF63AC9" w14:textId="77777777" w:rsidR="00335EE2" w:rsidRPr="00DE7194" w:rsidRDefault="00335EE2" w:rsidP="00E2023A">
            <w:pPr>
              <w:spacing w:after="0" w:line="240" w:lineRule="auto"/>
              <w:rPr>
                <w:rFonts w:ascii="Arial" w:hAnsi="Arial" w:cs="Arial"/>
                <w:b/>
                <w:bCs/>
                <w:sz w:val="24"/>
                <w:szCs w:val="24"/>
              </w:rPr>
            </w:pPr>
            <w:r w:rsidRPr="00DE7194">
              <w:rPr>
                <w:rFonts w:ascii="Arial" w:hAnsi="Arial" w:cs="Arial"/>
                <w:b/>
                <w:bCs/>
                <w:sz w:val="24"/>
                <w:szCs w:val="24"/>
              </w:rPr>
              <w:t>(sposób oceny)</w:t>
            </w:r>
          </w:p>
        </w:tc>
      </w:tr>
      <w:tr w:rsidR="00335EE2" w:rsidRPr="008D4EBB" w14:paraId="1E3C503F" w14:textId="77777777" w:rsidTr="00335EE2">
        <w:tc>
          <w:tcPr>
            <w:tcW w:w="1129" w:type="dxa"/>
            <w:vAlign w:val="center"/>
          </w:tcPr>
          <w:p w14:paraId="1672DA56" w14:textId="15A7FAB3" w:rsidR="00335EE2" w:rsidRPr="0082414F" w:rsidRDefault="00335EE2" w:rsidP="00E2023A">
            <w:pPr>
              <w:spacing w:after="60" w:line="240" w:lineRule="auto"/>
              <w:rPr>
                <w:rFonts w:ascii="Arial" w:hAnsi="Arial" w:cs="Arial"/>
                <w:sz w:val="24"/>
                <w:szCs w:val="24"/>
              </w:rPr>
            </w:pPr>
            <w:r>
              <w:rPr>
                <w:rFonts w:ascii="Arial" w:hAnsi="Arial" w:cs="Arial"/>
                <w:sz w:val="24"/>
                <w:szCs w:val="24"/>
              </w:rPr>
              <w:t>C.1</w:t>
            </w:r>
          </w:p>
        </w:tc>
        <w:tc>
          <w:tcPr>
            <w:tcW w:w="2835" w:type="dxa"/>
            <w:vAlign w:val="center"/>
          </w:tcPr>
          <w:p w14:paraId="7B46E5EE" w14:textId="51B23FCE" w:rsidR="00335EE2" w:rsidRPr="008D4EBB" w:rsidRDefault="00335EE2" w:rsidP="00E2023A">
            <w:pPr>
              <w:spacing w:after="60" w:line="240" w:lineRule="auto"/>
              <w:rPr>
                <w:rFonts w:ascii="Arial" w:hAnsi="Arial" w:cs="Arial"/>
                <w:sz w:val="24"/>
                <w:szCs w:val="24"/>
              </w:rPr>
            </w:pPr>
            <w:r w:rsidRPr="0082414F">
              <w:rPr>
                <w:rFonts w:ascii="Arial" w:hAnsi="Arial" w:cs="Arial"/>
                <w:sz w:val="24"/>
                <w:szCs w:val="24"/>
              </w:rPr>
              <w:t>Zgodność z dokumentami strategicznymi</w:t>
            </w:r>
          </w:p>
        </w:tc>
        <w:tc>
          <w:tcPr>
            <w:tcW w:w="7238" w:type="dxa"/>
          </w:tcPr>
          <w:p w14:paraId="4BE3EA22" w14:textId="77777777" w:rsidR="00AD532B" w:rsidRPr="00AD532B" w:rsidRDefault="00AD532B" w:rsidP="00E2023A">
            <w:pPr>
              <w:spacing w:before="120" w:after="0" w:line="240" w:lineRule="auto"/>
              <w:rPr>
                <w:rFonts w:ascii="Arial" w:hAnsi="Arial" w:cs="Arial"/>
                <w:sz w:val="24"/>
                <w:szCs w:val="24"/>
              </w:rPr>
            </w:pPr>
            <w:r w:rsidRPr="00AD532B">
              <w:rPr>
                <w:rFonts w:ascii="Arial" w:hAnsi="Arial" w:cs="Arial"/>
                <w:sz w:val="24"/>
                <w:szCs w:val="24"/>
              </w:rPr>
              <w:t>W tym kryterium sprawdzamy, czy projekt realizuje cele wynikające z dokumentu z zakresu planowania transportu miejskiego.</w:t>
            </w:r>
          </w:p>
          <w:p w14:paraId="0A848A1D" w14:textId="77777777" w:rsidR="00AD532B" w:rsidRPr="00AD532B" w:rsidRDefault="00AD532B" w:rsidP="00E2023A">
            <w:pPr>
              <w:spacing w:before="120" w:after="0" w:line="240" w:lineRule="auto"/>
              <w:rPr>
                <w:rFonts w:ascii="Arial" w:hAnsi="Arial" w:cs="Arial"/>
                <w:sz w:val="24"/>
                <w:szCs w:val="24"/>
              </w:rPr>
            </w:pPr>
            <w:r w:rsidRPr="00AD532B">
              <w:rPr>
                <w:rFonts w:ascii="Arial" w:hAnsi="Arial" w:cs="Arial"/>
                <w:sz w:val="24"/>
                <w:szCs w:val="24"/>
              </w:rPr>
              <w:t>Właściwym dokumentem jest:</w:t>
            </w:r>
          </w:p>
          <w:p w14:paraId="19B33582" w14:textId="4F6BB6D2" w:rsidR="00AD532B" w:rsidRPr="00AD532B" w:rsidRDefault="00AD532B" w:rsidP="00E2023A">
            <w:pPr>
              <w:pStyle w:val="Akapitzlist"/>
              <w:numPr>
                <w:ilvl w:val="0"/>
                <w:numId w:val="25"/>
              </w:numPr>
              <w:spacing w:before="60" w:after="0" w:line="240" w:lineRule="auto"/>
              <w:rPr>
                <w:rFonts w:ascii="Arial" w:hAnsi="Arial" w:cs="Arial"/>
                <w:sz w:val="24"/>
                <w:szCs w:val="24"/>
              </w:rPr>
            </w:pPr>
            <w:r w:rsidRPr="00AD532B">
              <w:rPr>
                <w:rFonts w:ascii="Arial" w:hAnsi="Arial" w:cs="Arial"/>
                <w:sz w:val="24"/>
                <w:szCs w:val="24"/>
              </w:rPr>
              <w:t>dla miast wojewódzkich oraz gmin położonych w ich obszarze funkcjonalnym - Plan Zrównoważonej Mobilności Miejskiej (SUMP),</w:t>
            </w:r>
          </w:p>
          <w:p w14:paraId="0B187956" w14:textId="1A0AE448" w:rsidR="00AD532B" w:rsidRPr="00AD532B" w:rsidRDefault="00AD532B" w:rsidP="00E2023A">
            <w:pPr>
              <w:pStyle w:val="Akapitzlist"/>
              <w:numPr>
                <w:ilvl w:val="0"/>
                <w:numId w:val="25"/>
              </w:numPr>
              <w:spacing w:before="60" w:after="0" w:line="240" w:lineRule="auto"/>
              <w:rPr>
                <w:rFonts w:ascii="Arial" w:hAnsi="Arial" w:cs="Arial"/>
                <w:sz w:val="24"/>
                <w:szCs w:val="24"/>
              </w:rPr>
            </w:pPr>
            <w:r w:rsidRPr="00AD532B">
              <w:rPr>
                <w:rFonts w:ascii="Arial" w:hAnsi="Arial" w:cs="Arial"/>
                <w:sz w:val="24"/>
                <w:szCs w:val="24"/>
              </w:rPr>
              <w:t>dla miast o liczbie mieszkańców powyżej 100 tys.</w:t>
            </w:r>
            <w:commentRangeStart w:id="10"/>
            <w:ins w:id="11" w:author="Dagmara Wend" w:date="2025-01-13T07:53:00Z" w16du:dateUtc="2025-01-13T06:53:00Z">
              <w:r w:rsidR="001D2587">
                <w:rPr>
                  <w:rStyle w:val="Odwoanieprzypisudolnego"/>
                  <w:rFonts w:ascii="Arial" w:hAnsi="Arial" w:cs="Arial"/>
                  <w:sz w:val="24"/>
                  <w:szCs w:val="24"/>
                </w:rPr>
                <w:footnoteReference w:id="12"/>
              </w:r>
            </w:ins>
            <w:commentRangeEnd w:id="10"/>
            <w:ins w:id="14" w:author="Dagmara Wend" w:date="2025-01-13T07:54:00Z" w16du:dateUtc="2025-01-13T06:54:00Z">
              <w:r w:rsidR="001D2587">
                <w:rPr>
                  <w:rStyle w:val="Odwoaniedokomentarza"/>
                  <w:lang w:eastAsia="x-none"/>
                </w:rPr>
                <w:commentReference w:id="10"/>
              </w:r>
            </w:ins>
            <w:r w:rsidR="00DB709A" w:rsidRPr="00AD532B">
              <w:rPr>
                <w:rFonts w:ascii="Arial" w:hAnsi="Arial" w:cs="Arial"/>
                <w:sz w:val="24"/>
                <w:szCs w:val="24"/>
              </w:rPr>
              <w:t xml:space="preserve"> </w:t>
            </w:r>
            <w:r w:rsidRPr="00AD532B">
              <w:rPr>
                <w:rFonts w:ascii="Arial" w:hAnsi="Arial" w:cs="Arial"/>
                <w:sz w:val="24"/>
                <w:szCs w:val="24"/>
              </w:rPr>
              <w:t xml:space="preserve">oraz gmin położonych w ich obszarze funkcjonalnym, z wyłączeniem miast wojewódzkich - Plan Zrównoważonej Mobilności Miejskiej (SUMP) lub właściwa strategii  IIT dla OPPT, z zastrzeżeniem, że SUMP zostanie przyjęty </w:t>
            </w:r>
            <w:r w:rsidRPr="00AD532B">
              <w:rPr>
                <w:rFonts w:ascii="Arial" w:hAnsi="Arial" w:cs="Arial"/>
                <w:sz w:val="24"/>
                <w:szCs w:val="24"/>
              </w:rPr>
              <w:lastRenderedPageBreak/>
              <w:t>najpóźniej do 31.12.2025 r. a stosowne zobowiązanie do zachowania zgodności projektu z SUMP znajdzie się  we wniosku,</w:t>
            </w:r>
          </w:p>
          <w:p w14:paraId="44F37D72" w14:textId="54052B76" w:rsidR="00AD532B" w:rsidRPr="00AD532B" w:rsidRDefault="00AD532B" w:rsidP="00E2023A">
            <w:pPr>
              <w:pStyle w:val="Akapitzlist"/>
              <w:numPr>
                <w:ilvl w:val="0"/>
                <w:numId w:val="25"/>
              </w:numPr>
              <w:spacing w:before="120" w:after="0" w:line="240" w:lineRule="auto"/>
              <w:rPr>
                <w:rFonts w:ascii="Arial" w:hAnsi="Arial" w:cs="Arial"/>
                <w:sz w:val="24"/>
                <w:szCs w:val="24"/>
              </w:rPr>
            </w:pPr>
            <w:r w:rsidRPr="00AD532B">
              <w:rPr>
                <w:rFonts w:ascii="Arial" w:hAnsi="Arial" w:cs="Arial"/>
                <w:sz w:val="24"/>
                <w:szCs w:val="24"/>
              </w:rPr>
              <w:t>dla miast o liczbie mieszkańców poniżej 100 tys.</w:t>
            </w:r>
            <w:commentRangeStart w:id="15"/>
            <w:ins w:id="16" w:author="Dagmara Wend" w:date="2025-01-13T07:53:00Z" w16du:dateUtc="2025-01-13T06:53:00Z">
              <w:r w:rsidR="001D2587">
                <w:rPr>
                  <w:rStyle w:val="Odwoanieprzypisudolnego"/>
                  <w:rFonts w:ascii="Arial" w:hAnsi="Arial" w:cs="Arial"/>
                  <w:sz w:val="24"/>
                  <w:szCs w:val="24"/>
                </w:rPr>
                <w:footnoteReference w:id="13"/>
              </w:r>
            </w:ins>
            <w:r w:rsidRPr="00AD532B">
              <w:rPr>
                <w:rFonts w:ascii="Arial" w:hAnsi="Arial" w:cs="Arial"/>
                <w:sz w:val="24"/>
                <w:szCs w:val="24"/>
              </w:rPr>
              <w:t xml:space="preserve"> </w:t>
            </w:r>
            <w:commentRangeEnd w:id="15"/>
            <w:r w:rsidR="001D2587">
              <w:rPr>
                <w:rStyle w:val="Odwoaniedokomentarza"/>
                <w:lang w:eastAsia="x-none"/>
              </w:rPr>
              <w:commentReference w:id="15"/>
            </w:r>
            <w:r w:rsidRPr="00AD532B">
              <w:rPr>
                <w:rFonts w:ascii="Arial" w:hAnsi="Arial" w:cs="Arial"/>
                <w:sz w:val="24"/>
                <w:szCs w:val="24"/>
              </w:rPr>
              <w:t>– Plan Zrównoważonej Mobilności Miejskiej (SUMP) lub właściwa strategia IIT dla OPPT.</w:t>
            </w:r>
          </w:p>
          <w:p w14:paraId="0E164C23" w14:textId="31962A4E" w:rsidR="00AD532B" w:rsidRPr="00AD532B" w:rsidRDefault="00AD532B" w:rsidP="00E2023A">
            <w:pPr>
              <w:spacing w:before="120" w:after="0" w:line="240" w:lineRule="auto"/>
              <w:rPr>
                <w:rFonts w:ascii="Arial" w:hAnsi="Arial" w:cs="Arial"/>
                <w:sz w:val="24"/>
                <w:szCs w:val="24"/>
              </w:rPr>
            </w:pPr>
            <w:r w:rsidRPr="00AD532B">
              <w:rPr>
                <w:rFonts w:ascii="Arial" w:hAnsi="Arial" w:cs="Arial"/>
                <w:sz w:val="24"/>
                <w:szCs w:val="24"/>
              </w:rPr>
              <w:t>SUMP musi spełniać wymogi określone w Umowie Partnerstwa, co będzie weryfikowane w ramach systemu zarządzania oceną jakości SUMP</w:t>
            </w:r>
            <w:r w:rsidR="00F603A5">
              <w:rPr>
                <w:rStyle w:val="Odwoanieprzypisudolnego"/>
                <w:rFonts w:ascii="Arial" w:hAnsi="Arial" w:cs="Arial"/>
                <w:sz w:val="24"/>
                <w:szCs w:val="24"/>
              </w:rPr>
              <w:footnoteReference w:id="14"/>
            </w:r>
            <w:r w:rsidRPr="00AD532B">
              <w:rPr>
                <w:rFonts w:ascii="Arial" w:hAnsi="Arial" w:cs="Arial"/>
                <w:sz w:val="24"/>
                <w:szCs w:val="24"/>
              </w:rPr>
              <w:t xml:space="preserve">. </w:t>
            </w:r>
          </w:p>
          <w:p w14:paraId="5E94074D" w14:textId="558CEF2D" w:rsidR="00335EE2" w:rsidRPr="008D4EBB" w:rsidRDefault="00AD532B" w:rsidP="00E2023A">
            <w:pPr>
              <w:spacing w:before="60" w:after="60" w:line="240" w:lineRule="auto"/>
              <w:rPr>
                <w:rFonts w:ascii="Arial" w:hAnsi="Arial" w:cs="Arial"/>
                <w:sz w:val="24"/>
                <w:szCs w:val="24"/>
              </w:rPr>
            </w:pPr>
            <w:r w:rsidRPr="00AD532B">
              <w:rPr>
                <w:rFonts w:ascii="Arial" w:hAnsi="Arial" w:cs="Arial"/>
                <w:sz w:val="24"/>
                <w:szCs w:val="24"/>
              </w:rPr>
              <w:t>Kryterium jest weryfikowane w oparciu o wniosek o dofinansowanie projektu i załączniki.</w:t>
            </w:r>
          </w:p>
        </w:tc>
        <w:tc>
          <w:tcPr>
            <w:tcW w:w="2964" w:type="dxa"/>
          </w:tcPr>
          <w:p w14:paraId="6FE901C4" w14:textId="77777777" w:rsidR="00335EE2" w:rsidRPr="008D4EBB" w:rsidRDefault="00335EE2" w:rsidP="00E2023A">
            <w:pPr>
              <w:spacing w:after="0" w:line="240" w:lineRule="auto"/>
              <w:rPr>
                <w:rFonts w:ascii="Arial" w:hAnsi="Arial" w:cs="Arial"/>
                <w:sz w:val="24"/>
                <w:szCs w:val="24"/>
              </w:rPr>
            </w:pPr>
            <w:r w:rsidRPr="008D4EBB">
              <w:rPr>
                <w:rFonts w:ascii="Arial" w:hAnsi="Arial" w:cs="Arial"/>
                <w:sz w:val="24"/>
                <w:szCs w:val="24"/>
              </w:rPr>
              <w:lastRenderedPageBreak/>
              <w:t>TAK/NIE</w:t>
            </w:r>
          </w:p>
          <w:p w14:paraId="58F5B284" w14:textId="77777777" w:rsidR="00335EE2" w:rsidRPr="008D4EBB" w:rsidRDefault="00335EE2"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582A88D5" w14:textId="77777777" w:rsidR="00335EE2" w:rsidRPr="008D4EBB" w:rsidRDefault="00335EE2"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91E3B1A" w14:textId="77777777" w:rsidR="00335EE2" w:rsidRPr="008D4EBB" w:rsidRDefault="00335EE2"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18A21CEC" w14:textId="586D7007" w:rsidR="00335EE2" w:rsidRPr="008D4EBB" w:rsidRDefault="00335EE2" w:rsidP="00E2023A">
            <w:pPr>
              <w:spacing w:after="0" w:line="240" w:lineRule="auto"/>
              <w:rPr>
                <w:rFonts w:ascii="Arial" w:hAnsi="Arial" w:cs="Arial"/>
                <w:sz w:val="24"/>
                <w:szCs w:val="24"/>
              </w:rPr>
            </w:pPr>
            <w:r w:rsidRPr="008D4EBB">
              <w:rPr>
                <w:rFonts w:ascii="Arial" w:hAnsi="Arial" w:cs="Arial"/>
                <w:sz w:val="24"/>
                <w:szCs w:val="24"/>
              </w:rPr>
              <w:lastRenderedPageBreak/>
              <w:t>W trakcie oceny kryterium wnioskodawca może zostać poproszony o uzupełnienie lub poprawienie wniosku.</w:t>
            </w:r>
          </w:p>
        </w:tc>
      </w:tr>
      <w:tr w:rsidR="007C5E3B" w:rsidRPr="008D4EBB" w14:paraId="32A3E115" w14:textId="77777777" w:rsidTr="00335EE2">
        <w:tc>
          <w:tcPr>
            <w:tcW w:w="1129" w:type="dxa"/>
            <w:vAlign w:val="center"/>
          </w:tcPr>
          <w:p w14:paraId="4FD73806" w14:textId="636BD056" w:rsidR="007C5E3B" w:rsidRPr="0082414F" w:rsidRDefault="007C5E3B" w:rsidP="00E2023A">
            <w:pPr>
              <w:spacing w:after="60" w:line="240" w:lineRule="auto"/>
              <w:rPr>
                <w:rFonts w:ascii="Arial" w:hAnsi="Arial" w:cs="Arial"/>
                <w:sz w:val="24"/>
                <w:szCs w:val="24"/>
              </w:rPr>
            </w:pPr>
            <w:r>
              <w:rPr>
                <w:rFonts w:ascii="Arial" w:hAnsi="Arial" w:cs="Arial"/>
                <w:sz w:val="24"/>
                <w:szCs w:val="24"/>
              </w:rPr>
              <w:lastRenderedPageBreak/>
              <w:t>C.2</w:t>
            </w:r>
          </w:p>
        </w:tc>
        <w:tc>
          <w:tcPr>
            <w:tcW w:w="2835" w:type="dxa"/>
            <w:vAlign w:val="center"/>
          </w:tcPr>
          <w:p w14:paraId="2F788A81" w14:textId="3B77E269" w:rsidR="007C5E3B" w:rsidRPr="008D4EBB" w:rsidRDefault="007C5E3B" w:rsidP="00E2023A">
            <w:pPr>
              <w:spacing w:after="60" w:line="240" w:lineRule="auto"/>
              <w:rPr>
                <w:rFonts w:ascii="Arial" w:hAnsi="Arial" w:cs="Arial"/>
                <w:sz w:val="24"/>
                <w:szCs w:val="24"/>
              </w:rPr>
            </w:pPr>
            <w:r w:rsidRPr="0082414F">
              <w:rPr>
                <w:rFonts w:ascii="Arial" w:hAnsi="Arial" w:cs="Arial"/>
                <w:sz w:val="24"/>
                <w:szCs w:val="24"/>
              </w:rPr>
              <w:t>Zgodność z</w:t>
            </w:r>
            <w:r>
              <w:rPr>
                <w:rFonts w:ascii="Arial" w:hAnsi="Arial" w:cs="Arial"/>
                <w:sz w:val="24"/>
                <w:szCs w:val="24"/>
              </w:rPr>
              <w:t xml:space="preserve"> właściwą</w:t>
            </w:r>
            <w:r w:rsidRPr="0082414F">
              <w:rPr>
                <w:rFonts w:ascii="Arial" w:hAnsi="Arial" w:cs="Arial"/>
                <w:sz w:val="24"/>
                <w:szCs w:val="24"/>
              </w:rPr>
              <w:t xml:space="preserve"> strategią </w:t>
            </w:r>
            <w:r>
              <w:rPr>
                <w:rFonts w:ascii="Arial" w:hAnsi="Arial" w:cs="Arial"/>
                <w:sz w:val="24"/>
                <w:szCs w:val="24"/>
              </w:rPr>
              <w:t>IIT dla OPPT</w:t>
            </w:r>
          </w:p>
        </w:tc>
        <w:tc>
          <w:tcPr>
            <w:tcW w:w="7238" w:type="dxa"/>
          </w:tcPr>
          <w:p w14:paraId="639F7BFD" w14:textId="77777777" w:rsidR="007C5E3B" w:rsidRPr="002A16F2" w:rsidRDefault="007C5E3B" w:rsidP="00E2023A">
            <w:pPr>
              <w:spacing w:after="60" w:line="240" w:lineRule="auto"/>
              <w:rPr>
                <w:rFonts w:ascii="Arial" w:hAnsi="Arial" w:cs="Arial"/>
                <w:sz w:val="24"/>
                <w:szCs w:val="24"/>
              </w:rPr>
            </w:pPr>
            <w:r w:rsidRPr="002A16F2">
              <w:rPr>
                <w:rFonts w:ascii="Arial" w:hAnsi="Arial" w:cs="Arial"/>
                <w:sz w:val="24"/>
                <w:szCs w:val="24"/>
              </w:rPr>
              <w:t>W kryterium sprawdzamy, czy:</w:t>
            </w:r>
          </w:p>
          <w:p w14:paraId="7864839B" w14:textId="3703FC7D" w:rsidR="007C5E3B" w:rsidRPr="002A16F2" w:rsidRDefault="007C5E3B" w:rsidP="00E2023A">
            <w:pPr>
              <w:numPr>
                <w:ilvl w:val="0"/>
                <w:numId w:val="19"/>
              </w:numPr>
              <w:spacing w:after="0" w:line="240" w:lineRule="auto"/>
              <w:rPr>
                <w:rFonts w:ascii="Arial" w:hAnsi="Arial" w:cs="Arial"/>
                <w:sz w:val="24"/>
                <w:szCs w:val="24"/>
              </w:rPr>
            </w:pPr>
            <w:r w:rsidRPr="002A16F2">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4319C453" w14:textId="77777777" w:rsidR="007C5E3B" w:rsidRPr="002A16F2" w:rsidRDefault="007C5E3B" w:rsidP="00E2023A">
            <w:pPr>
              <w:numPr>
                <w:ilvl w:val="0"/>
                <w:numId w:val="19"/>
              </w:numPr>
              <w:spacing w:after="0" w:line="240" w:lineRule="auto"/>
              <w:rPr>
                <w:rFonts w:ascii="Arial" w:hAnsi="Arial" w:cs="Arial"/>
                <w:sz w:val="24"/>
                <w:szCs w:val="24"/>
              </w:rPr>
            </w:pPr>
            <w:r w:rsidRPr="002A16F2">
              <w:rPr>
                <w:rFonts w:ascii="Arial" w:hAnsi="Arial" w:cs="Arial"/>
                <w:sz w:val="24"/>
                <w:szCs w:val="24"/>
              </w:rPr>
              <w:t>wartość dofinansowania UE określona we wniosku o dofinansowanie projektu nie przekracza wartości dofinansowania UE tego projektu wskazanej</w:t>
            </w:r>
            <w:r>
              <w:rPr>
                <w:rFonts w:ascii="Arial" w:hAnsi="Arial" w:cs="Arial"/>
                <w:sz w:val="24"/>
                <w:szCs w:val="24"/>
              </w:rPr>
              <w:t xml:space="preserve"> </w:t>
            </w:r>
            <w:r w:rsidRPr="00D1316B">
              <w:rPr>
                <w:rFonts w:ascii="Arial" w:hAnsi="Arial" w:cs="Arial"/>
                <w:sz w:val="24"/>
                <w:szCs w:val="24"/>
              </w:rPr>
              <w:t xml:space="preserve">w fiszkach </w:t>
            </w:r>
            <w:r w:rsidRPr="00D1316B">
              <w:rPr>
                <w:rFonts w:ascii="Arial" w:hAnsi="Arial" w:cs="Arial"/>
                <w:sz w:val="24"/>
                <w:szCs w:val="24"/>
              </w:rPr>
              <w:lastRenderedPageBreak/>
              <w:t xml:space="preserve">projektowych  stanowiących załącznik do </w:t>
            </w:r>
            <w:r w:rsidRPr="00FB2B87">
              <w:rPr>
                <w:rFonts w:ascii="Arial" w:hAnsi="Arial" w:cs="Arial"/>
                <w:sz w:val="24"/>
                <w:szCs w:val="24"/>
              </w:rPr>
              <w:t>porozumienia terytorialnego</w:t>
            </w:r>
            <w:r w:rsidRPr="002A16F2">
              <w:rPr>
                <w:rStyle w:val="Odwoanieprzypisudolnego"/>
                <w:rFonts w:ascii="Arial" w:hAnsi="Arial" w:cs="Arial"/>
                <w:sz w:val="24"/>
                <w:szCs w:val="24"/>
              </w:rPr>
              <w:footnoteReference w:id="15"/>
            </w:r>
            <w:r w:rsidRPr="002A16F2">
              <w:rPr>
                <w:rFonts w:ascii="Arial" w:hAnsi="Arial" w:cs="Arial"/>
                <w:sz w:val="24"/>
                <w:szCs w:val="24"/>
              </w:rPr>
              <w:t>;</w:t>
            </w:r>
          </w:p>
          <w:p w14:paraId="4E8D7719" w14:textId="68E1BF83" w:rsidR="007C5E3B" w:rsidRPr="0029276A" w:rsidRDefault="007C5E3B" w:rsidP="00E2023A">
            <w:pPr>
              <w:numPr>
                <w:ilvl w:val="0"/>
                <w:numId w:val="26"/>
              </w:numPr>
              <w:spacing w:after="120" w:line="240" w:lineRule="auto"/>
              <w:rPr>
                <w:rFonts w:ascii="Arial" w:hAnsi="Arial" w:cs="Arial"/>
                <w:sz w:val="24"/>
                <w:szCs w:val="24"/>
              </w:rPr>
            </w:pPr>
            <w:r w:rsidRPr="002A16F2">
              <w:rPr>
                <w:rFonts w:ascii="Arial" w:hAnsi="Arial" w:cs="Arial"/>
                <w:sz w:val="24"/>
                <w:szCs w:val="24"/>
              </w:rPr>
              <w:t xml:space="preserve">we wniosku o dofinansowanie projektu zachowano wartości wskaźników </w:t>
            </w:r>
            <w:r w:rsidR="00B25F8C">
              <w:rPr>
                <w:rFonts w:ascii="Arial" w:hAnsi="Arial" w:cs="Arial"/>
                <w:sz w:val="24"/>
                <w:szCs w:val="24"/>
              </w:rPr>
              <w:t xml:space="preserve">programowych </w:t>
            </w:r>
            <w:r w:rsidRPr="002A16F2">
              <w:rPr>
                <w:rFonts w:ascii="Arial" w:hAnsi="Arial" w:cs="Arial"/>
                <w:sz w:val="24"/>
                <w:szCs w:val="24"/>
              </w:rPr>
              <w:t>wskazan</w:t>
            </w:r>
            <w:r w:rsidR="00B25F8C">
              <w:rPr>
                <w:rFonts w:ascii="Arial" w:hAnsi="Arial" w:cs="Arial"/>
                <w:sz w:val="24"/>
                <w:szCs w:val="24"/>
              </w:rPr>
              <w:t>ych</w:t>
            </w:r>
            <w:r w:rsidRPr="002A16F2">
              <w:rPr>
                <w:rFonts w:ascii="Arial" w:hAnsi="Arial" w:cs="Arial"/>
                <w:sz w:val="24"/>
                <w:szCs w:val="24"/>
              </w:rPr>
              <w:t xml:space="preserve"> w fiszkach projektowych</w:t>
            </w:r>
            <w:r w:rsidRPr="002A16F2">
              <w:rPr>
                <w:rStyle w:val="Odwoanieprzypisudolnego"/>
                <w:rFonts w:ascii="Arial" w:hAnsi="Arial" w:cs="Arial"/>
                <w:sz w:val="24"/>
                <w:szCs w:val="24"/>
              </w:rPr>
              <w:footnoteReference w:id="16"/>
            </w:r>
            <w:r w:rsidRPr="002A16F2">
              <w:rPr>
                <w:rFonts w:ascii="Arial" w:hAnsi="Arial" w:cs="Arial"/>
                <w:sz w:val="24"/>
                <w:szCs w:val="24"/>
              </w:rPr>
              <w:t xml:space="preserve"> stanowiących załącznik do</w:t>
            </w:r>
            <w:r>
              <w:rPr>
                <w:rFonts w:ascii="Arial" w:hAnsi="Arial" w:cs="Arial"/>
                <w:sz w:val="24"/>
                <w:szCs w:val="24"/>
              </w:rPr>
              <w:t xml:space="preserve"> </w:t>
            </w:r>
            <w:r w:rsidRPr="00FB2B87">
              <w:rPr>
                <w:rFonts w:ascii="Arial" w:hAnsi="Arial" w:cs="Arial"/>
                <w:sz w:val="24"/>
                <w:szCs w:val="24"/>
              </w:rPr>
              <w:t>porozumienia terytorialnego</w:t>
            </w:r>
            <w:r w:rsidRPr="00024312">
              <w:rPr>
                <w:rFonts w:ascii="Arial" w:hAnsi="Arial" w:cs="Arial"/>
                <w:sz w:val="24"/>
                <w:szCs w:val="24"/>
              </w:rPr>
              <w:t xml:space="preserve">. </w:t>
            </w:r>
          </w:p>
          <w:p w14:paraId="241ED6D8" w14:textId="1F3BA73B" w:rsidR="007C5E3B" w:rsidRDefault="007C5E3B" w:rsidP="00E2023A">
            <w:pPr>
              <w:spacing w:after="120" w:line="240" w:lineRule="auto"/>
              <w:rPr>
                <w:rFonts w:ascii="Arial" w:hAnsi="Arial" w:cs="Arial"/>
                <w:sz w:val="24"/>
                <w:szCs w:val="24"/>
              </w:rPr>
            </w:pPr>
            <w:r w:rsidRPr="002A16F2">
              <w:rPr>
                <w:rFonts w:ascii="Arial" w:hAnsi="Arial" w:cs="Arial"/>
                <w:sz w:val="24"/>
                <w:szCs w:val="24"/>
              </w:rPr>
              <w:t xml:space="preserve">W przypadku gdy, właściwa ze względu na obszar, strategia IIT dla OPPT nie została pozytywnie zaopiniowana przez Instytucję Zarządzającą </w:t>
            </w:r>
            <w:r w:rsidR="00B25F8C" w:rsidRPr="00B25F8C">
              <w:rPr>
                <w:rFonts w:ascii="Arial" w:hAnsi="Arial" w:cs="Arial"/>
                <w:sz w:val="24"/>
                <w:szCs w:val="24"/>
              </w:rPr>
              <w:t>lub została pozytywnie zaopiniowana przez Instytucję Zarządzającą, ale planowana jest jej aktualizacja, polegająca na wprowadzeniu projektu wskazanego w Porozumieniu Terytorialnym, ale nieujętego na liście podstawowej we właściwej ze względu na obszar strategii IIT</w:t>
            </w:r>
            <w:r w:rsidR="00B25F8C">
              <w:rPr>
                <w:rFonts w:ascii="Arial" w:hAnsi="Arial" w:cs="Arial"/>
                <w:sz w:val="24"/>
                <w:szCs w:val="24"/>
              </w:rPr>
              <w:t xml:space="preserve">, </w:t>
            </w:r>
            <w:r w:rsidRPr="002A16F2">
              <w:rPr>
                <w:rFonts w:ascii="Arial" w:hAnsi="Arial" w:cs="Arial"/>
                <w:sz w:val="24"/>
                <w:szCs w:val="24"/>
              </w:rPr>
              <w:t>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2A16F2">
              <w:rPr>
                <w:rStyle w:val="Odwoanieprzypisudolnego"/>
                <w:rFonts w:ascii="Arial" w:hAnsi="Arial" w:cs="Arial"/>
                <w:sz w:val="24"/>
                <w:szCs w:val="24"/>
              </w:rPr>
              <w:footnoteReference w:id="17"/>
            </w:r>
            <w:r w:rsidRPr="002A16F2">
              <w:rPr>
                <w:rFonts w:ascii="Arial" w:hAnsi="Arial" w:cs="Arial"/>
                <w:sz w:val="24"/>
                <w:szCs w:val="24"/>
              </w:rPr>
              <w:t>.</w:t>
            </w:r>
          </w:p>
          <w:p w14:paraId="3E3EAA3C" w14:textId="4E72AC58" w:rsidR="007C5E3B" w:rsidRPr="008D4EBB" w:rsidRDefault="007C5E3B" w:rsidP="00E2023A">
            <w:pPr>
              <w:spacing w:after="60" w:line="240" w:lineRule="auto"/>
              <w:rPr>
                <w:rFonts w:ascii="Arial" w:hAnsi="Arial" w:cs="Arial"/>
                <w:sz w:val="24"/>
                <w:szCs w:val="24"/>
              </w:rPr>
            </w:pPr>
            <w:r w:rsidRPr="002A16F2">
              <w:rPr>
                <w:rFonts w:ascii="Arial" w:hAnsi="Arial" w:cs="Arial"/>
                <w:sz w:val="24"/>
                <w:szCs w:val="24"/>
              </w:rPr>
              <w:lastRenderedPageBreak/>
              <w:t>Kryterium jest weryfikowane w oparciu o wniosek o dofinansowanie projektu</w:t>
            </w:r>
            <w:r>
              <w:rPr>
                <w:rFonts w:ascii="Arial" w:hAnsi="Arial" w:cs="Arial"/>
                <w:sz w:val="24"/>
                <w:szCs w:val="24"/>
              </w:rPr>
              <w:t xml:space="preserve">, </w:t>
            </w:r>
            <w:r w:rsidRPr="002A16F2">
              <w:rPr>
                <w:rFonts w:ascii="Arial" w:hAnsi="Arial" w:cs="Arial"/>
                <w:sz w:val="24"/>
                <w:szCs w:val="24"/>
              </w:rPr>
              <w:t>strategię IIT dla OPPT lub oświadczenie organu lub podmiotu odpowiedzialnego za przygotowanie, właściwej ze względu na obszar, strategii IIT dla OPPT</w:t>
            </w:r>
            <w:r>
              <w:rPr>
                <w:rFonts w:ascii="Arial" w:hAnsi="Arial" w:cs="Arial"/>
                <w:sz w:val="24"/>
                <w:szCs w:val="24"/>
              </w:rPr>
              <w:t xml:space="preserve"> oraz porozumienie terytorialne</w:t>
            </w:r>
            <w:r w:rsidRPr="002A16F2">
              <w:rPr>
                <w:rFonts w:ascii="Arial" w:hAnsi="Arial" w:cs="Arial"/>
                <w:sz w:val="24"/>
                <w:szCs w:val="24"/>
              </w:rPr>
              <w:t>.</w:t>
            </w:r>
          </w:p>
        </w:tc>
        <w:tc>
          <w:tcPr>
            <w:tcW w:w="2964" w:type="dxa"/>
          </w:tcPr>
          <w:p w14:paraId="051589C1" w14:textId="77777777" w:rsidR="007C5E3B" w:rsidRPr="008D4EBB" w:rsidRDefault="007C5E3B" w:rsidP="00E2023A">
            <w:pPr>
              <w:spacing w:after="0" w:line="240" w:lineRule="auto"/>
              <w:rPr>
                <w:rFonts w:ascii="Arial" w:hAnsi="Arial" w:cs="Arial"/>
                <w:sz w:val="24"/>
                <w:szCs w:val="24"/>
              </w:rPr>
            </w:pPr>
            <w:r w:rsidRPr="008D4EBB">
              <w:rPr>
                <w:rFonts w:ascii="Arial" w:hAnsi="Arial" w:cs="Arial"/>
                <w:sz w:val="24"/>
                <w:szCs w:val="24"/>
              </w:rPr>
              <w:lastRenderedPageBreak/>
              <w:t>TAK/NIE</w:t>
            </w:r>
          </w:p>
          <w:p w14:paraId="26526F4E" w14:textId="77777777" w:rsidR="007C5E3B" w:rsidRDefault="007C5E3B" w:rsidP="00E2023A">
            <w:pPr>
              <w:spacing w:after="0" w:line="240" w:lineRule="auto"/>
              <w:rPr>
                <w:rFonts w:ascii="Arial" w:hAnsi="Arial" w:cs="Arial"/>
                <w:sz w:val="24"/>
                <w:szCs w:val="24"/>
              </w:rPr>
            </w:pPr>
            <w:r w:rsidRPr="008D4EBB">
              <w:rPr>
                <w:rFonts w:ascii="Arial" w:hAnsi="Arial" w:cs="Arial"/>
                <w:sz w:val="24"/>
                <w:szCs w:val="24"/>
              </w:rPr>
              <w:t>(NIE oznacza odrzucenie wniosku)</w:t>
            </w:r>
          </w:p>
          <w:p w14:paraId="4384D409" w14:textId="77777777" w:rsidR="007C5E3B" w:rsidRPr="008D4EBB" w:rsidRDefault="007C5E3B" w:rsidP="00E2023A">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874F78B" w14:textId="77777777" w:rsidR="007C5E3B" w:rsidRPr="008D4EBB" w:rsidRDefault="007C5E3B" w:rsidP="00E2023A">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w:t>
            </w:r>
            <w:r w:rsidRPr="008D4EBB">
              <w:rPr>
                <w:rFonts w:ascii="Arial" w:hAnsi="Arial" w:cs="Arial"/>
                <w:sz w:val="24"/>
                <w:szCs w:val="24"/>
              </w:rPr>
              <w:lastRenderedPageBreak/>
              <w:t>odpowiedź będzie pozytywna.</w:t>
            </w:r>
          </w:p>
          <w:p w14:paraId="0043586C" w14:textId="1EEE6835" w:rsidR="007C5E3B" w:rsidRPr="008D4EBB" w:rsidRDefault="007C5E3B" w:rsidP="00E202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AD532B" w:rsidRPr="008D4EBB" w14:paraId="7BF8CBAD" w14:textId="77777777" w:rsidTr="00335EE2">
        <w:tc>
          <w:tcPr>
            <w:tcW w:w="1129" w:type="dxa"/>
            <w:vAlign w:val="center"/>
          </w:tcPr>
          <w:p w14:paraId="3773C81E" w14:textId="230E4B21" w:rsidR="00AD532B" w:rsidRDefault="00AD532B" w:rsidP="00E2023A">
            <w:pPr>
              <w:spacing w:after="60" w:line="240" w:lineRule="auto"/>
              <w:rPr>
                <w:rFonts w:ascii="Arial" w:hAnsi="Arial" w:cs="Arial"/>
                <w:sz w:val="24"/>
                <w:szCs w:val="24"/>
              </w:rPr>
            </w:pPr>
            <w:r>
              <w:rPr>
                <w:rFonts w:ascii="Arial" w:hAnsi="Arial" w:cs="Arial"/>
                <w:sz w:val="24"/>
                <w:szCs w:val="24"/>
              </w:rPr>
              <w:lastRenderedPageBreak/>
              <w:t>C.3</w:t>
            </w:r>
          </w:p>
        </w:tc>
        <w:tc>
          <w:tcPr>
            <w:tcW w:w="2835" w:type="dxa"/>
            <w:vAlign w:val="center"/>
          </w:tcPr>
          <w:p w14:paraId="6FD0EAB5" w14:textId="7C718899" w:rsidR="00AD532B" w:rsidRDefault="00AD532B" w:rsidP="00E2023A">
            <w:pPr>
              <w:spacing w:after="60" w:line="240" w:lineRule="auto"/>
              <w:rPr>
                <w:rFonts w:ascii="Arial" w:hAnsi="Arial" w:cs="Arial"/>
                <w:sz w:val="24"/>
                <w:szCs w:val="24"/>
              </w:rPr>
            </w:pPr>
            <w:r>
              <w:rPr>
                <w:rFonts w:ascii="Arial" w:hAnsi="Arial" w:cs="Arial"/>
                <w:sz w:val="24"/>
                <w:szCs w:val="24"/>
              </w:rPr>
              <w:t xml:space="preserve">Zgodność z „Planem rozwoju sieci </w:t>
            </w:r>
            <w:r w:rsidRPr="009600D8">
              <w:rPr>
                <w:rFonts w:ascii="Arial" w:hAnsi="Arial" w:cs="Arial"/>
                <w:sz w:val="24"/>
                <w:szCs w:val="24"/>
              </w:rPr>
              <w:t>dróg rowerowych w województwie kujawsko-pomorskim</w:t>
            </w:r>
            <w:r>
              <w:rPr>
                <w:rFonts w:ascii="Arial" w:hAnsi="Arial" w:cs="Arial"/>
                <w:sz w:val="24"/>
                <w:szCs w:val="24"/>
              </w:rPr>
              <w:t>”-</w:t>
            </w:r>
            <w:r w:rsidRPr="009600D8">
              <w:rPr>
                <w:rFonts w:ascii="Arial" w:hAnsi="Arial" w:cs="Arial"/>
                <w:sz w:val="24"/>
                <w:szCs w:val="24"/>
              </w:rPr>
              <w:t xml:space="preserve"> </w:t>
            </w:r>
            <w:r>
              <w:rPr>
                <w:rFonts w:ascii="Arial" w:hAnsi="Arial" w:cs="Arial"/>
                <w:sz w:val="24"/>
                <w:szCs w:val="24"/>
              </w:rPr>
              <w:t>lokalizacja inwestycji</w:t>
            </w:r>
          </w:p>
        </w:tc>
        <w:tc>
          <w:tcPr>
            <w:tcW w:w="7238" w:type="dxa"/>
          </w:tcPr>
          <w:p w14:paraId="376D5976" w14:textId="377CE1E0" w:rsidR="00AD532B" w:rsidRDefault="00AD532B" w:rsidP="00E2023A">
            <w:pPr>
              <w:spacing w:after="60" w:line="240" w:lineRule="auto"/>
              <w:rPr>
                <w:rFonts w:ascii="Arial" w:hAnsi="Arial" w:cs="Arial"/>
                <w:sz w:val="24"/>
                <w:szCs w:val="24"/>
              </w:rPr>
            </w:pPr>
            <w:r>
              <w:rPr>
                <w:rFonts w:ascii="Arial" w:hAnsi="Arial" w:cs="Arial"/>
                <w:sz w:val="24"/>
                <w:szCs w:val="24"/>
              </w:rPr>
              <w:t xml:space="preserve">W kryterium sprawdzamy, czy </w:t>
            </w:r>
            <w:r w:rsidRPr="006637C2">
              <w:rPr>
                <w:rFonts w:ascii="Arial" w:hAnsi="Arial" w:cs="Arial"/>
                <w:sz w:val="24"/>
                <w:szCs w:val="24"/>
              </w:rPr>
              <w:t>inwestycj</w:t>
            </w:r>
            <w:r>
              <w:rPr>
                <w:rFonts w:ascii="Arial" w:hAnsi="Arial" w:cs="Arial"/>
                <w:sz w:val="24"/>
                <w:szCs w:val="24"/>
              </w:rPr>
              <w:t>a ma wpływ</w:t>
            </w:r>
            <w:r w:rsidRPr="006637C2">
              <w:rPr>
                <w:rFonts w:ascii="Arial" w:hAnsi="Arial" w:cs="Arial"/>
                <w:sz w:val="24"/>
                <w:szCs w:val="24"/>
              </w:rPr>
              <w:t xml:space="preserve"> na zmniejszenie wykorzystania transportu samochodowego poprzez </w:t>
            </w:r>
            <w:r>
              <w:rPr>
                <w:rFonts w:ascii="Arial" w:hAnsi="Arial" w:cs="Arial"/>
                <w:sz w:val="24"/>
                <w:szCs w:val="24"/>
              </w:rPr>
              <w:t xml:space="preserve">następującą </w:t>
            </w:r>
            <w:r w:rsidRPr="006637C2">
              <w:rPr>
                <w:rFonts w:ascii="Arial" w:hAnsi="Arial" w:cs="Arial"/>
                <w:sz w:val="24"/>
                <w:szCs w:val="24"/>
              </w:rPr>
              <w:t xml:space="preserve">lokalizację </w:t>
            </w:r>
            <w:r w:rsidR="00B25F8C">
              <w:rPr>
                <w:rFonts w:ascii="Arial" w:hAnsi="Arial" w:cs="Arial"/>
                <w:sz w:val="24"/>
                <w:szCs w:val="24"/>
              </w:rPr>
              <w:t>drogi</w:t>
            </w:r>
            <w:r w:rsidRPr="006637C2">
              <w:rPr>
                <w:rFonts w:ascii="Arial" w:hAnsi="Arial" w:cs="Arial"/>
                <w:sz w:val="24"/>
                <w:szCs w:val="24"/>
              </w:rPr>
              <w:t xml:space="preserve"> rowerowej</w:t>
            </w:r>
            <w:r w:rsidR="00B25F8C">
              <w:rPr>
                <w:rStyle w:val="Odwoanieprzypisudolnego"/>
                <w:rFonts w:ascii="Arial" w:hAnsi="Arial" w:cs="Arial"/>
                <w:sz w:val="24"/>
                <w:szCs w:val="24"/>
              </w:rPr>
              <w:footnoteReference w:id="18"/>
            </w:r>
            <w:r>
              <w:rPr>
                <w:rFonts w:ascii="Arial" w:hAnsi="Arial" w:cs="Arial"/>
                <w:sz w:val="24"/>
                <w:szCs w:val="24"/>
              </w:rPr>
              <w:t>:</w:t>
            </w:r>
          </w:p>
          <w:p w14:paraId="790DD8C2" w14:textId="0E3EF2F3" w:rsidR="00AD532B" w:rsidRDefault="00AD532B" w:rsidP="00E2023A">
            <w:pPr>
              <w:pStyle w:val="Akapitzlist"/>
              <w:numPr>
                <w:ilvl w:val="0"/>
                <w:numId w:val="10"/>
              </w:numPr>
              <w:spacing w:after="60" w:line="240" w:lineRule="auto"/>
              <w:contextualSpacing w:val="0"/>
              <w:rPr>
                <w:rFonts w:ascii="Arial" w:hAnsi="Arial" w:cs="Arial"/>
                <w:sz w:val="24"/>
                <w:szCs w:val="24"/>
                <w:lang w:val="pl-PL"/>
              </w:rPr>
            </w:pPr>
            <w:r w:rsidRPr="006637C2">
              <w:rPr>
                <w:rFonts w:ascii="Arial" w:hAnsi="Arial" w:cs="Arial"/>
                <w:sz w:val="24"/>
                <w:szCs w:val="24"/>
              </w:rPr>
              <w:t>droga rowerowa umiejscowiona jest w wyznaczonych korytarzach</w:t>
            </w:r>
            <w:r w:rsidRPr="006637C2">
              <w:rPr>
                <w:rFonts w:ascii="Arial" w:hAnsi="Arial" w:cs="Arial"/>
                <w:sz w:val="24"/>
                <w:szCs w:val="24"/>
                <w:lang w:val="pl-PL"/>
              </w:rPr>
              <w:t xml:space="preserve"> wskazanych w „Planie rozwoju sieci dróg rowerowych w województwie kujawsko-pomorskim”</w:t>
            </w:r>
            <w:r>
              <w:rPr>
                <w:rStyle w:val="Odwoanieprzypisudolnego"/>
                <w:rFonts w:ascii="Arial" w:hAnsi="Arial" w:cs="Arial"/>
                <w:sz w:val="24"/>
                <w:szCs w:val="24"/>
                <w:lang w:val="pl-PL"/>
              </w:rPr>
              <w:footnoteReference w:id="19"/>
            </w:r>
            <w:r w:rsidR="00672587">
              <w:rPr>
                <w:rFonts w:ascii="Arial" w:hAnsi="Arial" w:cs="Arial"/>
                <w:sz w:val="24"/>
                <w:szCs w:val="24"/>
                <w:lang w:val="pl-PL"/>
              </w:rPr>
              <w:t>,</w:t>
            </w:r>
            <w:r w:rsidR="00CD3088">
              <w:rPr>
                <w:rFonts w:ascii="Arial" w:hAnsi="Arial" w:cs="Arial"/>
                <w:sz w:val="24"/>
                <w:szCs w:val="24"/>
                <w:lang w:val="pl-PL"/>
              </w:rPr>
              <w:t>a</w:t>
            </w:r>
            <w:r>
              <w:rPr>
                <w:lang w:val="pl-PL"/>
              </w:rPr>
              <w:t xml:space="preserve"> </w:t>
            </w:r>
            <w:r w:rsidRPr="006637C2">
              <w:rPr>
                <w:rFonts w:ascii="Arial" w:hAnsi="Arial" w:cs="Arial"/>
                <w:sz w:val="24"/>
                <w:szCs w:val="24"/>
                <w:lang w:val="pl-PL"/>
              </w:rPr>
              <w:t>w</w:t>
            </w:r>
            <w:r>
              <w:rPr>
                <w:rFonts w:ascii="Arial" w:hAnsi="Arial" w:cs="Arial"/>
                <w:sz w:val="24"/>
                <w:szCs w:val="24"/>
                <w:lang w:val="pl-PL"/>
              </w:rPr>
              <w:t> </w:t>
            </w:r>
            <w:r w:rsidRPr="006637C2">
              <w:rPr>
                <w:rFonts w:ascii="Arial" w:hAnsi="Arial" w:cs="Arial"/>
                <w:sz w:val="24"/>
                <w:szCs w:val="24"/>
                <w:lang w:val="pl-PL"/>
              </w:rPr>
              <w:t>przypadku etapowania inwestycji, jeśli nie tworzą fizycznych powiązań z istniejącymi już drogami rowerowymi</w:t>
            </w:r>
            <w:r>
              <w:rPr>
                <w:rFonts w:ascii="Arial" w:hAnsi="Arial" w:cs="Arial"/>
                <w:sz w:val="24"/>
                <w:szCs w:val="24"/>
                <w:lang w:val="pl-PL"/>
              </w:rPr>
              <w:t>,</w:t>
            </w:r>
            <w:r w:rsidRPr="006637C2">
              <w:rPr>
                <w:rFonts w:ascii="Arial" w:hAnsi="Arial" w:cs="Arial"/>
                <w:sz w:val="24"/>
                <w:szCs w:val="24"/>
                <w:lang w:val="pl-PL"/>
              </w:rPr>
              <w:t xml:space="preserve"> wpisuje się w powstałe „luki”</w:t>
            </w:r>
            <w:r w:rsidR="00CD3088">
              <w:rPr>
                <w:rFonts w:ascii="Arial" w:hAnsi="Arial" w:cs="Arial"/>
                <w:sz w:val="24"/>
                <w:szCs w:val="24"/>
                <w:lang w:val="pl-PL"/>
              </w:rPr>
              <w:t xml:space="preserve"> w ww. korytarzach</w:t>
            </w:r>
            <w:r>
              <w:rPr>
                <w:rFonts w:ascii="Arial" w:hAnsi="Arial" w:cs="Arial"/>
                <w:sz w:val="24"/>
                <w:szCs w:val="24"/>
                <w:lang w:val="pl-PL"/>
              </w:rPr>
              <w:t xml:space="preserve"> </w:t>
            </w:r>
          </w:p>
          <w:p w14:paraId="234182F7" w14:textId="77777777" w:rsidR="00AD532B" w:rsidRPr="006637C2" w:rsidRDefault="00AD532B" w:rsidP="00E2023A">
            <w:pPr>
              <w:pStyle w:val="Akapitzlist"/>
              <w:spacing w:after="60" w:line="240" w:lineRule="auto"/>
              <w:contextualSpacing w:val="0"/>
              <w:rPr>
                <w:rFonts w:ascii="Arial" w:hAnsi="Arial" w:cs="Arial"/>
                <w:sz w:val="24"/>
                <w:szCs w:val="24"/>
                <w:lang w:val="pl-PL"/>
              </w:rPr>
            </w:pPr>
            <w:r>
              <w:rPr>
                <w:rFonts w:ascii="Arial" w:hAnsi="Arial" w:cs="Arial"/>
                <w:sz w:val="24"/>
                <w:szCs w:val="24"/>
                <w:lang w:val="pl-PL"/>
              </w:rPr>
              <w:t>lub</w:t>
            </w:r>
            <w:r w:rsidRPr="006637C2">
              <w:rPr>
                <w:rFonts w:ascii="Arial" w:hAnsi="Arial" w:cs="Arial"/>
                <w:sz w:val="24"/>
                <w:szCs w:val="24"/>
                <w:lang w:val="pl-PL"/>
              </w:rPr>
              <w:t xml:space="preserve"> </w:t>
            </w:r>
          </w:p>
          <w:p w14:paraId="2349F435" w14:textId="36049B79" w:rsidR="00AD532B" w:rsidRPr="00287BB2" w:rsidRDefault="00AD532B" w:rsidP="00E2023A">
            <w:pPr>
              <w:pStyle w:val="Akapitzlist"/>
              <w:numPr>
                <w:ilvl w:val="0"/>
                <w:numId w:val="10"/>
              </w:numPr>
              <w:spacing w:after="60" w:line="240" w:lineRule="auto"/>
              <w:contextualSpacing w:val="0"/>
              <w:rPr>
                <w:rFonts w:ascii="Arial" w:hAnsi="Arial" w:cs="Arial"/>
                <w:sz w:val="24"/>
                <w:szCs w:val="24"/>
              </w:rPr>
            </w:pPr>
            <w:r w:rsidRPr="006637C2">
              <w:rPr>
                <w:rFonts w:ascii="Arial" w:hAnsi="Arial" w:cs="Arial"/>
                <w:sz w:val="24"/>
                <w:szCs w:val="24"/>
                <w:lang w:val="pl-PL"/>
              </w:rPr>
              <w:t xml:space="preserve">droga </w:t>
            </w:r>
            <w:r w:rsidR="00B25F8C">
              <w:rPr>
                <w:rFonts w:ascii="Arial" w:hAnsi="Arial" w:cs="Arial"/>
                <w:sz w:val="24"/>
                <w:szCs w:val="24"/>
                <w:lang w:val="pl-PL"/>
              </w:rPr>
              <w:t xml:space="preserve">rowerowa </w:t>
            </w:r>
            <w:r w:rsidRPr="006637C2">
              <w:rPr>
                <w:rFonts w:ascii="Arial" w:hAnsi="Arial" w:cs="Arial"/>
                <w:sz w:val="24"/>
                <w:szCs w:val="24"/>
                <w:lang w:val="pl-PL"/>
              </w:rPr>
              <w:t>umiejscowiona jest w obrębie granic miasta</w:t>
            </w:r>
            <w:r>
              <w:rPr>
                <w:rFonts w:ascii="Arial" w:hAnsi="Arial" w:cs="Arial"/>
                <w:sz w:val="24"/>
                <w:szCs w:val="24"/>
                <w:lang w:val="pl-PL"/>
              </w:rPr>
              <w:t xml:space="preserve"> </w:t>
            </w:r>
          </w:p>
          <w:p w14:paraId="672A4AC0" w14:textId="77777777" w:rsidR="00AD532B" w:rsidRPr="006637C2" w:rsidRDefault="00AD532B" w:rsidP="00E2023A">
            <w:pPr>
              <w:pStyle w:val="Akapitzlist"/>
              <w:spacing w:after="60" w:line="240" w:lineRule="auto"/>
              <w:contextualSpacing w:val="0"/>
              <w:rPr>
                <w:rFonts w:ascii="Arial" w:hAnsi="Arial" w:cs="Arial"/>
                <w:sz w:val="24"/>
                <w:szCs w:val="24"/>
              </w:rPr>
            </w:pPr>
            <w:r>
              <w:rPr>
                <w:rFonts w:ascii="Arial" w:hAnsi="Arial" w:cs="Arial"/>
                <w:sz w:val="24"/>
                <w:szCs w:val="24"/>
                <w:lang w:val="pl-PL"/>
              </w:rPr>
              <w:t>lub</w:t>
            </w:r>
          </w:p>
          <w:p w14:paraId="5C829C1D" w14:textId="2D09D25F" w:rsidR="00AD532B" w:rsidRPr="008266DE" w:rsidRDefault="00AD532B" w:rsidP="00E2023A">
            <w:pPr>
              <w:pStyle w:val="Akapitzlist"/>
              <w:numPr>
                <w:ilvl w:val="0"/>
                <w:numId w:val="10"/>
              </w:numPr>
              <w:spacing w:after="60" w:line="240" w:lineRule="auto"/>
              <w:contextualSpacing w:val="0"/>
              <w:rPr>
                <w:rFonts w:ascii="Arial" w:hAnsi="Arial" w:cs="Arial"/>
                <w:sz w:val="24"/>
                <w:szCs w:val="24"/>
              </w:rPr>
            </w:pPr>
            <w:r w:rsidRPr="008266DE">
              <w:rPr>
                <w:rFonts w:ascii="Arial" w:hAnsi="Arial" w:cs="Arial"/>
                <w:sz w:val="24"/>
                <w:szCs w:val="24"/>
              </w:rPr>
              <w:t xml:space="preserve">droga </w:t>
            </w:r>
            <w:r w:rsidR="00B25F8C">
              <w:rPr>
                <w:rFonts w:ascii="Arial" w:hAnsi="Arial" w:cs="Arial"/>
                <w:sz w:val="24"/>
                <w:szCs w:val="24"/>
              </w:rPr>
              <w:t xml:space="preserve">rowerowa </w:t>
            </w:r>
            <w:r w:rsidRPr="008266DE">
              <w:rPr>
                <w:rFonts w:ascii="Arial" w:hAnsi="Arial" w:cs="Arial"/>
                <w:sz w:val="24"/>
                <w:szCs w:val="24"/>
              </w:rPr>
              <w:t xml:space="preserve">koncentrycznie doprowadza ruch rowerowy do miejscowości, w następujący sposób: </w:t>
            </w:r>
          </w:p>
          <w:p w14:paraId="19ABE1C0" w14:textId="77777777" w:rsidR="00AD532B" w:rsidRDefault="00AD532B" w:rsidP="00E2023A">
            <w:pPr>
              <w:pStyle w:val="Akapitzlist"/>
              <w:numPr>
                <w:ilvl w:val="0"/>
                <w:numId w:val="14"/>
              </w:numPr>
              <w:spacing w:before="60" w:after="60" w:line="240" w:lineRule="auto"/>
              <w:ind w:left="1434" w:hanging="357"/>
              <w:contextualSpacing w:val="0"/>
              <w:rPr>
                <w:rFonts w:ascii="Arial" w:hAnsi="Arial" w:cs="Arial"/>
                <w:sz w:val="24"/>
                <w:szCs w:val="24"/>
              </w:rPr>
            </w:pPr>
            <w:r w:rsidRPr="008266DE">
              <w:rPr>
                <w:rFonts w:ascii="Arial" w:hAnsi="Arial" w:cs="Arial"/>
                <w:sz w:val="24"/>
                <w:szCs w:val="24"/>
              </w:rPr>
              <w:lastRenderedPageBreak/>
              <w:t>znajduje się w odległości do 8 km od granicy miasta (licząc od granicy</w:t>
            </w:r>
            <w:r>
              <w:rPr>
                <w:rFonts w:ascii="Arial" w:hAnsi="Arial" w:cs="Arial"/>
                <w:sz w:val="24"/>
                <w:szCs w:val="24"/>
                <w:lang w:val="pl-PL"/>
              </w:rPr>
              <w:t>=</w:t>
            </w:r>
            <w:r w:rsidRPr="008266DE">
              <w:rPr>
                <w:rFonts w:ascii="Arial" w:hAnsi="Arial" w:cs="Arial"/>
                <w:sz w:val="24"/>
                <w:szCs w:val="24"/>
              </w:rPr>
              <w:t xml:space="preserve"> lokalizacja znaków E-17a/E-18a) – ocena zgodnie z projektem organizacji ruchu,</w:t>
            </w:r>
          </w:p>
          <w:p w14:paraId="720034B9" w14:textId="77777777" w:rsidR="00AD532B" w:rsidRDefault="00AD532B" w:rsidP="00E2023A">
            <w:pPr>
              <w:pStyle w:val="Akapitzlist"/>
              <w:numPr>
                <w:ilvl w:val="0"/>
                <w:numId w:val="14"/>
              </w:numPr>
              <w:spacing w:before="60" w:after="60" w:line="240" w:lineRule="auto"/>
              <w:ind w:left="1434" w:hanging="357"/>
              <w:contextualSpacing w:val="0"/>
              <w:rPr>
                <w:rFonts w:ascii="Arial" w:hAnsi="Arial" w:cs="Arial"/>
                <w:sz w:val="24"/>
                <w:szCs w:val="24"/>
              </w:rPr>
            </w:pPr>
            <w:r>
              <w:rPr>
                <w:rFonts w:ascii="Arial" w:hAnsi="Arial" w:cs="Arial"/>
                <w:sz w:val="24"/>
                <w:szCs w:val="24"/>
                <w:lang w:val="pl-PL"/>
              </w:rPr>
              <w:t xml:space="preserve">znajduje się </w:t>
            </w:r>
            <w:r w:rsidRPr="008266DE">
              <w:rPr>
                <w:rFonts w:ascii="Arial" w:hAnsi="Arial" w:cs="Arial"/>
                <w:sz w:val="24"/>
                <w:szCs w:val="24"/>
              </w:rPr>
              <w:t>w odległości do 8 km od budynku siedziby gminy wiejskiej, pod warunkiem, że powiązana jest z istniejącą już drogą rowerową lub</w:t>
            </w:r>
            <w:r>
              <w:rPr>
                <w:rFonts w:ascii="Arial" w:hAnsi="Arial" w:cs="Arial"/>
                <w:sz w:val="24"/>
                <w:szCs w:val="24"/>
                <w:lang w:val="pl-PL"/>
              </w:rPr>
              <w:t>,</w:t>
            </w:r>
            <w:r w:rsidRPr="008266DE">
              <w:rPr>
                <w:rFonts w:ascii="Arial" w:hAnsi="Arial" w:cs="Arial"/>
                <w:sz w:val="24"/>
                <w:szCs w:val="24"/>
              </w:rPr>
              <w:t xml:space="preserve"> w przypadku braku powiązania</w:t>
            </w:r>
            <w:r>
              <w:rPr>
                <w:rFonts w:ascii="Arial" w:hAnsi="Arial" w:cs="Arial"/>
                <w:sz w:val="24"/>
                <w:szCs w:val="24"/>
                <w:lang w:val="pl-PL"/>
              </w:rPr>
              <w:t xml:space="preserve">, </w:t>
            </w:r>
            <w:r w:rsidRPr="008266DE">
              <w:rPr>
                <w:rFonts w:ascii="Arial" w:hAnsi="Arial" w:cs="Arial"/>
                <w:sz w:val="24"/>
                <w:szCs w:val="24"/>
              </w:rPr>
              <w:t>łączy się bezpośrednio z siedzibą gminy</w:t>
            </w:r>
            <w:r>
              <w:rPr>
                <w:rFonts w:ascii="Arial" w:hAnsi="Arial" w:cs="Arial"/>
                <w:sz w:val="24"/>
                <w:szCs w:val="24"/>
                <w:lang w:val="pl-PL"/>
              </w:rPr>
              <w:t>.</w:t>
            </w:r>
          </w:p>
          <w:p w14:paraId="3CC90A5B" w14:textId="79CDACBF" w:rsidR="00AD532B" w:rsidRDefault="00AD532B" w:rsidP="00E2023A">
            <w:pPr>
              <w:spacing w:before="240" w:after="60" w:line="240" w:lineRule="auto"/>
              <w:rPr>
                <w:rFonts w:ascii="Arial" w:hAnsi="Arial" w:cs="Arial"/>
                <w:sz w:val="24"/>
                <w:szCs w:val="24"/>
              </w:rPr>
            </w:pPr>
            <w:r w:rsidRPr="008266DE">
              <w:rPr>
                <w:rFonts w:ascii="Arial" w:hAnsi="Arial" w:cs="Arial"/>
                <w:sz w:val="24"/>
                <w:szCs w:val="24"/>
              </w:rPr>
              <w:t>Kryterium jest weryfikowane w oparciu o wniosek o dofinansowanie projektu i załączniki</w:t>
            </w:r>
            <w:r>
              <w:rPr>
                <w:rFonts w:ascii="Arial" w:hAnsi="Arial" w:cs="Arial"/>
                <w:sz w:val="24"/>
                <w:szCs w:val="24"/>
              </w:rPr>
              <w:t>.</w:t>
            </w:r>
          </w:p>
        </w:tc>
        <w:tc>
          <w:tcPr>
            <w:tcW w:w="2964" w:type="dxa"/>
          </w:tcPr>
          <w:p w14:paraId="0FC90B1D" w14:textId="77777777" w:rsidR="00AD532B" w:rsidRPr="008266DE" w:rsidRDefault="00AD532B" w:rsidP="00E2023A">
            <w:pPr>
              <w:spacing w:after="0" w:line="240" w:lineRule="auto"/>
              <w:rPr>
                <w:rFonts w:ascii="Arial" w:hAnsi="Arial" w:cs="Arial"/>
                <w:sz w:val="24"/>
                <w:szCs w:val="24"/>
              </w:rPr>
            </w:pPr>
            <w:r w:rsidRPr="008266DE">
              <w:rPr>
                <w:rFonts w:ascii="Arial" w:hAnsi="Arial" w:cs="Arial"/>
                <w:sz w:val="24"/>
                <w:szCs w:val="24"/>
              </w:rPr>
              <w:lastRenderedPageBreak/>
              <w:t>TAK/NIE</w:t>
            </w:r>
          </w:p>
          <w:p w14:paraId="2EBBFF53" w14:textId="77777777" w:rsidR="00AD532B" w:rsidRPr="008266DE" w:rsidRDefault="00AD532B" w:rsidP="00E2023A">
            <w:pPr>
              <w:spacing w:after="0" w:line="240" w:lineRule="auto"/>
              <w:rPr>
                <w:rFonts w:ascii="Arial" w:hAnsi="Arial" w:cs="Arial"/>
                <w:sz w:val="24"/>
                <w:szCs w:val="24"/>
              </w:rPr>
            </w:pPr>
            <w:r w:rsidRPr="008266DE">
              <w:rPr>
                <w:rFonts w:ascii="Arial" w:hAnsi="Arial" w:cs="Arial"/>
                <w:sz w:val="24"/>
                <w:szCs w:val="24"/>
              </w:rPr>
              <w:t>(NIE oznacza odrzucenie wniosku)</w:t>
            </w:r>
          </w:p>
          <w:p w14:paraId="6EEEE249" w14:textId="77777777" w:rsidR="00AD532B" w:rsidRPr="008266DE" w:rsidRDefault="00AD532B" w:rsidP="00E2023A">
            <w:pPr>
              <w:spacing w:before="120" w:after="0" w:line="240" w:lineRule="auto"/>
              <w:rPr>
                <w:rFonts w:ascii="Arial" w:hAnsi="Arial" w:cs="Arial"/>
                <w:sz w:val="24"/>
                <w:szCs w:val="24"/>
              </w:rPr>
            </w:pPr>
            <w:r w:rsidRPr="008266DE">
              <w:rPr>
                <w:rFonts w:ascii="Arial" w:hAnsi="Arial" w:cs="Arial"/>
                <w:sz w:val="24"/>
                <w:szCs w:val="24"/>
              </w:rPr>
              <w:t>Kryterium obligatoryjne – spełnienie kryterium jest niezbędne do przyznania dofinansowania.</w:t>
            </w:r>
          </w:p>
          <w:p w14:paraId="10272388" w14:textId="77777777" w:rsidR="00AD532B" w:rsidRPr="008266DE" w:rsidRDefault="00AD532B" w:rsidP="00E2023A">
            <w:pPr>
              <w:spacing w:before="120" w:after="0" w:line="240" w:lineRule="auto"/>
              <w:rPr>
                <w:rFonts w:ascii="Arial" w:hAnsi="Arial" w:cs="Arial"/>
                <w:sz w:val="24"/>
                <w:szCs w:val="24"/>
              </w:rPr>
            </w:pPr>
            <w:r w:rsidRPr="008266DE">
              <w:rPr>
                <w:rFonts w:ascii="Arial" w:hAnsi="Arial" w:cs="Arial"/>
                <w:sz w:val="24"/>
                <w:szCs w:val="24"/>
              </w:rPr>
              <w:t>Kryterium uznaje się za spełnione, jeżeli odpowiedź będzie pozytywna.</w:t>
            </w:r>
          </w:p>
          <w:p w14:paraId="079F0E6B" w14:textId="3B208AB4" w:rsidR="00AD532B" w:rsidRPr="00226823" w:rsidRDefault="00AD532B" w:rsidP="00E2023A">
            <w:pPr>
              <w:spacing w:after="0" w:line="240" w:lineRule="auto"/>
              <w:rPr>
                <w:rFonts w:ascii="Arial" w:hAnsi="Arial" w:cs="Arial"/>
                <w:sz w:val="24"/>
                <w:szCs w:val="24"/>
              </w:rPr>
            </w:pPr>
            <w:r w:rsidRPr="008266DE">
              <w:rPr>
                <w:rFonts w:ascii="Arial" w:hAnsi="Arial" w:cs="Arial"/>
                <w:sz w:val="24"/>
                <w:szCs w:val="24"/>
              </w:rPr>
              <w:t>W trakcie oceny kryterium wnioskodawca może zostać poproszony o uzupełnienie lub poprawienie wniosku.</w:t>
            </w:r>
          </w:p>
        </w:tc>
      </w:tr>
      <w:tr w:rsidR="00AD532B" w:rsidRPr="008D4EBB" w14:paraId="0D15B709" w14:textId="77777777" w:rsidTr="00335EE2">
        <w:tc>
          <w:tcPr>
            <w:tcW w:w="1129" w:type="dxa"/>
            <w:vAlign w:val="center"/>
          </w:tcPr>
          <w:p w14:paraId="59070525" w14:textId="047FAF95" w:rsidR="00AD532B" w:rsidRPr="00226823" w:rsidRDefault="00AD532B" w:rsidP="00E2023A">
            <w:pPr>
              <w:spacing w:after="60" w:line="240" w:lineRule="auto"/>
              <w:rPr>
                <w:rFonts w:ascii="Arial" w:hAnsi="Arial" w:cs="Arial"/>
                <w:sz w:val="24"/>
                <w:szCs w:val="24"/>
              </w:rPr>
            </w:pPr>
            <w:r>
              <w:rPr>
                <w:rFonts w:ascii="Arial" w:hAnsi="Arial" w:cs="Arial"/>
                <w:sz w:val="24"/>
                <w:szCs w:val="24"/>
              </w:rPr>
              <w:t>C.4</w:t>
            </w:r>
          </w:p>
        </w:tc>
        <w:tc>
          <w:tcPr>
            <w:tcW w:w="2835" w:type="dxa"/>
            <w:vAlign w:val="center"/>
          </w:tcPr>
          <w:p w14:paraId="5F9E617E" w14:textId="01404299" w:rsidR="00AD532B" w:rsidRPr="0082414F" w:rsidRDefault="00AD532B" w:rsidP="00E2023A">
            <w:pPr>
              <w:spacing w:after="60" w:line="240" w:lineRule="auto"/>
              <w:rPr>
                <w:rFonts w:ascii="Arial" w:hAnsi="Arial" w:cs="Arial"/>
                <w:sz w:val="24"/>
                <w:szCs w:val="24"/>
              </w:rPr>
            </w:pPr>
            <w:r>
              <w:rPr>
                <w:rFonts w:ascii="Arial" w:hAnsi="Arial" w:cs="Arial"/>
                <w:sz w:val="24"/>
                <w:szCs w:val="24"/>
              </w:rPr>
              <w:t xml:space="preserve">Zgodność z „Planem rozwoju sieci </w:t>
            </w:r>
            <w:r w:rsidRPr="009600D8">
              <w:rPr>
                <w:rFonts w:ascii="Arial" w:hAnsi="Arial" w:cs="Arial"/>
                <w:sz w:val="24"/>
                <w:szCs w:val="24"/>
              </w:rPr>
              <w:t>dróg rowerowych w województwie kujawsko-pomorskim</w:t>
            </w:r>
            <w:r>
              <w:rPr>
                <w:rFonts w:ascii="Arial" w:hAnsi="Arial" w:cs="Arial"/>
                <w:sz w:val="24"/>
                <w:szCs w:val="24"/>
              </w:rPr>
              <w:t>”-</w:t>
            </w:r>
            <w:r w:rsidRPr="009600D8">
              <w:rPr>
                <w:rFonts w:ascii="Arial" w:hAnsi="Arial" w:cs="Arial"/>
                <w:sz w:val="24"/>
                <w:szCs w:val="24"/>
              </w:rPr>
              <w:t xml:space="preserve"> </w:t>
            </w:r>
            <w:r w:rsidRPr="00226823">
              <w:rPr>
                <w:rFonts w:ascii="Arial" w:hAnsi="Arial" w:cs="Arial"/>
                <w:sz w:val="24"/>
                <w:szCs w:val="24"/>
              </w:rPr>
              <w:t>nawierzchni</w:t>
            </w:r>
            <w:r>
              <w:rPr>
                <w:rFonts w:ascii="Arial" w:hAnsi="Arial" w:cs="Arial"/>
                <w:sz w:val="24"/>
                <w:szCs w:val="24"/>
              </w:rPr>
              <w:t>a</w:t>
            </w:r>
          </w:p>
        </w:tc>
        <w:tc>
          <w:tcPr>
            <w:tcW w:w="7238" w:type="dxa"/>
          </w:tcPr>
          <w:p w14:paraId="408203CA" w14:textId="593E740D" w:rsidR="00AD532B" w:rsidRPr="00226823" w:rsidRDefault="00AD532B" w:rsidP="00E2023A">
            <w:pPr>
              <w:spacing w:after="0" w:line="240" w:lineRule="auto"/>
              <w:rPr>
                <w:rFonts w:ascii="Arial" w:hAnsi="Arial" w:cs="Arial"/>
                <w:sz w:val="24"/>
                <w:szCs w:val="24"/>
              </w:rPr>
            </w:pPr>
            <w:r>
              <w:rPr>
                <w:rFonts w:ascii="Arial" w:hAnsi="Arial" w:cs="Arial"/>
                <w:sz w:val="24"/>
                <w:szCs w:val="24"/>
              </w:rPr>
              <w:t>W kryterium sprawdzamy</w:t>
            </w:r>
            <w:r w:rsidRPr="00226823">
              <w:rPr>
                <w:rFonts w:ascii="Arial" w:hAnsi="Arial" w:cs="Arial"/>
                <w:sz w:val="24"/>
                <w:szCs w:val="24"/>
              </w:rPr>
              <w:t>, czy zastosowana w ramach projektu nawierzchnia drogi rowerowej jest bitumiczna</w:t>
            </w:r>
            <w:r>
              <w:rPr>
                <w:rStyle w:val="Odwoanieprzypisudolnego"/>
                <w:rFonts w:ascii="Arial" w:hAnsi="Arial" w:cs="Arial"/>
                <w:sz w:val="24"/>
                <w:szCs w:val="24"/>
              </w:rPr>
              <w:footnoteReference w:id="20"/>
            </w:r>
            <w:r w:rsidRPr="00226823">
              <w:rPr>
                <w:rFonts w:ascii="Arial" w:hAnsi="Arial" w:cs="Arial"/>
                <w:sz w:val="24"/>
                <w:szCs w:val="24"/>
              </w:rPr>
              <w:t>.</w:t>
            </w:r>
          </w:p>
          <w:p w14:paraId="5A0F0FFD" w14:textId="791CAC16" w:rsidR="00AD532B" w:rsidRPr="0082414F" w:rsidRDefault="00AD532B" w:rsidP="00E2023A">
            <w:pPr>
              <w:spacing w:before="120" w:after="0" w:line="240" w:lineRule="auto"/>
              <w:rPr>
                <w:rFonts w:ascii="Arial" w:hAnsi="Arial" w:cs="Arial"/>
                <w:sz w:val="24"/>
                <w:szCs w:val="24"/>
              </w:rPr>
            </w:pPr>
            <w:r w:rsidRPr="00665D48">
              <w:rPr>
                <w:rFonts w:ascii="Arial" w:hAnsi="Arial" w:cs="Arial"/>
                <w:sz w:val="24"/>
                <w:szCs w:val="24"/>
              </w:rPr>
              <w:t>Kryterium jest weryfikowane w oparciu o wniosek o dofinansowanie projektu i załączniki.</w:t>
            </w:r>
          </w:p>
        </w:tc>
        <w:tc>
          <w:tcPr>
            <w:tcW w:w="2964" w:type="dxa"/>
          </w:tcPr>
          <w:p w14:paraId="60652D27" w14:textId="77777777" w:rsidR="00AD532B" w:rsidRPr="00226823" w:rsidRDefault="00AD532B" w:rsidP="00E2023A">
            <w:pPr>
              <w:spacing w:after="0" w:line="240" w:lineRule="auto"/>
              <w:rPr>
                <w:rFonts w:ascii="Arial" w:hAnsi="Arial" w:cs="Arial"/>
                <w:sz w:val="24"/>
                <w:szCs w:val="24"/>
              </w:rPr>
            </w:pPr>
            <w:r w:rsidRPr="00226823">
              <w:rPr>
                <w:rFonts w:ascii="Arial" w:hAnsi="Arial" w:cs="Arial"/>
                <w:sz w:val="24"/>
                <w:szCs w:val="24"/>
              </w:rPr>
              <w:t>TAK/NIE</w:t>
            </w:r>
          </w:p>
          <w:p w14:paraId="24821114" w14:textId="77777777" w:rsidR="00AD532B" w:rsidRPr="00226823" w:rsidRDefault="00AD532B" w:rsidP="00E2023A">
            <w:pPr>
              <w:spacing w:after="0" w:line="240" w:lineRule="auto"/>
              <w:rPr>
                <w:rFonts w:ascii="Arial" w:hAnsi="Arial" w:cs="Arial"/>
                <w:sz w:val="24"/>
                <w:szCs w:val="24"/>
              </w:rPr>
            </w:pPr>
            <w:r w:rsidRPr="00226823">
              <w:rPr>
                <w:rFonts w:ascii="Arial" w:hAnsi="Arial" w:cs="Arial"/>
                <w:sz w:val="24"/>
                <w:szCs w:val="24"/>
              </w:rPr>
              <w:t>(NIE oznacza odrzucenie wniosku)</w:t>
            </w:r>
          </w:p>
          <w:p w14:paraId="26D52C97" w14:textId="77777777" w:rsidR="00AD532B" w:rsidRPr="00226823" w:rsidRDefault="00AD532B" w:rsidP="00E2023A">
            <w:pPr>
              <w:spacing w:before="120" w:after="0" w:line="240" w:lineRule="auto"/>
              <w:rPr>
                <w:rFonts w:ascii="Arial" w:hAnsi="Arial" w:cs="Arial"/>
                <w:sz w:val="24"/>
                <w:szCs w:val="24"/>
              </w:rPr>
            </w:pPr>
            <w:r w:rsidRPr="00226823">
              <w:rPr>
                <w:rFonts w:ascii="Arial" w:hAnsi="Arial" w:cs="Arial"/>
                <w:sz w:val="24"/>
                <w:szCs w:val="24"/>
              </w:rPr>
              <w:t>Kryterium obligatoryjne – spełnienie kryterium jest niezbędne do przyznania dofinansowania.</w:t>
            </w:r>
          </w:p>
          <w:p w14:paraId="6B113E38" w14:textId="77777777" w:rsidR="00AD532B" w:rsidRPr="00226823" w:rsidRDefault="00AD532B" w:rsidP="00E2023A">
            <w:pPr>
              <w:spacing w:before="120" w:after="0" w:line="240" w:lineRule="auto"/>
              <w:rPr>
                <w:rFonts w:ascii="Arial" w:hAnsi="Arial" w:cs="Arial"/>
                <w:sz w:val="24"/>
                <w:szCs w:val="24"/>
              </w:rPr>
            </w:pPr>
            <w:r w:rsidRPr="00226823">
              <w:rPr>
                <w:rFonts w:ascii="Arial" w:hAnsi="Arial" w:cs="Arial"/>
                <w:sz w:val="24"/>
                <w:szCs w:val="24"/>
              </w:rPr>
              <w:t>Kryterium uznaje się za spełnione, jeżeli odpowiedź będzie pozytywna.</w:t>
            </w:r>
          </w:p>
          <w:p w14:paraId="0EE5485C" w14:textId="6A75DFDF" w:rsidR="00AD532B" w:rsidRPr="008D4EBB" w:rsidRDefault="00AD532B" w:rsidP="00E2023A">
            <w:pPr>
              <w:spacing w:after="0" w:line="240" w:lineRule="auto"/>
              <w:rPr>
                <w:rFonts w:ascii="Arial" w:hAnsi="Arial" w:cs="Arial"/>
                <w:sz w:val="24"/>
                <w:szCs w:val="24"/>
              </w:rPr>
            </w:pPr>
            <w:r w:rsidRPr="00226823">
              <w:rPr>
                <w:rFonts w:ascii="Arial" w:hAnsi="Arial" w:cs="Arial"/>
                <w:sz w:val="24"/>
                <w:szCs w:val="24"/>
              </w:rPr>
              <w:lastRenderedPageBreak/>
              <w:t>W trakcie oceny kryterium wnioskodawca może zostać poproszony o uzupełnienie lub poprawienie wniosku.</w:t>
            </w:r>
          </w:p>
        </w:tc>
      </w:tr>
      <w:tr w:rsidR="00AD532B" w:rsidRPr="008D4EBB" w14:paraId="195E4C1D" w14:textId="77777777" w:rsidTr="00335EE2">
        <w:tc>
          <w:tcPr>
            <w:tcW w:w="1129" w:type="dxa"/>
            <w:vAlign w:val="center"/>
          </w:tcPr>
          <w:p w14:paraId="0095A4AE" w14:textId="7FA06577" w:rsidR="00AD532B" w:rsidRPr="00665D48" w:rsidRDefault="00AD532B" w:rsidP="00E2023A">
            <w:pPr>
              <w:spacing w:after="60" w:line="240" w:lineRule="auto"/>
              <w:rPr>
                <w:rFonts w:ascii="Arial" w:hAnsi="Arial" w:cs="Arial"/>
                <w:sz w:val="24"/>
                <w:szCs w:val="24"/>
              </w:rPr>
            </w:pPr>
            <w:r>
              <w:rPr>
                <w:rFonts w:ascii="Arial" w:hAnsi="Arial" w:cs="Arial"/>
                <w:sz w:val="24"/>
                <w:szCs w:val="24"/>
              </w:rPr>
              <w:lastRenderedPageBreak/>
              <w:t>C.5</w:t>
            </w:r>
          </w:p>
        </w:tc>
        <w:tc>
          <w:tcPr>
            <w:tcW w:w="2835" w:type="dxa"/>
            <w:vAlign w:val="center"/>
          </w:tcPr>
          <w:p w14:paraId="5D6431B2" w14:textId="7D5D5513" w:rsidR="00AD532B" w:rsidRPr="00226823" w:rsidRDefault="00AD532B" w:rsidP="00E2023A">
            <w:pPr>
              <w:spacing w:after="60" w:line="240" w:lineRule="auto"/>
              <w:rPr>
                <w:rFonts w:ascii="Arial" w:hAnsi="Arial" w:cs="Arial"/>
                <w:sz w:val="24"/>
                <w:szCs w:val="24"/>
              </w:rPr>
            </w:pPr>
            <w:r w:rsidRPr="00665D48">
              <w:rPr>
                <w:rFonts w:ascii="Arial" w:hAnsi="Arial" w:cs="Arial"/>
                <w:sz w:val="24"/>
                <w:szCs w:val="24"/>
              </w:rPr>
              <w:t>Likwidacja przeszkód komunikacyjnych</w:t>
            </w:r>
          </w:p>
        </w:tc>
        <w:tc>
          <w:tcPr>
            <w:tcW w:w="7238" w:type="dxa"/>
          </w:tcPr>
          <w:p w14:paraId="758927A6" w14:textId="3BCA51E3" w:rsidR="00AD532B" w:rsidRDefault="00AD532B" w:rsidP="00E2023A">
            <w:pPr>
              <w:spacing w:after="0" w:line="240" w:lineRule="auto"/>
              <w:rPr>
                <w:rFonts w:ascii="Arial" w:hAnsi="Arial" w:cs="Arial"/>
                <w:sz w:val="24"/>
                <w:szCs w:val="24"/>
              </w:rPr>
            </w:pPr>
            <w:r>
              <w:rPr>
                <w:rFonts w:ascii="Arial" w:hAnsi="Arial" w:cs="Arial"/>
                <w:sz w:val="24"/>
                <w:szCs w:val="24"/>
              </w:rPr>
              <w:t>W kryterium sprawdzamy</w:t>
            </w:r>
            <w:r w:rsidRPr="00665D48">
              <w:rPr>
                <w:rFonts w:ascii="Arial" w:hAnsi="Arial" w:cs="Arial"/>
                <w:sz w:val="24"/>
                <w:szCs w:val="24"/>
              </w:rPr>
              <w:t>, czy w wyniku realizacji projektu nastąpiła likwidacja przeszkód naturalnych w połączeniach komunikacyjnych</w:t>
            </w:r>
            <w:r>
              <w:rPr>
                <w:rStyle w:val="Odwoanieprzypisudolnego"/>
                <w:rFonts w:ascii="Arial" w:hAnsi="Arial" w:cs="Arial"/>
                <w:sz w:val="24"/>
                <w:szCs w:val="24"/>
              </w:rPr>
              <w:footnoteReference w:id="21"/>
            </w:r>
            <w:r w:rsidRPr="00665D48">
              <w:rPr>
                <w:rFonts w:ascii="Arial" w:hAnsi="Arial" w:cs="Arial"/>
                <w:sz w:val="24"/>
                <w:szCs w:val="24"/>
              </w:rPr>
              <w:t>.</w:t>
            </w:r>
          </w:p>
          <w:p w14:paraId="67D36D93" w14:textId="731C64C5" w:rsidR="00AD532B" w:rsidRPr="00226823" w:rsidRDefault="00AD532B" w:rsidP="00E2023A">
            <w:pPr>
              <w:spacing w:before="240" w:after="0" w:line="240" w:lineRule="auto"/>
              <w:rPr>
                <w:rFonts w:ascii="Arial" w:hAnsi="Arial" w:cs="Arial"/>
                <w:sz w:val="24"/>
                <w:szCs w:val="24"/>
              </w:rPr>
            </w:pPr>
            <w:r w:rsidRPr="00665D48">
              <w:rPr>
                <w:rFonts w:ascii="Arial" w:hAnsi="Arial" w:cs="Arial"/>
                <w:sz w:val="24"/>
                <w:szCs w:val="24"/>
              </w:rPr>
              <w:t>Kryterium jest weryfikowane w oparciu o wniosek o dofinansowanie projektu i załączniki.</w:t>
            </w:r>
          </w:p>
        </w:tc>
        <w:tc>
          <w:tcPr>
            <w:tcW w:w="2964" w:type="dxa"/>
          </w:tcPr>
          <w:p w14:paraId="7D6F1008" w14:textId="77777777" w:rsidR="00AD532B" w:rsidRPr="00FD3BF5" w:rsidRDefault="00AD532B" w:rsidP="00E2023A">
            <w:pPr>
              <w:spacing w:after="0" w:line="240" w:lineRule="auto"/>
              <w:rPr>
                <w:rFonts w:ascii="Arial" w:hAnsi="Arial" w:cs="Arial"/>
                <w:sz w:val="24"/>
                <w:szCs w:val="24"/>
              </w:rPr>
            </w:pPr>
            <w:r w:rsidRPr="00FD3BF5">
              <w:rPr>
                <w:rFonts w:ascii="Arial" w:hAnsi="Arial" w:cs="Arial"/>
                <w:sz w:val="24"/>
                <w:szCs w:val="24"/>
              </w:rPr>
              <w:t>TAK/NIE/NIE DOTYCZY</w:t>
            </w:r>
          </w:p>
          <w:p w14:paraId="28C6ED15" w14:textId="77777777" w:rsidR="00AD532B" w:rsidRPr="00FD3BF5" w:rsidRDefault="00AD532B" w:rsidP="00E2023A">
            <w:pPr>
              <w:spacing w:after="0" w:line="240" w:lineRule="auto"/>
              <w:rPr>
                <w:rFonts w:ascii="Arial" w:hAnsi="Arial" w:cs="Arial"/>
                <w:sz w:val="24"/>
                <w:szCs w:val="24"/>
              </w:rPr>
            </w:pPr>
            <w:r w:rsidRPr="00FD3BF5">
              <w:rPr>
                <w:rFonts w:ascii="Arial" w:hAnsi="Arial" w:cs="Arial"/>
                <w:sz w:val="24"/>
                <w:szCs w:val="24"/>
              </w:rPr>
              <w:t>(NIE oznacza odrzucenie wniosku)</w:t>
            </w:r>
          </w:p>
          <w:p w14:paraId="006AEDE1" w14:textId="77777777" w:rsidR="00AD532B" w:rsidRPr="00FD3BF5" w:rsidRDefault="00AD532B" w:rsidP="00E2023A">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75231646" w14:textId="77777777" w:rsidR="00AD532B" w:rsidRPr="00FD3BF5" w:rsidRDefault="00AD532B" w:rsidP="00E2023A">
            <w:pPr>
              <w:spacing w:before="120" w:after="0" w:line="240" w:lineRule="auto"/>
              <w:rPr>
                <w:rFonts w:ascii="Arial" w:hAnsi="Arial" w:cs="Arial"/>
                <w:sz w:val="24"/>
                <w:szCs w:val="24"/>
              </w:rPr>
            </w:pPr>
            <w:r w:rsidRPr="00FD3BF5">
              <w:rPr>
                <w:rFonts w:ascii="Arial" w:hAnsi="Arial" w:cs="Arial"/>
                <w:sz w:val="24"/>
                <w:szCs w:val="24"/>
              </w:rPr>
              <w:t xml:space="preserve">Kryterium uznaje się za spełnione, jeżeli odpowiedź będzie pozytywna (wartość logiczna: „TAK” lub „NIE DOTYCZY”). </w:t>
            </w:r>
          </w:p>
          <w:p w14:paraId="351FA088" w14:textId="471A6EF7" w:rsidR="00AD532B" w:rsidRPr="00226823" w:rsidRDefault="00AD532B" w:rsidP="00E2023A">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bl>
    <w:p w14:paraId="3CBF398F" w14:textId="77777777" w:rsidR="009F6237" w:rsidRPr="008D4EBB" w:rsidRDefault="009F6237" w:rsidP="00E2023A">
      <w:pPr>
        <w:rPr>
          <w:rFonts w:ascii="Arial" w:hAnsi="Arial" w:cs="Arial"/>
          <w:color w:val="FF0000"/>
          <w:sz w:val="24"/>
          <w:szCs w:val="24"/>
        </w:rPr>
      </w:pPr>
    </w:p>
    <w:sectPr w:rsidR="009F6237" w:rsidRPr="008D4EBB" w:rsidSect="003C40D0">
      <w:footerReference w:type="default" r:id="rId12"/>
      <w:headerReference w:type="first" r:id="rId13"/>
      <w:footerReference w:type="first" r:id="rId14"/>
      <w:pgSz w:w="16838" w:h="11906" w:orient="landscape"/>
      <w:pgMar w:top="1417" w:right="1245"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Przemysław Mentkowski" w:date="2025-01-13T15:19:00Z" w:initials="PM">
    <w:p w14:paraId="3B6C5247" w14:textId="77777777" w:rsidR="00C75DC9" w:rsidRDefault="00C75DC9" w:rsidP="00C75DC9">
      <w:pPr>
        <w:pStyle w:val="Tekstkomentarza"/>
      </w:pPr>
      <w:r>
        <w:rPr>
          <w:rStyle w:val="Odwoaniedokomentarza"/>
        </w:rPr>
        <w:annotationRef/>
      </w:r>
      <w:r>
        <w:t>Stanowisko GR PT</w:t>
      </w:r>
    </w:p>
  </w:comment>
  <w:comment w:id="7" w:author="Dagmara Wend" w:date="2025-01-10T07:36:00Z" w:initials="DW">
    <w:p w14:paraId="518054E9" w14:textId="76F56059" w:rsidR="00C60A02" w:rsidRDefault="00C60A02" w:rsidP="00C60A02">
      <w:pPr>
        <w:pStyle w:val="Tekstkomentarza"/>
      </w:pPr>
      <w:r>
        <w:rPr>
          <w:rStyle w:val="Odwoaniedokomentarza"/>
        </w:rPr>
        <w:annotationRef/>
      </w:r>
      <w:r>
        <w:rPr>
          <w:lang w:val="pl-PL"/>
        </w:rPr>
        <w:t>Stanowisko Grupy ds. PT</w:t>
      </w:r>
    </w:p>
  </w:comment>
  <w:comment w:id="10" w:author="Dagmara Wend" w:date="2025-01-13T07:54:00Z" w:initials="DW">
    <w:p w14:paraId="2EF8F61E" w14:textId="77777777" w:rsidR="001D2587" w:rsidRDefault="001D2587" w:rsidP="001D2587">
      <w:pPr>
        <w:pStyle w:val="Tekstkomentarza"/>
      </w:pPr>
      <w:r>
        <w:rPr>
          <w:rStyle w:val="Odwoaniedokomentarza"/>
        </w:rPr>
        <w:annotationRef/>
      </w:r>
      <w:r>
        <w:rPr>
          <w:lang w:val="pl-PL"/>
        </w:rPr>
        <w:t>Stanowisko Grupy ds. PT</w:t>
      </w:r>
    </w:p>
  </w:comment>
  <w:comment w:id="15" w:author="Dagmara Wend" w:date="2025-01-13T07:54:00Z" w:initials="DW">
    <w:p w14:paraId="0A94D9E9" w14:textId="77777777" w:rsidR="001D2587" w:rsidRDefault="001D2587" w:rsidP="001D2587">
      <w:pPr>
        <w:pStyle w:val="Tekstkomentarza"/>
      </w:pPr>
      <w:r>
        <w:rPr>
          <w:rStyle w:val="Odwoaniedokomentarza"/>
        </w:rPr>
        <w:annotationRef/>
      </w:r>
      <w:r>
        <w:rPr>
          <w:lang w:val="pl-PL"/>
        </w:rPr>
        <w:t>Stanowisko Grupy ds. PT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6C5247" w15:done="0"/>
  <w15:commentEx w15:paraId="518054E9" w15:done="0"/>
  <w15:commentEx w15:paraId="2EF8F61E" w15:done="0"/>
  <w15:commentEx w15:paraId="0A94D9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4C0E5A" w16cex:dateUtc="2025-01-13T14:19:00Z"/>
  <w16cex:commentExtensible w16cex:durableId="05E3FCCE" w16cex:dateUtc="2025-01-10T06:36:00Z"/>
  <w16cex:commentExtensible w16cex:durableId="173413A5" w16cex:dateUtc="2025-01-13T06:54:00Z"/>
  <w16cex:commentExtensible w16cex:durableId="41D626B7" w16cex:dateUtc="2025-01-13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6C5247" w16cid:durableId="1D4C0E5A"/>
  <w16cid:commentId w16cid:paraId="518054E9" w16cid:durableId="05E3FCCE"/>
  <w16cid:commentId w16cid:paraId="2EF8F61E" w16cid:durableId="173413A5"/>
  <w16cid:commentId w16cid:paraId="0A94D9E9" w16cid:durableId="41D626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D155E" w14:textId="77777777" w:rsidR="00A66B29" w:rsidRDefault="00A66B29" w:rsidP="00D15E00">
      <w:pPr>
        <w:spacing w:after="0" w:line="240" w:lineRule="auto"/>
      </w:pPr>
      <w:r>
        <w:separator/>
      </w:r>
    </w:p>
  </w:endnote>
  <w:endnote w:type="continuationSeparator" w:id="0">
    <w:p w14:paraId="35371F3E" w14:textId="77777777" w:rsidR="00A66B29" w:rsidRDefault="00A66B29"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F2ACD"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4279D3DD"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220B" w14:textId="3D91DE0D" w:rsidR="002455CA" w:rsidRDefault="00557B47" w:rsidP="002455CA">
    <w:pPr>
      <w:pStyle w:val="Stopka"/>
      <w:jc w:val="center"/>
    </w:pPr>
    <w:r>
      <w:rPr>
        <w:noProof/>
      </w:rPr>
      <w:drawing>
        <wp:inline distT="0" distB="0" distL="0" distR="0" wp14:anchorId="0B04F24B" wp14:editId="7E0FC1FC">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BD876" w14:textId="77777777" w:rsidR="00A66B29" w:rsidRDefault="00A66B29" w:rsidP="00D15E00">
      <w:pPr>
        <w:spacing w:after="0" w:line="240" w:lineRule="auto"/>
      </w:pPr>
      <w:r>
        <w:separator/>
      </w:r>
    </w:p>
  </w:footnote>
  <w:footnote w:type="continuationSeparator" w:id="0">
    <w:p w14:paraId="513353F0" w14:textId="77777777" w:rsidR="00A66B29" w:rsidRDefault="00A66B29" w:rsidP="00D15E00">
      <w:pPr>
        <w:spacing w:after="0" w:line="240" w:lineRule="auto"/>
      </w:pPr>
      <w:r>
        <w:continuationSeparator/>
      </w:r>
    </w:p>
  </w:footnote>
  <w:footnote w:id="1">
    <w:p w14:paraId="716A9D0B" w14:textId="3393DD06" w:rsidR="00F574A3" w:rsidRPr="00F574A3" w:rsidRDefault="00F574A3">
      <w:pPr>
        <w:pStyle w:val="Tekstprzypisudolnego"/>
        <w:rPr>
          <w:rFonts w:ascii="Arial" w:hAnsi="Arial" w:cs="Arial"/>
          <w:sz w:val="24"/>
          <w:szCs w:val="24"/>
        </w:rPr>
      </w:pPr>
      <w:r w:rsidRPr="00F574A3">
        <w:rPr>
          <w:rStyle w:val="Odwoanieprzypisudolnego"/>
          <w:rFonts w:ascii="Arial" w:hAnsi="Arial" w:cs="Arial"/>
          <w:sz w:val="24"/>
          <w:szCs w:val="24"/>
        </w:rPr>
        <w:footnoteRef/>
      </w:r>
      <w:r w:rsidRPr="00F574A3">
        <w:rPr>
          <w:rFonts w:ascii="Arial" w:hAnsi="Arial" w:cs="Arial"/>
          <w:sz w:val="24"/>
          <w:szCs w:val="24"/>
        </w:rPr>
        <w:t xml:space="preserve"> W każdym kryterium przez “wnioskodawcę” rozumiemy również partnerów, chyba że kryterium stanowi inaczej.</w:t>
      </w:r>
    </w:p>
  </w:footnote>
  <w:footnote w:id="2">
    <w:p w14:paraId="23EDEDD9" w14:textId="1A5445A8" w:rsidR="003C40D0" w:rsidRPr="008D4EBB" w:rsidRDefault="003C40D0" w:rsidP="000A0428">
      <w:pPr>
        <w:pStyle w:val="Tekstprzypisudolnego"/>
        <w:rPr>
          <w:rFonts w:ascii="Arial" w:hAnsi="Arial" w:cs="Arial"/>
          <w:sz w:val="24"/>
          <w:szCs w:val="24"/>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bCs/>
          <w:sz w:val="24"/>
          <w:szCs w:val="24"/>
        </w:rPr>
        <w:t>Wykluczenia podmiotowe</w:t>
      </w:r>
      <w:r w:rsidR="00424E6D">
        <w:rPr>
          <w:rFonts w:ascii="Arial" w:hAnsi="Arial" w:cs="Arial"/>
          <w:bCs/>
          <w:sz w:val="24"/>
          <w:szCs w:val="24"/>
          <w:lang w:val="pl-PL"/>
        </w:rPr>
        <w:t>, określone w regulaminie wyboru projektów</w:t>
      </w:r>
      <w:r w:rsidRPr="008D4EBB">
        <w:rPr>
          <w:rFonts w:ascii="Arial" w:hAnsi="Arial" w:cs="Arial"/>
          <w:bCs/>
          <w:sz w:val="24"/>
          <w:szCs w:val="24"/>
        </w:rPr>
        <w:t xml:space="preserve"> weryfikowane będą przed podpisaniem umowy.</w:t>
      </w:r>
    </w:p>
  </w:footnote>
  <w:footnote w:id="3">
    <w:p w14:paraId="0428BD99" w14:textId="05B83723" w:rsidR="00F574A3" w:rsidRPr="00F574A3" w:rsidRDefault="00F574A3">
      <w:pPr>
        <w:pStyle w:val="Tekstprzypisudolnego"/>
        <w:rPr>
          <w:rFonts w:ascii="Arial" w:hAnsi="Arial" w:cs="Arial"/>
          <w:sz w:val="24"/>
          <w:szCs w:val="24"/>
        </w:rPr>
      </w:pPr>
      <w:r w:rsidRPr="00F574A3">
        <w:rPr>
          <w:rStyle w:val="Odwoanieprzypisudolnego"/>
          <w:rFonts w:ascii="Arial" w:hAnsi="Arial" w:cs="Arial"/>
          <w:sz w:val="24"/>
          <w:szCs w:val="24"/>
        </w:rPr>
        <w:footnoteRef/>
      </w:r>
      <w:r w:rsidRPr="00F574A3">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nr 2021/1060).</w:t>
      </w:r>
    </w:p>
  </w:footnote>
  <w:footnote w:id="4">
    <w:p w14:paraId="3E2F5600" w14:textId="77777777" w:rsidR="00134ADC" w:rsidRPr="00362444" w:rsidRDefault="00134ADC" w:rsidP="00362444">
      <w:pPr>
        <w:spacing w:after="0" w:line="240" w:lineRule="auto"/>
        <w:rPr>
          <w:rFonts w:ascii="Arial" w:hAnsi="Arial" w:cs="Arial"/>
          <w:sz w:val="24"/>
          <w:szCs w:val="24"/>
        </w:rPr>
      </w:pPr>
      <w:r w:rsidRPr="00CE618C">
        <w:rPr>
          <w:rFonts w:ascii="Arial" w:hAnsi="Arial" w:cs="Arial"/>
          <w:sz w:val="24"/>
          <w:szCs w:val="24"/>
          <w:vertAlign w:val="superscript"/>
        </w:rPr>
        <w:footnoteRef/>
      </w:r>
      <w:r w:rsidRPr="00CE618C">
        <w:rPr>
          <w:rFonts w:ascii="Arial" w:hAnsi="Arial" w:cs="Arial"/>
          <w:sz w:val="24"/>
          <w:szCs w:val="24"/>
          <w:vertAlign w:val="superscript"/>
        </w:rPr>
        <w:t xml:space="preserve"> </w:t>
      </w:r>
      <w:r w:rsidRPr="00362444">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9CC7C6D" w14:textId="27A2CCEB" w:rsidR="00E37CA4" w:rsidRPr="00E37CA4" w:rsidRDefault="00E37CA4">
      <w:pPr>
        <w:pStyle w:val="Tekstprzypisudolnego"/>
        <w:rPr>
          <w:rFonts w:ascii="Arial" w:hAnsi="Arial" w:cs="Arial"/>
          <w:sz w:val="24"/>
          <w:szCs w:val="24"/>
        </w:rPr>
      </w:pPr>
      <w:r w:rsidRPr="00E37CA4">
        <w:rPr>
          <w:rStyle w:val="Odwoanieprzypisudolnego"/>
          <w:rFonts w:ascii="Arial" w:hAnsi="Arial" w:cs="Arial"/>
          <w:sz w:val="24"/>
          <w:szCs w:val="24"/>
        </w:rPr>
        <w:footnoteRef/>
      </w:r>
      <w:r w:rsidRPr="00E37CA4">
        <w:rPr>
          <w:rFonts w:ascii="Arial" w:hAnsi="Arial" w:cs="Arial"/>
          <w:sz w:val="24"/>
          <w:szCs w:val="24"/>
        </w:rPr>
        <w:t xml:space="preserve"> 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234D3AF6" w14:textId="03CD49EB" w:rsidR="00E37CA4" w:rsidRPr="00E37CA4" w:rsidRDefault="00E37CA4">
      <w:pPr>
        <w:pStyle w:val="Tekstprzypisudolnego"/>
        <w:rPr>
          <w:rFonts w:ascii="Arial" w:hAnsi="Arial" w:cs="Arial"/>
          <w:sz w:val="24"/>
          <w:szCs w:val="24"/>
        </w:rPr>
      </w:pPr>
      <w:r w:rsidRPr="00E37CA4">
        <w:rPr>
          <w:rStyle w:val="Odwoanieprzypisudolnego"/>
          <w:rFonts w:ascii="Arial" w:hAnsi="Arial" w:cs="Arial"/>
          <w:sz w:val="24"/>
          <w:szCs w:val="24"/>
        </w:rPr>
        <w:footnoteRef/>
      </w:r>
      <w:r w:rsidRPr="00E37CA4">
        <w:rPr>
          <w:rFonts w:ascii="Arial" w:hAnsi="Arial" w:cs="Arial"/>
          <w:sz w:val="24"/>
          <w:szCs w:val="24"/>
        </w:rPr>
        <w:t xml:space="preserve"> W oparciu o przygotowany przez wnioskodawcę na etapie podpisania umowy harmonogram otrzymania takiego pozwolenia.</w:t>
      </w:r>
    </w:p>
  </w:footnote>
  <w:footnote w:id="7">
    <w:p w14:paraId="3E52211C" w14:textId="5ED11B4D" w:rsidR="00C75DC9" w:rsidRPr="00C75DC9" w:rsidRDefault="00C75DC9">
      <w:pPr>
        <w:pStyle w:val="Tekstprzypisudolnego"/>
        <w:rPr>
          <w:rFonts w:ascii="Arial" w:hAnsi="Arial" w:cs="Arial"/>
          <w:sz w:val="24"/>
          <w:szCs w:val="24"/>
        </w:rPr>
      </w:pPr>
      <w:ins w:id="3" w:author="Przemysław Mentkowski" w:date="2025-01-13T15:18:00Z" w16du:dateUtc="2025-01-13T14:18:00Z">
        <w:r w:rsidRPr="00C75DC9">
          <w:rPr>
            <w:rStyle w:val="Odwoanieprzypisudolnego"/>
            <w:rFonts w:ascii="Arial" w:hAnsi="Arial" w:cs="Arial"/>
            <w:sz w:val="24"/>
            <w:szCs w:val="24"/>
          </w:rPr>
          <w:footnoteRef/>
        </w:r>
        <w:r w:rsidRPr="00C75DC9">
          <w:rPr>
            <w:rFonts w:ascii="Arial" w:hAnsi="Arial" w:cs="Arial"/>
            <w:sz w:val="24"/>
            <w:szCs w:val="24"/>
          </w:rPr>
          <w:t xml:space="preserve"> </w:t>
        </w:r>
      </w:ins>
      <w:ins w:id="4" w:author="Przemysław Mentkowski" w:date="2025-01-13T15:19:00Z" w16du:dateUtc="2025-01-13T14:19:00Z">
        <w:r w:rsidRPr="00C75DC9">
          <w:rPr>
            <w:rFonts w:ascii="Arial" w:hAnsi="Arial" w:cs="Arial"/>
            <w:sz w:val="24"/>
            <w:szCs w:val="24"/>
          </w:rPr>
          <w:t>W przypadku, gdy realizacja robót budowlanych wykonywana będzie na podstawie decyzji o zezwoleniu na realizację inwestycji drogowej, warunek ten dotyczy również braku konieczności posiadania na moment złożenia wniosku o dofinansowanie innych decyzji i pozwoleń, które zastępuje ww. decyzja (m.in. prawa do dysponowania gruntami lub obiektami na cele inwestycji, decyzji na wycinkę drzew.</w:t>
        </w:r>
      </w:ins>
    </w:p>
  </w:footnote>
  <w:footnote w:id="8">
    <w:p w14:paraId="63EDC2AF" w14:textId="4FA71015" w:rsidR="008C5D73" w:rsidRPr="00B76B45" w:rsidRDefault="008C5D73">
      <w:pPr>
        <w:pStyle w:val="Tekstprzypisudolnego"/>
        <w:rPr>
          <w:rFonts w:ascii="Arial" w:hAnsi="Arial" w:cs="Arial"/>
          <w:sz w:val="24"/>
          <w:szCs w:val="24"/>
          <w:lang w:val="pl-PL"/>
        </w:rPr>
      </w:pPr>
      <w:r w:rsidRPr="00B76B45">
        <w:rPr>
          <w:rStyle w:val="Odwoanieprzypisudolnego"/>
          <w:rFonts w:ascii="Arial" w:hAnsi="Arial" w:cs="Arial"/>
          <w:sz w:val="24"/>
          <w:szCs w:val="24"/>
        </w:rPr>
        <w:footnoteRef/>
      </w:r>
      <w:r w:rsidRPr="00B76B45">
        <w:rPr>
          <w:rFonts w:ascii="Arial" w:hAnsi="Arial" w:cs="Arial"/>
          <w:sz w:val="24"/>
          <w:szCs w:val="24"/>
        </w:rPr>
        <w:t xml:space="preserve"> W przypadku zmiany </w:t>
      </w:r>
      <w:proofErr w:type="spellStart"/>
      <w:r w:rsidRPr="00B76B45">
        <w:rPr>
          <w:rFonts w:ascii="Arial" w:hAnsi="Arial" w:cs="Arial"/>
          <w:sz w:val="24"/>
          <w:szCs w:val="24"/>
        </w:rPr>
        <w:t>SzOP</w:t>
      </w:r>
      <w:proofErr w:type="spellEnd"/>
      <w:r w:rsidRPr="00B76B45">
        <w:rPr>
          <w:rFonts w:ascii="Arial" w:hAnsi="Arial" w:cs="Arial"/>
          <w:sz w:val="24"/>
          <w:szCs w:val="24"/>
        </w:rPr>
        <w:t xml:space="preserve"> w późniejszym terminie przy ocenie lub potwierdzaniu spełniania kryterium w związku z art. 62 ustawy z</w:t>
      </w:r>
      <w:r>
        <w:rPr>
          <w:rFonts w:ascii="Arial" w:hAnsi="Arial" w:cs="Arial"/>
          <w:sz w:val="24"/>
          <w:szCs w:val="24"/>
          <w:lang w:val="pl-PL"/>
        </w:rPr>
        <w:t> </w:t>
      </w:r>
      <w:r w:rsidRPr="00B76B45">
        <w:rPr>
          <w:rFonts w:ascii="Arial" w:hAnsi="Arial" w:cs="Arial"/>
          <w:sz w:val="24"/>
          <w:szCs w:val="24"/>
        </w:rPr>
        <w:t>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r>
        <w:rPr>
          <w:rFonts w:ascii="Arial" w:hAnsi="Arial" w:cs="Arial"/>
          <w:sz w:val="24"/>
          <w:szCs w:val="24"/>
          <w:lang w:val="pl-PL"/>
        </w:rPr>
        <w:t>.</w:t>
      </w:r>
    </w:p>
  </w:footnote>
  <w:footnote w:id="9">
    <w:p w14:paraId="317D1F1B" w14:textId="77777777" w:rsidR="00BC1BA5" w:rsidRPr="008536B7" w:rsidRDefault="00BC1BA5" w:rsidP="00BC1BA5">
      <w:pPr>
        <w:pStyle w:val="Tekstprzypisudolnego"/>
        <w:rPr>
          <w:rFonts w:ascii="Arial" w:hAnsi="Arial" w:cs="Arial"/>
          <w:sz w:val="24"/>
          <w:szCs w:val="24"/>
          <w:lang w:val="pl-PL"/>
        </w:rPr>
      </w:pPr>
      <w:r w:rsidRPr="008536B7">
        <w:rPr>
          <w:rStyle w:val="Odwoanieprzypisudolnego"/>
          <w:rFonts w:ascii="Arial" w:hAnsi="Arial" w:cs="Arial"/>
          <w:sz w:val="24"/>
          <w:szCs w:val="24"/>
        </w:rPr>
        <w:footnoteRef/>
      </w:r>
      <w:r w:rsidRPr="008536B7">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http://eur-lex.europa.eu/legal-content/PL/TXT/PDF/?uri=CELEX:52016XC0719(05)&amp;from=EN</w:t>
      </w:r>
    </w:p>
  </w:footnote>
  <w:footnote w:id="10">
    <w:p w14:paraId="63632840" w14:textId="7123C55B" w:rsidR="008C5D73" w:rsidRPr="007E553C" w:rsidRDefault="008C5D73">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w:t>
      </w:r>
      <w:proofErr w:type="spellStart"/>
      <w:r w:rsidRPr="007E553C">
        <w:rPr>
          <w:rFonts w:ascii="Arial" w:hAnsi="Arial" w:cs="Arial"/>
          <w:sz w:val="24"/>
          <w:szCs w:val="24"/>
        </w:rPr>
        <w:t>significant</w:t>
      </w:r>
      <w:proofErr w:type="spellEnd"/>
      <w:r w:rsidRPr="007E553C">
        <w:rPr>
          <w:rFonts w:ascii="Arial" w:hAnsi="Arial" w:cs="Arial"/>
          <w:sz w:val="24"/>
          <w:szCs w:val="24"/>
        </w:rPr>
        <w:t xml:space="preserve"> </w:t>
      </w:r>
      <w:proofErr w:type="spellStart"/>
      <w:r w:rsidRPr="007E553C">
        <w:rPr>
          <w:rFonts w:ascii="Arial" w:hAnsi="Arial" w:cs="Arial"/>
          <w:sz w:val="24"/>
          <w:szCs w:val="24"/>
        </w:rPr>
        <w:t>harm</w:t>
      </w:r>
      <w:proofErr w:type="spellEnd"/>
      <w:r w:rsidRPr="007E553C">
        <w:rPr>
          <w:rFonts w:ascii="Arial" w:hAnsi="Arial" w:cs="Arial"/>
          <w:sz w:val="24"/>
          <w:szCs w:val="24"/>
        </w:rPr>
        <w:t>”,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https://mojregion.eu/rpo/wp-content/uploads/sites/3/2022/11/uz-6-22-41-1624-z.pdf.</w:t>
      </w:r>
    </w:p>
  </w:footnote>
  <w:footnote w:id="11">
    <w:p w14:paraId="66C29A23" w14:textId="77777777" w:rsidR="008C5D73" w:rsidRPr="008D4EBB" w:rsidRDefault="008C5D73">
      <w:pPr>
        <w:pStyle w:val="Tekstprzypisudolnego"/>
        <w:rPr>
          <w:rFonts w:ascii="Arial" w:hAnsi="Arial" w:cs="Arial"/>
          <w:sz w:val="24"/>
          <w:szCs w:val="24"/>
          <w:lang w:val="pl-PL"/>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2">
    <w:p w14:paraId="2EE46112" w14:textId="709F465D" w:rsidR="001D2587" w:rsidRPr="001D2587" w:rsidRDefault="001D2587">
      <w:pPr>
        <w:pStyle w:val="Tekstprzypisudolnego"/>
        <w:rPr>
          <w:rFonts w:ascii="Arial" w:hAnsi="Arial" w:cs="Arial"/>
          <w:sz w:val="24"/>
          <w:szCs w:val="24"/>
          <w:lang w:val="pl-PL"/>
        </w:rPr>
      </w:pPr>
      <w:ins w:id="12" w:author="Dagmara Wend" w:date="2025-01-13T07:53:00Z" w16du:dateUtc="2025-01-13T06:53:00Z">
        <w:r w:rsidRPr="001D2587">
          <w:rPr>
            <w:rStyle w:val="Odwoanieprzypisudolnego"/>
            <w:rFonts w:ascii="Arial" w:hAnsi="Arial" w:cs="Arial"/>
            <w:sz w:val="24"/>
            <w:szCs w:val="24"/>
          </w:rPr>
          <w:footnoteRef/>
        </w:r>
        <w:r w:rsidRPr="001D2587">
          <w:rPr>
            <w:rFonts w:ascii="Arial" w:hAnsi="Arial" w:cs="Arial"/>
            <w:sz w:val="24"/>
            <w:szCs w:val="24"/>
          </w:rPr>
          <w:t xml:space="preserve"> </w:t>
        </w:r>
      </w:ins>
      <w:ins w:id="13" w:author="Dagmara Wend" w:date="2025-01-13T07:53:00Z">
        <w:r w:rsidRPr="001D2587">
          <w:rPr>
            <w:rFonts w:ascii="Arial" w:hAnsi="Arial" w:cs="Arial"/>
            <w:sz w:val="24"/>
            <w:szCs w:val="24"/>
            <w:lang w:val="pl-PL"/>
          </w:rPr>
          <w:t>Liczbę mieszkańców należy zweryfikować wg stanu na dzień 7.12.2022 r., tj. daty przyjęcia przez Komisję Europejską programu Fundusze Europejskie dla Kujaw i Pomorza 2021-2027 (GUS stan na 30.06.2022 r.).</w:t>
        </w:r>
      </w:ins>
    </w:p>
  </w:footnote>
  <w:footnote w:id="13">
    <w:p w14:paraId="656136C4" w14:textId="3FD3AFF9" w:rsidR="001D2587" w:rsidRPr="001D2587" w:rsidRDefault="001D2587">
      <w:pPr>
        <w:pStyle w:val="Tekstprzypisudolnego"/>
        <w:rPr>
          <w:rFonts w:ascii="Arial" w:hAnsi="Arial" w:cs="Arial"/>
          <w:sz w:val="24"/>
          <w:szCs w:val="24"/>
        </w:rPr>
      </w:pPr>
      <w:ins w:id="17" w:author="Dagmara Wend" w:date="2025-01-13T07:53:00Z" w16du:dateUtc="2025-01-13T06:53:00Z">
        <w:r w:rsidRPr="001D2587">
          <w:rPr>
            <w:rStyle w:val="Odwoanieprzypisudolnego"/>
            <w:rFonts w:ascii="Arial" w:hAnsi="Arial" w:cs="Arial"/>
            <w:sz w:val="24"/>
            <w:szCs w:val="24"/>
          </w:rPr>
          <w:footnoteRef/>
        </w:r>
        <w:r w:rsidRPr="001D2587">
          <w:rPr>
            <w:rFonts w:ascii="Arial" w:hAnsi="Arial" w:cs="Arial"/>
            <w:sz w:val="24"/>
            <w:szCs w:val="24"/>
          </w:rPr>
          <w:t xml:space="preserve"> Patrz: przypis nr 1</w:t>
        </w:r>
      </w:ins>
      <w:ins w:id="18" w:author="Dagmara Wend" w:date="2025-01-13T07:54:00Z" w16du:dateUtc="2025-01-13T06:54:00Z">
        <w:r w:rsidRPr="001D2587">
          <w:rPr>
            <w:rFonts w:ascii="Arial" w:hAnsi="Arial" w:cs="Arial"/>
            <w:sz w:val="24"/>
            <w:szCs w:val="24"/>
          </w:rPr>
          <w:t>1.</w:t>
        </w:r>
      </w:ins>
    </w:p>
  </w:footnote>
  <w:footnote w:id="14">
    <w:p w14:paraId="2B2B074C" w14:textId="33ED92E0" w:rsidR="00F603A5" w:rsidRPr="00F603A5" w:rsidRDefault="00F603A5">
      <w:pPr>
        <w:pStyle w:val="Tekstprzypisudolnego"/>
        <w:rPr>
          <w:rFonts w:ascii="Arial" w:hAnsi="Arial" w:cs="Arial"/>
          <w:sz w:val="24"/>
          <w:szCs w:val="24"/>
        </w:rPr>
      </w:pPr>
      <w:r w:rsidRPr="00F603A5">
        <w:rPr>
          <w:rStyle w:val="Odwoanieprzypisudolnego"/>
          <w:rFonts w:ascii="Arial" w:hAnsi="Arial" w:cs="Arial"/>
          <w:sz w:val="24"/>
          <w:szCs w:val="24"/>
        </w:rPr>
        <w:footnoteRef/>
      </w:r>
      <w:r w:rsidRPr="00F603A5">
        <w:rPr>
          <w:rFonts w:ascii="Arial" w:hAnsi="Arial" w:cs="Arial"/>
          <w:sz w:val="24"/>
          <w:szCs w:val="24"/>
        </w:rPr>
        <w:t xml:space="preserve"> System określony został w dokumencie Zasady zarządzania jakością Planów Zrównoważonej Mobilności Miejskiej w Polsce, w szczególności w kontekście perspektywy UE 2021-2027. SUMP musi być przyjęty uchwałą właściwego organu dla przyjętego Obszaru Funkcjonalnego oraz musi być oceniony pozytywnie lub pozytywnie z rekomendacjami przez zespół ekspertów w Centrum Unijnych Projektów Transportowych.  </w:t>
      </w:r>
    </w:p>
  </w:footnote>
  <w:footnote w:id="15">
    <w:p w14:paraId="7A4C4EE7" w14:textId="41B48C2A" w:rsidR="007C5E3B" w:rsidRPr="00367FBE" w:rsidRDefault="007C5E3B" w:rsidP="00462F22">
      <w:pPr>
        <w:pStyle w:val="Tekstprzypisudolnego"/>
        <w:rPr>
          <w:rFonts w:ascii="Arial" w:hAnsi="Arial" w:cs="Arial"/>
          <w:sz w:val="24"/>
          <w:szCs w:val="24"/>
          <w:lang w:val="pl-PL"/>
        </w:rPr>
      </w:pPr>
      <w:r w:rsidRPr="00367FBE">
        <w:rPr>
          <w:rStyle w:val="Odwoanieprzypisudolnego"/>
          <w:rFonts w:ascii="Arial" w:hAnsi="Arial" w:cs="Arial"/>
          <w:sz w:val="24"/>
          <w:szCs w:val="24"/>
        </w:rPr>
        <w:footnoteRef/>
      </w:r>
      <w:r w:rsidRPr="00367FBE">
        <w:rPr>
          <w:rFonts w:ascii="Arial" w:hAnsi="Arial" w:cs="Arial"/>
          <w:sz w:val="24"/>
          <w:szCs w:val="24"/>
        </w:rPr>
        <w:t xml:space="preserve"> </w:t>
      </w:r>
      <w:bookmarkStart w:id="19" w:name="_Hlk130966638"/>
      <w:r w:rsidR="003341EB">
        <w:rPr>
          <w:rFonts w:ascii="Arial" w:hAnsi="Arial" w:cs="Arial"/>
          <w:sz w:val="24"/>
          <w:szCs w:val="24"/>
          <w:lang w:val="pl-PL"/>
        </w:rPr>
        <w:t xml:space="preserve">Wartość </w:t>
      </w:r>
      <w:r w:rsidRPr="00367FBE">
        <w:rPr>
          <w:rFonts w:ascii="Arial" w:hAnsi="Arial" w:cs="Arial"/>
          <w:sz w:val="24"/>
          <w:szCs w:val="24"/>
          <w:lang w:val="pl-PL"/>
        </w:rPr>
        <w:t xml:space="preserve">dofinansowania UE </w:t>
      </w:r>
      <w:bookmarkEnd w:id="19"/>
      <w:r w:rsidR="00AB24F0">
        <w:rPr>
          <w:rFonts w:ascii="Arial" w:hAnsi="Arial" w:cs="Arial"/>
          <w:sz w:val="24"/>
          <w:szCs w:val="24"/>
          <w:lang w:val="pl-PL"/>
        </w:rPr>
        <w:t>p</w:t>
      </w:r>
      <w:r w:rsidR="003341EB">
        <w:rPr>
          <w:rFonts w:ascii="Arial" w:hAnsi="Arial" w:cs="Arial"/>
          <w:sz w:val="24"/>
          <w:szCs w:val="24"/>
          <w:lang w:val="pl-PL"/>
        </w:rPr>
        <w:t>owinna zostać przeliczona zgodnie z kursem euro wskazanym w Regulaminie wyboru projektów.</w:t>
      </w:r>
    </w:p>
  </w:footnote>
  <w:footnote w:id="16">
    <w:p w14:paraId="5C7BF71E" w14:textId="77777777" w:rsidR="007C5E3B" w:rsidRPr="00367FBE" w:rsidRDefault="007C5E3B" w:rsidP="00462F22">
      <w:pPr>
        <w:pStyle w:val="Tekstprzypisudolnego"/>
        <w:rPr>
          <w:rFonts w:ascii="Arial" w:hAnsi="Arial" w:cs="Arial"/>
          <w:sz w:val="24"/>
          <w:szCs w:val="24"/>
          <w:lang w:val="pl-PL"/>
        </w:rPr>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17">
    <w:p w14:paraId="1AC415D7" w14:textId="77777777" w:rsidR="007C5E3B" w:rsidRPr="00AE417A" w:rsidRDefault="007C5E3B" w:rsidP="005179E4">
      <w:pPr>
        <w:spacing w:after="0" w:line="240" w:lineRule="auto"/>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x-none" w:eastAsia="x-none"/>
        </w:rPr>
        <w:t>Przed podpisaniem umowy o dofinansowanie projektu Instytucja Zarządzająca zweryfikuje czy strategia IIT dla OPPT została pozytywnie zaopiniowana prz</w:t>
      </w:r>
      <w:r w:rsidRPr="00367FBE">
        <w:rPr>
          <w:rFonts w:ascii="Arial" w:hAnsi="Arial" w:cs="Arial"/>
          <w:sz w:val="24"/>
          <w:szCs w:val="24"/>
          <w:lang w:eastAsia="x-none"/>
        </w:rPr>
        <w:t>ez</w:t>
      </w:r>
      <w:r w:rsidRPr="00367FBE">
        <w:rPr>
          <w:rFonts w:ascii="Arial" w:hAnsi="Arial" w:cs="Arial"/>
          <w:sz w:val="24"/>
          <w:szCs w:val="24"/>
          <w:lang w:val="x-none" w:eastAsia="x-none"/>
        </w:rPr>
        <w:t xml:space="preserve"> Instytucję Zarządzającą.</w:t>
      </w:r>
    </w:p>
  </w:footnote>
  <w:footnote w:id="18">
    <w:p w14:paraId="7CBC0F12" w14:textId="5CAD482A" w:rsidR="00B25F8C" w:rsidRPr="00B25F8C" w:rsidRDefault="00B25F8C">
      <w:pPr>
        <w:pStyle w:val="Tekstprzypisudolnego"/>
        <w:rPr>
          <w:rFonts w:ascii="Arial" w:hAnsi="Arial" w:cs="Arial"/>
          <w:sz w:val="24"/>
          <w:szCs w:val="24"/>
        </w:rPr>
      </w:pPr>
      <w:r w:rsidRPr="00B25F8C">
        <w:rPr>
          <w:rStyle w:val="Odwoanieprzypisudolnego"/>
          <w:rFonts w:ascii="Arial" w:hAnsi="Arial" w:cs="Arial"/>
          <w:sz w:val="24"/>
          <w:szCs w:val="24"/>
        </w:rPr>
        <w:footnoteRef/>
      </w:r>
      <w:r w:rsidRPr="00B25F8C">
        <w:rPr>
          <w:rFonts w:ascii="Arial" w:hAnsi="Arial" w:cs="Arial"/>
          <w:sz w:val="24"/>
          <w:szCs w:val="24"/>
        </w:rPr>
        <w:t xml:space="preserve"> Droga rowerowa w rozumieniu ustawy z dnia 20 czerwca 1997 r. Prawo o ruchu drogowym (Dz. U. z 2024 r. poz. 1251)</w:t>
      </w:r>
    </w:p>
  </w:footnote>
  <w:footnote w:id="19">
    <w:p w14:paraId="6269166B" w14:textId="77777777" w:rsidR="00AD532B" w:rsidRPr="006637C2" w:rsidRDefault="00AD532B" w:rsidP="005179E4">
      <w:pPr>
        <w:pStyle w:val="Tekstprzypisudolnego"/>
        <w:rPr>
          <w:rFonts w:ascii="Arial" w:hAnsi="Arial" w:cs="Arial"/>
          <w:sz w:val="24"/>
          <w:szCs w:val="24"/>
          <w:lang w:val="pl-PL"/>
        </w:rPr>
      </w:pPr>
      <w:r w:rsidRPr="006637C2">
        <w:rPr>
          <w:rStyle w:val="Odwoanieprzypisudolnego"/>
          <w:rFonts w:ascii="Arial" w:hAnsi="Arial" w:cs="Arial"/>
          <w:sz w:val="24"/>
          <w:szCs w:val="24"/>
        </w:rPr>
        <w:footnoteRef/>
      </w:r>
      <w:r w:rsidRPr="006637C2">
        <w:rPr>
          <w:rFonts w:ascii="Arial" w:hAnsi="Arial" w:cs="Arial"/>
          <w:sz w:val="24"/>
          <w:szCs w:val="24"/>
        </w:rPr>
        <w:t xml:space="preserve"> </w:t>
      </w:r>
      <w:r w:rsidRPr="006637C2">
        <w:rPr>
          <w:rFonts w:ascii="Arial" w:hAnsi="Arial" w:cs="Arial"/>
          <w:sz w:val="24"/>
          <w:szCs w:val="24"/>
          <w:lang w:val="pl-PL"/>
        </w:rPr>
        <w:t xml:space="preserve">Dokument przyjęty Stanowiskiem Zarządu Województwa Kujawsko-Pomorskiego z dnia 16 sierpnia 2023 r. </w:t>
      </w:r>
    </w:p>
  </w:footnote>
  <w:footnote w:id="20">
    <w:p w14:paraId="2024F96A" w14:textId="1FFB19AA" w:rsidR="00AD532B" w:rsidRPr="00226823" w:rsidRDefault="00AD532B">
      <w:pPr>
        <w:pStyle w:val="Tekstprzypisudolnego"/>
        <w:rPr>
          <w:rFonts w:ascii="Arial" w:hAnsi="Arial" w:cs="Arial"/>
          <w:sz w:val="24"/>
          <w:szCs w:val="24"/>
          <w:lang w:val="pl-PL"/>
        </w:rPr>
      </w:pPr>
      <w:r w:rsidRPr="00226823">
        <w:rPr>
          <w:rStyle w:val="Odwoanieprzypisudolnego"/>
          <w:rFonts w:ascii="Arial" w:hAnsi="Arial" w:cs="Arial"/>
          <w:sz w:val="24"/>
          <w:szCs w:val="24"/>
        </w:rPr>
        <w:footnoteRef/>
      </w:r>
      <w:r w:rsidRPr="00226823">
        <w:rPr>
          <w:rFonts w:ascii="Arial" w:hAnsi="Arial" w:cs="Arial"/>
          <w:sz w:val="24"/>
          <w:szCs w:val="24"/>
        </w:rPr>
        <w:t xml:space="preserve"> W wyjątkowych sytuacjach</w:t>
      </w:r>
      <w:r w:rsidR="00F21AE4">
        <w:rPr>
          <w:rFonts w:ascii="Arial" w:hAnsi="Arial" w:cs="Arial"/>
          <w:sz w:val="24"/>
          <w:szCs w:val="24"/>
          <w:lang w:val="pl-PL"/>
        </w:rPr>
        <w:t xml:space="preserve"> może być nawierzchnia inna (np. kostka niefazowana lub nawierzchnia szutrowa) </w:t>
      </w:r>
      <w:r w:rsidRPr="00226823">
        <w:rPr>
          <w:rFonts w:ascii="Arial" w:hAnsi="Arial" w:cs="Arial"/>
          <w:sz w:val="24"/>
          <w:szCs w:val="24"/>
        </w:rPr>
        <w:t>– w miejscach i na warunkach</w:t>
      </w:r>
      <w:r w:rsidRPr="00226823">
        <w:rPr>
          <w:rFonts w:ascii="Arial" w:hAnsi="Arial" w:cs="Arial"/>
          <w:sz w:val="24"/>
          <w:szCs w:val="24"/>
          <w:lang w:val="pl-PL"/>
        </w:rPr>
        <w:t xml:space="preserve"> wydanych przez zarządcę terenu</w:t>
      </w:r>
      <w:r w:rsidRPr="00226823">
        <w:rPr>
          <w:rFonts w:ascii="Arial" w:hAnsi="Arial" w:cs="Arial"/>
          <w:sz w:val="24"/>
          <w:szCs w:val="24"/>
        </w:rPr>
        <w:t xml:space="preserve"> (np. Lasy Państwowe lub gestorzy sieci lub zgodnie z decyzją o środowiskowych uwarunkowaniach).</w:t>
      </w:r>
    </w:p>
  </w:footnote>
  <w:footnote w:id="21">
    <w:p w14:paraId="658CF9EE" w14:textId="10FB0A7E" w:rsidR="00AD532B" w:rsidRPr="00665D48" w:rsidRDefault="00AD532B">
      <w:pPr>
        <w:pStyle w:val="Tekstprzypisudolnego"/>
        <w:rPr>
          <w:lang w:val="pl-PL"/>
        </w:rPr>
      </w:pPr>
      <w:r w:rsidRPr="003E6C37">
        <w:rPr>
          <w:rStyle w:val="Odwoanieprzypisudolnego"/>
          <w:rFonts w:ascii="Arial" w:hAnsi="Arial" w:cs="Arial"/>
          <w:sz w:val="24"/>
          <w:szCs w:val="24"/>
        </w:rPr>
        <w:footnoteRef/>
      </w:r>
      <w:r>
        <w:t xml:space="preserve"> </w:t>
      </w:r>
      <w:r w:rsidRPr="00665D48">
        <w:rPr>
          <w:rFonts w:ascii="Arial" w:hAnsi="Arial" w:cs="Arial"/>
          <w:sz w:val="24"/>
          <w:szCs w:val="24"/>
        </w:rPr>
        <w:t>Poprzez np. budowę mostu, kładki dla rowerzystów lub wykorzystanie istniejących obiektów i ich przebudowę.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4536A" w14:textId="77777777" w:rsidR="00B44F62" w:rsidRPr="00E2023A" w:rsidRDefault="00B44F62" w:rsidP="00B44F62">
    <w:pPr>
      <w:tabs>
        <w:tab w:val="left" w:pos="9923"/>
      </w:tabs>
      <w:spacing w:after="0" w:line="240" w:lineRule="auto"/>
      <w:rPr>
        <w:rFonts w:ascii="Arial" w:hAnsi="Arial" w:cs="Arial"/>
        <w:sz w:val="24"/>
        <w:szCs w:val="24"/>
      </w:rPr>
    </w:pPr>
    <w:r w:rsidRPr="00E2023A">
      <w:rPr>
        <w:rFonts w:ascii="Arial" w:hAnsi="Arial" w:cs="Arial"/>
        <w:sz w:val="24"/>
        <w:szCs w:val="24"/>
      </w:rPr>
      <w:t>FUNDUSZE EUROPEJSKIE DLA KUJAW I POMORZA 2021-2027</w:t>
    </w:r>
  </w:p>
  <w:p w14:paraId="51502314" w14:textId="7D69E8DB" w:rsidR="003C40D0" w:rsidRDefault="00756EBE" w:rsidP="00DE42F1">
    <w:pPr>
      <w:tabs>
        <w:tab w:val="left" w:pos="9923"/>
      </w:tabs>
      <w:spacing w:after="0" w:line="240" w:lineRule="auto"/>
      <w:ind w:left="9072"/>
      <w:rPr>
        <w:rFonts w:ascii="Arial" w:hAnsi="Arial" w:cs="Arial"/>
        <w:bCs/>
        <w:sz w:val="24"/>
        <w:szCs w:val="24"/>
        <w:lang w:val="x-none"/>
      </w:rPr>
    </w:pPr>
    <w:r w:rsidRPr="00E2023A">
      <w:rPr>
        <w:rFonts w:ascii="Arial" w:hAnsi="Arial" w:cs="Arial"/>
        <w:bCs/>
        <w:sz w:val="24"/>
        <w:szCs w:val="24"/>
        <w:lang w:val="x-none"/>
      </w:rPr>
      <w:t xml:space="preserve">Załącznik do </w:t>
    </w:r>
    <w:r w:rsidR="00C60A02">
      <w:rPr>
        <w:rFonts w:ascii="Arial" w:hAnsi="Arial" w:cs="Arial"/>
        <w:bCs/>
        <w:sz w:val="24"/>
        <w:szCs w:val="24"/>
        <w:lang w:val="x-none"/>
      </w:rPr>
      <w:t>Stanowiska Nr 6/2025</w:t>
    </w:r>
  </w:p>
  <w:p w14:paraId="72BA96EE" w14:textId="77777777" w:rsidR="00DE42F1" w:rsidRDefault="00DE42F1" w:rsidP="00DE42F1">
    <w:pPr>
      <w:tabs>
        <w:tab w:val="left" w:pos="9923"/>
      </w:tabs>
      <w:spacing w:after="0"/>
      <w:ind w:left="9072"/>
      <w:rPr>
        <w:rFonts w:ascii="Arial" w:hAnsi="Arial" w:cs="Arial"/>
        <w:bCs/>
        <w:sz w:val="24"/>
        <w:szCs w:val="24"/>
      </w:rPr>
    </w:pPr>
    <w:r>
      <w:rPr>
        <w:rFonts w:ascii="Arial" w:hAnsi="Arial" w:cs="Arial"/>
        <w:bCs/>
        <w:sz w:val="24"/>
        <w:szCs w:val="24"/>
      </w:rPr>
      <w:t>Grupy roboczej ds. polityki terytorialnej</w:t>
    </w:r>
  </w:p>
  <w:p w14:paraId="097A91A0" w14:textId="2559E20F" w:rsidR="00C60A02" w:rsidRPr="00E2023A" w:rsidRDefault="00DE42F1" w:rsidP="00DE42F1">
    <w:pPr>
      <w:tabs>
        <w:tab w:val="left" w:pos="9923"/>
      </w:tabs>
      <w:spacing w:after="0"/>
      <w:ind w:left="9072"/>
      <w:rPr>
        <w:rFonts w:ascii="Arial" w:hAnsi="Arial" w:cs="Arial"/>
        <w:bCs/>
        <w:sz w:val="24"/>
        <w:szCs w:val="24"/>
      </w:rPr>
    </w:pPr>
    <w:r>
      <w:rPr>
        <w:rFonts w:ascii="Arial" w:hAnsi="Arial" w:cs="Arial"/>
        <w:bCs/>
        <w:sz w:val="24"/>
        <w:szCs w:val="24"/>
      </w:rPr>
      <w:t>przy KM FEdKP 2021-2027 z 9 stycznia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28D04B6"/>
    <w:multiLevelType w:val="hybridMultilevel"/>
    <w:tmpl w:val="EEFE327E"/>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1C04D9"/>
    <w:multiLevelType w:val="hybridMultilevel"/>
    <w:tmpl w:val="67AA8032"/>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663D8"/>
    <w:multiLevelType w:val="hybridMultilevel"/>
    <w:tmpl w:val="95CC3110"/>
    <w:lvl w:ilvl="0" w:tplc="98EAD760">
      <w:start w:val="1"/>
      <w:numFmt w:val="bullet"/>
      <w:lvlText w:val=""/>
      <w:lvlJc w:val="left"/>
      <w:pPr>
        <w:ind w:left="720" w:hanging="360"/>
      </w:pPr>
      <w:rPr>
        <w:rFonts w:ascii="Symbol" w:hAnsi="Symbol" w:hint="default"/>
      </w:rPr>
    </w:lvl>
    <w:lvl w:ilvl="1" w:tplc="8CEA5376">
      <w:numFmt w:val="bullet"/>
      <w:lvlText w:val="•"/>
      <w:lvlJc w:val="left"/>
      <w:pPr>
        <w:ind w:left="1785" w:hanging="705"/>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23BA"/>
    <w:multiLevelType w:val="hybridMultilevel"/>
    <w:tmpl w:val="9926C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CC010E"/>
    <w:multiLevelType w:val="hybridMultilevel"/>
    <w:tmpl w:val="82E2C19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EA76ED9"/>
    <w:multiLevelType w:val="hybridMultilevel"/>
    <w:tmpl w:val="543E64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502A43"/>
    <w:multiLevelType w:val="hybridMultilevel"/>
    <w:tmpl w:val="C542FAB0"/>
    <w:lvl w:ilvl="0" w:tplc="32344B8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0F4398D"/>
    <w:multiLevelType w:val="hybridMultilevel"/>
    <w:tmpl w:val="3356B66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612209D"/>
    <w:multiLevelType w:val="hybridMultilevel"/>
    <w:tmpl w:val="DF60E112"/>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936E41"/>
    <w:multiLevelType w:val="hybridMultilevel"/>
    <w:tmpl w:val="04B024C2"/>
    <w:lvl w:ilvl="0" w:tplc="32344B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75336B6"/>
    <w:multiLevelType w:val="hybridMultilevel"/>
    <w:tmpl w:val="E2B27C66"/>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0F51DB"/>
    <w:multiLevelType w:val="hybridMultilevel"/>
    <w:tmpl w:val="69FEC70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A248E0"/>
    <w:multiLevelType w:val="hybridMultilevel"/>
    <w:tmpl w:val="FCB6787C"/>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D476BD"/>
    <w:multiLevelType w:val="hybridMultilevel"/>
    <w:tmpl w:val="FE1ADD6A"/>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EA3326"/>
    <w:multiLevelType w:val="hybridMultilevel"/>
    <w:tmpl w:val="1932D240"/>
    <w:lvl w:ilvl="0" w:tplc="9524F82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57495F26"/>
    <w:multiLevelType w:val="hybridMultilevel"/>
    <w:tmpl w:val="F594EA58"/>
    <w:lvl w:ilvl="0" w:tplc="00000002">
      <w:start w:val="1"/>
      <w:numFmt w:val="bullet"/>
      <w:lvlText w:val="-"/>
      <w:lvlJc w:val="left"/>
      <w:pPr>
        <w:ind w:left="720" w:hanging="360"/>
      </w:pPr>
      <w:rPr>
        <w:rFonts w:ascii="Calibri" w:hAnsi="Calibri"/>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8DC383C"/>
    <w:multiLevelType w:val="hybridMultilevel"/>
    <w:tmpl w:val="AF9ED6A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21A3EEA"/>
    <w:multiLevelType w:val="hybridMultilevel"/>
    <w:tmpl w:val="3B72F5C0"/>
    <w:lvl w:ilvl="0" w:tplc="8C8E9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F7C2DFB"/>
    <w:multiLevelType w:val="hybridMultilevel"/>
    <w:tmpl w:val="4C58578E"/>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6364F4B"/>
    <w:multiLevelType w:val="hybridMultilevel"/>
    <w:tmpl w:val="F1587CFA"/>
    <w:lvl w:ilvl="0" w:tplc="98EAD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7A008A"/>
    <w:multiLevelType w:val="hybridMultilevel"/>
    <w:tmpl w:val="0F7A171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0269728">
    <w:abstractNumId w:val="22"/>
  </w:num>
  <w:num w:numId="2" w16cid:durableId="1205674355">
    <w:abstractNumId w:val="3"/>
  </w:num>
  <w:num w:numId="3" w16cid:durableId="1074428965">
    <w:abstractNumId w:val="16"/>
  </w:num>
  <w:num w:numId="4" w16cid:durableId="1658260555">
    <w:abstractNumId w:val="24"/>
  </w:num>
  <w:num w:numId="5" w16cid:durableId="1162428574">
    <w:abstractNumId w:val="2"/>
  </w:num>
  <w:num w:numId="6" w16cid:durableId="1367025436">
    <w:abstractNumId w:val="12"/>
  </w:num>
  <w:num w:numId="7" w16cid:durableId="324207450">
    <w:abstractNumId w:val="27"/>
  </w:num>
  <w:num w:numId="8" w16cid:durableId="25449170">
    <w:abstractNumId w:val="19"/>
  </w:num>
  <w:num w:numId="9" w16cid:durableId="463355802">
    <w:abstractNumId w:val="23"/>
  </w:num>
  <w:num w:numId="10" w16cid:durableId="925966378">
    <w:abstractNumId w:val="8"/>
  </w:num>
  <w:num w:numId="11" w16cid:durableId="1478305268">
    <w:abstractNumId w:val="6"/>
  </w:num>
  <w:num w:numId="12" w16cid:durableId="639304072">
    <w:abstractNumId w:val="25"/>
  </w:num>
  <w:num w:numId="13" w16cid:durableId="1033730661">
    <w:abstractNumId w:val="17"/>
  </w:num>
  <w:num w:numId="14" w16cid:durableId="1393118130">
    <w:abstractNumId w:val="9"/>
  </w:num>
  <w:num w:numId="15" w16cid:durableId="1646276178">
    <w:abstractNumId w:val="11"/>
  </w:num>
  <w:num w:numId="16" w16cid:durableId="194202248">
    <w:abstractNumId w:val="7"/>
  </w:num>
  <w:num w:numId="17" w16cid:durableId="1265072112">
    <w:abstractNumId w:val="4"/>
  </w:num>
  <w:num w:numId="18" w16cid:durableId="1666398632">
    <w:abstractNumId w:val="15"/>
  </w:num>
  <w:num w:numId="19" w16cid:durableId="1851599246">
    <w:abstractNumId w:val="14"/>
  </w:num>
  <w:num w:numId="20" w16cid:durableId="2135247251">
    <w:abstractNumId w:val="18"/>
  </w:num>
  <w:num w:numId="21" w16cid:durableId="1235892239">
    <w:abstractNumId w:val="20"/>
  </w:num>
  <w:num w:numId="22" w16cid:durableId="679041396">
    <w:abstractNumId w:val="26"/>
  </w:num>
  <w:num w:numId="23" w16cid:durableId="1076170133">
    <w:abstractNumId w:val="5"/>
  </w:num>
  <w:num w:numId="24" w16cid:durableId="887688710">
    <w:abstractNumId w:val="1"/>
  </w:num>
  <w:num w:numId="25" w16cid:durableId="1445805638">
    <w:abstractNumId w:val="13"/>
  </w:num>
  <w:num w:numId="26" w16cid:durableId="19742727">
    <w:abstractNumId w:val="10"/>
  </w:num>
  <w:num w:numId="27" w16cid:durableId="1923299617">
    <w:abstractNumId w:val="2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zemysław Mentkowski">
    <w15:presenceInfo w15:providerId="AD" w15:userId="S-1-5-21-2619306676-2800222060-3362172700-3606"/>
  </w15:person>
  <w15:person w15:author="Dagmara Wend">
    <w15:presenceInfo w15:providerId="AD" w15:userId="S-1-5-21-2619306676-2800222060-3362172700-53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682"/>
    <w:rsid w:val="000039EF"/>
    <w:rsid w:val="00003A8A"/>
    <w:rsid w:val="00003C97"/>
    <w:rsid w:val="000055BA"/>
    <w:rsid w:val="000060A9"/>
    <w:rsid w:val="000065B3"/>
    <w:rsid w:val="000067D2"/>
    <w:rsid w:val="00006914"/>
    <w:rsid w:val="000109D6"/>
    <w:rsid w:val="00014323"/>
    <w:rsid w:val="00014DF0"/>
    <w:rsid w:val="00015C93"/>
    <w:rsid w:val="00016679"/>
    <w:rsid w:val="0002063F"/>
    <w:rsid w:val="00020901"/>
    <w:rsid w:val="00022525"/>
    <w:rsid w:val="00023781"/>
    <w:rsid w:val="00023C3A"/>
    <w:rsid w:val="0002428B"/>
    <w:rsid w:val="00025A17"/>
    <w:rsid w:val="00030D91"/>
    <w:rsid w:val="00031AB9"/>
    <w:rsid w:val="00032389"/>
    <w:rsid w:val="00032AF9"/>
    <w:rsid w:val="0003381B"/>
    <w:rsid w:val="00033A49"/>
    <w:rsid w:val="00034282"/>
    <w:rsid w:val="00034341"/>
    <w:rsid w:val="000346A2"/>
    <w:rsid w:val="000360E2"/>
    <w:rsid w:val="00036281"/>
    <w:rsid w:val="0003678F"/>
    <w:rsid w:val="00036E89"/>
    <w:rsid w:val="00037EF7"/>
    <w:rsid w:val="00040723"/>
    <w:rsid w:val="00041263"/>
    <w:rsid w:val="00041F67"/>
    <w:rsid w:val="000424AE"/>
    <w:rsid w:val="00042C53"/>
    <w:rsid w:val="00042CAB"/>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1F68"/>
    <w:rsid w:val="000628BA"/>
    <w:rsid w:val="00063415"/>
    <w:rsid w:val="000635F7"/>
    <w:rsid w:val="00063E79"/>
    <w:rsid w:val="00063E7D"/>
    <w:rsid w:val="00064624"/>
    <w:rsid w:val="00070E97"/>
    <w:rsid w:val="00071696"/>
    <w:rsid w:val="000723C9"/>
    <w:rsid w:val="0007401F"/>
    <w:rsid w:val="000740A4"/>
    <w:rsid w:val="000747B0"/>
    <w:rsid w:val="00074D22"/>
    <w:rsid w:val="00075A6A"/>
    <w:rsid w:val="00076CB5"/>
    <w:rsid w:val="00076E69"/>
    <w:rsid w:val="0007701A"/>
    <w:rsid w:val="000800E1"/>
    <w:rsid w:val="00080562"/>
    <w:rsid w:val="00081F7E"/>
    <w:rsid w:val="0008212E"/>
    <w:rsid w:val="00082337"/>
    <w:rsid w:val="00082A9B"/>
    <w:rsid w:val="00083BA1"/>
    <w:rsid w:val="00085328"/>
    <w:rsid w:val="000856D3"/>
    <w:rsid w:val="00087144"/>
    <w:rsid w:val="00090485"/>
    <w:rsid w:val="00092099"/>
    <w:rsid w:val="000926D1"/>
    <w:rsid w:val="00092E90"/>
    <w:rsid w:val="00094415"/>
    <w:rsid w:val="00094D65"/>
    <w:rsid w:val="00094F61"/>
    <w:rsid w:val="0009576A"/>
    <w:rsid w:val="000958A6"/>
    <w:rsid w:val="00095BAC"/>
    <w:rsid w:val="00096994"/>
    <w:rsid w:val="000A0428"/>
    <w:rsid w:val="000A0C10"/>
    <w:rsid w:val="000A0CD3"/>
    <w:rsid w:val="000A11EC"/>
    <w:rsid w:val="000A23C7"/>
    <w:rsid w:val="000A29D0"/>
    <w:rsid w:val="000A406B"/>
    <w:rsid w:val="000A4544"/>
    <w:rsid w:val="000B0BA9"/>
    <w:rsid w:val="000B12E4"/>
    <w:rsid w:val="000B16FD"/>
    <w:rsid w:val="000B1A00"/>
    <w:rsid w:val="000B1D05"/>
    <w:rsid w:val="000B31D5"/>
    <w:rsid w:val="000B390F"/>
    <w:rsid w:val="000B3BE5"/>
    <w:rsid w:val="000B6B8E"/>
    <w:rsid w:val="000B786A"/>
    <w:rsid w:val="000B79E6"/>
    <w:rsid w:val="000C2EA7"/>
    <w:rsid w:val="000C356A"/>
    <w:rsid w:val="000C3776"/>
    <w:rsid w:val="000C4789"/>
    <w:rsid w:val="000C57A6"/>
    <w:rsid w:val="000C5C11"/>
    <w:rsid w:val="000C699A"/>
    <w:rsid w:val="000C6CE7"/>
    <w:rsid w:val="000C767F"/>
    <w:rsid w:val="000D0297"/>
    <w:rsid w:val="000D033A"/>
    <w:rsid w:val="000D1040"/>
    <w:rsid w:val="000D10D1"/>
    <w:rsid w:val="000D3364"/>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E0055"/>
    <w:rsid w:val="000E067C"/>
    <w:rsid w:val="000E138F"/>
    <w:rsid w:val="000E14E8"/>
    <w:rsid w:val="000E2130"/>
    <w:rsid w:val="000E24DF"/>
    <w:rsid w:val="000E271B"/>
    <w:rsid w:val="000E29B4"/>
    <w:rsid w:val="000E308B"/>
    <w:rsid w:val="000E3E20"/>
    <w:rsid w:val="000E6EA0"/>
    <w:rsid w:val="000E7C54"/>
    <w:rsid w:val="000F14ED"/>
    <w:rsid w:val="000F1D24"/>
    <w:rsid w:val="000F2C45"/>
    <w:rsid w:val="000F5B20"/>
    <w:rsid w:val="000F71CD"/>
    <w:rsid w:val="000F7BB0"/>
    <w:rsid w:val="0010120E"/>
    <w:rsid w:val="00102B43"/>
    <w:rsid w:val="001041B4"/>
    <w:rsid w:val="00104824"/>
    <w:rsid w:val="00106B5D"/>
    <w:rsid w:val="001070AB"/>
    <w:rsid w:val="00111288"/>
    <w:rsid w:val="001116C5"/>
    <w:rsid w:val="00111B37"/>
    <w:rsid w:val="00112158"/>
    <w:rsid w:val="00112544"/>
    <w:rsid w:val="00112638"/>
    <w:rsid w:val="00113278"/>
    <w:rsid w:val="001133F9"/>
    <w:rsid w:val="001153EF"/>
    <w:rsid w:val="00115881"/>
    <w:rsid w:val="00115A44"/>
    <w:rsid w:val="00115DFA"/>
    <w:rsid w:val="0011683B"/>
    <w:rsid w:val="00116908"/>
    <w:rsid w:val="00117EC0"/>
    <w:rsid w:val="00121CE1"/>
    <w:rsid w:val="00122FAA"/>
    <w:rsid w:val="00124AA3"/>
    <w:rsid w:val="00124BF7"/>
    <w:rsid w:val="001257CF"/>
    <w:rsid w:val="0012588A"/>
    <w:rsid w:val="001266A2"/>
    <w:rsid w:val="00130AD5"/>
    <w:rsid w:val="001313A1"/>
    <w:rsid w:val="001313FC"/>
    <w:rsid w:val="00133346"/>
    <w:rsid w:val="001349DB"/>
    <w:rsid w:val="00134A02"/>
    <w:rsid w:val="00134ADC"/>
    <w:rsid w:val="001354F3"/>
    <w:rsid w:val="00135D08"/>
    <w:rsid w:val="00135DC8"/>
    <w:rsid w:val="00136096"/>
    <w:rsid w:val="00136114"/>
    <w:rsid w:val="0013710E"/>
    <w:rsid w:val="00140249"/>
    <w:rsid w:val="001410BD"/>
    <w:rsid w:val="00141E9C"/>
    <w:rsid w:val="0014395E"/>
    <w:rsid w:val="0014559E"/>
    <w:rsid w:val="0014592B"/>
    <w:rsid w:val="00145EB7"/>
    <w:rsid w:val="00146606"/>
    <w:rsid w:val="00147828"/>
    <w:rsid w:val="001478C8"/>
    <w:rsid w:val="00152458"/>
    <w:rsid w:val="00152E1E"/>
    <w:rsid w:val="00153C0A"/>
    <w:rsid w:val="00155285"/>
    <w:rsid w:val="00155A42"/>
    <w:rsid w:val="00155FEA"/>
    <w:rsid w:val="001573FB"/>
    <w:rsid w:val="00160766"/>
    <w:rsid w:val="0016162D"/>
    <w:rsid w:val="00161724"/>
    <w:rsid w:val="0016180A"/>
    <w:rsid w:val="00162792"/>
    <w:rsid w:val="0016356D"/>
    <w:rsid w:val="0016596D"/>
    <w:rsid w:val="00165D28"/>
    <w:rsid w:val="00166515"/>
    <w:rsid w:val="001666A5"/>
    <w:rsid w:val="001673C1"/>
    <w:rsid w:val="00167EE8"/>
    <w:rsid w:val="001706E8"/>
    <w:rsid w:val="00172A0E"/>
    <w:rsid w:val="00174D9E"/>
    <w:rsid w:val="0017558F"/>
    <w:rsid w:val="00176C74"/>
    <w:rsid w:val="0017778E"/>
    <w:rsid w:val="0017795A"/>
    <w:rsid w:val="0018103D"/>
    <w:rsid w:val="001819CD"/>
    <w:rsid w:val="00183F6C"/>
    <w:rsid w:val="00184467"/>
    <w:rsid w:val="00184C79"/>
    <w:rsid w:val="00185514"/>
    <w:rsid w:val="00185DA0"/>
    <w:rsid w:val="00186CBC"/>
    <w:rsid w:val="001872A3"/>
    <w:rsid w:val="00187403"/>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A2A"/>
    <w:rsid w:val="001A7C70"/>
    <w:rsid w:val="001B107C"/>
    <w:rsid w:val="001B2E8D"/>
    <w:rsid w:val="001B3C79"/>
    <w:rsid w:val="001B5028"/>
    <w:rsid w:val="001B6062"/>
    <w:rsid w:val="001B6BB3"/>
    <w:rsid w:val="001B7756"/>
    <w:rsid w:val="001B7EFF"/>
    <w:rsid w:val="001C0732"/>
    <w:rsid w:val="001C17D7"/>
    <w:rsid w:val="001C27B3"/>
    <w:rsid w:val="001C2DD2"/>
    <w:rsid w:val="001C6A54"/>
    <w:rsid w:val="001C6B99"/>
    <w:rsid w:val="001C778C"/>
    <w:rsid w:val="001C7CBD"/>
    <w:rsid w:val="001D03FB"/>
    <w:rsid w:val="001D2587"/>
    <w:rsid w:val="001D2BA8"/>
    <w:rsid w:val="001D3AF0"/>
    <w:rsid w:val="001D46CD"/>
    <w:rsid w:val="001D4CD9"/>
    <w:rsid w:val="001D4EFF"/>
    <w:rsid w:val="001D5770"/>
    <w:rsid w:val="001D73F9"/>
    <w:rsid w:val="001E2370"/>
    <w:rsid w:val="001E23BF"/>
    <w:rsid w:val="001E3D50"/>
    <w:rsid w:val="001E4A7B"/>
    <w:rsid w:val="001E6AAB"/>
    <w:rsid w:val="001E6F91"/>
    <w:rsid w:val="001E73FB"/>
    <w:rsid w:val="001E7523"/>
    <w:rsid w:val="001E754A"/>
    <w:rsid w:val="001F0952"/>
    <w:rsid w:val="001F14E1"/>
    <w:rsid w:val="001F1B3B"/>
    <w:rsid w:val="001F1BAD"/>
    <w:rsid w:val="001F1DAE"/>
    <w:rsid w:val="001F210A"/>
    <w:rsid w:val="001F2F40"/>
    <w:rsid w:val="001F318B"/>
    <w:rsid w:val="001F31DD"/>
    <w:rsid w:val="001F35FB"/>
    <w:rsid w:val="001F381B"/>
    <w:rsid w:val="001F4479"/>
    <w:rsid w:val="001F452B"/>
    <w:rsid w:val="001F47B3"/>
    <w:rsid w:val="001F50AA"/>
    <w:rsid w:val="001F763D"/>
    <w:rsid w:val="00200E12"/>
    <w:rsid w:val="00200ED8"/>
    <w:rsid w:val="002017C5"/>
    <w:rsid w:val="0020313D"/>
    <w:rsid w:val="00204DC2"/>
    <w:rsid w:val="002058EE"/>
    <w:rsid w:val="00205D12"/>
    <w:rsid w:val="00206686"/>
    <w:rsid w:val="00211DF1"/>
    <w:rsid w:val="00212CB3"/>
    <w:rsid w:val="00213B09"/>
    <w:rsid w:val="00215738"/>
    <w:rsid w:val="002166CE"/>
    <w:rsid w:val="00216D0F"/>
    <w:rsid w:val="002216C9"/>
    <w:rsid w:val="002219CC"/>
    <w:rsid w:val="002221E2"/>
    <w:rsid w:val="00222C1C"/>
    <w:rsid w:val="00224231"/>
    <w:rsid w:val="002248F4"/>
    <w:rsid w:val="00225188"/>
    <w:rsid w:val="00225D21"/>
    <w:rsid w:val="00226015"/>
    <w:rsid w:val="00226823"/>
    <w:rsid w:val="00226BFB"/>
    <w:rsid w:val="00226E0A"/>
    <w:rsid w:val="00226F0A"/>
    <w:rsid w:val="002311A2"/>
    <w:rsid w:val="00231A39"/>
    <w:rsid w:val="002320B5"/>
    <w:rsid w:val="002326FE"/>
    <w:rsid w:val="00232EAF"/>
    <w:rsid w:val="00233678"/>
    <w:rsid w:val="00234046"/>
    <w:rsid w:val="002344FB"/>
    <w:rsid w:val="0023491A"/>
    <w:rsid w:val="002352F4"/>
    <w:rsid w:val="00235873"/>
    <w:rsid w:val="00236CEF"/>
    <w:rsid w:val="00237117"/>
    <w:rsid w:val="0024296A"/>
    <w:rsid w:val="00243C37"/>
    <w:rsid w:val="002455CA"/>
    <w:rsid w:val="0024746D"/>
    <w:rsid w:val="00247510"/>
    <w:rsid w:val="00250E8E"/>
    <w:rsid w:val="00251890"/>
    <w:rsid w:val="002522DD"/>
    <w:rsid w:val="002524FD"/>
    <w:rsid w:val="002526D4"/>
    <w:rsid w:val="00252A8B"/>
    <w:rsid w:val="00252B05"/>
    <w:rsid w:val="002533D6"/>
    <w:rsid w:val="0025353C"/>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5574"/>
    <w:rsid w:val="0026671E"/>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704"/>
    <w:rsid w:val="00277861"/>
    <w:rsid w:val="00277A94"/>
    <w:rsid w:val="002801C0"/>
    <w:rsid w:val="00281361"/>
    <w:rsid w:val="0028168B"/>
    <w:rsid w:val="00281A2E"/>
    <w:rsid w:val="00281B7A"/>
    <w:rsid w:val="00281B9C"/>
    <w:rsid w:val="002836CD"/>
    <w:rsid w:val="002844F4"/>
    <w:rsid w:val="00284BE9"/>
    <w:rsid w:val="0028733D"/>
    <w:rsid w:val="00287BB2"/>
    <w:rsid w:val="00287F62"/>
    <w:rsid w:val="0029078F"/>
    <w:rsid w:val="00291983"/>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68A7"/>
    <w:rsid w:val="002A68DC"/>
    <w:rsid w:val="002A6FD7"/>
    <w:rsid w:val="002B0DF5"/>
    <w:rsid w:val="002B1EEE"/>
    <w:rsid w:val="002B2C68"/>
    <w:rsid w:val="002B4A7D"/>
    <w:rsid w:val="002B5482"/>
    <w:rsid w:val="002B722C"/>
    <w:rsid w:val="002B7370"/>
    <w:rsid w:val="002B768F"/>
    <w:rsid w:val="002B7D66"/>
    <w:rsid w:val="002C1078"/>
    <w:rsid w:val="002C19DB"/>
    <w:rsid w:val="002C2048"/>
    <w:rsid w:val="002C2309"/>
    <w:rsid w:val="002C2CE8"/>
    <w:rsid w:val="002C3BB2"/>
    <w:rsid w:val="002C437A"/>
    <w:rsid w:val="002C50E4"/>
    <w:rsid w:val="002C5274"/>
    <w:rsid w:val="002C5DB6"/>
    <w:rsid w:val="002C66D6"/>
    <w:rsid w:val="002D0017"/>
    <w:rsid w:val="002D3F32"/>
    <w:rsid w:val="002D3F72"/>
    <w:rsid w:val="002D5840"/>
    <w:rsid w:val="002D5D2D"/>
    <w:rsid w:val="002D61A4"/>
    <w:rsid w:val="002D7929"/>
    <w:rsid w:val="002E06F2"/>
    <w:rsid w:val="002E21B2"/>
    <w:rsid w:val="002E3FFF"/>
    <w:rsid w:val="002E5356"/>
    <w:rsid w:val="002E5720"/>
    <w:rsid w:val="002E668B"/>
    <w:rsid w:val="002E7B8C"/>
    <w:rsid w:val="002F05DF"/>
    <w:rsid w:val="002F10D2"/>
    <w:rsid w:val="002F134C"/>
    <w:rsid w:val="002F14BA"/>
    <w:rsid w:val="002F1668"/>
    <w:rsid w:val="002F1CF1"/>
    <w:rsid w:val="002F31EB"/>
    <w:rsid w:val="002F3283"/>
    <w:rsid w:val="002F3D5F"/>
    <w:rsid w:val="002F4581"/>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71B"/>
    <w:rsid w:val="00304B1A"/>
    <w:rsid w:val="003060A0"/>
    <w:rsid w:val="00306857"/>
    <w:rsid w:val="00306C27"/>
    <w:rsid w:val="00307B5B"/>
    <w:rsid w:val="003101B3"/>
    <w:rsid w:val="00310399"/>
    <w:rsid w:val="003128EE"/>
    <w:rsid w:val="0031446F"/>
    <w:rsid w:val="003146A9"/>
    <w:rsid w:val="00315CFA"/>
    <w:rsid w:val="00315E52"/>
    <w:rsid w:val="00320007"/>
    <w:rsid w:val="0032394F"/>
    <w:rsid w:val="00323F86"/>
    <w:rsid w:val="00324201"/>
    <w:rsid w:val="00324653"/>
    <w:rsid w:val="00324A5C"/>
    <w:rsid w:val="0032590D"/>
    <w:rsid w:val="00326214"/>
    <w:rsid w:val="0033125C"/>
    <w:rsid w:val="00332FEA"/>
    <w:rsid w:val="00333970"/>
    <w:rsid w:val="00333C0A"/>
    <w:rsid w:val="003341EB"/>
    <w:rsid w:val="00334A65"/>
    <w:rsid w:val="00335C97"/>
    <w:rsid w:val="00335EC9"/>
    <w:rsid w:val="00335EE2"/>
    <w:rsid w:val="00335F39"/>
    <w:rsid w:val="0033632E"/>
    <w:rsid w:val="0033764B"/>
    <w:rsid w:val="00342DB1"/>
    <w:rsid w:val="00343082"/>
    <w:rsid w:val="00343BEA"/>
    <w:rsid w:val="00345DDF"/>
    <w:rsid w:val="00346152"/>
    <w:rsid w:val="00346879"/>
    <w:rsid w:val="0034717F"/>
    <w:rsid w:val="003475A3"/>
    <w:rsid w:val="00347BEC"/>
    <w:rsid w:val="00347DB2"/>
    <w:rsid w:val="00347EA3"/>
    <w:rsid w:val="00350347"/>
    <w:rsid w:val="003509E9"/>
    <w:rsid w:val="00352A76"/>
    <w:rsid w:val="0035648F"/>
    <w:rsid w:val="00356D81"/>
    <w:rsid w:val="00357233"/>
    <w:rsid w:val="00357B85"/>
    <w:rsid w:val="003604E5"/>
    <w:rsid w:val="00360FA9"/>
    <w:rsid w:val="00363335"/>
    <w:rsid w:val="003635F5"/>
    <w:rsid w:val="003636A9"/>
    <w:rsid w:val="00363983"/>
    <w:rsid w:val="003639A4"/>
    <w:rsid w:val="00363AC8"/>
    <w:rsid w:val="003655AA"/>
    <w:rsid w:val="003657E6"/>
    <w:rsid w:val="00367401"/>
    <w:rsid w:val="00371DE3"/>
    <w:rsid w:val="00373881"/>
    <w:rsid w:val="00374692"/>
    <w:rsid w:val="00375206"/>
    <w:rsid w:val="00375B35"/>
    <w:rsid w:val="0037608C"/>
    <w:rsid w:val="0037779C"/>
    <w:rsid w:val="0038260A"/>
    <w:rsid w:val="00382A9E"/>
    <w:rsid w:val="00382B3A"/>
    <w:rsid w:val="00384191"/>
    <w:rsid w:val="00385972"/>
    <w:rsid w:val="00386042"/>
    <w:rsid w:val="00386374"/>
    <w:rsid w:val="00386E53"/>
    <w:rsid w:val="003903D6"/>
    <w:rsid w:val="0039070B"/>
    <w:rsid w:val="00392003"/>
    <w:rsid w:val="00392ABD"/>
    <w:rsid w:val="00392B6F"/>
    <w:rsid w:val="003931EF"/>
    <w:rsid w:val="0039375D"/>
    <w:rsid w:val="003957EB"/>
    <w:rsid w:val="00396072"/>
    <w:rsid w:val="00397489"/>
    <w:rsid w:val="00397CAD"/>
    <w:rsid w:val="00397E5A"/>
    <w:rsid w:val="003A0754"/>
    <w:rsid w:val="003A0765"/>
    <w:rsid w:val="003A17CF"/>
    <w:rsid w:val="003A1F38"/>
    <w:rsid w:val="003A1FAE"/>
    <w:rsid w:val="003A2400"/>
    <w:rsid w:val="003A32E8"/>
    <w:rsid w:val="003A3E90"/>
    <w:rsid w:val="003A4AC4"/>
    <w:rsid w:val="003A6E3C"/>
    <w:rsid w:val="003A7F16"/>
    <w:rsid w:val="003B29E2"/>
    <w:rsid w:val="003B35AA"/>
    <w:rsid w:val="003B38AC"/>
    <w:rsid w:val="003B3BCF"/>
    <w:rsid w:val="003B4DEB"/>
    <w:rsid w:val="003B521A"/>
    <w:rsid w:val="003B5420"/>
    <w:rsid w:val="003B5EC7"/>
    <w:rsid w:val="003B7EC2"/>
    <w:rsid w:val="003C0D46"/>
    <w:rsid w:val="003C0DD3"/>
    <w:rsid w:val="003C0E21"/>
    <w:rsid w:val="003C0E62"/>
    <w:rsid w:val="003C2B44"/>
    <w:rsid w:val="003C357A"/>
    <w:rsid w:val="003C397F"/>
    <w:rsid w:val="003C40D0"/>
    <w:rsid w:val="003C49C1"/>
    <w:rsid w:val="003C6359"/>
    <w:rsid w:val="003C70B7"/>
    <w:rsid w:val="003C7627"/>
    <w:rsid w:val="003D0797"/>
    <w:rsid w:val="003D0A63"/>
    <w:rsid w:val="003D1A14"/>
    <w:rsid w:val="003D1B9C"/>
    <w:rsid w:val="003D256D"/>
    <w:rsid w:val="003D3209"/>
    <w:rsid w:val="003D3312"/>
    <w:rsid w:val="003D34B8"/>
    <w:rsid w:val="003D3D8E"/>
    <w:rsid w:val="003D4E7D"/>
    <w:rsid w:val="003D56B8"/>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E6C37"/>
    <w:rsid w:val="003F0DF9"/>
    <w:rsid w:val="003F2419"/>
    <w:rsid w:val="003F39B7"/>
    <w:rsid w:val="003F4447"/>
    <w:rsid w:val="003F4AE0"/>
    <w:rsid w:val="003F5039"/>
    <w:rsid w:val="003F69ED"/>
    <w:rsid w:val="003F7897"/>
    <w:rsid w:val="0040025A"/>
    <w:rsid w:val="00400619"/>
    <w:rsid w:val="0040085E"/>
    <w:rsid w:val="00400CE7"/>
    <w:rsid w:val="00401E35"/>
    <w:rsid w:val="00401FE8"/>
    <w:rsid w:val="00402841"/>
    <w:rsid w:val="00402E7D"/>
    <w:rsid w:val="0040381C"/>
    <w:rsid w:val="0040391B"/>
    <w:rsid w:val="004052E3"/>
    <w:rsid w:val="004053B9"/>
    <w:rsid w:val="0040586D"/>
    <w:rsid w:val="004058B8"/>
    <w:rsid w:val="0040652E"/>
    <w:rsid w:val="00410CB9"/>
    <w:rsid w:val="00410E88"/>
    <w:rsid w:val="00410E8F"/>
    <w:rsid w:val="004113CD"/>
    <w:rsid w:val="00411B3C"/>
    <w:rsid w:val="004122FC"/>
    <w:rsid w:val="0041313D"/>
    <w:rsid w:val="00413DAC"/>
    <w:rsid w:val="00414AAD"/>
    <w:rsid w:val="00415BA1"/>
    <w:rsid w:val="004176BE"/>
    <w:rsid w:val="0041783F"/>
    <w:rsid w:val="004202FD"/>
    <w:rsid w:val="00421022"/>
    <w:rsid w:val="0042249E"/>
    <w:rsid w:val="0042253A"/>
    <w:rsid w:val="00422F15"/>
    <w:rsid w:val="00422FBA"/>
    <w:rsid w:val="00424B68"/>
    <w:rsid w:val="00424E6D"/>
    <w:rsid w:val="00425BD2"/>
    <w:rsid w:val="00425C12"/>
    <w:rsid w:val="00425C4E"/>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6DF2"/>
    <w:rsid w:val="00437360"/>
    <w:rsid w:val="004417A3"/>
    <w:rsid w:val="0044198C"/>
    <w:rsid w:val="00441FC4"/>
    <w:rsid w:val="0044312D"/>
    <w:rsid w:val="0044461B"/>
    <w:rsid w:val="00444F02"/>
    <w:rsid w:val="004451E1"/>
    <w:rsid w:val="00445334"/>
    <w:rsid w:val="004459B0"/>
    <w:rsid w:val="00445D23"/>
    <w:rsid w:val="004478E4"/>
    <w:rsid w:val="004503CC"/>
    <w:rsid w:val="00451016"/>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6DAD"/>
    <w:rsid w:val="0046777A"/>
    <w:rsid w:val="004702A4"/>
    <w:rsid w:val="00470710"/>
    <w:rsid w:val="00470A44"/>
    <w:rsid w:val="00472648"/>
    <w:rsid w:val="00473088"/>
    <w:rsid w:val="004749D9"/>
    <w:rsid w:val="0047602B"/>
    <w:rsid w:val="00477E34"/>
    <w:rsid w:val="00480798"/>
    <w:rsid w:val="0048148D"/>
    <w:rsid w:val="004825E0"/>
    <w:rsid w:val="00484C93"/>
    <w:rsid w:val="0048558B"/>
    <w:rsid w:val="0048644C"/>
    <w:rsid w:val="004865F1"/>
    <w:rsid w:val="00486D7B"/>
    <w:rsid w:val="004872FF"/>
    <w:rsid w:val="0049024D"/>
    <w:rsid w:val="004904DD"/>
    <w:rsid w:val="00492C8C"/>
    <w:rsid w:val="00493E82"/>
    <w:rsid w:val="004948B8"/>
    <w:rsid w:val="0049517F"/>
    <w:rsid w:val="0049599F"/>
    <w:rsid w:val="00495EFA"/>
    <w:rsid w:val="004973B5"/>
    <w:rsid w:val="004976B6"/>
    <w:rsid w:val="004A0806"/>
    <w:rsid w:val="004A0F68"/>
    <w:rsid w:val="004A1062"/>
    <w:rsid w:val="004A17A8"/>
    <w:rsid w:val="004A3B72"/>
    <w:rsid w:val="004A4431"/>
    <w:rsid w:val="004A5171"/>
    <w:rsid w:val="004A6AD6"/>
    <w:rsid w:val="004A709F"/>
    <w:rsid w:val="004A774E"/>
    <w:rsid w:val="004B196C"/>
    <w:rsid w:val="004B273F"/>
    <w:rsid w:val="004B2781"/>
    <w:rsid w:val="004B27F0"/>
    <w:rsid w:val="004B321E"/>
    <w:rsid w:val="004B3421"/>
    <w:rsid w:val="004B3FCB"/>
    <w:rsid w:val="004B435A"/>
    <w:rsid w:val="004B4E2A"/>
    <w:rsid w:val="004B5E09"/>
    <w:rsid w:val="004B6930"/>
    <w:rsid w:val="004B6A5D"/>
    <w:rsid w:val="004B70CA"/>
    <w:rsid w:val="004C0702"/>
    <w:rsid w:val="004C0C2B"/>
    <w:rsid w:val="004C2006"/>
    <w:rsid w:val="004C205D"/>
    <w:rsid w:val="004C3CC4"/>
    <w:rsid w:val="004C429E"/>
    <w:rsid w:val="004C5093"/>
    <w:rsid w:val="004C563D"/>
    <w:rsid w:val="004C7A15"/>
    <w:rsid w:val="004D0D9F"/>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24A9"/>
    <w:rsid w:val="004E2B1F"/>
    <w:rsid w:val="004E3A6D"/>
    <w:rsid w:val="004E3FAD"/>
    <w:rsid w:val="004E45FE"/>
    <w:rsid w:val="004E495D"/>
    <w:rsid w:val="004E4B6C"/>
    <w:rsid w:val="004E509D"/>
    <w:rsid w:val="004F01D6"/>
    <w:rsid w:val="004F0E3F"/>
    <w:rsid w:val="004F1CD9"/>
    <w:rsid w:val="004F3F95"/>
    <w:rsid w:val="004F50EA"/>
    <w:rsid w:val="004F6AE9"/>
    <w:rsid w:val="004F6D9D"/>
    <w:rsid w:val="00500076"/>
    <w:rsid w:val="00500FB0"/>
    <w:rsid w:val="005013B3"/>
    <w:rsid w:val="005018EC"/>
    <w:rsid w:val="00503168"/>
    <w:rsid w:val="00505150"/>
    <w:rsid w:val="005051ED"/>
    <w:rsid w:val="00505803"/>
    <w:rsid w:val="00507B1D"/>
    <w:rsid w:val="00510313"/>
    <w:rsid w:val="00511230"/>
    <w:rsid w:val="005115B8"/>
    <w:rsid w:val="00512587"/>
    <w:rsid w:val="00514956"/>
    <w:rsid w:val="0051572A"/>
    <w:rsid w:val="0051581B"/>
    <w:rsid w:val="00515FC4"/>
    <w:rsid w:val="005161F8"/>
    <w:rsid w:val="00516C31"/>
    <w:rsid w:val="005172B5"/>
    <w:rsid w:val="005179E4"/>
    <w:rsid w:val="00520097"/>
    <w:rsid w:val="005208C9"/>
    <w:rsid w:val="00521685"/>
    <w:rsid w:val="0052189D"/>
    <w:rsid w:val="00523018"/>
    <w:rsid w:val="005233D4"/>
    <w:rsid w:val="00523781"/>
    <w:rsid w:val="00523F8B"/>
    <w:rsid w:val="00526A2E"/>
    <w:rsid w:val="00526F68"/>
    <w:rsid w:val="00527F64"/>
    <w:rsid w:val="0053003E"/>
    <w:rsid w:val="00530A76"/>
    <w:rsid w:val="00531BE2"/>
    <w:rsid w:val="005329A5"/>
    <w:rsid w:val="00532C11"/>
    <w:rsid w:val="005345CD"/>
    <w:rsid w:val="00534C64"/>
    <w:rsid w:val="00534F65"/>
    <w:rsid w:val="00536720"/>
    <w:rsid w:val="00537AC9"/>
    <w:rsid w:val="005400F7"/>
    <w:rsid w:val="0054014E"/>
    <w:rsid w:val="00540ADD"/>
    <w:rsid w:val="00541118"/>
    <w:rsid w:val="0054325D"/>
    <w:rsid w:val="00545A4C"/>
    <w:rsid w:val="0054631E"/>
    <w:rsid w:val="005477D3"/>
    <w:rsid w:val="00547F60"/>
    <w:rsid w:val="00550796"/>
    <w:rsid w:val="005511B5"/>
    <w:rsid w:val="00551E19"/>
    <w:rsid w:val="00552265"/>
    <w:rsid w:val="005534A9"/>
    <w:rsid w:val="00553710"/>
    <w:rsid w:val="00554A14"/>
    <w:rsid w:val="00555270"/>
    <w:rsid w:val="00556932"/>
    <w:rsid w:val="00557420"/>
    <w:rsid w:val="00557B47"/>
    <w:rsid w:val="00557CC7"/>
    <w:rsid w:val="00560419"/>
    <w:rsid w:val="005606CC"/>
    <w:rsid w:val="00561213"/>
    <w:rsid w:val="0056156C"/>
    <w:rsid w:val="00561A93"/>
    <w:rsid w:val="00562252"/>
    <w:rsid w:val="0056386F"/>
    <w:rsid w:val="00563C0C"/>
    <w:rsid w:val="00563C25"/>
    <w:rsid w:val="00565F05"/>
    <w:rsid w:val="0056659A"/>
    <w:rsid w:val="0056663D"/>
    <w:rsid w:val="005670FD"/>
    <w:rsid w:val="00570548"/>
    <w:rsid w:val="00570804"/>
    <w:rsid w:val="0057112D"/>
    <w:rsid w:val="00571D43"/>
    <w:rsid w:val="005729E0"/>
    <w:rsid w:val="005738F7"/>
    <w:rsid w:val="00573F0A"/>
    <w:rsid w:val="00574726"/>
    <w:rsid w:val="005747D8"/>
    <w:rsid w:val="00575BE7"/>
    <w:rsid w:val="00575CC1"/>
    <w:rsid w:val="005774CA"/>
    <w:rsid w:val="005776E8"/>
    <w:rsid w:val="0057771B"/>
    <w:rsid w:val="005777D5"/>
    <w:rsid w:val="00577E56"/>
    <w:rsid w:val="005806A4"/>
    <w:rsid w:val="00580902"/>
    <w:rsid w:val="00581F36"/>
    <w:rsid w:val="00583109"/>
    <w:rsid w:val="00583EA1"/>
    <w:rsid w:val="00584957"/>
    <w:rsid w:val="00585318"/>
    <w:rsid w:val="00586747"/>
    <w:rsid w:val="00587219"/>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A3F"/>
    <w:rsid w:val="005B20D2"/>
    <w:rsid w:val="005B2732"/>
    <w:rsid w:val="005B2918"/>
    <w:rsid w:val="005B315D"/>
    <w:rsid w:val="005B35A4"/>
    <w:rsid w:val="005B4031"/>
    <w:rsid w:val="005B4E9A"/>
    <w:rsid w:val="005B54B3"/>
    <w:rsid w:val="005B633B"/>
    <w:rsid w:val="005B6C4B"/>
    <w:rsid w:val="005B6EB9"/>
    <w:rsid w:val="005B741A"/>
    <w:rsid w:val="005B76EE"/>
    <w:rsid w:val="005C025F"/>
    <w:rsid w:val="005C0DB7"/>
    <w:rsid w:val="005C1839"/>
    <w:rsid w:val="005C2574"/>
    <w:rsid w:val="005C469E"/>
    <w:rsid w:val="005C47D0"/>
    <w:rsid w:val="005C607E"/>
    <w:rsid w:val="005C76CE"/>
    <w:rsid w:val="005D0597"/>
    <w:rsid w:val="005D0AB5"/>
    <w:rsid w:val="005D123D"/>
    <w:rsid w:val="005D133A"/>
    <w:rsid w:val="005D2671"/>
    <w:rsid w:val="005D38B5"/>
    <w:rsid w:val="005D4CBA"/>
    <w:rsid w:val="005D5E65"/>
    <w:rsid w:val="005D646C"/>
    <w:rsid w:val="005D6B8D"/>
    <w:rsid w:val="005E070E"/>
    <w:rsid w:val="005E1AB9"/>
    <w:rsid w:val="005E1B55"/>
    <w:rsid w:val="005E1F86"/>
    <w:rsid w:val="005E2D87"/>
    <w:rsid w:val="005E67BF"/>
    <w:rsid w:val="005E7494"/>
    <w:rsid w:val="005E74AE"/>
    <w:rsid w:val="005E7AB9"/>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0E7"/>
    <w:rsid w:val="00600B16"/>
    <w:rsid w:val="006011A9"/>
    <w:rsid w:val="0060207B"/>
    <w:rsid w:val="0060318B"/>
    <w:rsid w:val="0060335F"/>
    <w:rsid w:val="00604068"/>
    <w:rsid w:val="00604CAD"/>
    <w:rsid w:val="006054D7"/>
    <w:rsid w:val="006067A1"/>
    <w:rsid w:val="00607386"/>
    <w:rsid w:val="00607BF0"/>
    <w:rsid w:val="0061003F"/>
    <w:rsid w:val="00612233"/>
    <w:rsid w:val="006131F4"/>
    <w:rsid w:val="006131FD"/>
    <w:rsid w:val="0061493F"/>
    <w:rsid w:val="006149CF"/>
    <w:rsid w:val="006149DD"/>
    <w:rsid w:val="00615067"/>
    <w:rsid w:val="0061512E"/>
    <w:rsid w:val="0061601C"/>
    <w:rsid w:val="006169FD"/>
    <w:rsid w:val="00617276"/>
    <w:rsid w:val="00617E2E"/>
    <w:rsid w:val="00620242"/>
    <w:rsid w:val="00620555"/>
    <w:rsid w:val="00621441"/>
    <w:rsid w:val="00621836"/>
    <w:rsid w:val="006228F4"/>
    <w:rsid w:val="00622D71"/>
    <w:rsid w:val="0062353A"/>
    <w:rsid w:val="00626571"/>
    <w:rsid w:val="00627D23"/>
    <w:rsid w:val="00627FD0"/>
    <w:rsid w:val="0063039B"/>
    <w:rsid w:val="00631177"/>
    <w:rsid w:val="00634297"/>
    <w:rsid w:val="00635658"/>
    <w:rsid w:val="006361C6"/>
    <w:rsid w:val="00636758"/>
    <w:rsid w:val="00637FD8"/>
    <w:rsid w:val="00640070"/>
    <w:rsid w:val="0064155D"/>
    <w:rsid w:val="00641B59"/>
    <w:rsid w:val="00641C7B"/>
    <w:rsid w:val="006424F2"/>
    <w:rsid w:val="0064451B"/>
    <w:rsid w:val="0064651E"/>
    <w:rsid w:val="00646F63"/>
    <w:rsid w:val="00647170"/>
    <w:rsid w:val="00647960"/>
    <w:rsid w:val="00650907"/>
    <w:rsid w:val="00650DDA"/>
    <w:rsid w:val="0065116B"/>
    <w:rsid w:val="0065122E"/>
    <w:rsid w:val="006514B6"/>
    <w:rsid w:val="00651712"/>
    <w:rsid w:val="00651FFB"/>
    <w:rsid w:val="006541FE"/>
    <w:rsid w:val="00654A47"/>
    <w:rsid w:val="0065600D"/>
    <w:rsid w:val="00656998"/>
    <w:rsid w:val="00656C96"/>
    <w:rsid w:val="00657CB2"/>
    <w:rsid w:val="00657EED"/>
    <w:rsid w:val="00661597"/>
    <w:rsid w:val="00663773"/>
    <w:rsid w:val="006637C2"/>
    <w:rsid w:val="006640F9"/>
    <w:rsid w:val="0066452B"/>
    <w:rsid w:val="00665D48"/>
    <w:rsid w:val="0066669A"/>
    <w:rsid w:val="00666AB9"/>
    <w:rsid w:val="00666E6F"/>
    <w:rsid w:val="006711C0"/>
    <w:rsid w:val="006714D1"/>
    <w:rsid w:val="006715FF"/>
    <w:rsid w:val="00672123"/>
    <w:rsid w:val="00672587"/>
    <w:rsid w:val="00673804"/>
    <w:rsid w:val="00673BE4"/>
    <w:rsid w:val="00673ECE"/>
    <w:rsid w:val="006751B5"/>
    <w:rsid w:val="00675BF3"/>
    <w:rsid w:val="0067662C"/>
    <w:rsid w:val="00676E7D"/>
    <w:rsid w:val="00676F7A"/>
    <w:rsid w:val="00677F46"/>
    <w:rsid w:val="00680D8F"/>
    <w:rsid w:val="0068173C"/>
    <w:rsid w:val="006823BC"/>
    <w:rsid w:val="00682BD1"/>
    <w:rsid w:val="0068347C"/>
    <w:rsid w:val="0068375B"/>
    <w:rsid w:val="00683900"/>
    <w:rsid w:val="00683B60"/>
    <w:rsid w:val="00683D23"/>
    <w:rsid w:val="006860E9"/>
    <w:rsid w:val="006861E6"/>
    <w:rsid w:val="006865D0"/>
    <w:rsid w:val="00690D05"/>
    <w:rsid w:val="00690D33"/>
    <w:rsid w:val="00691A7B"/>
    <w:rsid w:val="00691D43"/>
    <w:rsid w:val="006938F6"/>
    <w:rsid w:val="00693EBA"/>
    <w:rsid w:val="00694505"/>
    <w:rsid w:val="006945EA"/>
    <w:rsid w:val="00694BE7"/>
    <w:rsid w:val="00694BF9"/>
    <w:rsid w:val="00696085"/>
    <w:rsid w:val="006A0A68"/>
    <w:rsid w:val="006A0B64"/>
    <w:rsid w:val="006A0DCE"/>
    <w:rsid w:val="006A1076"/>
    <w:rsid w:val="006A1FAC"/>
    <w:rsid w:val="006A2D70"/>
    <w:rsid w:val="006A3675"/>
    <w:rsid w:val="006A36A9"/>
    <w:rsid w:val="006A64AF"/>
    <w:rsid w:val="006A7054"/>
    <w:rsid w:val="006A74D7"/>
    <w:rsid w:val="006B0DC7"/>
    <w:rsid w:val="006B1661"/>
    <w:rsid w:val="006B1726"/>
    <w:rsid w:val="006B207E"/>
    <w:rsid w:val="006B31BE"/>
    <w:rsid w:val="006B40D1"/>
    <w:rsid w:val="006B4251"/>
    <w:rsid w:val="006B4931"/>
    <w:rsid w:val="006B5C84"/>
    <w:rsid w:val="006B6173"/>
    <w:rsid w:val="006B667C"/>
    <w:rsid w:val="006B74F1"/>
    <w:rsid w:val="006B7B8C"/>
    <w:rsid w:val="006C1C0B"/>
    <w:rsid w:val="006C1FF7"/>
    <w:rsid w:val="006C4CF1"/>
    <w:rsid w:val="006C55B4"/>
    <w:rsid w:val="006C5E80"/>
    <w:rsid w:val="006C660C"/>
    <w:rsid w:val="006C74AB"/>
    <w:rsid w:val="006C7E4E"/>
    <w:rsid w:val="006D07A8"/>
    <w:rsid w:val="006D0AE6"/>
    <w:rsid w:val="006D2375"/>
    <w:rsid w:val="006D5858"/>
    <w:rsid w:val="006D611E"/>
    <w:rsid w:val="006D789A"/>
    <w:rsid w:val="006D7EF9"/>
    <w:rsid w:val="006E016D"/>
    <w:rsid w:val="006E0941"/>
    <w:rsid w:val="006E0B80"/>
    <w:rsid w:val="006E1F7B"/>
    <w:rsid w:val="006E293B"/>
    <w:rsid w:val="006E2F29"/>
    <w:rsid w:val="006E39C5"/>
    <w:rsid w:val="006E3C3A"/>
    <w:rsid w:val="006E4B05"/>
    <w:rsid w:val="006E4B27"/>
    <w:rsid w:val="006E4BC5"/>
    <w:rsid w:val="006E4D85"/>
    <w:rsid w:val="006E5662"/>
    <w:rsid w:val="006E5D21"/>
    <w:rsid w:val="006E66EE"/>
    <w:rsid w:val="006E758B"/>
    <w:rsid w:val="006E75D7"/>
    <w:rsid w:val="006F0A63"/>
    <w:rsid w:val="006F1C26"/>
    <w:rsid w:val="006F1C4A"/>
    <w:rsid w:val="006F206C"/>
    <w:rsid w:val="006F2F21"/>
    <w:rsid w:val="006F3206"/>
    <w:rsid w:val="006F6464"/>
    <w:rsid w:val="006F7150"/>
    <w:rsid w:val="006F728E"/>
    <w:rsid w:val="006F7491"/>
    <w:rsid w:val="006F7AFF"/>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7D79"/>
    <w:rsid w:val="00720A65"/>
    <w:rsid w:val="00722167"/>
    <w:rsid w:val="00724C81"/>
    <w:rsid w:val="007257F1"/>
    <w:rsid w:val="00726006"/>
    <w:rsid w:val="0072736E"/>
    <w:rsid w:val="007275B5"/>
    <w:rsid w:val="00730535"/>
    <w:rsid w:val="00731340"/>
    <w:rsid w:val="00732A8F"/>
    <w:rsid w:val="00732BD2"/>
    <w:rsid w:val="0073321D"/>
    <w:rsid w:val="00734D71"/>
    <w:rsid w:val="00734F2B"/>
    <w:rsid w:val="00735083"/>
    <w:rsid w:val="00735103"/>
    <w:rsid w:val="00735A62"/>
    <w:rsid w:val="00735CD9"/>
    <w:rsid w:val="00736A32"/>
    <w:rsid w:val="00740077"/>
    <w:rsid w:val="007410E3"/>
    <w:rsid w:val="0074151C"/>
    <w:rsid w:val="00741BAE"/>
    <w:rsid w:val="007435B1"/>
    <w:rsid w:val="00743C17"/>
    <w:rsid w:val="00744419"/>
    <w:rsid w:val="00744726"/>
    <w:rsid w:val="00747708"/>
    <w:rsid w:val="00747F9B"/>
    <w:rsid w:val="00750006"/>
    <w:rsid w:val="007501B7"/>
    <w:rsid w:val="00751784"/>
    <w:rsid w:val="00751FB2"/>
    <w:rsid w:val="0075219F"/>
    <w:rsid w:val="00752864"/>
    <w:rsid w:val="00753BB4"/>
    <w:rsid w:val="00753E9E"/>
    <w:rsid w:val="00756C80"/>
    <w:rsid w:val="00756EBE"/>
    <w:rsid w:val="00757170"/>
    <w:rsid w:val="00760204"/>
    <w:rsid w:val="00760331"/>
    <w:rsid w:val="0076166B"/>
    <w:rsid w:val="00761C21"/>
    <w:rsid w:val="00762867"/>
    <w:rsid w:val="00762BCF"/>
    <w:rsid w:val="00763B8A"/>
    <w:rsid w:val="007650B9"/>
    <w:rsid w:val="00766A95"/>
    <w:rsid w:val="00766AB7"/>
    <w:rsid w:val="00766E09"/>
    <w:rsid w:val="007677C9"/>
    <w:rsid w:val="00767E9E"/>
    <w:rsid w:val="007702F7"/>
    <w:rsid w:val="00770AA3"/>
    <w:rsid w:val="00770C07"/>
    <w:rsid w:val="00773A9F"/>
    <w:rsid w:val="007749FB"/>
    <w:rsid w:val="007750C5"/>
    <w:rsid w:val="007753C1"/>
    <w:rsid w:val="007760DA"/>
    <w:rsid w:val="00776E52"/>
    <w:rsid w:val="00780771"/>
    <w:rsid w:val="00780CDA"/>
    <w:rsid w:val="00780E84"/>
    <w:rsid w:val="00781F95"/>
    <w:rsid w:val="007823B6"/>
    <w:rsid w:val="007835F1"/>
    <w:rsid w:val="00783B0C"/>
    <w:rsid w:val="00784623"/>
    <w:rsid w:val="0078496A"/>
    <w:rsid w:val="00785797"/>
    <w:rsid w:val="007857C3"/>
    <w:rsid w:val="00786CE3"/>
    <w:rsid w:val="00787DA2"/>
    <w:rsid w:val="00790024"/>
    <w:rsid w:val="007922D3"/>
    <w:rsid w:val="00792AB7"/>
    <w:rsid w:val="00792ED9"/>
    <w:rsid w:val="0079358B"/>
    <w:rsid w:val="00793F90"/>
    <w:rsid w:val="00794A9D"/>
    <w:rsid w:val="0079615C"/>
    <w:rsid w:val="007968FF"/>
    <w:rsid w:val="00796A46"/>
    <w:rsid w:val="00797539"/>
    <w:rsid w:val="007A075E"/>
    <w:rsid w:val="007A14CE"/>
    <w:rsid w:val="007A17C0"/>
    <w:rsid w:val="007A20BD"/>
    <w:rsid w:val="007A243E"/>
    <w:rsid w:val="007A3680"/>
    <w:rsid w:val="007A3BFB"/>
    <w:rsid w:val="007A4228"/>
    <w:rsid w:val="007A49F7"/>
    <w:rsid w:val="007A4D16"/>
    <w:rsid w:val="007A6203"/>
    <w:rsid w:val="007A7948"/>
    <w:rsid w:val="007B022E"/>
    <w:rsid w:val="007B08CC"/>
    <w:rsid w:val="007B0AB2"/>
    <w:rsid w:val="007B13FE"/>
    <w:rsid w:val="007B1D6C"/>
    <w:rsid w:val="007B293D"/>
    <w:rsid w:val="007B2BEE"/>
    <w:rsid w:val="007B3F8A"/>
    <w:rsid w:val="007B42C9"/>
    <w:rsid w:val="007B54BA"/>
    <w:rsid w:val="007B58F0"/>
    <w:rsid w:val="007B6046"/>
    <w:rsid w:val="007C027A"/>
    <w:rsid w:val="007C072B"/>
    <w:rsid w:val="007C293F"/>
    <w:rsid w:val="007C2A16"/>
    <w:rsid w:val="007C2F6D"/>
    <w:rsid w:val="007C347F"/>
    <w:rsid w:val="007C3D2D"/>
    <w:rsid w:val="007C492A"/>
    <w:rsid w:val="007C57D4"/>
    <w:rsid w:val="007C5E3B"/>
    <w:rsid w:val="007C7799"/>
    <w:rsid w:val="007D2BD6"/>
    <w:rsid w:val="007D394F"/>
    <w:rsid w:val="007D3A25"/>
    <w:rsid w:val="007D406F"/>
    <w:rsid w:val="007D4D18"/>
    <w:rsid w:val="007D66E4"/>
    <w:rsid w:val="007E008A"/>
    <w:rsid w:val="007E0407"/>
    <w:rsid w:val="007E0BF4"/>
    <w:rsid w:val="007E1633"/>
    <w:rsid w:val="007E395C"/>
    <w:rsid w:val="007E4915"/>
    <w:rsid w:val="007E5098"/>
    <w:rsid w:val="007E5137"/>
    <w:rsid w:val="007E53FC"/>
    <w:rsid w:val="007E553C"/>
    <w:rsid w:val="007E57ED"/>
    <w:rsid w:val="007E593D"/>
    <w:rsid w:val="007E653E"/>
    <w:rsid w:val="007E6C0B"/>
    <w:rsid w:val="007E6EF3"/>
    <w:rsid w:val="007E6F2E"/>
    <w:rsid w:val="007E71F5"/>
    <w:rsid w:val="007E75FC"/>
    <w:rsid w:val="007F034A"/>
    <w:rsid w:val="007F0D7F"/>
    <w:rsid w:val="007F196C"/>
    <w:rsid w:val="007F2190"/>
    <w:rsid w:val="007F340B"/>
    <w:rsid w:val="007F3615"/>
    <w:rsid w:val="007F43C5"/>
    <w:rsid w:val="007F4CFE"/>
    <w:rsid w:val="007F4D37"/>
    <w:rsid w:val="007F50D0"/>
    <w:rsid w:val="007F5752"/>
    <w:rsid w:val="007F5B85"/>
    <w:rsid w:val="007F5E16"/>
    <w:rsid w:val="007F6704"/>
    <w:rsid w:val="007F6875"/>
    <w:rsid w:val="007F6BDC"/>
    <w:rsid w:val="007F6CB2"/>
    <w:rsid w:val="007F7F19"/>
    <w:rsid w:val="00800E7A"/>
    <w:rsid w:val="00800F05"/>
    <w:rsid w:val="008018EB"/>
    <w:rsid w:val="008019DB"/>
    <w:rsid w:val="008025EC"/>
    <w:rsid w:val="0080406E"/>
    <w:rsid w:val="008057B1"/>
    <w:rsid w:val="0080598F"/>
    <w:rsid w:val="00806636"/>
    <w:rsid w:val="00806C1C"/>
    <w:rsid w:val="00807C2E"/>
    <w:rsid w:val="00810660"/>
    <w:rsid w:val="00811546"/>
    <w:rsid w:val="00812065"/>
    <w:rsid w:val="00813792"/>
    <w:rsid w:val="00814157"/>
    <w:rsid w:val="00814235"/>
    <w:rsid w:val="00814909"/>
    <w:rsid w:val="00815335"/>
    <w:rsid w:val="008160B4"/>
    <w:rsid w:val="0081622D"/>
    <w:rsid w:val="008162E2"/>
    <w:rsid w:val="00817AC1"/>
    <w:rsid w:val="00820D14"/>
    <w:rsid w:val="00822018"/>
    <w:rsid w:val="00822A71"/>
    <w:rsid w:val="008234CA"/>
    <w:rsid w:val="0082414F"/>
    <w:rsid w:val="00826486"/>
    <w:rsid w:val="008266DE"/>
    <w:rsid w:val="00826B8A"/>
    <w:rsid w:val="00826CE7"/>
    <w:rsid w:val="00831400"/>
    <w:rsid w:val="008339B6"/>
    <w:rsid w:val="00833B5A"/>
    <w:rsid w:val="00833FFD"/>
    <w:rsid w:val="00834FA1"/>
    <w:rsid w:val="00835CDD"/>
    <w:rsid w:val="008369D0"/>
    <w:rsid w:val="00836E6A"/>
    <w:rsid w:val="00837567"/>
    <w:rsid w:val="00837619"/>
    <w:rsid w:val="00837C11"/>
    <w:rsid w:val="00837C64"/>
    <w:rsid w:val="00840694"/>
    <w:rsid w:val="0084080E"/>
    <w:rsid w:val="00840FF4"/>
    <w:rsid w:val="00841F89"/>
    <w:rsid w:val="00842195"/>
    <w:rsid w:val="00844514"/>
    <w:rsid w:val="008450AA"/>
    <w:rsid w:val="00845DE4"/>
    <w:rsid w:val="00847798"/>
    <w:rsid w:val="00847A25"/>
    <w:rsid w:val="00847EF2"/>
    <w:rsid w:val="008504F6"/>
    <w:rsid w:val="00852168"/>
    <w:rsid w:val="0085271A"/>
    <w:rsid w:val="008530F3"/>
    <w:rsid w:val="00853432"/>
    <w:rsid w:val="008541BA"/>
    <w:rsid w:val="00854616"/>
    <w:rsid w:val="00856889"/>
    <w:rsid w:val="00856C01"/>
    <w:rsid w:val="00857458"/>
    <w:rsid w:val="008575B0"/>
    <w:rsid w:val="00857D4B"/>
    <w:rsid w:val="008613F8"/>
    <w:rsid w:val="00862640"/>
    <w:rsid w:val="00862AEF"/>
    <w:rsid w:val="0086411C"/>
    <w:rsid w:val="00864888"/>
    <w:rsid w:val="00864C9E"/>
    <w:rsid w:val="00865B88"/>
    <w:rsid w:val="00866FB8"/>
    <w:rsid w:val="00867DA8"/>
    <w:rsid w:val="008714E9"/>
    <w:rsid w:val="00871775"/>
    <w:rsid w:val="00873134"/>
    <w:rsid w:val="008731A6"/>
    <w:rsid w:val="00874858"/>
    <w:rsid w:val="00874DAC"/>
    <w:rsid w:val="00875BC2"/>
    <w:rsid w:val="00875D00"/>
    <w:rsid w:val="00877A5D"/>
    <w:rsid w:val="00877AAE"/>
    <w:rsid w:val="00880B2E"/>
    <w:rsid w:val="008812FE"/>
    <w:rsid w:val="0088315A"/>
    <w:rsid w:val="00883456"/>
    <w:rsid w:val="0088392D"/>
    <w:rsid w:val="00883F10"/>
    <w:rsid w:val="0088690D"/>
    <w:rsid w:val="00887289"/>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3A28"/>
    <w:rsid w:val="008A547D"/>
    <w:rsid w:val="008A756C"/>
    <w:rsid w:val="008A7DB8"/>
    <w:rsid w:val="008B0171"/>
    <w:rsid w:val="008B0190"/>
    <w:rsid w:val="008B1221"/>
    <w:rsid w:val="008B132F"/>
    <w:rsid w:val="008B14DC"/>
    <w:rsid w:val="008B1725"/>
    <w:rsid w:val="008B1AA7"/>
    <w:rsid w:val="008B21AB"/>
    <w:rsid w:val="008B2A6A"/>
    <w:rsid w:val="008B2E67"/>
    <w:rsid w:val="008B36FC"/>
    <w:rsid w:val="008B37E4"/>
    <w:rsid w:val="008B39DD"/>
    <w:rsid w:val="008B4BCB"/>
    <w:rsid w:val="008B5FB6"/>
    <w:rsid w:val="008B68B8"/>
    <w:rsid w:val="008C3652"/>
    <w:rsid w:val="008C3C41"/>
    <w:rsid w:val="008C3EA4"/>
    <w:rsid w:val="008C4C3D"/>
    <w:rsid w:val="008C514F"/>
    <w:rsid w:val="008C5D73"/>
    <w:rsid w:val="008C5E9C"/>
    <w:rsid w:val="008C6BFD"/>
    <w:rsid w:val="008C6C3F"/>
    <w:rsid w:val="008D0EA0"/>
    <w:rsid w:val="008D274C"/>
    <w:rsid w:val="008D34A3"/>
    <w:rsid w:val="008D34C7"/>
    <w:rsid w:val="008D469D"/>
    <w:rsid w:val="008D4ABD"/>
    <w:rsid w:val="008D4EBB"/>
    <w:rsid w:val="008D65F0"/>
    <w:rsid w:val="008D6621"/>
    <w:rsid w:val="008D6AF1"/>
    <w:rsid w:val="008D78F3"/>
    <w:rsid w:val="008D7AD7"/>
    <w:rsid w:val="008D7EC3"/>
    <w:rsid w:val="008E02A2"/>
    <w:rsid w:val="008E211B"/>
    <w:rsid w:val="008E26F3"/>
    <w:rsid w:val="008E2E90"/>
    <w:rsid w:val="008E3F86"/>
    <w:rsid w:val="008E77DA"/>
    <w:rsid w:val="008F1233"/>
    <w:rsid w:val="008F12B7"/>
    <w:rsid w:val="008F18A9"/>
    <w:rsid w:val="008F2BEE"/>
    <w:rsid w:val="008F4F2E"/>
    <w:rsid w:val="008F5127"/>
    <w:rsid w:val="008F5431"/>
    <w:rsid w:val="008F54E0"/>
    <w:rsid w:val="008F6178"/>
    <w:rsid w:val="008F6288"/>
    <w:rsid w:val="008F6C93"/>
    <w:rsid w:val="008F7257"/>
    <w:rsid w:val="00901587"/>
    <w:rsid w:val="00903398"/>
    <w:rsid w:val="00904311"/>
    <w:rsid w:val="00904982"/>
    <w:rsid w:val="009049BE"/>
    <w:rsid w:val="00904F79"/>
    <w:rsid w:val="009050F5"/>
    <w:rsid w:val="009066FD"/>
    <w:rsid w:val="00907670"/>
    <w:rsid w:val="009104AB"/>
    <w:rsid w:val="00911666"/>
    <w:rsid w:val="00911E61"/>
    <w:rsid w:val="00912C34"/>
    <w:rsid w:val="00913BEA"/>
    <w:rsid w:val="00915ACA"/>
    <w:rsid w:val="00916558"/>
    <w:rsid w:val="009166FA"/>
    <w:rsid w:val="009167B8"/>
    <w:rsid w:val="00916839"/>
    <w:rsid w:val="009176AF"/>
    <w:rsid w:val="0092270E"/>
    <w:rsid w:val="00922DD3"/>
    <w:rsid w:val="009231F6"/>
    <w:rsid w:val="00926892"/>
    <w:rsid w:val="00926FB9"/>
    <w:rsid w:val="0093160E"/>
    <w:rsid w:val="009317F3"/>
    <w:rsid w:val="00932660"/>
    <w:rsid w:val="00932A4F"/>
    <w:rsid w:val="00932EFC"/>
    <w:rsid w:val="00933259"/>
    <w:rsid w:val="00933900"/>
    <w:rsid w:val="00933A52"/>
    <w:rsid w:val="0093634B"/>
    <w:rsid w:val="009367C4"/>
    <w:rsid w:val="009377E1"/>
    <w:rsid w:val="0094218F"/>
    <w:rsid w:val="00943450"/>
    <w:rsid w:val="00943D47"/>
    <w:rsid w:val="00943FE7"/>
    <w:rsid w:val="009446B8"/>
    <w:rsid w:val="00944F53"/>
    <w:rsid w:val="00945201"/>
    <w:rsid w:val="0094642D"/>
    <w:rsid w:val="0094655A"/>
    <w:rsid w:val="00946701"/>
    <w:rsid w:val="00946AC8"/>
    <w:rsid w:val="00947387"/>
    <w:rsid w:val="00950066"/>
    <w:rsid w:val="009501EE"/>
    <w:rsid w:val="00950FBB"/>
    <w:rsid w:val="00951EB0"/>
    <w:rsid w:val="00951EB5"/>
    <w:rsid w:val="009523F8"/>
    <w:rsid w:val="00952B0A"/>
    <w:rsid w:val="00953238"/>
    <w:rsid w:val="00955E08"/>
    <w:rsid w:val="00956616"/>
    <w:rsid w:val="00956E71"/>
    <w:rsid w:val="009573A9"/>
    <w:rsid w:val="00957EFE"/>
    <w:rsid w:val="009600D8"/>
    <w:rsid w:val="0096078C"/>
    <w:rsid w:val="009608F1"/>
    <w:rsid w:val="00960E36"/>
    <w:rsid w:val="00960F5B"/>
    <w:rsid w:val="00961E40"/>
    <w:rsid w:val="00962140"/>
    <w:rsid w:val="00962D10"/>
    <w:rsid w:val="00962D3C"/>
    <w:rsid w:val="0096308D"/>
    <w:rsid w:val="00963293"/>
    <w:rsid w:val="00963546"/>
    <w:rsid w:val="00964571"/>
    <w:rsid w:val="009646D9"/>
    <w:rsid w:val="009649E8"/>
    <w:rsid w:val="00965B0F"/>
    <w:rsid w:val="00965FAB"/>
    <w:rsid w:val="00970428"/>
    <w:rsid w:val="0097137C"/>
    <w:rsid w:val="00971400"/>
    <w:rsid w:val="009718F0"/>
    <w:rsid w:val="00973340"/>
    <w:rsid w:val="00973402"/>
    <w:rsid w:val="009767D8"/>
    <w:rsid w:val="00976B75"/>
    <w:rsid w:val="009777A4"/>
    <w:rsid w:val="009800D9"/>
    <w:rsid w:val="00980198"/>
    <w:rsid w:val="009803DE"/>
    <w:rsid w:val="009805AD"/>
    <w:rsid w:val="009805CE"/>
    <w:rsid w:val="00981390"/>
    <w:rsid w:val="009817CA"/>
    <w:rsid w:val="00981956"/>
    <w:rsid w:val="00981964"/>
    <w:rsid w:val="009827E9"/>
    <w:rsid w:val="00982AEA"/>
    <w:rsid w:val="00985931"/>
    <w:rsid w:val="009860F2"/>
    <w:rsid w:val="009875B2"/>
    <w:rsid w:val="00987ABF"/>
    <w:rsid w:val="00991248"/>
    <w:rsid w:val="0099141A"/>
    <w:rsid w:val="0099191A"/>
    <w:rsid w:val="009923AC"/>
    <w:rsid w:val="00995714"/>
    <w:rsid w:val="009957BA"/>
    <w:rsid w:val="009958B7"/>
    <w:rsid w:val="00995EB8"/>
    <w:rsid w:val="009979F5"/>
    <w:rsid w:val="009A04F2"/>
    <w:rsid w:val="009A1A1F"/>
    <w:rsid w:val="009A2361"/>
    <w:rsid w:val="009A2B2D"/>
    <w:rsid w:val="009A3DC5"/>
    <w:rsid w:val="009A45DC"/>
    <w:rsid w:val="009A4DA2"/>
    <w:rsid w:val="009A6055"/>
    <w:rsid w:val="009B10CE"/>
    <w:rsid w:val="009B120E"/>
    <w:rsid w:val="009B1A36"/>
    <w:rsid w:val="009B1A55"/>
    <w:rsid w:val="009B2E78"/>
    <w:rsid w:val="009B377D"/>
    <w:rsid w:val="009B3B61"/>
    <w:rsid w:val="009B517B"/>
    <w:rsid w:val="009B5A30"/>
    <w:rsid w:val="009B5E48"/>
    <w:rsid w:val="009B6A69"/>
    <w:rsid w:val="009C1A33"/>
    <w:rsid w:val="009C289C"/>
    <w:rsid w:val="009C32C0"/>
    <w:rsid w:val="009C3470"/>
    <w:rsid w:val="009C3CF4"/>
    <w:rsid w:val="009C3F25"/>
    <w:rsid w:val="009C4015"/>
    <w:rsid w:val="009C4AF9"/>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62B"/>
    <w:rsid w:val="009E4060"/>
    <w:rsid w:val="009E483A"/>
    <w:rsid w:val="009E5AAA"/>
    <w:rsid w:val="009F014C"/>
    <w:rsid w:val="009F1EA6"/>
    <w:rsid w:val="009F1FC4"/>
    <w:rsid w:val="009F234D"/>
    <w:rsid w:val="009F25DB"/>
    <w:rsid w:val="009F4714"/>
    <w:rsid w:val="009F4BA0"/>
    <w:rsid w:val="009F4BD9"/>
    <w:rsid w:val="009F5366"/>
    <w:rsid w:val="009F5825"/>
    <w:rsid w:val="009F5DE7"/>
    <w:rsid w:val="009F6237"/>
    <w:rsid w:val="009F7281"/>
    <w:rsid w:val="009F796B"/>
    <w:rsid w:val="009F7A1E"/>
    <w:rsid w:val="00A0011C"/>
    <w:rsid w:val="00A0416A"/>
    <w:rsid w:val="00A0779B"/>
    <w:rsid w:val="00A07C9C"/>
    <w:rsid w:val="00A1038D"/>
    <w:rsid w:val="00A10939"/>
    <w:rsid w:val="00A1204D"/>
    <w:rsid w:val="00A127F3"/>
    <w:rsid w:val="00A12E4A"/>
    <w:rsid w:val="00A13081"/>
    <w:rsid w:val="00A13487"/>
    <w:rsid w:val="00A135C6"/>
    <w:rsid w:val="00A13B5C"/>
    <w:rsid w:val="00A1501D"/>
    <w:rsid w:val="00A15C74"/>
    <w:rsid w:val="00A17339"/>
    <w:rsid w:val="00A17670"/>
    <w:rsid w:val="00A20537"/>
    <w:rsid w:val="00A21186"/>
    <w:rsid w:val="00A212DD"/>
    <w:rsid w:val="00A21328"/>
    <w:rsid w:val="00A22D6B"/>
    <w:rsid w:val="00A23FA9"/>
    <w:rsid w:val="00A25E48"/>
    <w:rsid w:val="00A25E7D"/>
    <w:rsid w:val="00A31105"/>
    <w:rsid w:val="00A33024"/>
    <w:rsid w:val="00A33430"/>
    <w:rsid w:val="00A338BD"/>
    <w:rsid w:val="00A34104"/>
    <w:rsid w:val="00A344DB"/>
    <w:rsid w:val="00A35C6D"/>
    <w:rsid w:val="00A36539"/>
    <w:rsid w:val="00A36D00"/>
    <w:rsid w:val="00A370E9"/>
    <w:rsid w:val="00A37193"/>
    <w:rsid w:val="00A37216"/>
    <w:rsid w:val="00A37630"/>
    <w:rsid w:val="00A40A3E"/>
    <w:rsid w:val="00A41C46"/>
    <w:rsid w:val="00A41CDF"/>
    <w:rsid w:val="00A42C6E"/>
    <w:rsid w:val="00A439AC"/>
    <w:rsid w:val="00A43F8D"/>
    <w:rsid w:val="00A45256"/>
    <w:rsid w:val="00A46058"/>
    <w:rsid w:val="00A46261"/>
    <w:rsid w:val="00A46326"/>
    <w:rsid w:val="00A46933"/>
    <w:rsid w:val="00A46A91"/>
    <w:rsid w:val="00A471B3"/>
    <w:rsid w:val="00A471FD"/>
    <w:rsid w:val="00A50757"/>
    <w:rsid w:val="00A5076A"/>
    <w:rsid w:val="00A514B6"/>
    <w:rsid w:val="00A52282"/>
    <w:rsid w:val="00A531EC"/>
    <w:rsid w:val="00A53363"/>
    <w:rsid w:val="00A5396B"/>
    <w:rsid w:val="00A55944"/>
    <w:rsid w:val="00A57111"/>
    <w:rsid w:val="00A5753C"/>
    <w:rsid w:val="00A57860"/>
    <w:rsid w:val="00A60673"/>
    <w:rsid w:val="00A60E19"/>
    <w:rsid w:val="00A61E8A"/>
    <w:rsid w:val="00A62014"/>
    <w:rsid w:val="00A623D7"/>
    <w:rsid w:val="00A62CA7"/>
    <w:rsid w:val="00A62ECC"/>
    <w:rsid w:val="00A62F71"/>
    <w:rsid w:val="00A65294"/>
    <w:rsid w:val="00A65386"/>
    <w:rsid w:val="00A6569A"/>
    <w:rsid w:val="00A65A82"/>
    <w:rsid w:val="00A65AFB"/>
    <w:rsid w:val="00A66AA1"/>
    <w:rsid w:val="00A66B29"/>
    <w:rsid w:val="00A67C37"/>
    <w:rsid w:val="00A67F6C"/>
    <w:rsid w:val="00A73029"/>
    <w:rsid w:val="00A734FB"/>
    <w:rsid w:val="00A737B7"/>
    <w:rsid w:val="00A750E0"/>
    <w:rsid w:val="00A75A73"/>
    <w:rsid w:val="00A77F67"/>
    <w:rsid w:val="00A80D89"/>
    <w:rsid w:val="00A826AD"/>
    <w:rsid w:val="00A8451F"/>
    <w:rsid w:val="00A8471D"/>
    <w:rsid w:val="00A85448"/>
    <w:rsid w:val="00A864D1"/>
    <w:rsid w:val="00A86A19"/>
    <w:rsid w:val="00A86A89"/>
    <w:rsid w:val="00A86E85"/>
    <w:rsid w:val="00A870D3"/>
    <w:rsid w:val="00A874B8"/>
    <w:rsid w:val="00A8761F"/>
    <w:rsid w:val="00A87CC1"/>
    <w:rsid w:val="00A9033C"/>
    <w:rsid w:val="00A940BE"/>
    <w:rsid w:val="00A95A01"/>
    <w:rsid w:val="00A96041"/>
    <w:rsid w:val="00A97147"/>
    <w:rsid w:val="00A97224"/>
    <w:rsid w:val="00A97617"/>
    <w:rsid w:val="00A97723"/>
    <w:rsid w:val="00A977F5"/>
    <w:rsid w:val="00AA11CA"/>
    <w:rsid w:val="00AA237B"/>
    <w:rsid w:val="00AA483F"/>
    <w:rsid w:val="00AA4C21"/>
    <w:rsid w:val="00AA5BF2"/>
    <w:rsid w:val="00AA6966"/>
    <w:rsid w:val="00AA77DC"/>
    <w:rsid w:val="00AA7B22"/>
    <w:rsid w:val="00AA7EEF"/>
    <w:rsid w:val="00AB0F84"/>
    <w:rsid w:val="00AB1EC6"/>
    <w:rsid w:val="00AB24F0"/>
    <w:rsid w:val="00AB7CCB"/>
    <w:rsid w:val="00AC03EE"/>
    <w:rsid w:val="00AC0CC1"/>
    <w:rsid w:val="00AC11AB"/>
    <w:rsid w:val="00AC19B3"/>
    <w:rsid w:val="00AC19EA"/>
    <w:rsid w:val="00AC1D0A"/>
    <w:rsid w:val="00AC2690"/>
    <w:rsid w:val="00AC3F9A"/>
    <w:rsid w:val="00AC46C0"/>
    <w:rsid w:val="00AC5333"/>
    <w:rsid w:val="00AC56D9"/>
    <w:rsid w:val="00AC5F0C"/>
    <w:rsid w:val="00AC60F0"/>
    <w:rsid w:val="00AC65E1"/>
    <w:rsid w:val="00AC76D2"/>
    <w:rsid w:val="00AD0ADC"/>
    <w:rsid w:val="00AD0E48"/>
    <w:rsid w:val="00AD0E75"/>
    <w:rsid w:val="00AD15CA"/>
    <w:rsid w:val="00AD312E"/>
    <w:rsid w:val="00AD44C5"/>
    <w:rsid w:val="00AD48A7"/>
    <w:rsid w:val="00AD4975"/>
    <w:rsid w:val="00AD532B"/>
    <w:rsid w:val="00AD68AC"/>
    <w:rsid w:val="00AD7C78"/>
    <w:rsid w:val="00AD7EE0"/>
    <w:rsid w:val="00AE0128"/>
    <w:rsid w:val="00AE2189"/>
    <w:rsid w:val="00AE2CDE"/>
    <w:rsid w:val="00AE3EC9"/>
    <w:rsid w:val="00AE4B44"/>
    <w:rsid w:val="00AE60B2"/>
    <w:rsid w:val="00AE65F9"/>
    <w:rsid w:val="00AE6BB6"/>
    <w:rsid w:val="00AE7017"/>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6A7"/>
    <w:rsid w:val="00B009D8"/>
    <w:rsid w:val="00B00E9C"/>
    <w:rsid w:val="00B01A85"/>
    <w:rsid w:val="00B01E91"/>
    <w:rsid w:val="00B0240E"/>
    <w:rsid w:val="00B024A0"/>
    <w:rsid w:val="00B046FE"/>
    <w:rsid w:val="00B0486B"/>
    <w:rsid w:val="00B06574"/>
    <w:rsid w:val="00B0660F"/>
    <w:rsid w:val="00B073DD"/>
    <w:rsid w:val="00B10B0D"/>
    <w:rsid w:val="00B10EE8"/>
    <w:rsid w:val="00B12095"/>
    <w:rsid w:val="00B129D5"/>
    <w:rsid w:val="00B13ABC"/>
    <w:rsid w:val="00B14C9A"/>
    <w:rsid w:val="00B14FD7"/>
    <w:rsid w:val="00B167BD"/>
    <w:rsid w:val="00B2055E"/>
    <w:rsid w:val="00B20A1A"/>
    <w:rsid w:val="00B21FA1"/>
    <w:rsid w:val="00B22D89"/>
    <w:rsid w:val="00B23243"/>
    <w:rsid w:val="00B25908"/>
    <w:rsid w:val="00B25F8C"/>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39D7"/>
    <w:rsid w:val="00B43A5F"/>
    <w:rsid w:val="00B449E6"/>
    <w:rsid w:val="00B44F62"/>
    <w:rsid w:val="00B4532E"/>
    <w:rsid w:val="00B4636C"/>
    <w:rsid w:val="00B466DA"/>
    <w:rsid w:val="00B47085"/>
    <w:rsid w:val="00B47407"/>
    <w:rsid w:val="00B47966"/>
    <w:rsid w:val="00B50CB1"/>
    <w:rsid w:val="00B528AD"/>
    <w:rsid w:val="00B52BC7"/>
    <w:rsid w:val="00B533BF"/>
    <w:rsid w:val="00B53AA3"/>
    <w:rsid w:val="00B547F0"/>
    <w:rsid w:val="00B54F5B"/>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48A8"/>
    <w:rsid w:val="00B64927"/>
    <w:rsid w:val="00B656BE"/>
    <w:rsid w:val="00B65765"/>
    <w:rsid w:val="00B65A03"/>
    <w:rsid w:val="00B677A8"/>
    <w:rsid w:val="00B70729"/>
    <w:rsid w:val="00B70748"/>
    <w:rsid w:val="00B7142E"/>
    <w:rsid w:val="00B717E1"/>
    <w:rsid w:val="00B71B82"/>
    <w:rsid w:val="00B7236F"/>
    <w:rsid w:val="00B72539"/>
    <w:rsid w:val="00B72CA0"/>
    <w:rsid w:val="00B73D9A"/>
    <w:rsid w:val="00B74158"/>
    <w:rsid w:val="00B7435A"/>
    <w:rsid w:val="00B748B2"/>
    <w:rsid w:val="00B74F5A"/>
    <w:rsid w:val="00B759E2"/>
    <w:rsid w:val="00B76B45"/>
    <w:rsid w:val="00B76D1B"/>
    <w:rsid w:val="00B76D31"/>
    <w:rsid w:val="00B80E7B"/>
    <w:rsid w:val="00B81241"/>
    <w:rsid w:val="00B81D07"/>
    <w:rsid w:val="00B82852"/>
    <w:rsid w:val="00B83540"/>
    <w:rsid w:val="00B83A3E"/>
    <w:rsid w:val="00B83CE3"/>
    <w:rsid w:val="00B8444F"/>
    <w:rsid w:val="00B86408"/>
    <w:rsid w:val="00B87324"/>
    <w:rsid w:val="00B87E91"/>
    <w:rsid w:val="00B910C2"/>
    <w:rsid w:val="00B92652"/>
    <w:rsid w:val="00B92845"/>
    <w:rsid w:val="00B94BC5"/>
    <w:rsid w:val="00B950EA"/>
    <w:rsid w:val="00B951FA"/>
    <w:rsid w:val="00B96705"/>
    <w:rsid w:val="00B979C4"/>
    <w:rsid w:val="00BA0402"/>
    <w:rsid w:val="00BA2971"/>
    <w:rsid w:val="00BA3F36"/>
    <w:rsid w:val="00BA4074"/>
    <w:rsid w:val="00BA4300"/>
    <w:rsid w:val="00BA444E"/>
    <w:rsid w:val="00BA4BD2"/>
    <w:rsid w:val="00BA4FFC"/>
    <w:rsid w:val="00BA6395"/>
    <w:rsid w:val="00BA6E34"/>
    <w:rsid w:val="00BB09C6"/>
    <w:rsid w:val="00BB16A4"/>
    <w:rsid w:val="00BB1C3F"/>
    <w:rsid w:val="00BB3160"/>
    <w:rsid w:val="00BB3336"/>
    <w:rsid w:val="00BB3F42"/>
    <w:rsid w:val="00BB4346"/>
    <w:rsid w:val="00BB497E"/>
    <w:rsid w:val="00BB61FF"/>
    <w:rsid w:val="00BB6400"/>
    <w:rsid w:val="00BB7489"/>
    <w:rsid w:val="00BC00FA"/>
    <w:rsid w:val="00BC1BA5"/>
    <w:rsid w:val="00BC239E"/>
    <w:rsid w:val="00BC3097"/>
    <w:rsid w:val="00BC3E68"/>
    <w:rsid w:val="00BC4851"/>
    <w:rsid w:val="00BC6544"/>
    <w:rsid w:val="00BC6FDC"/>
    <w:rsid w:val="00BD0C91"/>
    <w:rsid w:val="00BD0E15"/>
    <w:rsid w:val="00BD0F81"/>
    <w:rsid w:val="00BD101D"/>
    <w:rsid w:val="00BD5EE0"/>
    <w:rsid w:val="00BD667B"/>
    <w:rsid w:val="00BD68D0"/>
    <w:rsid w:val="00BD6D20"/>
    <w:rsid w:val="00BD6E48"/>
    <w:rsid w:val="00BD7D87"/>
    <w:rsid w:val="00BE01DE"/>
    <w:rsid w:val="00BE1C32"/>
    <w:rsid w:val="00BE2041"/>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495A"/>
    <w:rsid w:val="00BF554D"/>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C4B"/>
    <w:rsid w:val="00C115F2"/>
    <w:rsid w:val="00C14A29"/>
    <w:rsid w:val="00C14E41"/>
    <w:rsid w:val="00C15281"/>
    <w:rsid w:val="00C15598"/>
    <w:rsid w:val="00C15AFE"/>
    <w:rsid w:val="00C15CFF"/>
    <w:rsid w:val="00C164C1"/>
    <w:rsid w:val="00C168B9"/>
    <w:rsid w:val="00C16AF9"/>
    <w:rsid w:val="00C172F2"/>
    <w:rsid w:val="00C207FE"/>
    <w:rsid w:val="00C20903"/>
    <w:rsid w:val="00C20CC8"/>
    <w:rsid w:val="00C211C9"/>
    <w:rsid w:val="00C21931"/>
    <w:rsid w:val="00C22214"/>
    <w:rsid w:val="00C22A6A"/>
    <w:rsid w:val="00C23366"/>
    <w:rsid w:val="00C2412F"/>
    <w:rsid w:val="00C242AA"/>
    <w:rsid w:val="00C259A0"/>
    <w:rsid w:val="00C27A9B"/>
    <w:rsid w:val="00C30140"/>
    <w:rsid w:val="00C30498"/>
    <w:rsid w:val="00C3099E"/>
    <w:rsid w:val="00C3112E"/>
    <w:rsid w:val="00C3266D"/>
    <w:rsid w:val="00C32B75"/>
    <w:rsid w:val="00C334B1"/>
    <w:rsid w:val="00C3374F"/>
    <w:rsid w:val="00C3461E"/>
    <w:rsid w:val="00C356BA"/>
    <w:rsid w:val="00C367C5"/>
    <w:rsid w:val="00C36C4F"/>
    <w:rsid w:val="00C404A6"/>
    <w:rsid w:val="00C40F99"/>
    <w:rsid w:val="00C41B31"/>
    <w:rsid w:val="00C43624"/>
    <w:rsid w:val="00C43EFB"/>
    <w:rsid w:val="00C44C0F"/>
    <w:rsid w:val="00C466DF"/>
    <w:rsid w:val="00C47B13"/>
    <w:rsid w:val="00C5271E"/>
    <w:rsid w:val="00C52CDC"/>
    <w:rsid w:val="00C52D21"/>
    <w:rsid w:val="00C52F78"/>
    <w:rsid w:val="00C531B0"/>
    <w:rsid w:val="00C5390C"/>
    <w:rsid w:val="00C56A47"/>
    <w:rsid w:val="00C609FB"/>
    <w:rsid w:val="00C60A02"/>
    <w:rsid w:val="00C60F71"/>
    <w:rsid w:val="00C61ACF"/>
    <w:rsid w:val="00C62465"/>
    <w:rsid w:val="00C6279E"/>
    <w:rsid w:val="00C62BAF"/>
    <w:rsid w:val="00C63FAA"/>
    <w:rsid w:val="00C64D51"/>
    <w:rsid w:val="00C659FC"/>
    <w:rsid w:val="00C65CCE"/>
    <w:rsid w:val="00C67C01"/>
    <w:rsid w:val="00C67CDE"/>
    <w:rsid w:val="00C70004"/>
    <w:rsid w:val="00C7051D"/>
    <w:rsid w:val="00C70B36"/>
    <w:rsid w:val="00C70B38"/>
    <w:rsid w:val="00C72F9D"/>
    <w:rsid w:val="00C739B2"/>
    <w:rsid w:val="00C7423E"/>
    <w:rsid w:val="00C75014"/>
    <w:rsid w:val="00C75DC9"/>
    <w:rsid w:val="00C7601E"/>
    <w:rsid w:val="00C76254"/>
    <w:rsid w:val="00C7640B"/>
    <w:rsid w:val="00C7678E"/>
    <w:rsid w:val="00C76ED7"/>
    <w:rsid w:val="00C76FAA"/>
    <w:rsid w:val="00C77081"/>
    <w:rsid w:val="00C819C8"/>
    <w:rsid w:val="00C83810"/>
    <w:rsid w:val="00C83BD6"/>
    <w:rsid w:val="00C8558B"/>
    <w:rsid w:val="00C85EB2"/>
    <w:rsid w:val="00C85EE6"/>
    <w:rsid w:val="00C87012"/>
    <w:rsid w:val="00C87536"/>
    <w:rsid w:val="00C877C4"/>
    <w:rsid w:val="00C90287"/>
    <w:rsid w:val="00C905BA"/>
    <w:rsid w:val="00C92101"/>
    <w:rsid w:val="00C9217F"/>
    <w:rsid w:val="00C94991"/>
    <w:rsid w:val="00C94A1A"/>
    <w:rsid w:val="00C9552A"/>
    <w:rsid w:val="00C9619A"/>
    <w:rsid w:val="00C96AC0"/>
    <w:rsid w:val="00C978FD"/>
    <w:rsid w:val="00CA1A54"/>
    <w:rsid w:val="00CA1F19"/>
    <w:rsid w:val="00CA2BC0"/>
    <w:rsid w:val="00CA305C"/>
    <w:rsid w:val="00CA3238"/>
    <w:rsid w:val="00CA3EC4"/>
    <w:rsid w:val="00CA4528"/>
    <w:rsid w:val="00CA4F37"/>
    <w:rsid w:val="00CA528A"/>
    <w:rsid w:val="00CA529F"/>
    <w:rsid w:val="00CA5526"/>
    <w:rsid w:val="00CA594D"/>
    <w:rsid w:val="00CA6D97"/>
    <w:rsid w:val="00CB2520"/>
    <w:rsid w:val="00CB2AA8"/>
    <w:rsid w:val="00CB2B1E"/>
    <w:rsid w:val="00CB2F59"/>
    <w:rsid w:val="00CB3D69"/>
    <w:rsid w:val="00CB4DEB"/>
    <w:rsid w:val="00CB5348"/>
    <w:rsid w:val="00CB60DD"/>
    <w:rsid w:val="00CB7BE8"/>
    <w:rsid w:val="00CC0736"/>
    <w:rsid w:val="00CC0B19"/>
    <w:rsid w:val="00CC0EFB"/>
    <w:rsid w:val="00CC0F5D"/>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088"/>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4909"/>
    <w:rsid w:val="00CE51E5"/>
    <w:rsid w:val="00CE57A6"/>
    <w:rsid w:val="00CE5FE0"/>
    <w:rsid w:val="00CE7045"/>
    <w:rsid w:val="00CE747D"/>
    <w:rsid w:val="00CF0989"/>
    <w:rsid w:val="00CF26E8"/>
    <w:rsid w:val="00CF32B5"/>
    <w:rsid w:val="00CF36C7"/>
    <w:rsid w:val="00CF53F3"/>
    <w:rsid w:val="00CF6872"/>
    <w:rsid w:val="00CF7463"/>
    <w:rsid w:val="00D01D44"/>
    <w:rsid w:val="00D034BC"/>
    <w:rsid w:val="00D04414"/>
    <w:rsid w:val="00D050F5"/>
    <w:rsid w:val="00D057F1"/>
    <w:rsid w:val="00D05ACA"/>
    <w:rsid w:val="00D06192"/>
    <w:rsid w:val="00D0687F"/>
    <w:rsid w:val="00D0787B"/>
    <w:rsid w:val="00D07949"/>
    <w:rsid w:val="00D07FA9"/>
    <w:rsid w:val="00D12E66"/>
    <w:rsid w:val="00D12F6C"/>
    <w:rsid w:val="00D14A34"/>
    <w:rsid w:val="00D14AD6"/>
    <w:rsid w:val="00D14BCD"/>
    <w:rsid w:val="00D15417"/>
    <w:rsid w:val="00D15E00"/>
    <w:rsid w:val="00D15E94"/>
    <w:rsid w:val="00D1622B"/>
    <w:rsid w:val="00D16C5C"/>
    <w:rsid w:val="00D22524"/>
    <w:rsid w:val="00D243AD"/>
    <w:rsid w:val="00D24CE0"/>
    <w:rsid w:val="00D26418"/>
    <w:rsid w:val="00D27AF8"/>
    <w:rsid w:val="00D3060C"/>
    <w:rsid w:val="00D316B3"/>
    <w:rsid w:val="00D31F36"/>
    <w:rsid w:val="00D31F65"/>
    <w:rsid w:val="00D32513"/>
    <w:rsid w:val="00D3302B"/>
    <w:rsid w:val="00D33C49"/>
    <w:rsid w:val="00D34B18"/>
    <w:rsid w:val="00D34ED0"/>
    <w:rsid w:val="00D34FC7"/>
    <w:rsid w:val="00D35185"/>
    <w:rsid w:val="00D366E3"/>
    <w:rsid w:val="00D371F3"/>
    <w:rsid w:val="00D407C9"/>
    <w:rsid w:val="00D40E5C"/>
    <w:rsid w:val="00D42AC1"/>
    <w:rsid w:val="00D4362B"/>
    <w:rsid w:val="00D4598B"/>
    <w:rsid w:val="00D45DD8"/>
    <w:rsid w:val="00D4702A"/>
    <w:rsid w:val="00D50C77"/>
    <w:rsid w:val="00D50E7E"/>
    <w:rsid w:val="00D515CA"/>
    <w:rsid w:val="00D53630"/>
    <w:rsid w:val="00D549FA"/>
    <w:rsid w:val="00D55123"/>
    <w:rsid w:val="00D567A2"/>
    <w:rsid w:val="00D57797"/>
    <w:rsid w:val="00D57EB8"/>
    <w:rsid w:val="00D603EE"/>
    <w:rsid w:val="00D60CA4"/>
    <w:rsid w:val="00D61BBA"/>
    <w:rsid w:val="00D63504"/>
    <w:rsid w:val="00D643F9"/>
    <w:rsid w:val="00D65DC8"/>
    <w:rsid w:val="00D6679D"/>
    <w:rsid w:val="00D67517"/>
    <w:rsid w:val="00D67598"/>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776C3"/>
    <w:rsid w:val="00D808A6"/>
    <w:rsid w:val="00D81095"/>
    <w:rsid w:val="00D817D4"/>
    <w:rsid w:val="00D821FE"/>
    <w:rsid w:val="00D8241E"/>
    <w:rsid w:val="00D82FF4"/>
    <w:rsid w:val="00D83413"/>
    <w:rsid w:val="00D83760"/>
    <w:rsid w:val="00D8519A"/>
    <w:rsid w:val="00D8580C"/>
    <w:rsid w:val="00D877C6"/>
    <w:rsid w:val="00D877F9"/>
    <w:rsid w:val="00D908C9"/>
    <w:rsid w:val="00D92276"/>
    <w:rsid w:val="00D92F97"/>
    <w:rsid w:val="00D936B0"/>
    <w:rsid w:val="00D936DC"/>
    <w:rsid w:val="00D93775"/>
    <w:rsid w:val="00D93B4B"/>
    <w:rsid w:val="00D953C0"/>
    <w:rsid w:val="00D967E4"/>
    <w:rsid w:val="00D97854"/>
    <w:rsid w:val="00DA1D24"/>
    <w:rsid w:val="00DA1DF7"/>
    <w:rsid w:val="00DA1F42"/>
    <w:rsid w:val="00DA378F"/>
    <w:rsid w:val="00DA3F0D"/>
    <w:rsid w:val="00DA43CA"/>
    <w:rsid w:val="00DA52D4"/>
    <w:rsid w:val="00DA635C"/>
    <w:rsid w:val="00DA6E8C"/>
    <w:rsid w:val="00DA75B7"/>
    <w:rsid w:val="00DA7A05"/>
    <w:rsid w:val="00DB1191"/>
    <w:rsid w:val="00DB398F"/>
    <w:rsid w:val="00DB3C6D"/>
    <w:rsid w:val="00DB3EEA"/>
    <w:rsid w:val="00DB4361"/>
    <w:rsid w:val="00DB48EE"/>
    <w:rsid w:val="00DB5103"/>
    <w:rsid w:val="00DB5DA2"/>
    <w:rsid w:val="00DB6D4F"/>
    <w:rsid w:val="00DB709A"/>
    <w:rsid w:val="00DB70D2"/>
    <w:rsid w:val="00DB7300"/>
    <w:rsid w:val="00DC0011"/>
    <w:rsid w:val="00DC01E9"/>
    <w:rsid w:val="00DC02E0"/>
    <w:rsid w:val="00DC0726"/>
    <w:rsid w:val="00DC08DD"/>
    <w:rsid w:val="00DC0FBB"/>
    <w:rsid w:val="00DC2284"/>
    <w:rsid w:val="00DC37DD"/>
    <w:rsid w:val="00DC425F"/>
    <w:rsid w:val="00DC4351"/>
    <w:rsid w:val="00DC4A5B"/>
    <w:rsid w:val="00DC6CE1"/>
    <w:rsid w:val="00DC7487"/>
    <w:rsid w:val="00DD2565"/>
    <w:rsid w:val="00DD26D1"/>
    <w:rsid w:val="00DD3FB9"/>
    <w:rsid w:val="00DD3FE9"/>
    <w:rsid w:val="00DD4BA5"/>
    <w:rsid w:val="00DD520C"/>
    <w:rsid w:val="00DD5744"/>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D8C"/>
    <w:rsid w:val="00DE42F1"/>
    <w:rsid w:val="00DE451A"/>
    <w:rsid w:val="00DE4916"/>
    <w:rsid w:val="00DE5C1C"/>
    <w:rsid w:val="00DE5C55"/>
    <w:rsid w:val="00DE7194"/>
    <w:rsid w:val="00DF07BD"/>
    <w:rsid w:val="00DF160A"/>
    <w:rsid w:val="00DF16DA"/>
    <w:rsid w:val="00DF19AC"/>
    <w:rsid w:val="00DF2462"/>
    <w:rsid w:val="00DF2FC8"/>
    <w:rsid w:val="00DF2FDC"/>
    <w:rsid w:val="00DF3DF4"/>
    <w:rsid w:val="00DF6107"/>
    <w:rsid w:val="00DF6356"/>
    <w:rsid w:val="00E00B16"/>
    <w:rsid w:val="00E00B55"/>
    <w:rsid w:val="00E010AB"/>
    <w:rsid w:val="00E01DE6"/>
    <w:rsid w:val="00E0278F"/>
    <w:rsid w:val="00E02942"/>
    <w:rsid w:val="00E032B6"/>
    <w:rsid w:val="00E03A35"/>
    <w:rsid w:val="00E04015"/>
    <w:rsid w:val="00E04946"/>
    <w:rsid w:val="00E04FEA"/>
    <w:rsid w:val="00E058BF"/>
    <w:rsid w:val="00E05A5E"/>
    <w:rsid w:val="00E06077"/>
    <w:rsid w:val="00E06BA9"/>
    <w:rsid w:val="00E10492"/>
    <w:rsid w:val="00E10B3C"/>
    <w:rsid w:val="00E1131C"/>
    <w:rsid w:val="00E11AC1"/>
    <w:rsid w:val="00E11D32"/>
    <w:rsid w:val="00E11F9F"/>
    <w:rsid w:val="00E1208C"/>
    <w:rsid w:val="00E12097"/>
    <w:rsid w:val="00E1277B"/>
    <w:rsid w:val="00E129CC"/>
    <w:rsid w:val="00E13234"/>
    <w:rsid w:val="00E14E9D"/>
    <w:rsid w:val="00E156AF"/>
    <w:rsid w:val="00E15C7C"/>
    <w:rsid w:val="00E15EB8"/>
    <w:rsid w:val="00E16400"/>
    <w:rsid w:val="00E16407"/>
    <w:rsid w:val="00E1678E"/>
    <w:rsid w:val="00E17312"/>
    <w:rsid w:val="00E17C3D"/>
    <w:rsid w:val="00E2023A"/>
    <w:rsid w:val="00E215A2"/>
    <w:rsid w:val="00E231FC"/>
    <w:rsid w:val="00E24703"/>
    <w:rsid w:val="00E24D54"/>
    <w:rsid w:val="00E24ED2"/>
    <w:rsid w:val="00E2687A"/>
    <w:rsid w:val="00E26E35"/>
    <w:rsid w:val="00E3109B"/>
    <w:rsid w:val="00E31FC9"/>
    <w:rsid w:val="00E332EC"/>
    <w:rsid w:val="00E3341C"/>
    <w:rsid w:val="00E33D3B"/>
    <w:rsid w:val="00E350EA"/>
    <w:rsid w:val="00E36CCF"/>
    <w:rsid w:val="00E37CA4"/>
    <w:rsid w:val="00E405B2"/>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64AB"/>
    <w:rsid w:val="00E571AB"/>
    <w:rsid w:val="00E57E52"/>
    <w:rsid w:val="00E601B2"/>
    <w:rsid w:val="00E6056C"/>
    <w:rsid w:val="00E6109A"/>
    <w:rsid w:val="00E612B4"/>
    <w:rsid w:val="00E620E4"/>
    <w:rsid w:val="00E62675"/>
    <w:rsid w:val="00E643FE"/>
    <w:rsid w:val="00E6458D"/>
    <w:rsid w:val="00E6486A"/>
    <w:rsid w:val="00E64F61"/>
    <w:rsid w:val="00E665CA"/>
    <w:rsid w:val="00E700B5"/>
    <w:rsid w:val="00E701F6"/>
    <w:rsid w:val="00E70C82"/>
    <w:rsid w:val="00E729F0"/>
    <w:rsid w:val="00E73990"/>
    <w:rsid w:val="00E74B34"/>
    <w:rsid w:val="00E77196"/>
    <w:rsid w:val="00E7796D"/>
    <w:rsid w:val="00E80122"/>
    <w:rsid w:val="00E80FBA"/>
    <w:rsid w:val="00E81432"/>
    <w:rsid w:val="00E82178"/>
    <w:rsid w:val="00E830C1"/>
    <w:rsid w:val="00E8383A"/>
    <w:rsid w:val="00E83EEF"/>
    <w:rsid w:val="00E84EFB"/>
    <w:rsid w:val="00E8562F"/>
    <w:rsid w:val="00E85ACA"/>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500F"/>
    <w:rsid w:val="00EB5171"/>
    <w:rsid w:val="00EB53F7"/>
    <w:rsid w:val="00EB5972"/>
    <w:rsid w:val="00EB5D94"/>
    <w:rsid w:val="00EC2C05"/>
    <w:rsid w:val="00EC5377"/>
    <w:rsid w:val="00EC7093"/>
    <w:rsid w:val="00EC7995"/>
    <w:rsid w:val="00ED1568"/>
    <w:rsid w:val="00ED177B"/>
    <w:rsid w:val="00ED1E7C"/>
    <w:rsid w:val="00ED21B0"/>
    <w:rsid w:val="00ED2D46"/>
    <w:rsid w:val="00ED4798"/>
    <w:rsid w:val="00ED4D41"/>
    <w:rsid w:val="00ED5912"/>
    <w:rsid w:val="00ED7540"/>
    <w:rsid w:val="00ED7640"/>
    <w:rsid w:val="00ED774C"/>
    <w:rsid w:val="00ED795A"/>
    <w:rsid w:val="00ED7DAC"/>
    <w:rsid w:val="00EE1B7F"/>
    <w:rsid w:val="00EE2458"/>
    <w:rsid w:val="00EE2CC4"/>
    <w:rsid w:val="00EE2F3F"/>
    <w:rsid w:val="00EE4082"/>
    <w:rsid w:val="00EE57EB"/>
    <w:rsid w:val="00EE5CB0"/>
    <w:rsid w:val="00EE6A69"/>
    <w:rsid w:val="00EE6F1F"/>
    <w:rsid w:val="00EF0A27"/>
    <w:rsid w:val="00EF1115"/>
    <w:rsid w:val="00EF1235"/>
    <w:rsid w:val="00EF1A59"/>
    <w:rsid w:val="00EF202A"/>
    <w:rsid w:val="00EF2039"/>
    <w:rsid w:val="00EF2628"/>
    <w:rsid w:val="00EF45EA"/>
    <w:rsid w:val="00EF4BF2"/>
    <w:rsid w:val="00EF53EA"/>
    <w:rsid w:val="00EF60BB"/>
    <w:rsid w:val="00EF62DD"/>
    <w:rsid w:val="00EF665B"/>
    <w:rsid w:val="00EF6910"/>
    <w:rsid w:val="00F00062"/>
    <w:rsid w:val="00F001AB"/>
    <w:rsid w:val="00F03147"/>
    <w:rsid w:val="00F040CD"/>
    <w:rsid w:val="00F041DD"/>
    <w:rsid w:val="00F04577"/>
    <w:rsid w:val="00F056CB"/>
    <w:rsid w:val="00F0602C"/>
    <w:rsid w:val="00F07688"/>
    <w:rsid w:val="00F07863"/>
    <w:rsid w:val="00F07D96"/>
    <w:rsid w:val="00F10CAA"/>
    <w:rsid w:val="00F11141"/>
    <w:rsid w:val="00F111E8"/>
    <w:rsid w:val="00F13D9E"/>
    <w:rsid w:val="00F1449D"/>
    <w:rsid w:val="00F15D0F"/>
    <w:rsid w:val="00F1732E"/>
    <w:rsid w:val="00F179A2"/>
    <w:rsid w:val="00F17CF4"/>
    <w:rsid w:val="00F20593"/>
    <w:rsid w:val="00F20AE3"/>
    <w:rsid w:val="00F20D43"/>
    <w:rsid w:val="00F21AE4"/>
    <w:rsid w:val="00F22149"/>
    <w:rsid w:val="00F26B6B"/>
    <w:rsid w:val="00F276CF"/>
    <w:rsid w:val="00F276DE"/>
    <w:rsid w:val="00F31123"/>
    <w:rsid w:val="00F31355"/>
    <w:rsid w:val="00F31C41"/>
    <w:rsid w:val="00F3572E"/>
    <w:rsid w:val="00F359C6"/>
    <w:rsid w:val="00F36442"/>
    <w:rsid w:val="00F36846"/>
    <w:rsid w:val="00F3699A"/>
    <w:rsid w:val="00F404F7"/>
    <w:rsid w:val="00F409D7"/>
    <w:rsid w:val="00F4172E"/>
    <w:rsid w:val="00F42E48"/>
    <w:rsid w:val="00F43E8D"/>
    <w:rsid w:val="00F4414E"/>
    <w:rsid w:val="00F4450C"/>
    <w:rsid w:val="00F45413"/>
    <w:rsid w:val="00F45AC2"/>
    <w:rsid w:val="00F46260"/>
    <w:rsid w:val="00F464D4"/>
    <w:rsid w:val="00F46D0B"/>
    <w:rsid w:val="00F51395"/>
    <w:rsid w:val="00F559C3"/>
    <w:rsid w:val="00F56C5B"/>
    <w:rsid w:val="00F574A3"/>
    <w:rsid w:val="00F57EEE"/>
    <w:rsid w:val="00F603A5"/>
    <w:rsid w:val="00F61295"/>
    <w:rsid w:val="00F62404"/>
    <w:rsid w:val="00F62E67"/>
    <w:rsid w:val="00F63C68"/>
    <w:rsid w:val="00F656DF"/>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7791A"/>
    <w:rsid w:val="00F77EBB"/>
    <w:rsid w:val="00F81E33"/>
    <w:rsid w:val="00F84078"/>
    <w:rsid w:val="00F8760D"/>
    <w:rsid w:val="00F87818"/>
    <w:rsid w:val="00F90BAD"/>
    <w:rsid w:val="00F91131"/>
    <w:rsid w:val="00F9161B"/>
    <w:rsid w:val="00F93D0F"/>
    <w:rsid w:val="00F93F07"/>
    <w:rsid w:val="00F94ADB"/>
    <w:rsid w:val="00F95463"/>
    <w:rsid w:val="00F962DF"/>
    <w:rsid w:val="00F962E1"/>
    <w:rsid w:val="00F966AE"/>
    <w:rsid w:val="00F96934"/>
    <w:rsid w:val="00F971AB"/>
    <w:rsid w:val="00F97460"/>
    <w:rsid w:val="00FA0B41"/>
    <w:rsid w:val="00FA24A9"/>
    <w:rsid w:val="00FA2B0D"/>
    <w:rsid w:val="00FA2B62"/>
    <w:rsid w:val="00FA2CE7"/>
    <w:rsid w:val="00FA48B0"/>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BE9"/>
    <w:rsid w:val="00FB7C1B"/>
    <w:rsid w:val="00FC005E"/>
    <w:rsid w:val="00FC1D97"/>
    <w:rsid w:val="00FC228C"/>
    <w:rsid w:val="00FC2638"/>
    <w:rsid w:val="00FC278E"/>
    <w:rsid w:val="00FC3806"/>
    <w:rsid w:val="00FC3E7A"/>
    <w:rsid w:val="00FC4417"/>
    <w:rsid w:val="00FC4985"/>
    <w:rsid w:val="00FC4F9E"/>
    <w:rsid w:val="00FC5BDD"/>
    <w:rsid w:val="00FC607A"/>
    <w:rsid w:val="00FD00D1"/>
    <w:rsid w:val="00FD1902"/>
    <w:rsid w:val="00FD1BFB"/>
    <w:rsid w:val="00FD222F"/>
    <w:rsid w:val="00FD2358"/>
    <w:rsid w:val="00FD2857"/>
    <w:rsid w:val="00FD3BF5"/>
    <w:rsid w:val="00FD4AED"/>
    <w:rsid w:val="00FD502D"/>
    <w:rsid w:val="00FD5281"/>
    <w:rsid w:val="00FD5471"/>
    <w:rsid w:val="00FD588E"/>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E78F5"/>
    <w:rsid w:val="00FF0240"/>
    <w:rsid w:val="00FF0C2A"/>
    <w:rsid w:val="00FF1F50"/>
    <w:rsid w:val="00FF2216"/>
    <w:rsid w:val="00FF30EA"/>
    <w:rsid w:val="00FF39F8"/>
    <w:rsid w:val="00FF3CE1"/>
    <w:rsid w:val="00FF4382"/>
    <w:rsid w:val="00FF5547"/>
    <w:rsid w:val="00FF56EB"/>
    <w:rsid w:val="00FF5FDF"/>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8C833"/>
  <w15:chartTrackingRefBased/>
  <w15:docId w15:val="{A7E9BBB6-60DA-4EB0-B8AC-467CE192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ytu">
    <w:name w:val="Title"/>
    <w:basedOn w:val="Normalny"/>
    <w:next w:val="Normalny"/>
    <w:link w:val="TytuZnak"/>
    <w:uiPriority w:val="10"/>
    <w:qFormat/>
    <w:rsid w:val="00B979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979C4"/>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B979C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B979C4"/>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3042361">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19757390">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20406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6344749">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5810274">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81853529">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365164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886597039">
      <w:bodyDiv w:val="1"/>
      <w:marLeft w:val="0"/>
      <w:marRight w:val="0"/>
      <w:marTop w:val="0"/>
      <w:marBottom w:val="0"/>
      <w:divBdr>
        <w:top w:val="none" w:sz="0" w:space="0" w:color="auto"/>
        <w:left w:val="none" w:sz="0" w:space="0" w:color="auto"/>
        <w:bottom w:val="none" w:sz="0" w:space="0" w:color="auto"/>
        <w:right w:val="none" w:sz="0" w:space="0" w:color="auto"/>
      </w:divBdr>
    </w:div>
    <w:div w:id="1922180385">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24</Pages>
  <Words>4514</Words>
  <Characters>27088</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Przemysław Mentkowski</cp:lastModifiedBy>
  <cp:revision>14</cp:revision>
  <cp:lastPrinted>2023-02-10T11:37:00Z</cp:lastPrinted>
  <dcterms:created xsi:type="dcterms:W3CDTF">2024-12-10T11:40:00Z</dcterms:created>
  <dcterms:modified xsi:type="dcterms:W3CDTF">2025-01-13T14:19:00Z</dcterms:modified>
</cp:coreProperties>
</file>