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7D06EB" w14:textId="77777777" w:rsidR="007E2BE0" w:rsidRPr="00BB7A0D" w:rsidRDefault="00372FF9" w:rsidP="00BB7A0D">
      <w:pPr>
        <w:pStyle w:val="Tytu"/>
      </w:pPr>
      <w:r w:rsidRPr="00BB7A0D">
        <w:rPr>
          <w:rFonts w:ascii="Arial" w:hAnsi="Arial"/>
          <w:b/>
          <w:spacing w:val="0"/>
          <w:kern w:val="0"/>
          <w:sz w:val="24"/>
        </w:rPr>
        <w:t>Kryteria wyboru projektów</w:t>
      </w:r>
    </w:p>
    <w:p w14:paraId="1DD762FA" w14:textId="0E73783F" w:rsidR="00011DDA" w:rsidRPr="00450795" w:rsidRDefault="00902479" w:rsidP="00BB7A0D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450795">
        <w:rPr>
          <w:rFonts w:ascii="Arial" w:hAnsi="Arial" w:cs="Arial"/>
          <w:b/>
          <w:bCs/>
          <w:sz w:val="24"/>
          <w:szCs w:val="24"/>
        </w:rPr>
        <w:t>Priorytet:</w:t>
      </w:r>
      <w:r w:rsidRPr="00450795">
        <w:rPr>
          <w:rFonts w:ascii="Arial" w:hAnsi="Arial" w:cs="Arial"/>
          <w:sz w:val="24"/>
          <w:szCs w:val="24"/>
        </w:rPr>
        <w:t xml:space="preserve"> 8. Fundusze Europejskie na wsparcie w obszarze rynku pracy, edukacji i włączenia społecznego</w:t>
      </w:r>
    </w:p>
    <w:p w14:paraId="66615A36" w14:textId="2C299433" w:rsidR="00011DDA" w:rsidRPr="00450795" w:rsidRDefault="00902479" w:rsidP="00BB7A0D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450795">
        <w:rPr>
          <w:rFonts w:ascii="Arial" w:hAnsi="Arial" w:cs="Arial"/>
          <w:b/>
          <w:bCs/>
          <w:sz w:val="24"/>
          <w:szCs w:val="24"/>
        </w:rPr>
        <w:t xml:space="preserve">Cel szczegółowy: </w:t>
      </w:r>
      <w:r w:rsidR="00392359" w:rsidRPr="003B1556">
        <w:rPr>
          <w:rFonts w:ascii="Arial" w:hAnsi="Arial" w:cs="Arial"/>
          <w:sz w:val="24"/>
          <w:szCs w:val="24"/>
        </w:rPr>
        <w:t xml:space="preserve">EFS+.CP4.F Wspieranie równego dostępu do dobrej jakości, włączającego kształcenia i szkolenia oraz możliwości ich ukończenia, w szczególności w odniesieniu do grup w niekorzystnej sytuacji, od wczesnej edukacji i opieki nad dzieckiem przez ogólne i zawodowe kształcenie i szkolenie, po szkolnictwo wyższe, a także kształcenie i uczenie się dorosłych, </w:t>
      </w:r>
      <w:r w:rsidR="00392359">
        <w:rPr>
          <w:rFonts w:ascii="Arial" w:hAnsi="Arial" w:cs="Arial"/>
          <w:sz w:val="24"/>
          <w:szCs w:val="24"/>
        </w:rPr>
        <w:br/>
      </w:r>
      <w:r w:rsidR="00392359" w:rsidRPr="003B1556">
        <w:rPr>
          <w:rFonts w:ascii="Arial" w:hAnsi="Arial" w:cs="Arial"/>
          <w:sz w:val="24"/>
          <w:szCs w:val="24"/>
        </w:rPr>
        <w:t>w tym ułatwianie mobilności edukacyjnej dla wszystkich i dostępności dla osób z niepełnosprawnościami</w:t>
      </w:r>
    </w:p>
    <w:p w14:paraId="5DCC103E" w14:textId="454F8739" w:rsidR="00011DDA" w:rsidRPr="00D923BA" w:rsidRDefault="00372FF9" w:rsidP="00BB7A0D">
      <w:pPr>
        <w:pStyle w:val="Podtytu"/>
        <w:spacing w:before="100" w:beforeAutospacing="1" w:after="100" w:afterAutospacing="1" w:line="276" w:lineRule="auto"/>
        <w:rPr>
          <w:rFonts w:ascii="Arial" w:hAnsi="Arial"/>
          <w:sz w:val="24"/>
        </w:rPr>
      </w:pPr>
      <w:r w:rsidRPr="00BB7A0D">
        <w:rPr>
          <w:rFonts w:ascii="Arial" w:hAnsi="Arial"/>
          <w:b/>
          <w:color w:val="auto"/>
          <w:spacing w:val="0"/>
          <w:sz w:val="24"/>
        </w:rPr>
        <w:t>Działanie:</w:t>
      </w:r>
      <w:r w:rsidR="00822EE3" w:rsidRPr="00BB7A0D">
        <w:rPr>
          <w:rFonts w:ascii="Arial" w:hAnsi="Arial"/>
          <w:b/>
          <w:color w:val="auto"/>
          <w:spacing w:val="0"/>
          <w:sz w:val="24"/>
        </w:rPr>
        <w:t xml:space="preserve"> </w:t>
      </w:r>
      <w:r w:rsidR="00392359" w:rsidRPr="00BB7A0D">
        <w:rPr>
          <w:rFonts w:ascii="Arial" w:hAnsi="Arial"/>
          <w:color w:val="auto"/>
          <w:spacing w:val="0"/>
          <w:sz w:val="24"/>
        </w:rPr>
        <w:t>FEKP.08.</w:t>
      </w:r>
      <w:r w:rsidR="00DC7B24" w:rsidRPr="00BB7A0D">
        <w:rPr>
          <w:rFonts w:ascii="Arial" w:hAnsi="Arial"/>
          <w:color w:val="auto"/>
          <w:spacing w:val="0"/>
          <w:sz w:val="24"/>
        </w:rPr>
        <w:t>28</w:t>
      </w:r>
      <w:r w:rsidR="00392359" w:rsidRPr="00BB7A0D">
        <w:rPr>
          <w:rFonts w:ascii="Arial" w:hAnsi="Arial"/>
          <w:color w:val="auto"/>
          <w:spacing w:val="0"/>
          <w:sz w:val="24"/>
        </w:rPr>
        <w:t xml:space="preserve"> Kształcenie zawodowe </w:t>
      </w:r>
      <w:r w:rsidR="00DC7B24" w:rsidRPr="00BB7A0D">
        <w:rPr>
          <w:rFonts w:ascii="Arial" w:hAnsi="Arial"/>
          <w:color w:val="auto"/>
          <w:spacing w:val="0"/>
          <w:sz w:val="24"/>
        </w:rPr>
        <w:t>OPPT</w:t>
      </w:r>
    </w:p>
    <w:p w14:paraId="35896B60" w14:textId="23705186" w:rsidR="00E267E0" w:rsidRPr="007D0800" w:rsidRDefault="00464D1B" w:rsidP="00BB7A0D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450795">
        <w:rPr>
          <w:rFonts w:ascii="Arial" w:hAnsi="Arial" w:cs="Arial"/>
          <w:b/>
          <w:bCs/>
          <w:sz w:val="24"/>
          <w:szCs w:val="24"/>
        </w:rPr>
        <w:t xml:space="preserve">Sposób </w:t>
      </w:r>
      <w:r w:rsidRPr="007D0800">
        <w:rPr>
          <w:rFonts w:ascii="Arial" w:hAnsi="Arial" w:cs="Arial"/>
          <w:b/>
          <w:bCs/>
          <w:sz w:val="24"/>
          <w:szCs w:val="24"/>
        </w:rPr>
        <w:t>wyboru projektów:</w:t>
      </w:r>
      <w:r w:rsidRPr="007D0800">
        <w:rPr>
          <w:rFonts w:ascii="Arial" w:hAnsi="Arial" w:cs="Arial"/>
          <w:sz w:val="24"/>
          <w:szCs w:val="24"/>
        </w:rPr>
        <w:t xml:space="preserve"> konkurencyjny</w:t>
      </w:r>
    </w:p>
    <w:p w14:paraId="5CC6BBED" w14:textId="77777777" w:rsidR="00AA444C" w:rsidRPr="00B35DA4" w:rsidRDefault="00AA444C" w:rsidP="00AA444C">
      <w:pPr>
        <w:spacing w:after="0" w:line="276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bookmarkStart w:id="0" w:name="_Hlk131594002"/>
      <w:r w:rsidRPr="00B35DA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Nabór jest skierowany do 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jednostek samorządu terytorialnego</w:t>
      </w:r>
      <w:r w:rsidRPr="00B35DA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prowadzących szkoły i placówki realizujące kształcenie 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zawodow</w:t>
      </w:r>
      <w:r w:rsidRPr="00B35DA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e.</w:t>
      </w:r>
    </w:p>
    <w:bookmarkEnd w:id="0"/>
    <w:p w14:paraId="4F245EC5" w14:textId="77777777" w:rsidR="00AA444C" w:rsidRPr="00B35DA4" w:rsidRDefault="00AA444C" w:rsidP="00AA444C">
      <w:pPr>
        <w:spacing w:after="0" w:line="276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B35DA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Zakres wsparcia:</w:t>
      </w:r>
    </w:p>
    <w:p w14:paraId="41548614" w14:textId="77777777" w:rsidR="00AA444C" w:rsidRPr="00B35DA4" w:rsidRDefault="00AA444C" w:rsidP="00BB7A0D">
      <w:pPr>
        <w:pStyle w:val="Akapitzlist"/>
        <w:numPr>
          <w:ilvl w:val="0"/>
          <w:numId w:val="15"/>
        </w:numPr>
        <w:spacing w:after="0" w:line="276" w:lineRule="auto"/>
        <w:ind w:left="357" w:hanging="357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B35DA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dla uczniów: podnoszenie kompetencji/ staże/ edukacja włączająca/ doradztwo edukacyjno-zawodowe;</w:t>
      </w:r>
    </w:p>
    <w:p w14:paraId="62A8974A" w14:textId="77777777" w:rsidR="00AA444C" w:rsidRPr="00B35DA4" w:rsidRDefault="00AA444C" w:rsidP="00BB7A0D">
      <w:pPr>
        <w:pStyle w:val="Akapitzlist"/>
        <w:numPr>
          <w:ilvl w:val="0"/>
          <w:numId w:val="16"/>
        </w:numPr>
        <w:spacing w:after="0" w:line="276" w:lineRule="auto"/>
        <w:ind w:left="357" w:hanging="357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B35DA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dla przedstawicieli kadry: podnoszenie kompetencji i nabywanie kwalifikacji/ przygotowanie do edukacji włączającej/ realizacja zadań w zakresie doradztwa edukacyjno-zawodowego/ tworzenie sieci współpracy;</w:t>
      </w:r>
    </w:p>
    <w:p w14:paraId="78C0CC8B" w14:textId="77777777" w:rsidR="00AA444C" w:rsidRDefault="00AA444C" w:rsidP="00BB7A0D">
      <w:pPr>
        <w:pStyle w:val="Akapitzlist"/>
        <w:numPr>
          <w:ilvl w:val="0"/>
          <w:numId w:val="46"/>
        </w:numPr>
        <w:spacing w:after="0" w:line="276" w:lineRule="auto"/>
        <w:ind w:left="357" w:hanging="357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B35DA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dla szkół: poprawa jakości warunków kształcenia/ wdrażanie nowatorskich metod nauczania/ edukacja włączająca/ dostosowanie do wymogów zielonej lub cyfrowej transformacji/ zewnętrzne wsparcie w zakresie doradztwa edukacyjno-zawodowego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;</w:t>
      </w:r>
    </w:p>
    <w:p w14:paraId="1773E876" w14:textId="77777777" w:rsidR="00AA444C" w:rsidRPr="00161F8B" w:rsidRDefault="00AA444C" w:rsidP="00BB7A0D">
      <w:pPr>
        <w:pStyle w:val="Akapitzlist"/>
        <w:numPr>
          <w:ilvl w:val="0"/>
          <w:numId w:val="46"/>
        </w:numPr>
        <w:spacing w:after="0" w:line="276" w:lineRule="auto"/>
        <w:ind w:left="357" w:hanging="357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bookmarkStart w:id="1" w:name="_Hlk133414210"/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dla otoczenia społeczno-gospodarczego: </w:t>
      </w:r>
      <w:r w:rsidRPr="004051D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podnoszenie kompetencji pedagogicznych opiekunów stażystów</w:t>
      </w:r>
      <w:bookmarkEnd w:id="1"/>
      <w:r w:rsidRPr="00B35DA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</w:t>
      </w:r>
    </w:p>
    <w:p w14:paraId="16255DE2" w14:textId="6AE8118F" w:rsidR="0066160A" w:rsidRPr="00FE7D85" w:rsidRDefault="00AA444C" w:rsidP="00FE7D85">
      <w:pPr>
        <w:spacing w:before="100" w:beforeAutospacing="1" w:after="5260" w:line="276" w:lineRule="auto"/>
        <w:rPr>
          <w:rFonts w:ascii="Arial" w:hAnsi="Arial"/>
          <w:sz w:val="24"/>
        </w:rPr>
      </w:pPr>
      <w:r w:rsidRPr="00AA444C">
        <w:rPr>
          <w:rFonts w:ascii="Arial" w:hAnsi="Arial" w:cs="Arial"/>
          <w:b/>
          <w:bCs/>
          <w:sz w:val="24"/>
          <w:szCs w:val="24"/>
        </w:rPr>
        <w:t>Nabór realizowany w ramach polityki terytorialnej</w:t>
      </w:r>
    </w:p>
    <w:p w14:paraId="643AE3A8" w14:textId="0F5BF6F6" w:rsidR="00E50ED4" w:rsidRPr="00450795" w:rsidRDefault="00E50ED4" w:rsidP="00BB7A0D">
      <w:pPr>
        <w:pStyle w:val="Nagwek1"/>
        <w:numPr>
          <w:ilvl w:val="0"/>
          <w:numId w:val="4"/>
        </w:numPr>
        <w:spacing w:before="100" w:beforeAutospacing="1" w:after="100" w:afterAutospacing="1" w:line="276" w:lineRule="auto"/>
        <w:ind w:left="357" w:hanging="357"/>
        <w:rPr>
          <w:rFonts w:ascii="Arial" w:hAnsi="Arial" w:cs="Arial"/>
          <w:b/>
          <w:bCs/>
          <w:sz w:val="24"/>
          <w:szCs w:val="24"/>
        </w:rPr>
      </w:pPr>
      <w:r w:rsidRPr="00BB7A0D">
        <w:rPr>
          <w:rFonts w:ascii="Arial" w:hAnsi="Arial"/>
          <w:b/>
          <w:color w:val="auto"/>
          <w:sz w:val="24"/>
        </w:rPr>
        <w:lastRenderedPageBreak/>
        <w:t>Kryteria horyzontalne</w:t>
      </w:r>
    </w:p>
    <w:tbl>
      <w:tblPr>
        <w:tblStyle w:val="Tabela-Siatka"/>
        <w:tblW w:w="5040" w:type="pct"/>
        <w:tblLayout w:type="fixed"/>
        <w:tblLook w:val="0620" w:firstRow="1" w:lastRow="0" w:firstColumn="0" w:lastColumn="0" w:noHBand="1" w:noVBand="1"/>
      </w:tblPr>
      <w:tblGrid>
        <w:gridCol w:w="847"/>
        <w:gridCol w:w="2835"/>
        <w:gridCol w:w="7462"/>
        <w:gridCol w:w="2962"/>
      </w:tblGrid>
      <w:tr w:rsidR="00A61D61" w:rsidRPr="00450795" w14:paraId="740AAFB8" w14:textId="77777777" w:rsidTr="00DD0249">
        <w:trPr>
          <w:tblHeader/>
        </w:trPr>
        <w:tc>
          <w:tcPr>
            <w:tcW w:w="300" w:type="pct"/>
            <w:shd w:val="clear" w:color="auto" w:fill="D9D9D9" w:themeFill="background1" w:themeFillShade="D9"/>
          </w:tcPr>
          <w:p w14:paraId="423C95FF" w14:textId="77777777" w:rsidR="00E50ED4" w:rsidRPr="00450795" w:rsidRDefault="00E50ED4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1005" w:type="pct"/>
            <w:shd w:val="clear" w:color="auto" w:fill="D9D9D9" w:themeFill="background1" w:themeFillShade="D9"/>
          </w:tcPr>
          <w:p w14:paraId="29533C0B" w14:textId="77777777" w:rsidR="00E50ED4" w:rsidRPr="00450795" w:rsidRDefault="00E50ED4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645" w:type="pct"/>
            <w:shd w:val="clear" w:color="auto" w:fill="D9D9D9" w:themeFill="background1" w:themeFillShade="D9"/>
          </w:tcPr>
          <w:p w14:paraId="793334C1" w14:textId="77777777" w:rsidR="00E50ED4" w:rsidRPr="00450795" w:rsidRDefault="00E50ED4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  <w:r w:rsidRPr="00450795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1050" w:type="pct"/>
            <w:shd w:val="clear" w:color="auto" w:fill="D9D9D9" w:themeFill="background1" w:themeFillShade="D9"/>
          </w:tcPr>
          <w:p w14:paraId="3C7BCA3F" w14:textId="77777777" w:rsidR="00E50ED4" w:rsidRPr="00450795" w:rsidRDefault="00E50ED4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E50ED4" w:rsidRPr="00450795" w14:paraId="6C2864F7" w14:textId="77777777" w:rsidTr="00BB7A0D">
        <w:tc>
          <w:tcPr>
            <w:tcW w:w="300" w:type="pct"/>
          </w:tcPr>
          <w:p w14:paraId="59042811" w14:textId="77777777" w:rsidR="00E50ED4" w:rsidRPr="00450795" w:rsidRDefault="00E50ED4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2" w:name="_Hlk129181517"/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A.1</w:t>
            </w:r>
          </w:p>
        </w:tc>
        <w:tc>
          <w:tcPr>
            <w:tcW w:w="1005" w:type="pct"/>
          </w:tcPr>
          <w:p w14:paraId="0F8208B1" w14:textId="77777777" w:rsidR="00E50ED4" w:rsidRPr="00450795" w:rsidRDefault="00E50ED4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właściwymi przepisami prawa unijnego</w:t>
            </w:r>
          </w:p>
        </w:tc>
        <w:tc>
          <w:tcPr>
            <w:tcW w:w="2645" w:type="pct"/>
          </w:tcPr>
          <w:p w14:paraId="0A943317" w14:textId="77777777" w:rsidR="00E50ED4" w:rsidRPr="00450795" w:rsidRDefault="00E50ED4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 kryterium sprawdzimy, czy projekt jest zgodny z właściwymi przepisami prawa unijnego, tj. czy:</w:t>
            </w:r>
          </w:p>
          <w:p w14:paraId="7278A316" w14:textId="77777777" w:rsidR="00E50ED4" w:rsidRPr="00450795" w:rsidRDefault="00E50ED4" w:rsidP="00BB7A0D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projekt nie został fizycznie ukończony lub w pełni wdrożony przed złożeniem wniosku o dofinansowanie projektu w rozumieniu art. 63 ust. 6 rozporządzenia nr 2021/1060</w:t>
            </w:r>
            <w:r w:rsidRPr="00450795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3"/>
            </w:r>
            <w:r w:rsidRPr="00450795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A56BB53" w14:textId="7737CA86" w:rsidR="00E50ED4" w:rsidRPr="00450795" w:rsidRDefault="00E50ED4" w:rsidP="00BB7A0D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 w:line="276" w:lineRule="auto"/>
              <w:ind w:left="370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wnioskodawca</w:t>
            </w:r>
            <w:r w:rsidRPr="0045079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nie rozpoczął realizacji projektu przed dniem złożenia wniosku o dofinansowanie projektu lub złożył oświadczenie, że realizując projekt przed dniem złożenia wniosku o dofinansowanie projektu, przestrzegał obowiązujących przepisów prawa dotyczących danego projektu, zgodnie z art. 73 ust. 2 lit. f) rozporządzenia nr 2021/1060.</w:t>
            </w:r>
          </w:p>
          <w:p w14:paraId="1C5D4967" w14:textId="50755E0F" w:rsidR="00E50ED4" w:rsidRPr="00450795" w:rsidRDefault="00E50ED4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bookmarkStart w:id="3" w:name="_Hlk125528995"/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jest weryfikowane w oparciu o wniosek o dofinansowanie projektu </w:t>
            </w:r>
            <w:bookmarkEnd w:id="3"/>
            <w:r w:rsidRPr="00450795">
              <w:rPr>
                <w:rFonts w:ascii="Arial" w:hAnsi="Arial" w:cs="Arial"/>
                <w:sz w:val="24"/>
                <w:szCs w:val="24"/>
              </w:rPr>
              <w:t xml:space="preserve">i ewentualnie w zakresie pkt 2 w oparciu o oświadczenie wnioskodawcy (jeśli dotyczy) stanowiące załącznik do wniosku o dofinansowanie projektu </w:t>
            </w:r>
            <w:r w:rsidR="00900C0A">
              <w:rPr>
                <w:rFonts w:ascii="Arial" w:hAnsi="Arial" w:cs="Arial"/>
                <w:sz w:val="24"/>
                <w:szCs w:val="24"/>
              </w:rPr>
              <w:t>podpisany zgodnie ze sposobem wskazanym w Regulaminie wyboru projektów</w:t>
            </w:r>
            <w:r w:rsidRPr="0045079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050" w:type="pct"/>
          </w:tcPr>
          <w:p w14:paraId="41D5BDA0" w14:textId="3A4F3024" w:rsidR="00E50ED4" w:rsidRPr="00450795" w:rsidRDefault="00E50ED4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</w:t>
            </w:r>
            <w:r w:rsidR="008D0F3C" w:rsidRPr="00450795">
              <w:rPr>
                <w:rFonts w:ascii="Arial" w:hAnsi="Arial" w:cs="Arial"/>
                <w:color w:val="000000"/>
                <w:sz w:val="24"/>
                <w:szCs w:val="24"/>
              </w:rPr>
              <w:t>do negocjacji/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3FD8685C" w14:textId="257D0187" w:rsidR="00E50ED4" w:rsidRPr="00BB7A0D" w:rsidRDefault="008D0F3C" w:rsidP="00BB7A0D">
            <w:pPr>
              <w:spacing w:before="100" w:beforeAutospacing="1" w:after="100" w:afterAutospacing="1" w:line="276" w:lineRule="auto"/>
              <w:rPr>
                <w:rFonts w:ascii="Arial" w:hAnsi="Arial"/>
                <w:sz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D47C83" w:rsidRPr="00450795" w14:paraId="1F289B8E" w14:textId="77777777" w:rsidTr="00BB7A0D">
        <w:tc>
          <w:tcPr>
            <w:tcW w:w="300" w:type="pct"/>
          </w:tcPr>
          <w:p w14:paraId="231B76A8" w14:textId="48AAE610" w:rsidR="00D47C83" w:rsidRPr="00450795" w:rsidRDefault="00D47C83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A.2</w:t>
            </w:r>
          </w:p>
        </w:tc>
        <w:tc>
          <w:tcPr>
            <w:tcW w:w="1005" w:type="pct"/>
          </w:tcPr>
          <w:p w14:paraId="6FA3DEE0" w14:textId="2F551725" w:rsidR="00D47C83" w:rsidRPr="00450795" w:rsidRDefault="00D47C83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Klauzula antydyskryminacyjna</w:t>
            </w:r>
            <w:r w:rsidR="00F712AE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(dotyczy JST)</w:t>
            </w:r>
          </w:p>
        </w:tc>
        <w:tc>
          <w:tcPr>
            <w:tcW w:w="2645" w:type="pct"/>
          </w:tcPr>
          <w:p w14:paraId="6A858783" w14:textId="61AE7DFF" w:rsidR="00F778B6" w:rsidRPr="00BB7A0D" w:rsidRDefault="00F778B6" w:rsidP="00BB7A0D">
            <w:pPr>
              <w:spacing w:before="100" w:beforeAutospacing="1" w:after="100" w:afterAutospacing="1" w:line="276" w:lineRule="auto"/>
              <w:rPr>
                <w:rFonts w:ascii="Arial" w:hAnsi="Arial"/>
                <w:kern w:val="2"/>
                <w:sz w:val="24"/>
              </w:rPr>
            </w:pPr>
            <w:r w:rsidRPr="00BB7A0D">
              <w:rPr>
                <w:rFonts w:ascii="Arial" w:hAnsi="Arial"/>
                <w:kern w:val="2"/>
                <w:sz w:val="24"/>
              </w:rPr>
              <w:t>W przypadku, gdy wnioskodawcą jest jednostka samorządu terytorialnego (lub podmiot przez nią kontrolowany lub od niej zależny) w kryterium sprawdzimy, czy przestrzega ona przepisów antydyskryminacyjnych, o których mowa w art. 9 ust. 3 rozporządzenia nr 2021/1060.</w:t>
            </w:r>
          </w:p>
          <w:p w14:paraId="1FACA959" w14:textId="77777777" w:rsidR="00F778B6" w:rsidRPr="006C4936" w:rsidRDefault="00F778B6" w:rsidP="00F778B6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 w:rsidRPr="006C4936">
              <w:rPr>
                <w:rFonts w:ascii="Arial" w:eastAsia="Calibri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3DE97F5E" w14:textId="7E249618" w:rsidR="00F778B6" w:rsidRPr="006C4936" w:rsidRDefault="00F778B6" w:rsidP="007A7CE5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 w:rsidRPr="006C4936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 xml:space="preserve">W przypadku, gdy JST przyjęła dyskryminujące akty prawa miejscowego, sprzeczne z zasadami, o których mowa w art. </w:t>
            </w:r>
            <w:r w:rsidRPr="00BB7A0D">
              <w:rPr>
                <w:rFonts w:ascii="Arial" w:hAnsi="Arial"/>
                <w:kern w:val="2"/>
                <w:sz w:val="24"/>
                <w14:ligatures w14:val="standardContextual"/>
              </w:rPr>
              <w:t xml:space="preserve">9 ust. </w:t>
            </w:r>
            <w:r w:rsidRPr="006C4936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>3 rozporządzenia nr 2021/1060, a następnie podjęła skuteczne działania naprawcze kryterium uznaje się za spełnione. Podjęte działania naprawcze powinny być opisane we wniosku o dofinansowanie.</w:t>
            </w:r>
          </w:p>
          <w:p w14:paraId="7CAA1B07" w14:textId="0F389871" w:rsidR="00D47C83" w:rsidRPr="00BB7A0D" w:rsidRDefault="00F778B6" w:rsidP="00BB7A0D">
            <w:pPr>
              <w:spacing w:before="100" w:beforeAutospacing="1" w:after="100" w:afterAutospacing="1" w:line="276" w:lineRule="auto"/>
              <w:rPr>
                <w:rFonts w:ascii="Times New Roman" w:hAnsi="Times New Roman"/>
                <w:sz w:val="24"/>
              </w:rPr>
            </w:pPr>
            <w:r w:rsidRPr="006C4936">
              <w:rPr>
                <w:rFonts w:ascii="Arial" w:eastAsia="Calibri" w:hAnsi="Arial" w:cs="Arial"/>
                <w:sz w:val="24"/>
                <w:szCs w:val="24"/>
              </w:rPr>
              <w:lastRenderedPageBreak/>
              <w:t>Kryterium weryfikowane jest m.in. w oparciu o oświadczenie wnioskodawcy</w:t>
            </w:r>
            <w:r w:rsidR="007A7CE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 w:rsidRPr="006C4936">
              <w:rPr>
                <w:rFonts w:ascii="Arial" w:eastAsia="Calibri" w:hAnsi="Arial" w:cs="Arial"/>
                <w:sz w:val="24"/>
                <w:szCs w:val="24"/>
              </w:rPr>
              <w:t xml:space="preserve">, zawarte we wniosku o dofinansowanie projektu, o braku obowiązywania na terenie jednostki samorządu terytorialnego dyskryminujących aktów prawa miejscowego oraz w oparciu o </w:t>
            </w:r>
            <w:r w:rsidR="00CB230B">
              <w:rPr>
                <w:rFonts w:ascii="Arial" w:eastAsia="Calibri" w:hAnsi="Arial" w:cs="Arial"/>
                <w:sz w:val="24"/>
                <w:szCs w:val="24"/>
              </w:rPr>
              <w:t xml:space="preserve">informacje znajdujące się na stronie internetowej </w:t>
            </w:r>
            <w:r w:rsidRPr="006C4936">
              <w:rPr>
                <w:rFonts w:ascii="Arial" w:eastAsia="Calibri" w:hAnsi="Arial" w:cs="Arial"/>
                <w:sz w:val="24"/>
                <w:szCs w:val="24"/>
              </w:rPr>
              <w:t xml:space="preserve">Rzecznika Praw Obywatelskich (RPO) </w:t>
            </w:r>
            <w:r w:rsidR="00CB230B">
              <w:rPr>
                <w:rFonts w:ascii="Arial" w:eastAsia="Calibri" w:hAnsi="Arial" w:cs="Arial"/>
                <w:sz w:val="24"/>
                <w:szCs w:val="24"/>
              </w:rPr>
              <w:t>dotyczące</w:t>
            </w:r>
            <w:r w:rsidR="00CB230B" w:rsidRPr="006C4936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6C4936">
              <w:rPr>
                <w:rFonts w:ascii="Arial" w:eastAsia="Calibri" w:hAnsi="Arial" w:cs="Arial"/>
                <w:sz w:val="24"/>
                <w:szCs w:val="24"/>
              </w:rPr>
              <w:t>JST, które ustanowiły obowiązujące i uznane przez RPO za dyskryminujące akty prawa miejscowego (aktualn</w:t>
            </w:r>
            <w:r w:rsidR="00CB230B">
              <w:rPr>
                <w:rFonts w:ascii="Arial" w:eastAsia="Calibri" w:hAnsi="Arial" w:cs="Arial"/>
                <w:sz w:val="24"/>
                <w:szCs w:val="24"/>
              </w:rPr>
              <w:t>e</w:t>
            </w:r>
            <w:r w:rsidRPr="006C4936">
              <w:rPr>
                <w:rFonts w:ascii="Arial" w:eastAsia="Calibri" w:hAnsi="Arial" w:cs="Arial"/>
                <w:sz w:val="24"/>
                <w:szCs w:val="24"/>
              </w:rPr>
              <w:t xml:space="preserve"> na dzień zakończenia naboru).</w:t>
            </w:r>
          </w:p>
        </w:tc>
        <w:tc>
          <w:tcPr>
            <w:tcW w:w="1050" w:type="pct"/>
          </w:tcPr>
          <w:p w14:paraId="5174992D" w14:textId="3F8F69BB" w:rsidR="00D47C83" w:rsidRPr="00450795" w:rsidRDefault="00D47C83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</w:t>
            </w:r>
            <w:r w:rsidR="00EC4D4E" w:rsidRPr="00450795">
              <w:rPr>
                <w:rFonts w:ascii="Arial" w:hAnsi="Arial" w:cs="Arial"/>
                <w:color w:val="000000"/>
                <w:sz w:val="24"/>
                <w:szCs w:val="24"/>
              </w:rPr>
              <w:t>do negocjacji/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nie</w:t>
            </w:r>
            <w:r w:rsidR="00B66611"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/nie dotyczy 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24DBCBDD" w14:textId="22E428F8" w:rsidR="00D47C83" w:rsidRPr="00450795" w:rsidRDefault="00493994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bookmarkEnd w:id="2"/>
      <w:tr w:rsidR="00E50ED4" w:rsidRPr="00450795" w14:paraId="703C2B0D" w14:textId="77777777" w:rsidTr="00BB7A0D">
        <w:tc>
          <w:tcPr>
            <w:tcW w:w="300" w:type="pct"/>
          </w:tcPr>
          <w:p w14:paraId="64B645E0" w14:textId="5D0E8F27" w:rsidR="00E50ED4" w:rsidRPr="00450795" w:rsidRDefault="00E50ED4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C07767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05" w:type="pct"/>
          </w:tcPr>
          <w:p w14:paraId="3FA37CD0" w14:textId="77777777" w:rsidR="00E50ED4" w:rsidRPr="00450795" w:rsidRDefault="00E50ED4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zasadą równości szans i niedyskryminacji, w tym dostępności dla osób z niepełnosprawnościami</w:t>
            </w:r>
          </w:p>
        </w:tc>
        <w:tc>
          <w:tcPr>
            <w:tcW w:w="2645" w:type="pct"/>
          </w:tcPr>
          <w:p w14:paraId="3221FE2F" w14:textId="56D37EA3" w:rsidR="00E50ED4" w:rsidRPr="00450795" w:rsidRDefault="00E50ED4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 kryterium sprawdzimy, czy nie występują niezgodności zapisów wniosku o dofinansowanie projektu z zasadą równości szans i niedyskryminacji, określoną w art. 9 Rozporządzenia 2021/1060 oraz </w:t>
            </w:r>
            <w:r w:rsidR="00751A6C" w:rsidRPr="00450795">
              <w:rPr>
                <w:rFonts w:ascii="Arial" w:hAnsi="Arial" w:cs="Arial"/>
                <w:sz w:val="24"/>
                <w:szCs w:val="24"/>
              </w:rPr>
              <w:t xml:space="preserve">czy </w:t>
            </w:r>
            <w:r w:rsidRPr="00450795">
              <w:rPr>
                <w:rFonts w:ascii="Arial" w:hAnsi="Arial" w:cs="Arial"/>
                <w:sz w:val="24"/>
                <w:szCs w:val="24"/>
              </w:rPr>
              <w:t>we wniosku o dofinansowanie projektu zadeklarowano dostępność wszystkich produktów projektu (które nie zostały uznane za neutralne) – zgodnie z załącznikiem nr 2 do Wytycznych dotyczących realizacji zasad równościowych w ramach funduszy unijnych na lata 2021-2027.</w:t>
            </w:r>
          </w:p>
          <w:p w14:paraId="5D21225F" w14:textId="77777777" w:rsidR="00E50ED4" w:rsidRPr="00450795" w:rsidRDefault="00E50ED4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5B30736C" w14:textId="77777777" w:rsidR="00E50ED4" w:rsidRPr="00450795" w:rsidRDefault="00E50ED4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6CC8D910" w14:textId="77777777" w:rsidR="00E50ED4" w:rsidRPr="00450795" w:rsidRDefault="00E50ED4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E50ED4" w:rsidRPr="00450795" w14:paraId="220708E0" w14:textId="77777777" w:rsidTr="00BB7A0D">
        <w:tc>
          <w:tcPr>
            <w:tcW w:w="300" w:type="pct"/>
          </w:tcPr>
          <w:p w14:paraId="4F4C95D2" w14:textId="1296C574" w:rsidR="00E50ED4" w:rsidRPr="00450795" w:rsidRDefault="00E50ED4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C07767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05" w:type="pct"/>
          </w:tcPr>
          <w:p w14:paraId="481C7C1F" w14:textId="77777777" w:rsidR="00E50ED4" w:rsidRPr="00450795" w:rsidRDefault="00E50ED4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ze standardem minimum realizacji zasady </w:t>
            </w: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równości kobiet i mężczyzn</w:t>
            </w:r>
          </w:p>
        </w:tc>
        <w:tc>
          <w:tcPr>
            <w:tcW w:w="2645" w:type="pct"/>
          </w:tcPr>
          <w:p w14:paraId="30CAF1AA" w14:textId="0AAE1E11" w:rsidR="00E50ED4" w:rsidRPr="00450795" w:rsidRDefault="00E50ED4" w:rsidP="00BB7A0D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>W kryterium sprawdzimy, czy projekt jest zgodny ze standardem minimum realizacji zasady równości kobiet i mężczyzn (</w:t>
            </w:r>
            <w:r w:rsidRPr="00450795">
              <w:rPr>
                <w:rFonts w:ascii="Arial" w:hAnsi="Arial" w:cs="Arial"/>
                <w:sz w:val="24"/>
                <w:szCs w:val="24"/>
                <w:lang w:val="x-none"/>
              </w:rPr>
              <w:t xml:space="preserve">na podstawie 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5 </w:t>
            </w:r>
            <w:r w:rsidRPr="00450795">
              <w:rPr>
                <w:rFonts w:ascii="Arial" w:hAnsi="Arial" w:cs="Arial"/>
                <w:sz w:val="24"/>
                <w:szCs w:val="24"/>
                <w:lang w:val="x-none"/>
              </w:rPr>
              <w:t>kryteriów oceny określonych w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załączniku nr 1 do</w:t>
            </w:r>
            <w:r w:rsidRPr="00450795">
              <w:rPr>
                <w:rFonts w:ascii="Arial" w:hAnsi="Arial" w:cs="Arial"/>
                <w:sz w:val="24"/>
                <w:szCs w:val="24"/>
                <w:lang w:val="x-none"/>
              </w:rPr>
              <w:t xml:space="preserve"> </w:t>
            </w:r>
            <w:r w:rsidRPr="00450795">
              <w:rPr>
                <w:rFonts w:ascii="Arial" w:hAnsi="Arial" w:cs="Arial"/>
                <w:sz w:val="24"/>
                <w:szCs w:val="24"/>
                <w:lang w:val="x-none"/>
              </w:rPr>
              <w:lastRenderedPageBreak/>
              <w:t>Wytycznych dotyczących realizacji zasad równościowych w ramach funduszy unijnych na lata 2021-2027</w:t>
            </w:r>
            <w:r w:rsidRPr="00450795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74A5DB93" w14:textId="77777777" w:rsidR="00E50ED4" w:rsidRPr="00450795" w:rsidRDefault="00E50ED4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19E587EC" w14:textId="77777777" w:rsidR="00E50ED4" w:rsidRPr="00450795" w:rsidRDefault="00E50ED4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 xml:space="preserve">(niespełnienie kryterium 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oznacza negatywną ocenę).</w:t>
            </w:r>
          </w:p>
          <w:p w14:paraId="159C2368" w14:textId="77777777" w:rsidR="00E50ED4" w:rsidRPr="00450795" w:rsidRDefault="00E50ED4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E50ED4" w:rsidRPr="00450795" w14:paraId="7377311F" w14:textId="77777777" w:rsidTr="00BB7A0D">
        <w:tc>
          <w:tcPr>
            <w:tcW w:w="300" w:type="pct"/>
          </w:tcPr>
          <w:p w14:paraId="02EC46C8" w14:textId="3D21B767" w:rsidR="00E50ED4" w:rsidRPr="00450795" w:rsidRDefault="00E50ED4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 w:rsidR="00C07767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05" w:type="pct"/>
          </w:tcPr>
          <w:p w14:paraId="3D640C1F" w14:textId="77777777" w:rsidR="00E50ED4" w:rsidRPr="00450795" w:rsidRDefault="00E50ED4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2645" w:type="pct"/>
          </w:tcPr>
          <w:p w14:paraId="0CA6E906" w14:textId="54C42666" w:rsidR="00E50ED4" w:rsidRPr="00450795" w:rsidRDefault="00E50ED4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450795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450795">
              <w:rPr>
                <w:rFonts w:ascii="Arial" w:hAnsi="Arial" w:cs="Arial"/>
                <w:sz w:val="24"/>
                <w:szCs w:val="24"/>
              </w:rPr>
              <w:t>jest zgodny z Kartą Praw Podstawowych Unii Europejskiej z dnia 26 października 2012 r. (Dz. Urz. UE C 326/391 z 26.10.2012) w zakresie odnoszącym się do sposobu realizacji, zakresu projektu i wnioskodawcy.</w:t>
            </w:r>
          </w:p>
          <w:p w14:paraId="71C4FCE2" w14:textId="01D9D937" w:rsidR="00E50ED4" w:rsidRPr="00450795" w:rsidRDefault="00E50ED4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Zgodność projektu z Kartą </w:t>
            </w:r>
            <w:r w:rsidR="00E13653">
              <w:rPr>
                <w:rFonts w:ascii="Arial" w:hAnsi="Arial" w:cs="Arial"/>
                <w:sz w:val="24"/>
                <w:szCs w:val="24"/>
              </w:rPr>
              <w:t>P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raw </w:t>
            </w:r>
            <w:r w:rsidR="00E13653">
              <w:rPr>
                <w:rFonts w:ascii="Arial" w:hAnsi="Arial" w:cs="Arial"/>
                <w:sz w:val="24"/>
                <w:szCs w:val="24"/>
              </w:rPr>
              <w:t>P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</w:t>
            </w:r>
            <w:r w:rsidR="00E13653">
              <w:rPr>
                <w:rFonts w:ascii="Arial" w:hAnsi="Arial" w:cs="Arial"/>
                <w:sz w:val="24"/>
                <w:szCs w:val="24"/>
              </w:rPr>
              <w:t>P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raw </w:t>
            </w:r>
            <w:r w:rsidR="00E13653">
              <w:rPr>
                <w:rFonts w:ascii="Arial" w:hAnsi="Arial" w:cs="Arial"/>
                <w:sz w:val="24"/>
                <w:szCs w:val="24"/>
              </w:rPr>
              <w:t>P</w:t>
            </w:r>
            <w:r w:rsidRPr="00450795">
              <w:rPr>
                <w:rFonts w:ascii="Arial" w:hAnsi="Arial" w:cs="Arial"/>
                <w:sz w:val="24"/>
                <w:szCs w:val="24"/>
              </w:rPr>
              <w:t>odstawowych Unii Europejskiej przy wdrażaniu europejskich funduszy strukturalnych i inwestycyjnych, w szczególności załącznik nr III.</w:t>
            </w:r>
          </w:p>
          <w:p w14:paraId="2D266D4D" w14:textId="77777777" w:rsidR="00E50ED4" w:rsidRPr="00450795" w:rsidRDefault="00E50ED4" w:rsidP="00BB7A0D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363BFEE9" w14:textId="77777777" w:rsidR="00E50ED4" w:rsidRPr="00450795" w:rsidRDefault="00E50ED4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36AF059D" w14:textId="77777777" w:rsidR="00E50ED4" w:rsidRPr="00450795" w:rsidRDefault="00E50ED4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E50ED4" w:rsidRPr="00450795" w14:paraId="11DFC586" w14:textId="77777777" w:rsidTr="00BB7A0D">
        <w:tc>
          <w:tcPr>
            <w:tcW w:w="300" w:type="pct"/>
          </w:tcPr>
          <w:p w14:paraId="3EA47157" w14:textId="10C1AC71" w:rsidR="00E50ED4" w:rsidRPr="00450795" w:rsidRDefault="00E50ED4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C07767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05" w:type="pct"/>
          </w:tcPr>
          <w:p w14:paraId="459CF2D8" w14:textId="77777777" w:rsidR="00E50ED4" w:rsidRPr="00450795" w:rsidRDefault="00E50ED4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z Konwencją o Prawach </w:t>
            </w: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Osób Niepełnosprawnych</w:t>
            </w:r>
          </w:p>
        </w:tc>
        <w:tc>
          <w:tcPr>
            <w:tcW w:w="2645" w:type="pct"/>
          </w:tcPr>
          <w:p w14:paraId="436CBCE2" w14:textId="5CFB8AE6" w:rsidR="00E50ED4" w:rsidRPr="00450795" w:rsidRDefault="00E50ED4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 xml:space="preserve">W kryterium sprawdzimy, </w:t>
            </w:r>
            <w:r w:rsidRPr="00450795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jest zgodny z Konwencją o Prawach Osób Niepełnosprawnych sporządzoną w Nowym Jorku </w:t>
            </w: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>dnia 13 grudnia 2006 r. (Dz. U. z 2012 r. poz. 1169 z późn. zm.) w zakresie odnoszącym się do sposobu realizacji, zakresu projektu i wnioskodawcy.</w:t>
            </w:r>
          </w:p>
          <w:p w14:paraId="658D6593" w14:textId="390C91E4" w:rsidR="00E50ED4" w:rsidRPr="00450795" w:rsidRDefault="00E50ED4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7C7EA38C" w14:textId="77777777" w:rsidR="00E50ED4" w:rsidRPr="00450795" w:rsidRDefault="00E50ED4" w:rsidP="00BB7A0D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21552853" w14:textId="77777777" w:rsidR="00E50ED4" w:rsidRPr="00450795" w:rsidRDefault="00E50ED4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 xml:space="preserve">(niespełnienie kryterium 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oznacza negatywną ocenę).</w:t>
            </w:r>
          </w:p>
          <w:p w14:paraId="5AF8B25F" w14:textId="77777777" w:rsidR="00E50ED4" w:rsidRPr="00450795" w:rsidRDefault="00E50ED4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E50ED4" w:rsidRPr="00450795" w14:paraId="4C629D13" w14:textId="77777777" w:rsidTr="00BB7A0D">
        <w:tc>
          <w:tcPr>
            <w:tcW w:w="300" w:type="pct"/>
          </w:tcPr>
          <w:p w14:paraId="50A96571" w14:textId="52535A58" w:rsidR="00E50ED4" w:rsidRPr="00450795" w:rsidRDefault="00E50ED4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 w:rsidR="00C07767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005" w:type="pct"/>
          </w:tcPr>
          <w:p w14:paraId="0DA58FFF" w14:textId="77777777" w:rsidR="00E50ED4" w:rsidRPr="00450795" w:rsidRDefault="00E50ED4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zasadą zrównoważonego rozwoju</w:t>
            </w:r>
          </w:p>
        </w:tc>
        <w:tc>
          <w:tcPr>
            <w:tcW w:w="2645" w:type="pct"/>
          </w:tcPr>
          <w:p w14:paraId="2FFE9AA3" w14:textId="3245A6BB" w:rsidR="00E50ED4" w:rsidRPr="00450795" w:rsidRDefault="00E50ED4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W kryterium sprawdzimy, czy projekt jest zgodny z zasadą zrównoważonego rozwoju określoną w art. 9 ust. 4 Rozporządzenia 2021/1060.</w:t>
            </w:r>
          </w:p>
          <w:p w14:paraId="557F28DE" w14:textId="77777777" w:rsidR="00E50ED4" w:rsidRPr="00450795" w:rsidRDefault="00E50ED4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0A4FBBB2" w14:textId="77777777" w:rsidR="00E50ED4" w:rsidRPr="00450795" w:rsidRDefault="00E50ED4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2FE0567C" w14:textId="77777777" w:rsidR="00E50ED4" w:rsidRPr="00450795" w:rsidRDefault="00E50ED4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E50ED4" w:rsidRPr="00450795" w14:paraId="25DF44FB" w14:textId="77777777" w:rsidTr="00BB7A0D">
        <w:tc>
          <w:tcPr>
            <w:tcW w:w="300" w:type="pct"/>
          </w:tcPr>
          <w:p w14:paraId="71C55CC8" w14:textId="702D2FCF" w:rsidR="00E50ED4" w:rsidRPr="00450795" w:rsidRDefault="00E50ED4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E97813"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005" w:type="pct"/>
          </w:tcPr>
          <w:p w14:paraId="3B855400" w14:textId="77777777" w:rsidR="00E50ED4" w:rsidRPr="00450795" w:rsidRDefault="00E50ED4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Partnerstwo projektowe</w:t>
            </w:r>
          </w:p>
        </w:tc>
        <w:tc>
          <w:tcPr>
            <w:tcW w:w="2645" w:type="pct"/>
          </w:tcPr>
          <w:p w14:paraId="04F45AD9" w14:textId="1D6EC02A" w:rsidR="00E50ED4" w:rsidRPr="00450795" w:rsidRDefault="00E50ED4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W kryterium sprawdzimy, czy projekt jest zgodny z wymogami dla projektu partnerskiego wskazanymi w art. 39 ust. 1 w związku z ust. 13 Ustawy z dnia 28 kwietnia 2022 r. o zasadach realizacji zadań </w:t>
            </w: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>finansowanych ze środków europejskich w perspektywie finansowej 2021-2027 (Dz. U. poz. 1079</w:t>
            </w:r>
            <w:r w:rsidR="00536295" w:rsidRPr="00450795">
              <w:rPr>
                <w:rFonts w:ascii="Arial" w:hAnsi="Arial" w:cs="Arial"/>
                <w:sz w:val="24"/>
                <w:szCs w:val="24"/>
              </w:rPr>
              <w:t>; dalej: ustawa wdrożeniowa</w:t>
            </w:r>
            <w:r w:rsidRPr="00450795">
              <w:rPr>
                <w:rFonts w:ascii="Arial" w:hAnsi="Arial" w:cs="Arial"/>
                <w:sz w:val="24"/>
                <w:szCs w:val="24"/>
              </w:rPr>
              <w:t>), tj.:</w:t>
            </w:r>
          </w:p>
          <w:p w14:paraId="2D4DD7F4" w14:textId="77777777" w:rsidR="00E50ED4" w:rsidRPr="00450795" w:rsidRDefault="00E50ED4" w:rsidP="00BB7A0D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czy partner wnosi do projektu zasoby: ludzkie, organizacyjne, techniczne lub finansowe oraz</w:t>
            </w:r>
          </w:p>
          <w:p w14:paraId="408B80B0" w14:textId="14FDBB66" w:rsidR="00E50ED4" w:rsidRPr="00450795" w:rsidRDefault="00E50ED4" w:rsidP="00BB7A0D">
            <w:pPr>
              <w:pStyle w:val="Akapitzlist"/>
              <w:numPr>
                <w:ilvl w:val="0"/>
                <w:numId w:val="7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czy partner realizuje zadanie/a merytoryczne w projekcie.</w:t>
            </w:r>
          </w:p>
          <w:p w14:paraId="77A844C9" w14:textId="14E375C8" w:rsidR="00E50ED4" w:rsidRPr="00450795" w:rsidRDefault="00E50ED4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Powyższe wymogi muszą być spełnione łącznie. Udział partnerów </w:t>
            </w:r>
            <w:r w:rsidRPr="00450795">
              <w:rPr>
                <w:rFonts w:ascii="Arial" w:hAnsi="Arial" w:cs="Arial"/>
                <w:sz w:val="24"/>
                <w:szCs w:val="24"/>
              </w:rPr>
              <w:br/>
              <w:t>w projekcie partnerskim nie może polegać wyłącznie na wniesieniu do jego realizacji ww. zasobów.</w:t>
            </w:r>
          </w:p>
          <w:p w14:paraId="4AFE3431" w14:textId="629D2ACB" w:rsidR="00E50ED4" w:rsidRPr="00450795" w:rsidRDefault="00E50ED4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</w:tcPr>
          <w:p w14:paraId="15252899" w14:textId="77777777" w:rsidR="00E50ED4" w:rsidRPr="00450795" w:rsidRDefault="00E50ED4" w:rsidP="0045079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negocjacji/nie/nie dotyczy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br/>
              <w:t xml:space="preserve">(niespełnienie kryterium 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oznacza negatywną ocenę).</w:t>
            </w:r>
          </w:p>
          <w:p w14:paraId="4D934588" w14:textId="77777777" w:rsidR="00E50ED4" w:rsidRPr="00450795" w:rsidRDefault="00E50ED4" w:rsidP="00450795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</w:tbl>
    <w:p w14:paraId="6FBD57CD" w14:textId="6E19D161" w:rsidR="00E50ED4" w:rsidRPr="00450795" w:rsidRDefault="00E50ED4" w:rsidP="00BB7A0D">
      <w:pPr>
        <w:pStyle w:val="Nagwek1"/>
        <w:numPr>
          <w:ilvl w:val="0"/>
          <w:numId w:val="4"/>
        </w:numPr>
        <w:spacing w:before="100" w:beforeAutospacing="1" w:after="100" w:afterAutospacing="1" w:line="276" w:lineRule="auto"/>
        <w:ind w:left="357" w:hanging="357"/>
        <w:rPr>
          <w:rFonts w:ascii="Arial" w:hAnsi="Arial" w:cs="Arial"/>
          <w:b/>
          <w:bCs/>
          <w:sz w:val="24"/>
          <w:szCs w:val="24"/>
        </w:rPr>
      </w:pPr>
      <w:r w:rsidRPr="00BB7A0D">
        <w:rPr>
          <w:rFonts w:ascii="Arial" w:hAnsi="Arial"/>
          <w:b/>
          <w:color w:val="auto"/>
          <w:sz w:val="24"/>
        </w:rPr>
        <w:lastRenderedPageBreak/>
        <w:t>Kryteria merytoryczne</w:t>
      </w:r>
    </w:p>
    <w:tbl>
      <w:tblPr>
        <w:tblStyle w:val="Tabela-Siatka"/>
        <w:tblW w:w="5040" w:type="pct"/>
        <w:tblLook w:val="0620" w:firstRow="1" w:lastRow="0" w:firstColumn="0" w:lastColumn="0" w:noHBand="1" w:noVBand="1"/>
      </w:tblPr>
      <w:tblGrid>
        <w:gridCol w:w="703"/>
        <w:gridCol w:w="1698"/>
        <w:gridCol w:w="8097"/>
        <w:gridCol w:w="3608"/>
      </w:tblGrid>
      <w:tr w:rsidR="00E50ED4" w:rsidRPr="00450795" w14:paraId="73CF1A69" w14:textId="77777777" w:rsidTr="006769AD">
        <w:trPr>
          <w:tblHeader/>
        </w:trPr>
        <w:tc>
          <w:tcPr>
            <w:tcW w:w="249" w:type="pct"/>
            <w:shd w:val="clear" w:color="auto" w:fill="D9D9D9" w:themeFill="background1" w:themeFillShade="D9"/>
          </w:tcPr>
          <w:p w14:paraId="4DDE419E" w14:textId="77777777" w:rsidR="00E50ED4" w:rsidRPr="00450795" w:rsidRDefault="00E50ED4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602" w:type="pct"/>
            <w:shd w:val="clear" w:color="auto" w:fill="D9D9D9" w:themeFill="background1" w:themeFillShade="D9"/>
          </w:tcPr>
          <w:p w14:paraId="628824D6" w14:textId="77777777" w:rsidR="00E50ED4" w:rsidRPr="00450795" w:rsidRDefault="00E50ED4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870" w:type="pct"/>
            <w:shd w:val="clear" w:color="auto" w:fill="D9D9D9" w:themeFill="background1" w:themeFillShade="D9"/>
          </w:tcPr>
          <w:p w14:paraId="1BFA08CD" w14:textId="77777777" w:rsidR="00E50ED4" w:rsidRPr="00450795" w:rsidRDefault="00E50ED4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1279" w:type="pct"/>
            <w:shd w:val="clear" w:color="auto" w:fill="D9D9D9" w:themeFill="background1" w:themeFillShade="D9"/>
          </w:tcPr>
          <w:p w14:paraId="623058E4" w14:textId="77777777" w:rsidR="00E50ED4" w:rsidRPr="00450795" w:rsidRDefault="00E50ED4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150D98" w:rsidRPr="00450795" w14:paraId="54E76FA1" w14:textId="77777777" w:rsidTr="006769AD">
        <w:tc>
          <w:tcPr>
            <w:tcW w:w="249" w:type="pct"/>
          </w:tcPr>
          <w:p w14:paraId="6B352A73" w14:textId="77777777" w:rsidR="00150D98" w:rsidRPr="00450795" w:rsidRDefault="00150D98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4" w:name="_Hlk129348990"/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B.1</w:t>
            </w:r>
          </w:p>
        </w:tc>
        <w:tc>
          <w:tcPr>
            <w:tcW w:w="602" w:type="pct"/>
          </w:tcPr>
          <w:p w14:paraId="71AA64CD" w14:textId="77777777" w:rsidR="00150D98" w:rsidRPr="00450795" w:rsidRDefault="00150D98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color w:val="000000"/>
                <w:sz w:val="24"/>
                <w:szCs w:val="24"/>
              </w:rPr>
              <w:t>Potrzeba realizacji i grupa docelowa projektu</w:t>
            </w:r>
          </w:p>
        </w:tc>
        <w:tc>
          <w:tcPr>
            <w:tcW w:w="2870" w:type="pct"/>
          </w:tcPr>
          <w:p w14:paraId="30EA0363" w14:textId="77777777" w:rsidR="00150D98" w:rsidRPr="00450795" w:rsidRDefault="00150D98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czy:</w:t>
            </w:r>
          </w:p>
          <w:p w14:paraId="1C90AAA2" w14:textId="77777777" w:rsidR="00150D98" w:rsidRPr="00450795" w:rsidRDefault="00150D98" w:rsidP="00BB7A0D">
            <w:pPr>
              <w:pStyle w:val="Akapitzlist"/>
              <w:numPr>
                <w:ilvl w:val="0"/>
                <w:numId w:val="8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wnioskodawca uzasadnił potrzebę realizacji projektu w kontekście problemu/ów grupy docelowej w powiązaniu ze specyficznymi jej cechami, na obszarze realizacji projektu, na który/e to problem/y odpowiedź stanowi trafnie sformułowany cel projektu;</w:t>
            </w:r>
          </w:p>
          <w:p w14:paraId="088D33BB" w14:textId="3CCED30B" w:rsidR="00150D98" w:rsidRPr="00450795" w:rsidRDefault="00150D98" w:rsidP="00BB7A0D">
            <w:pPr>
              <w:pStyle w:val="Akapitzlist"/>
              <w:numPr>
                <w:ilvl w:val="0"/>
                <w:numId w:val="8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dobór i opis grupy docelowej oraz sposób rekrutacji </w:t>
            </w:r>
            <w:bookmarkStart w:id="5" w:name="_Hlk126914034"/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(w tym weryfikacja kwalifikowalności grupy docelowej)</w:t>
            </w:r>
            <w:bookmarkEnd w:id="5"/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 jest adekwatny do założeń projektu i Regulaminu wyboru projektów.</w:t>
            </w:r>
          </w:p>
          <w:p w14:paraId="070A0C02" w14:textId="17EC51BF" w:rsidR="00150D98" w:rsidRPr="00450795" w:rsidRDefault="00150D98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277B6EC9" w14:textId="77777777" w:rsidR="00150D98" w:rsidRPr="00450795" w:rsidRDefault="00150D98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 oparciu o wniosek o dofinansowanie projektu.</w:t>
            </w:r>
          </w:p>
        </w:tc>
        <w:tc>
          <w:tcPr>
            <w:tcW w:w="1279" w:type="pct"/>
          </w:tcPr>
          <w:p w14:paraId="6564BBA6" w14:textId="658317EC" w:rsidR="00150D98" w:rsidRPr="00450795" w:rsidRDefault="00150D98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="00745E7E" w:rsidRPr="00450795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1351A20B" w14:textId="7139AB26" w:rsidR="007F4B22" w:rsidRPr="00450795" w:rsidRDefault="00150D98" w:rsidP="007F4B22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</w:t>
            </w:r>
            <w:r w:rsidR="007F4B2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4AF51F2" w14:textId="4C05C676" w:rsidR="00150D98" w:rsidRPr="00450795" w:rsidRDefault="00150D98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bookmarkEnd w:id="4"/>
      <w:tr w:rsidR="00150D98" w:rsidRPr="00450795" w14:paraId="318A4546" w14:textId="77777777" w:rsidTr="006769AD">
        <w:tc>
          <w:tcPr>
            <w:tcW w:w="249" w:type="pct"/>
          </w:tcPr>
          <w:p w14:paraId="4DB24E9A" w14:textId="77777777" w:rsidR="00150D98" w:rsidRPr="00450795" w:rsidRDefault="00150D98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B.2</w:t>
            </w:r>
          </w:p>
        </w:tc>
        <w:tc>
          <w:tcPr>
            <w:tcW w:w="602" w:type="pct"/>
          </w:tcPr>
          <w:p w14:paraId="4C7E3EFD" w14:textId="77777777" w:rsidR="00150D98" w:rsidRPr="00450795" w:rsidRDefault="00150D98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color w:val="000000"/>
                <w:sz w:val="24"/>
                <w:szCs w:val="24"/>
              </w:rPr>
              <w:t>Wskaźniki projektu</w:t>
            </w:r>
          </w:p>
        </w:tc>
        <w:tc>
          <w:tcPr>
            <w:tcW w:w="2870" w:type="pct"/>
          </w:tcPr>
          <w:p w14:paraId="22434FF8" w14:textId="77777777" w:rsidR="00150D98" w:rsidRPr="00450795" w:rsidRDefault="00150D98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W kryterium sprawdzimy prawidłowość opisu i doboru wskaźników do założeń projektu i Regulaminu wyboru projektów, w tym:</w:t>
            </w:r>
          </w:p>
          <w:p w14:paraId="0B5FB1B1" w14:textId="77777777" w:rsidR="00150D98" w:rsidRPr="00450795" w:rsidRDefault="00150D98" w:rsidP="00BB7A0D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możliwość osiągnięcia w ramach projektu skwantyfikowanych wskaźników produktów i rezultatów;</w:t>
            </w:r>
          </w:p>
          <w:p w14:paraId="7130898C" w14:textId="77777777" w:rsidR="00150D98" w:rsidRPr="00450795" w:rsidRDefault="00150D98" w:rsidP="00BB7A0D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adekwatność i poprawność sformułowania wskaźników;</w:t>
            </w:r>
          </w:p>
          <w:p w14:paraId="6A159826" w14:textId="2F5D3120" w:rsidR="00150D98" w:rsidRPr="00450795" w:rsidRDefault="00150D98" w:rsidP="00BB7A0D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sposób mierzenia wskaźników ze wskazaniem źródła pomiaru.</w:t>
            </w:r>
          </w:p>
          <w:p w14:paraId="5714D293" w14:textId="25326F65" w:rsidR="00150D98" w:rsidRPr="00450795" w:rsidRDefault="00150D98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1461CEF8" w14:textId="4C67B8A8" w:rsidR="00150D98" w:rsidRPr="00450795" w:rsidRDefault="00150D98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279" w:type="pct"/>
          </w:tcPr>
          <w:p w14:paraId="7064F18F" w14:textId="4223D594" w:rsidR="007F4B22" w:rsidRPr="00450795" w:rsidRDefault="007F4B22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Tak/do negocjacji/nie (niespełnienie kryterium oznacza negatywną ocenę).</w:t>
            </w:r>
          </w:p>
          <w:p w14:paraId="0287DF32" w14:textId="73C572B8" w:rsidR="00150D98" w:rsidRPr="00450795" w:rsidRDefault="007F4B22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150D98" w:rsidRPr="00450795" w14:paraId="5CDB1391" w14:textId="77777777" w:rsidTr="006769AD">
        <w:tc>
          <w:tcPr>
            <w:tcW w:w="249" w:type="pct"/>
          </w:tcPr>
          <w:p w14:paraId="20906C8B" w14:textId="77777777" w:rsidR="00150D98" w:rsidRPr="00450795" w:rsidRDefault="00150D98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B.3</w:t>
            </w:r>
          </w:p>
        </w:tc>
        <w:tc>
          <w:tcPr>
            <w:tcW w:w="602" w:type="pct"/>
          </w:tcPr>
          <w:p w14:paraId="5FA0E05E" w14:textId="77777777" w:rsidR="00150D98" w:rsidRPr="00450795" w:rsidRDefault="00150D98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color w:val="000000"/>
                <w:sz w:val="24"/>
                <w:szCs w:val="24"/>
              </w:rPr>
              <w:t>Zadania projektu</w:t>
            </w:r>
          </w:p>
        </w:tc>
        <w:tc>
          <w:tcPr>
            <w:tcW w:w="2870" w:type="pct"/>
          </w:tcPr>
          <w:p w14:paraId="39CC681D" w14:textId="77777777" w:rsidR="00150D98" w:rsidRPr="00450795" w:rsidRDefault="00150D98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71C304F0" w14:textId="77777777" w:rsidR="00150D98" w:rsidRPr="00450795" w:rsidRDefault="00150D98" w:rsidP="00BB7A0D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trafność doboru zadań i ich merytoryczną zawartość w świetle zdiagnozowanego/ych problemu/ów oraz założonych celów/wskaźników;</w:t>
            </w:r>
          </w:p>
          <w:p w14:paraId="61A1544F" w14:textId="77777777" w:rsidR="00150D98" w:rsidRPr="00450795" w:rsidRDefault="00150D98" w:rsidP="00BB7A0D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opis zadań jest adekwatny do założeń projektu;</w:t>
            </w:r>
          </w:p>
          <w:p w14:paraId="052C54E9" w14:textId="77777777" w:rsidR="00150D98" w:rsidRPr="00450795" w:rsidRDefault="00150D98" w:rsidP="00BB7A0D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zgodność planowanych działań z przepisami właściwymi dla obszaru merytorycznego i warunkami wsparcia określonymi w Regulaminie wyboru projektów;</w:t>
            </w:r>
          </w:p>
          <w:p w14:paraId="10C22BF0" w14:textId="77777777" w:rsidR="00150D98" w:rsidRPr="00450795" w:rsidRDefault="00150D98" w:rsidP="00BB7A0D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podział zadań (wnioskodawca/partner) – dotyczy projektów partnerskich;</w:t>
            </w:r>
          </w:p>
          <w:p w14:paraId="041C5FFF" w14:textId="77777777" w:rsidR="00150D98" w:rsidRPr="00450795" w:rsidRDefault="00150D98" w:rsidP="00BB7A0D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projekt zakłada zachowanie trwałości projektu w odniesieniu do wydatków ponoszonych jako cross-financing lub w sytuacji, gdy projekt podlega obowiązkowi utrzymania inwestycji zgodnie z obowiązującymi zasadami pomocy publicznej (o ile dotyczy);</w:t>
            </w:r>
          </w:p>
          <w:p w14:paraId="183A28C5" w14:textId="60411F9B" w:rsidR="00150D98" w:rsidRPr="00450795" w:rsidRDefault="00150D98" w:rsidP="00BB7A0D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projekt zakłada racjonalny harmonogram zadań.</w:t>
            </w:r>
          </w:p>
          <w:p w14:paraId="0E8A8C73" w14:textId="3D667831" w:rsidR="00150D98" w:rsidRPr="00450795" w:rsidRDefault="00150D98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743AE181" w14:textId="77777777" w:rsidR="00150D98" w:rsidRPr="00450795" w:rsidRDefault="00150D98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279" w:type="pct"/>
          </w:tcPr>
          <w:p w14:paraId="12029A82" w14:textId="78CEE285" w:rsidR="007F4B22" w:rsidRPr="00450795" w:rsidRDefault="007F4B22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 (niespełnienie kryterium oznacza negatywną ocenę).</w:t>
            </w:r>
          </w:p>
          <w:p w14:paraId="013156C9" w14:textId="33D4F4E3" w:rsidR="00150D98" w:rsidRPr="00450795" w:rsidRDefault="007F4B22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</w:t>
            </w:r>
            <w:r w:rsidRPr="00450795">
              <w:rPr>
                <w:rFonts w:ascii="Arial" w:hAnsi="Arial" w:cs="Arial"/>
                <w:sz w:val="24"/>
                <w:szCs w:val="24"/>
              </w:rPr>
              <w:lastRenderedPageBreak/>
              <w:t>negocjacji w zakresie wskazanym w Regulaminie wyboru projektów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150D98" w:rsidRPr="00450795" w14:paraId="38784945" w14:textId="77777777" w:rsidTr="006769AD">
        <w:tc>
          <w:tcPr>
            <w:tcW w:w="249" w:type="pct"/>
          </w:tcPr>
          <w:p w14:paraId="5B8A8482" w14:textId="77777777" w:rsidR="00150D98" w:rsidRPr="00450795" w:rsidRDefault="00150D98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B.4</w:t>
            </w:r>
          </w:p>
        </w:tc>
        <w:tc>
          <w:tcPr>
            <w:tcW w:w="602" w:type="pct"/>
          </w:tcPr>
          <w:p w14:paraId="6C0A4491" w14:textId="77777777" w:rsidR="00150D98" w:rsidRPr="00450795" w:rsidRDefault="00150D98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color w:val="000000"/>
                <w:sz w:val="24"/>
                <w:szCs w:val="24"/>
              </w:rPr>
              <w:t>Potencjał do realizacji projektu</w:t>
            </w:r>
          </w:p>
        </w:tc>
        <w:tc>
          <w:tcPr>
            <w:tcW w:w="2870" w:type="pct"/>
          </w:tcPr>
          <w:p w14:paraId="60F56A9B" w14:textId="77777777" w:rsidR="00150D98" w:rsidRPr="00450795" w:rsidRDefault="00150D98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4207A6EF" w14:textId="77777777" w:rsidR="00150D98" w:rsidRPr="00450795" w:rsidRDefault="00150D98" w:rsidP="00BB7A0D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doświadczenie wnioskodawcy w obszarze tematycznym, którego dotyczy realizowany projekt, na danym terytorium i w pracy z daną grupą docelową;</w:t>
            </w:r>
          </w:p>
          <w:p w14:paraId="3A9BE482" w14:textId="77777777" w:rsidR="00150D98" w:rsidRPr="00450795" w:rsidRDefault="00150D98" w:rsidP="00BB7A0D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potencjał kadrowy i techniczny planowany do zaangażowania w ramach projektu,</w:t>
            </w:r>
          </w:p>
          <w:p w14:paraId="099A2639" w14:textId="77777777" w:rsidR="00150D98" w:rsidRPr="00450795" w:rsidRDefault="00150D98" w:rsidP="00BB7A0D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opis potencjału i doświadczenia wnioskodawcy jest adekwatny do założeń projektu i Regulaminu wyboru projektów;</w:t>
            </w:r>
          </w:p>
          <w:p w14:paraId="4A6BA060" w14:textId="0BC389F3" w:rsidR="00150D98" w:rsidRPr="00450795" w:rsidRDefault="00150D98" w:rsidP="00BB7A0D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sposób zarządzania projektem.</w:t>
            </w:r>
          </w:p>
          <w:p w14:paraId="4478946D" w14:textId="6F3AF0C2" w:rsidR="00150D98" w:rsidRPr="00450795" w:rsidRDefault="00150D98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60E2F130" w14:textId="77777777" w:rsidR="00150D98" w:rsidRPr="00450795" w:rsidRDefault="00150D98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279" w:type="pct"/>
          </w:tcPr>
          <w:p w14:paraId="07073FF8" w14:textId="678FEED0" w:rsidR="007F4B22" w:rsidRPr="00450795" w:rsidRDefault="007F4B22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 (niespełnienie kryterium oznacza negatywną ocenę).</w:t>
            </w:r>
          </w:p>
          <w:p w14:paraId="57D599C0" w14:textId="0CCF87AD" w:rsidR="00150D98" w:rsidRPr="00450795" w:rsidRDefault="007F4B22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</w:t>
            </w:r>
            <w:r w:rsidRPr="00BB7A0D">
              <w:rPr>
                <w:rFonts w:ascii="Arial" w:hAnsi="Arial"/>
                <w:sz w:val="24"/>
              </w:rPr>
              <w:t xml:space="preserve"> się </w:t>
            </w:r>
            <w:r w:rsidRPr="00450795">
              <w:rPr>
                <w:rFonts w:ascii="Arial" w:hAnsi="Arial" w:cs="Arial"/>
                <w:sz w:val="24"/>
                <w:szCs w:val="24"/>
              </w:rPr>
              <w:t>możliwość</w:t>
            </w:r>
            <w:r w:rsidRPr="00BB7A0D">
              <w:rPr>
                <w:rFonts w:ascii="Arial" w:hAnsi="Arial"/>
                <w:sz w:val="24"/>
              </w:rPr>
              <w:t xml:space="preserve"> skierowania kryterium do negocjacji</w:t>
            </w:r>
            <w:r w:rsidRPr="00450795">
              <w:rPr>
                <w:rFonts w:ascii="Arial" w:hAnsi="Arial" w:cs="Arial"/>
                <w:sz w:val="24"/>
                <w:szCs w:val="24"/>
              </w:rPr>
              <w:t xml:space="preserve"> w zakresie wskazanym w Regulaminie wyboru projektów</w:t>
            </w:r>
            <w:r w:rsidRPr="00FE7D85">
              <w:rPr>
                <w:rFonts w:ascii="Arial" w:hAnsi="Arial"/>
                <w:sz w:val="24"/>
              </w:rPr>
              <w:t>.</w:t>
            </w:r>
          </w:p>
        </w:tc>
      </w:tr>
      <w:tr w:rsidR="00150D98" w:rsidRPr="00450795" w14:paraId="590AE616" w14:textId="77777777" w:rsidTr="006769AD">
        <w:tc>
          <w:tcPr>
            <w:tcW w:w="249" w:type="pct"/>
          </w:tcPr>
          <w:p w14:paraId="799FB2D5" w14:textId="77777777" w:rsidR="00150D98" w:rsidRPr="00450795" w:rsidRDefault="00150D98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bCs/>
                <w:sz w:val="24"/>
                <w:szCs w:val="24"/>
              </w:rPr>
              <w:t>B.5</w:t>
            </w:r>
          </w:p>
        </w:tc>
        <w:tc>
          <w:tcPr>
            <w:tcW w:w="602" w:type="pct"/>
          </w:tcPr>
          <w:p w14:paraId="7E9C7C41" w14:textId="77777777" w:rsidR="00150D98" w:rsidRPr="00450795" w:rsidRDefault="00150D98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b/>
                <w:color w:val="000000"/>
                <w:sz w:val="24"/>
                <w:szCs w:val="24"/>
              </w:rPr>
              <w:t>Budżet projektu</w:t>
            </w:r>
          </w:p>
        </w:tc>
        <w:tc>
          <w:tcPr>
            <w:tcW w:w="2870" w:type="pct"/>
          </w:tcPr>
          <w:p w14:paraId="5457B296" w14:textId="77777777" w:rsidR="00150D98" w:rsidRPr="00450795" w:rsidRDefault="00150D98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436B10C4" w14:textId="77777777" w:rsidR="00150D98" w:rsidRPr="00450795" w:rsidRDefault="00150D98" w:rsidP="00BB7A0D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zgodność budżetu projektu z Wytycznymi dotyczącymi kwalifikowalności wydatków na lata 2021-2027;</w:t>
            </w:r>
          </w:p>
          <w:p w14:paraId="7D6EF4BC" w14:textId="77777777" w:rsidR="00150D98" w:rsidRPr="00450795" w:rsidRDefault="00150D98" w:rsidP="00BB7A0D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niezbędność planowanych wydatków w budżecie projektu, w tym:</w:t>
            </w:r>
          </w:p>
          <w:p w14:paraId="24AFBFB8" w14:textId="77777777" w:rsidR="00150D98" w:rsidRPr="00450795" w:rsidRDefault="00150D98" w:rsidP="00BB7A0D">
            <w:pPr>
              <w:pStyle w:val="Akapitzlist"/>
              <w:numPr>
                <w:ilvl w:val="0"/>
                <w:numId w:val="13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wydatki wynikają bezpośrednio z opisanych działań i przyczyniają się do osiągnięcia produktów projektu;</w:t>
            </w:r>
          </w:p>
          <w:p w14:paraId="055AAD38" w14:textId="77777777" w:rsidR="00150D98" w:rsidRPr="00450795" w:rsidRDefault="00150D98" w:rsidP="00BB7A0D">
            <w:pPr>
              <w:pStyle w:val="Akapitzlist"/>
              <w:numPr>
                <w:ilvl w:val="0"/>
                <w:numId w:val="13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nie ujęto wydatków, które wykazano jako potencjał wnioskodawcy (chyba, że stanowią wkład własny);</w:t>
            </w:r>
          </w:p>
          <w:p w14:paraId="02B3F9BD" w14:textId="77777777" w:rsidR="00150D98" w:rsidRPr="00450795" w:rsidRDefault="00150D98" w:rsidP="00BB7A0D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racjonalność i efektywność planowanych wydatków, w tym:</w:t>
            </w:r>
          </w:p>
          <w:p w14:paraId="4D808A92" w14:textId="77777777" w:rsidR="00150D98" w:rsidRPr="00450795" w:rsidRDefault="00150D98" w:rsidP="00BB7A0D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są adekwatne do zakresu i specyfiki projektu, czasu jego realizacji oraz planowanych produktów projektu;</w:t>
            </w:r>
          </w:p>
          <w:p w14:paraId="5750E4BF" w14:textId="77777777" w:rsidR="00150D98" w:rsidRPr="00450795" w:rsidRDefault="00150D98" w:rsidP="00BB7A0D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są zgodne ze standardami lub cenami rynkowymi towarów lub usług,</w:t>
            </w:r>
          </w:p>
          <w:p w14:paraId="55645ED5" w14:textId="77777777" w:rsidR="00150D98" w:rsidRPr="00450795" w:rsidRDefault="00150D98" w:rsidP="00BB7A0D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czy określone w projekcie nakłady finansowe służą osiągnięciu możliwie najkorzystniejszych efektów realizacji zadań.</w:t>
            </w:r>
          </w:p>
          <w:p w14:paraId="0696FD5B" w14:textId="1094B19F" w:rsidR="00150D98" w:rsidRPr="00450795" w:rsidRDefault="00150D98" w:rsidP="00BB7A0D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poprawność sporządzenia budżetu (m.in. koszty pośrednie, cross-financing, wkład własny, błędne wyliczenia itp.).</w:t>
            </w:r>
          </w:p>
          <w:p w14:paraId="4353AD62" w14:textId="4F867B4A" w:rsidR="00150D98" w:rsidRPr="00450795" w:rsidRDefault="00150D98" w:rsidP="00BB7A0D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czy budżet projektu jest adekwatny do założeń projektu i Regulaminu wyboru projektów.</w:t>
            </w:r>
          </w:p>
          <w:p w14:paraId="413976B7" w14:textId="7534AB55" w:rsidR="00150D98" w:rsidRPr="00450795" w:rsidRDefault="00150D98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548C1748" w14:textId="77777777" w:rsidR="00150D98" w:rsidRPr="00450795" w:rsidRDefault="00150D98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279" w:type="pct"/>
          </w:tcPr>
          <w:p w14:paraId="564C12D8" w14:textId="336ED5F6" w:rsidR="007F4B22" w:rsidRPr="00450795" w:rsidRDefault="007F4B22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5079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 (niespełnienie kryterium oznacza negatywną ocenę).</w:t>
            </w:r>
          </w:p>
          <w:p w14:paraId="3611843D" w14:textId="3E1316DC" w:rsidR="00150D98" w:rsidRPr="00450795" w:rsidRDefault="007F4B22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50795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5AD7C564" w14:textId="658B4397" w:rsidR="00F775F8" w:rsidRPr="00D923BA" w:rsidRDefault="009807D0" w:rsidP="00BB7A0D">
      <w:pPr>
        <w:pStyle w:val="Nagwek1"/>
        <w:numPr>
          <w:ilvl w:val="0"/>
          <w:numId w:val="4"/>
        </w:numPr>
        <w:spacing w:before="100" w:beforeAutospacing="1" w:after="100" w:afterAutospacing="1" w:line="276" w:lineRule="auto"/>
        <w:ind w:left="357" w:hanging="357"/>
        <w:rPr>
          <w:rFonts w:ascii="Arial" w:hAnsi="Arial"/>
          <w:b/>
          <w:sz w:val="24"/>
        </w:rPr>
      </w:pPr>
      <w:r w:rsidRPr="00BB7A0D">
        <w:rPr>
          <w:rFonts w:ascii="Arial" w:hAnsi="Arial"/>
          <w:b/>
          <w:color w:val="auto"/>
          <w:sz w:val="24"/>
        </w:rPr>
        <w:t>Kryteria dostępu</w:t>
      </w:r>
    </w:p>
    <w:tbl>
      <w:tblPr>
        <w:tblStyle w:val="Tabela-Siatka"/>
        <w:tblW w:w="5114" w:type="pct"/>
        <w:tblLook w:val="0620" w:firstRow="1" w:lastRow="0" w:firstColumn="0" w:lastColumn="0" w:noHBand="1" w:noVBand="1"/>
      </w:tblPr>
      <w:tblGrid>
        <w:gridCol w:w="856"/>
        <w:gridCol w:w="2519"/>
        <w:gridCol w:w="8221"/>
        <w:gridCol w:w="2717"/>
      </w:tblGrid>
      <w:tr w:rsidR="00496FEF" w:rsidRPr="003B1556" w14:paraId="3A7E70B9" w14:textId="77777777" w:rsidTr="00496FEF">
        <w:trPr>
          <w:tblHeader/>
        </w:trPr>
        <w:tc>
          <w:tcPr>
            <w:tcW w:w="299" w:type="pct"/>
            <w:shd w:val="clear" w:color="auto" w:fill="D9D9D9" w:themeFill="background1" w:themeFillShade="D9"/>
          </w:tcPr>
          <w:p w14:paraId="2C1653FE" w14:textId="77777777" w:rsidR="00496FEF" w:rsidRPr="003B1556" w:rsidRDefault="00496FEF" w:rsidP="00AA46A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880" w:type="pct"/>
            <w:shd w:val="clear" w:color="auto" w:fill="D9D9D9" w:themeFill="background1" w:themeFillShade="D9"/>
          </w:tcPr>
          <w:p w14:paraId="6FA0F66F" w14:textId="77777777" w:rsidR="00496FEF" w:rsidRPr="003B1556" w:rsidRDefault="00496FEF" w:rsidP="00AA46A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872" w:type="pct"/>
            <w:shd w:val="clear" w:color="auto" w:fill="D9D9D9" w:themeFill="background1" w:themeFillShade="D9"/>
          </w:tcPr>
          <w:p w14:paraId="0D1B0540" w14:textId="77777777" w:rsidR="00496FEF" w:rsidRPr="003B1556" w:rsidRDefault="00496FEF" w:rsidP="00AA46A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949" w:type="pct"/>
            <w:shd w:val="clear" w:color="auto" w:fill="D9D9D9" w:themeFill="background1" w:themeFillShade="D9"/>
          </w:tcPr>
          <w:p w14:paraId="60A524B7" w14:textId="77777777" w:rsidR="00496FEF" w:rsidRPr="003B1556" w:rsidRDefault="00496FEF" w:rsidP="00AA46A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496FEF" w:rsidRPr="003B1556" w14:paraId="51DB214E" w14:textId="77777777" w:rsidTr="00496FEF">
        <w:tc>
          <w:tcPr>
            <w:tcW w:w="299" w:type="pct"/>
          </w:tcPr>
          <w:p w14:paraId="1162E870" w14:textId="7D60BD40" w:rsidR="00496FEF" w:rsidRPr="003B1556" w:rsidRDefault="00496FEF" w:rsidP="00496FE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137E40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80" w:type="pct"/>
          </w:tcPr>
          <w:p w14:paraId="1A7BDC25" w14:textId="5184E436" w:rsidR="00496FEF" w:rsidRDefault="00496FEF" w:rsidP="00496FEF">
            <w:pPr>
              <w:spacing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5B2DE4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Zgodność z właściwą strategią IIT dla OPPT</w:t>
            </w:r>
          </w:p>
        </w:tc>
        <w:tc>
          <w:tcPr>
            <w:tcW w:w="2872" w:type="pct"/>
          </w:tcPr>
          <w:p w14:paraId="7233CA40" w14:textId="77777777" w:rsidR="00496FEF" w:rsidRPr="003B1556" w:rsidRDefault="00496FEF" w:rsidP="00496FEF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czy:</w:t>
            </w:r>
          </w:p>
          <w:p w14:paraId="47E2E2E6" w14:textId="77777777" w:rsidR="00496FEF" w:rsidRPr="003B1556" w:rsidRDefault="00496FEF" w:rsidP="00496FEF">
            <w:pPr>
              <w:numPr>
                <w:ilvl w:val="0"/>
                <w:numId w:val="48"/>
              </w:numPr>
              <w:spacing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projekt został zamieszczony na liście podstawowej projektów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B1556">
              <w:rPr>
                <w:rFonts w:ascii="Arial" w:eastAsia="Calibri" w:hAnsi="Arial" w:cs="Arial"/>
                <w:sz w:val="24"/>
                <w:szCs w:val="24"/>
              </w:rPr>
              <w:t>w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e </w:t>
            </w:r>
            <w:r w:rsidRPr="00BF6B10">
              <w:rPr>
                <w:rFonts w:ascii="Arial" w:hAnsi="Arial" w:cs="Arial"/>
                <w:sz w:val="24"/>
                <w:szCs w:val="24"/>
              </w:rPr>
              <w:t xml:space="preserve">właściwej ze względu na obszar, strategii IIT dla OPPT </w:t>
            </w:r>
            <w:r w:rsidRPr="00930DFC">
              <w:rPr>
                <w:rFonts w:ascii="Arial" w:hAnsi="Arial" w:cs="Arial"/>
                <w:sz w:val="24"/>
                <w:szCs w:val="24"/>
              </w:rPr>
              <w:t>posiadającej pozytywną opinię Instytucji Zarządzającej FEdKP</w:t>
            </w:r>
            <w:r w:rsidRPr="00BF6B10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6276FE3" w14:textId="6E2DBB23" w:rsidR="00496FEF" w:rsidRPr="003B1556" w:rsidRDefault="00496FEF" w:rsidP="00496FEF">
            <w:pPr>
              <w:numPr>
                <w:ilvl w:val="0"/>
                <w:numId w:val="48"/>
              </w:numPr>
              <w:spacing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wartość dofinansowania UE określona we wniosku o dofinansowanie projektu nie przekracza wartości dofinansowania UE tego projektu wskazanej </w:t>
            </w:r>
            <w:r w:rsidRPr="003434C6">
              <w:rPr>
                <w:rFonts w:ascii="Arial" w:hAnsi="Arial" w:cs="Arial"/>
                <w:sz w:val="24"/>
                <w:szCs w:val="24"/>
              </w:rPr>
              <w:t>w fiszkach projektowych stanowiących załącznik do porozumienia terytorialnego</w:t>
            </w:r>
            <w:r w:rsidRPr="003B1556" w:rsidDel="00496FEF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Style w:val="Odwoanieprzypisudolnego"/>
                <w:rFonts w:ascii="Arial" w:eastAsia="Calibri" w:hAnsi="Arial" w:cs="Arial"/>
                <w:sz w:val="24"/>
                <w:szCs w:val="24"/>
              </w:rPr>
              <w:footnoteReference w:id="6"/>
            </w:r>
            <w:r w:rsidRPr="003B1556">
              <w:rPr>
                <w:rFonts w:ascii="Arial" w:eastAsia="Calibri" w:hAnsi="Arial" w:cs="Arial"/>
                <w:sz w:val="24"/>
                <w:szCs w:val="24"/>
              </w:rPr>
              <w:t>;</w:t>
            </w:r>
          </w:p>
          <w:p w14:paraId="11FC4B9B" w14:textId="6B712FF0" w:rsidR="00496FEF" w:rsidRPr="003B1556" w:rsidRDefault="00496FEF" w:rsidP="00496FEF">
            <w:pPr>
              <w:numPr>
                <w:ilvl w:val="0"/>
                <w:numId w:val="48"/>
              </w:numPr>
              <w:spacing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lastRenderedPageBreak/>
              <w:t>we wniosku o dofinansowanie projektu zachowano wartości wskaźników</w:t>
            </w:r>
            <w:r>
              <w:rPr>
                <w:rFonts w:ascii="Arial" w:hAnsi="Arial" w:cs="Arial"/>
                <w:sz w:val="24"/>
                <w:szCs w:val="24"/>
              </w:rPr>
              <w:t xml:space="preserve"> programowych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wskazane w fiszkach projektowych</w:t>
            </w:r>
            <w:r w:rsidRPr="003B155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stanowiących załącznik do </w:t>
            </w:r>
            <w:r w:rsidRPr="003434C6">
              <w:rPr>
                <w:rFonts w:ascii="Arial" w:hAnsi="Arial" w:cs="Arial"/>
                <w:sz w:val="24"/>
                <w:szCs w:val="24"/>
              </w:rPr>
              <w:t>porozumienia terytorialnego</w:t>
            </w:r>
            <w:r w:rsidRPr="003B155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6ED419E" w14:textId="77777777" w:rsidR="00496FEF" w:rsidRDefault="00496FEF" w:rsidP="00496FE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2286BB91" w14:textId="0B8CB736" w:rsidR="00496FEF" w:rsidRDefault="00496FEF" w:rsidP="00496FE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 przypadku gdy, właściwa ze względu na obszar, strategia IIT dla OPPT nie została pozytywnie zaopiniowana przez Instytucję Zarządzającą</w:t>
            </w:r>
            <w:r>
              <w:rPr>
                <w:rFonts w:ascii="Arial" w:hAnsi="Arial" w:cs="Arial"/>
                <w:sz w:val="24"/>
                <w:szCs w:val="24"/>
              </w:rPr>
              <w:t xml:space="preserve"> lub została pozytywnie zaopiniowana przez 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 Instytucję Zarządzającą</w:t>
            </w:r>
            <w:r>
              <w:rPr>
                <w:rFonts w:ascii="Arial" w:hAnsi="Arial" w:cs="Arial"/>
                <w:sz w:val="24"/>
                <w:szCs w:val="24"/>
              </w:rPr>
              <w:t xml:space="preserve">, ale planowana jest jej aktualizacja, polegająca na wprowadzeniu projektu wskazanego w Porozumieniu Terytorialnym, ale nie ujętego na liście podstawowej we </w:t>
            </w:r>
            <w:r w:rsidRPr="003434C6">
              <w:rPr>
                <w:rFonts w:ascii="Arial" w:hAnsi="Arial" w:cs="Arial"/>
                <w:sz w:val="24"/>
                <w:szCs w:val="24"/>
              </w:rPr>
              <w:t>właściw</w:t>
            </w:r>
            <w:r>
              <w:rPr>
                <w:rFonts w:ascii="Arial" w:hAnsi="Arial" w:cs="Arial"/>
                <w:sz w:val="24"/>
                <w:szCs w:val="24"/>
              </w:rPr>
              <w:t>ej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 ze względu na obszar</w:t>
            </w:r>
            <w:r>
              <w:rPr>
                <w:rFonts w:ascii="Arial" w:hAnsi="Arial" w:cs="Arial"/>
                <w:sz w:val="24"/>
                <w:szCs w:val="24"/>
              </w:rPr>
              <w:t xml:space="preserve"> strategii IIT,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 wnioskodawca zobowiązany jest załączyć do wniosku o dofinansowanie projektu oświadczenie organu lub podmiotu odpowiedzialnego za przygotowanie właściwej strategii IIT dla OPPT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 potwierdzające, że projekt zostanie zamieszczony na liście podstawowej projektów, we właściwej ze względu na obszar strategii IIT dla OPPT</w:t>
            </w:r>
            <w:r w:rsidRPr="003434C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 w:rsidRPr="003434C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AA81F9D" w14:textId="77777777" w:rsidR="00496FEF" w:rsidRPr="003B1556" w:rsidRDefault="00496FEF" w:rsidP="00496FE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1CB9278C" w14:textId="7048FEB3" w:rsidR="00496FEF" w:rsidRPr="003B1556" w:rsidRDefault="00496FEF" w:rsidP="00496FE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77B9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677B95">
              <w:rPr>
                <w:rFonts w:ascii="Arial" w:hAnsi="Arial" w:cs="Arial"/>
                <w:sz w:val="24"/>
                <w:szCs w:val="24"/>
              </w:rPr>
              <w:t xml:space="preserve"> strategię IIT dla OPPT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 lub oświadczenie organu lub podmiotu </w:t>
            </w: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odpowiedzialnego za przygotowanie, właściwej ze względu na obszar, strategii IIT dla OPPT oraz porozumienie terytorialne</w:t>
            </w:r>
            <w:r w:rsidRPr="00677B9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949" w:type="pct"/>
          </w:tcPr>
          <w:p w14:paraId="4D449E60" w14:textId="77777777" w:rsidR="00496FEF" w:rsidRPr="003B1556" w:rsidRDefault="00496FEF" w:rsidP="00496FEF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5C7CAF27" w14:textId="77777777" w:rsidR="00496FEF" w:rsidRPr="003B1556" w:rsidRDefault="00496FEF" w:rsidP="00496FEF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062EF0DE" w14:textId="365842AF" w:rsidR="00496FEF" w:rsidRPr="003B1556" w:rsidRDefault="00496FEF" w:rsidP="00496FEF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sz w:val="24"/>
                <w:szCs w:val="24"/>
              </w:rPr>
              <w:t>w Regulaminie wyboru projektów.</w:t>
            </w:r>
          </w:p>
        </w:tc>
      </w:tr>
      <w:tr w:rsidR="00496FEF" w:rsidRPr="003B1556" w14:paraId="22BB89E1" w14:textId="77777777" w:rsidTr="00BB7A0D">
        <w:tc>
          <w:tcPr>
            <w:tcW w:w="299" w:type="pct"/>
            <w:shd w:val="clear" w:color="auto" w:fill="auto"/>
          </w:tcPr>
          <w:p w14:paraId="5E999110" w14:textId="3B600440" w:rsidR="00496FEF" w:rsidRPr="003B1556" w:rsidRDefault="00496FEF" w:rsidP="00BB7A0D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80" w:type="pct"/>
            <w:shd w:val="clear" w:color="auto" w:fill="auto"/>
          </w:tcPr>
          <w:p w14:paraId="445F09F3" w14:textId="77777777" w:rsidR="00496FEF" w:rsidRPr="003B1556" w:rsidRDefault="00496FEF" w:rsidP="00BB7A0D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r w:rsidRPr="00781D9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</w:t>
            </w:r>
            <w:r w:rsidRPr="00781D9D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z zapisami Szczegółowego Opisu Priorytetów</w:t>
            </w:r>
          </w:p>
        </w:tc>
        <w:tc>
          <w:tcPr>
            <w:tcW w:w="2872" w:type="pct"/>
            <w:shd w:val="clear" w:color="auto" w:fill="auto"/>
          </w:tcPr>
          <w:p w14:paraId="0D0D81C7" w14:textId="77777777" w:rsidR="00496FEF" w:rsidRPr="003B1556" w:rsidRDefault="00496FEF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 kryterium sprawdzimy, czy projekt jest zgodny z zapisami Szczegółowego Opisu Priorytetów </w:t>
            </w:r>
            <w:r>
              <w:rPr>
                <w:rFonts w:ascii="Arial" w:hAnsi="Arial" w:cs="Arial"/>
                <w:sz w:val="24"/>
                <w:szCs w:val="24"/>
              </w:rPr>
              <w:t xml:space="preserve">dla Działania 8.28 </w:t>
            </w:r>
            <w:r w:rsidRPr="003B1556">
              <w:rPr>
                <w:rFonts w:ascii="Arial" w:hAnsi="Arial" w:cs="Arial"/>
                <w:sz w:val="24"/>
                <w:szCs w:val="24"/>
              </w:rPr>
              <w:t>w wersji aktualnej na dzień rozpoczęcia</w:t>
            </w:r>
            <w:r>
              <w:rPr>
                <w:rFonts w:ascii="Arial" w:hAnsi="Arial" w:cs="Arial"/>
                <w:sz w:val="24"/>
                <w:szCs w:val="24"/>
              </w:rPr>
              <w:t xml:space="preserve"> naboru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Pr="003B1556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A38623E" w14:textId="77777777" w:rsidR="00496FEF" w:rsidRPr="003B1556" w:rsidRDefault="00496FEF" w:rsidP="00BB7A0D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 zakresie informacji wskazanych w polu </w:t>
            </w:r>
            <w:r>
              <w:rPr>
                <w:rFonts w:ascii="Arial" w:hAnsi="Arial" w:cs="Arial"/>
                <w:sz w:val="24"/>
                <w:szCs w:val="24"/>
              </w:rPr>
              <w:t>„</w:t>
            </w:r>
            <w:r w:rsidRPr="003B1556">
              <w:rPr>
                <w:rFonts w:ascii="Arial" w:hAnsi="Arial" w:cs="Arial"/>
                <w:sz w:val="24"/>
                <w:szCs w:val="24"/>
              </w:rPr>
              <w:t>Opis działań</w:t>
            </w:r>
            <w:r>
              <w:rPr>
                <w:rFonts w:ascii="Arial" w:hAnsi="Arial" w:cs="Arial"/>
                <w:sz w:val="24"/>
                <w:szCs w:val="24"/>
              </w:rPr>
              <w:t>”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dotyczących typów projektów 1-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oraz zasad realizacji wsparcia (z wyłączeniem pkt. </w:t>
            </w:r>
            <w:r>
              <w:rPr>
                <w:rFonts w:ascii="Arial" w:hAnsi="Arial" w:cs="Arial"/>
                <w:sz w:val="24"/>
                <w:szCs w:val="24"/>
              </w:rPr>
              <w:t>1, 3a, 4, 6, 7, 9, 10</w:t>
            </w:r>
            <w:r w:rsidRPr="003B1556">
              <w:rPr>
                <w:rFonts w:ascii="Arial" w:hAnsi="Arial" w:cs="Arial"/>
                <w:sz w:val="24"/>
                <w:szCs w:val="24"/>
              </w:rPr>
              <w:t>);</w:t>
            </w:r>
          </w:p>
          <w:p w14:paraId="401DD225" w14:textId="6D8FE264" w:rsidR="00496FEF" w:rsidRPr="003B1556" w:rsidRDefault="00496FEF" w:rsidP="00BB7A0D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 zakresie informacji wskazanych w polu </w:t>
            </w:r>
            <w:r w:rsidRPr="00450795">
              <w:rPr>
                <w:rFonts w:ascii="Arial" w:hAnsi="Arial" w:cs="Arial"/>
                <w:sz w:val="24"/>
                <w:szCs w:val="24"/>
              </w:rPr>
              <w:t>„Maksymalny % poziom dofinansowania całkowitego wydatków kwalifikowalnych na poziomie projektu”</w:t>
            </w:r>
            <w:r w:rsidRPr="003B1556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313A550" w14:textId="77777777" w:rsidR="00496FEF" w:rsidRPr="003B1556" w:rsidRDefault="00496FEF" w:rsidP="00BB7A0D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 zakresie informacji wskazanych w polu „Minimalny wkład własny beneficjenta”;</w:t>
            </w:r>
          </w:p>
          <w:p w14:paraId="33B9E008" w14:textId="77777777" w:rsidR="00496FEF" w:rsidRPr="003B1556" w:rsidRDefault="00496FEF" w:rsidP="00BB7A0D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 zakresie informacji wskazanych w polu „Minimalna wartość projektu”;</w:t>
            </w:r>
          </w:p>
          <w:p w14:paraId="7CD450F2" w14:textId="3C492220" w:rsidR="00496FEF" w:rsidRDefault="00496FEF" w:rsidP="00BB7A0D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 zakresie informacji wskazanych w polu „Dopuszczalny cross-financing </w:t>
            </w: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Pr="003B1556">
              <w:rPr>
                <w:rFonts w:ascii="Arial" w:hAnsi="Arial" w:cs="Arial"/>
                <w:sz w:val="24"/>
                <w:szCs w:val="24"/>
              </w:rPr>
              <w:t>%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  <w:r w:rsidRPr="003B1556">
              <w:rPr>
                <w:rFonts w:ascii="Arial" w:hAnsi="Arial" w:cs="Arial"/>
                <w:sz w:val="24"/>
                <w:szCs w:val="24"/>
              </w:rPr>
              <w:t>”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A5C7C7A" w14:textId="77777777" w:rsidR="00496FEF" w:rsidRPr="002332FE" w:rsidRDefault="00496FEF" w:rsidP="00496FEF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9C5939">
              <w:rPr>
                <w:rFonts w:ascii="Arial" w:hAnsi="Arial" w:cs="Arial"/>
                <w:sz w:val="24"/>
                <w:szCs w:val="24"/>
              </w:rPr>
              <w:t>w zakresie informacji wskazanych w polu „Uproszczone metody rozliczania”.</w:t>
            </w:r>
          </w:p>
          <w:p w14:paraId="0920380E" w14:textId="77777777" w:rsidR="00496FEF" w:rsidRPr="00C15EB0" w:rsidRDefault="00496FEF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49" w:type="pct"/>
            <w:shd w:val="clear" w:color="auto" w:fill="auto"/>
          </w:tcPr>
          <w:p w14:paraId="34131B7F" w14:textId="77777777" w:rsidR="00496FEF" w:rsidRPr="003B1556" w:rsidRDefault="00496FEF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5302852A" w14:textId="77777777" w:rsidR="00496FEF" w:rsidRPr="003B1556" w:rsidRDefault="00496FEF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sz w:val="24"/>
                <w:szCs w:val="24"/>
              </w:rPr>
              <w:t>w Regulaminie wyboru projektów.</w:t>
            </w:r>
          </w:p>
        </w:tc>
      </w:tr>
      <w:tr w:rsidR="00496FEF" w:rsidRPr="003B1556" w14:paraId="312525CC" w14:textId="77777777" w:rsidTr="00BB7A0D">
        <w:tc>
          <w:tcPr>
            <w:tcW w:w="299" w:type="pct"/>
            <w:shd w:val="clear" w:color="auto" w:fill="auto"/>
          </w:tcPr>
          <w:p w14:paraId="0FA54C9D" w14:textId="5CAEE6D0" w:rsidR="00496FEF" w:rsidRPr="003B1556" w:rsidRDefault="00496FEF" w:rsidP="00BB7A0D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80" w:type="pct"/>
            <w:shd w:val="clear" w:color="auto" w:fill="auto"/>
          </w:tcPr>
          <w:p w14:paraId="5378EEA3" w14:textId="77777777" w:rsidR="00496FEF" w:rsidRPr="003B1556" w:rsidRDefault="00496FEF" w:rsidP="00BB7A0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Wnioskodawca jest podmiotem uprawnionym do złożenia wniosku </w:t>
            </w: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o dofinansowanie projektu</w:t>
            </w:r>
          </w:p>
          <w:p w14:paraId="6167C79E" w14:textId="77777777" w:rsidR="00496FEF" w:rsidRPr="003B1556" w:rsidRDefault="00496FEF" w:rsidP="00BB7A0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  <w:p w14:paraId="6561E185" w14:textId="77777777" w:rsidR="00496FEF" w:rsidRPr="003B1556" w:rsidRDefault="00496FEF" w:rsidP="00BB7A0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872" w:type="pct"/>
            <w:shd w:val="clear" w:color="auto" w:fill="auto"/>
          </w:tcPr>
          <w:p w14:paraId="7715A572" w14:textId="3CD99473" w:rsidR="00496FEF" w:rsidRDefault="00496FEF" w:rsidP="00496FEF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 kryterium sprawdzimy, czy </w:t>
            </w:r>
            <w:r>
              <w:rPr>
                <w:rFonts w:ascii="Arial" w:hAnsi="Arial" w:cs="Arial"/>
                <w:sz w:val="24"/>
                <w:szCs w:val="24"/>
              </w:rPr>
              <w:t>wnioskodawca jest:</w:t>
            </w:r>
          </w:p>
          <w:p w14:paraId="14790977" w14:textId="0220E649" w:rsidR="00496FEF" w:rsidRDefault="00496FEF" w:rsidP="00496FEF">
            <w:pPr>
              <w:pStyle w:val="Default"/>
              <w:numPr>
                <w:ilvl w:val="0"/>
                <w:numId w:val="59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jednostk</w:t>
            </w:r>
            <w:r>
              <w:rPr>
                <w:rFonts w:ascii="Arial" w:hAnsi="Arial" w:cs="Arial"/>
                <w:sz w:val="24"/>
                <w:szCs w:val="24"/>
              </w:rPr>
              <w:t>ą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samorządu terytorialnego</w:t>
            </w:r>
            <w:r>
              <w:rPr>
                <w:rFonts w:ascii="Arial" w:hAnsi="Arial" w:cs="Arial"/>
                <w:sz w:val="24"/>
                <w:szCs w:val="24"/>
              </w:rPr>
              <w:t xml:space="preserve"> oraz</w:t>
            </w:r>
          </w:p>
          <w:p w14:paraId="026CE83C" w14:textId="77777777" w:rsidR="00496FEF" w:rsidRDefault="00496FEF" w:rsidP="00BB7A0D">
            <w:pPr>
              <w:pStyle w:val="Default"/>
              <w:numPr>
                <w:ilvl w:val="0"/>
                <w:numId w:val="59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organem prowadzącym szkołę lub placówkę systemu oświaty prowadzącą kształcenie </w:t>
            </w:r>
            <w:r>
              <w:rPr>
                <w:rFonts w:ascii="Arial" w:hAnsi="Arial" w:cs="Arial"/>
                <w:sz w:val="24"/>
                <w:szCs w:val="24"/>
              </w:rPr>
              <w:t>zawodowe objętą projektem.</w:t>
            </w:r>
          </w:p>
          <w:p w14:paraId="118A1E4A" w14:textId="77777777" w:rsidR="00496FEF" w:rsidRDefault="00496FEF" w:rsidP="00BB7A0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Szkoły lub placówki objęte projektem na potrzeby kryterium to szkoły lub placówki:</w:t>
            </w:r>
          </w:p>
          <w:p w14:paraId="7AB8A6EA" w14:textId="77777777" w:rsidR="00496FEF" w:rsidRDefault="00496FEF" w:rsidP="00BB7A0D">
            <w:pPr>
              <w:pStyle w:val="Default"/>
              <w:numPr>
                <w:ilvl w:val="0"/>
                <w:numId w:val="54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które są obejmowane bezpośrednim wsparciem w projekcie (np. w postaci poprawy jakości warunków kształcenia) lub </w:t>
            </w:r>
          </w:p>
          <w:p w14:paraId="18E85B64" w14:textId="77777777" w:rsidR="00496FEF" w:rsidRPr="006C536A" w:rsidRDefault="00496FEF" w:rsidP="00BB7A0D">
            <w:pPr>
              <w:pStyle w:val="Default"/>
              <w:numPr>
                <w:ilvl w:val="0"/>
                <w:numId w:val="54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których uczniowie lub słuchacze lub przedstawiciele kadry są obejmowani wsparciem w projekcie (np. w postaci udziału w zajęciach).</w:t>
            </w:r>
          </w:p>
          <w:p w14:paraId="11D513DA" w14:textId="77777777" w:rsidR="00496FEF" w:rsidRPr="003B1556" w:rsidRDefault="00496FEF" w:rsidP="00BB7A0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Partnerem może być każdy podmiot z katalogu określonego w polu „Typ beneficjenta – ogólny” Szczegółowego Opisu Priorytetów w wersji aktualnej na dzień rozpoczęcia naboru z wyłączeniem osób fizycznych (nie dotyczy osób prowadzących działalność gospodarczą lub oświatową na podstawie przepisów odrębnych).</w:t>
            </w:r>
          </w:p>
          <w:p w14:paraId="340DDBF7" w14:textId="77777777" w:rsidR="00496FEF" w:rsidRPr="003B1556" w:rsidRDefault="00496FEF" w:rsidP="00BB7A0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projektu. </w:t>
            </w:r>
          </w:p>
        </w:tc>
        <w:tc>
          <w:tcPr>
            <w:tcW w:w="949" w:type="pct"/>
            <w:shd w:val="clear" w:color="auto" w:fill="auto"/>
          </w:tcPr>
          <w:p w14:paraId="12BC6DC5" w14:textId="77777777" w:rsidR="00496FEF" w:rsidRPr="003B1556" w:rsidRDefault="00496FEF" w:rsidP="00BB7A0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B1556">
              <w:rPr>
                <w:rFonts w:ascii="Arial" w:hAnsi="Arial" w:cs="Arial"/>
                <w:sz w:val="24"/>
                <w:szCs w:val="24"/>
              </w:rPr>
              <w:br/>
              <w:t>(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niespełnienie kryterium oznacza negatywną ocenę)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674233C1" w14:textId="77777777" w:rsidR="00496FEF" w:rsidRPr="003B1556" w:rsidRDefault="00496FEF" w:rsidP="00BB7A0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Nie dopuszcza się możliwości skierowania kryterium do negocjacji. </w:t>
            </w:r>
          </w:p>
          <w:p w14:paraId="71C86DB1" w14:textId="77777777" w:rsidR="00496FEF" w:rsidRPr="003B1556" w:rsidRDefault="00496FEF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96FEF" w:rsidRPr="003B1556" w14:paraId="0C313AD4" w14:textId="77777777" w:rsidTr="00BB7A0D">
        <w:tc>
          <w:tcPr>
            <w:tcW w:w="299" w:type="pct"/>
            <w:shd w:val="clear" w:color="auto" w:fill="auto"/>
          </w:tcPr>
          <w:p w14:paraId="7927DEBE" w14:textId="432F1E37" w:rsidR="00496FEF" w:rsidRPr="003B1556" w:rsidRDefault="00496FEF" w:rsidP="00BB7A0D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80" w:type="pct"/>
            <w:shd w:val="clear" w:color="auto" w:fill="auto"/>
          </w:tcPr>
          <w:p w14:paraId="099924D9" w14:textId="77777777" w:rsidR="00496FEF" w:rsidRPr="003B1556" w:rsidRDefault="00496FEF" w:rsidP="00BB7A0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Projekt jest skierowany do właściwej grupy docelowej</w:t>
            </w:r>
          </w:p>
        </w:tc>
        <w:tc>
          <w:tcPr>
            <w:tcW w:w="2872" w:type="pct"/>
            <w:shd w:val="clear" w:color="auto" w:fill="auto"/>
          </w:tcPr>
          <w:p w14:paraId="53275C31" w14:textId="77777777" w:rsidR="00496FEF" w:rsidRPr="003B1556" w:rsidRDefault="00496FEF" w:rsidP="00BB7A0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 kryterium sprawdzimy, czy projekt </w:t>
            </w:r>
            <w:r>
              <w:rPr>
                <w:rFonts w:ascii="Arial" w:hAnsi="Arial" w:cs="Arial"/>
                <w:sz w:val="24"/>
                <w:szCs w:val="24"/>
              </w:rPr>
              <w:t>jest skierowany do</w:t>
            </w:r>
            <w:r w:rsidRPr="003B1556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2808A8F5" w14:textId="77777777" w:rsidR="00496FEF" w:rsidRPr="003B1556" w:rsidRDefault="00496FEF" w:rsidP="00BB7A0D">
            <w:pPr>
              <w:pStyle w:val="Default"/>
              <w:numPr>
                <w:ilvl w:val="0"/>
                <w:numId w:val="47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lastRenderedPageBreak/>
              <w:t>os</w:t>
            </w:r>
            <w:r>
              <w:rPr>
                <w:rFonts w:ascii="Arial" w:hAnsi="Arial" w:cs="Arial"/>
                <w:sz w:val="24"/>
                <w:szCs w:val="24"/>
              </w:rPr>
              <w:t>ób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mieszkając</w:t>
            </w:r>
            <w:r>
              <w:rPr>
                <w:rFonts w:ascii="Arial" w:hAnsi="Arial" w:cs="Arial"/>
                <w:sz w:val="24"/>
                <w:szCs w:val="24"/>
              </w:rPr>
              <w:t>ych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w rozumieniu </w:t>
            </w:r>
            <w:r>
              <w:rPr>
                <w:rFonts w:ascii="Arial" w:hAnsi="Arial" w:cs="Arial"/>
                <w:sz w:val="24"/>
                <w:szCs w:val="24"/>
              </w:rPr>
              <w:t xml:space="preserve">Ustawy – </w:t>
            </w:r>
            <w:r w:rsidRPr="003B1556">
              <w:rPr>
                <w:rFonts w:ascii="Arial" w:hAnsi="Arial" w:cs="Arial"/>
                <w:sz w:val="24"/>
                <w:szCs w:val="24"/>
              </w:rPr>
              <w:t>Kodeks cywiln</w:t>
            </w:r>
            <w:r>
              <w:rPr>
                <w:rFonts w:ascii="Arial" w:hAnsi="Arial" w:cs="Arial"/>
                <w:sz w:val="24"/>
                <w:szCs w:val="24"/>
              </w:rPr>
              <w:t>y</w:t>
            </w:r>
            <w:r w:rsidRPr="003B1556">
              <w:rPr>
                <w:rStyle w:val="Odwoanieprzypisudolnego"/>
                <w:rFonts w:ascii="Arial" w:eastAsia="Calibri" w:hAnsi="Arial" w:cs="Arial"/>
                <w:sz w:val="24"/>
                <w:szCs w:val="24"/>
              </w:rPr>
              <w:footnoteReference w:id="10"/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lub pracując</w:t>
            </w:r>
            <w:r>
              <w:rPr>
                <w:rFonts w:ascii="Arial" w:hAnsi="Arial" w:cs="Arial"/>
                <w:sz w:val="24"/>
                <w:szCs w:val="24"/>
              </w:rPr>
              <w:t>ych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lub ucząc</w:t>
            </w:r>
            <w:r>
              <w:rPr>
                <w:rFonts w:ascii="Arial" w:hAnsi="Arial" w:cs="Arial"/>
                <w:sz w:val="24"/>
                <w:szCs w:val="24"/>
              </w:rPr>
              <w:t>ych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się na </w:t>
            </w:r>
            <w:r>
              <w:rPr>
                <w:rFonts w:ascii="Arial" w:hAnsi="Arial" w:cs="Arial"/>
                <w:sz w:val="24"/>
                <w:szCs w:val="24"/>
              </w:rPr>
              <w:t>obszarze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województwa kujawsko-pomorskiego lub</w:t>
            </w:r>
          </w:p>
          <w:p w14:paraId="6F467AB8" w14:textId="77777777" w:rsidR="00496FEF" w:rsidRPr="006314BE" w:rsidRDefault="00496FEF" w:rsidP="00BB7A0D">
            <w:pPr>
              <w:pStyle w:val="Default"/>
              <w:numPr>
                <w:ilvl w:val="0"/>
                <w:numId w:val="47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podmiot</w:t>
            </w:r>
            <w:r>
              <w:rPr>
                <w:rFonts w:ascii="Arial" w:hAnsi="Arial" w:cs="Arial"/>
                <w:sz w:val="24"/>
                <w:szCs w:val="24"/>
              </w:rPr>
              <w:t>ów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posiadając</w:t>
            </w:r>
            <w:r>
              <w:rPr>
                <w:rFonts w:ascii="Arial" w:hAnsi="Arial" w:cs="Arial"/>
                <w:sz w:val="24"/>
                <w:szCs w:val="24"/>
              </w:rPr>
              <w:t>ych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jednostkę organizacyjną na obszarze województwa kujawsko-pomorskiego.</w:t>
            </w:r>
          </w:p>
          <w:p w14:paraId="69AFBE6B" w14:textId="77777777" w:rsidR="00496FEF" w:rsidRDefault="00496FEF" w:rsidP="00BB7A0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kryterium sprawdzimy, czy projekt jest skierowany obligatoryjnie do: </w:t>
            </w:r>
          </w:p>
          <w:p w14:paraId="16290662" w14:textId="66E87079" w:rsidR="00496FEF" w:rsidRDefault="00496FEF" w:rsidP="00692C0A">
            <w:pPr>
              <w:pStyle w:val="Default"/>
              <w:numPr>
                <w:ilvl w:val="0"/>
                <w:numId w:val="55"/>
              </w:numPr>
              <w:spacing w:before="100" w:beforeAutospacing="1" w:after="100" w:afterAutospacing="1"/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uczniów lub słuchaczy szkół lub placówek kształcenia zawodowego i </w:t>
            </w:r>
          </w:p>
          <w:p w14:paraId="3EE6AC94" w14:textId="77777777" w:rsidR="00496FEF" w:rsidRPr="006314BE" w:rsidRDefault="00496FEF" w:rsidP="00692C0A">
            <w:pPr>
              <w:pStyle w:val="Default"/>
              <w:numPr>
                <w:ilvl w:val="0"/>
                <w:numId w:val="55"/>
              </w:numPr>
              <w:spacing w:before="100" w:beforeAutospacing="1" w:after="100" w:afterAutospacing="1"/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przedstawicieli kadry szkół lub placówek kształcenia zawodowego.</w:t>
            </w:r>
          </w:p>
          <w:p w14:paraId="2AD60774" w14:textId="77777777" w:rsidR="00496FEF" w:rsidRDefault="00496FEF" w:rsidP="00BB7A0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Ponadto projekt może być skierowany do: </w:t>
            </w:r>
          </w:p>
          <w:p w14:paraId="6FE8AB67" w14:textId="77777777" w:rsidR="00496FEF" w:rsidRDefault="00496FEF" w:rsidP="00692C0A">
            <w:pPr>
              <w:pStyle w:val="Default"/>
              <w:numPr>
                <w:ilvl w:val="0"/>
                <w:numId w:val="56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szkół lub placówek kształcenia zawodowego (z wyłączeniem specjalnych) lub </w:t>
            </w:r>
          </w:p>
          <w:p w14:paraId="4C048C72" w14:textId="77777777" w:rsidR="00496FEF" w:rsidRDefault="00496FEF" w:rsidP="00692C0A">
            <w:pPr>
              <w:pStyle w:val="Default"/>
              <w:numPr>
                <w:ilvl w:val="0"/>
                <w:numId w:val="56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opiekunów stażystów lub praktykantów lub instruktorów praktycznej nauki zawodu u podmiotów przyjmujących na staż lub</w:t>
            </w:r>
          </w:p>
          <w:p w14:paraId="658CDF55" w14:textId="77777777" w:rsidR="00496FEF" w:rsidRDefault="00496FEF" w:rsidP="00692C0A">
            <w:pPr>
              <w:pStyle w:val="Default"/>
              <w:numPr>
                <w:ilvl w:val="0"/>
                <w:numId w:val="56"/>
              </w:numPr>
              <w:spacing w:before="100" w:beforeAutospacing="1" w:after="100" w:afterAutospacing="1"/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opiekunów uczniów lub słuchaczy lub</w:t>
            </w:r>
          </w:p>
          <w:p w14:paraId="6860ABA0" w14:textId="77777777" w:rsidR="00496FEF" w:rsidRDefault="00496FEF" w:rsidP="00692C0A">
            <w:pPr>
              <w:pStyle w:val="Default"/>
              <w:numPr>
                <w:ilvl w:val="0"/>
                <w:numId w:val="56"/>
              </w:numPr>
              <w:spacing w:before="100" w:beforeAutospacing="1" w:after="100" w:afterAutospacing="1"/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2092A">
              <w:rPr>
                <w:rFonts w:ascii="Arial" w:hAnsi="Arial" w:cs="Arial"/>
                <w:sz w:val="24"/>
                <w:szCs w:val="24"/>
              </w:rPr>
              <w:t>otoczeni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52092A">
              <w:rPr>
                <w:rFonts w:ascii="Arial" w:hAnsi="Arial" w:cs="Arial"/>
                <w:sz w:val="24"/>
                <w:szCs w:val="24"/>
              </w:rPr>
              <w:t xml:space="preserve"> społeczno-gospodarcze</w:t>
            </w:r>
            <w:r>
              <w:rPr>
                <w:rFonts w:ascii="Arial" w:hAnsi="Arial" w:cs="Arial"/>
                <w:sz w:val="24"/>
                <w:szCs w:val="24"/>
              </w:rPr>
              <w:t>go</w:t>
            </w:r>
            <w:r w:rsidRPr="0052092A">
              <w:rPr>
                <w:rFonts w:ascii="Arial" w:hAnsi="Arial" w:cs="Arial"/>
                <w:sz w:val="24"/>
                <w:szCs w:val="24"/>
              </w:rPr>
              <w:t xml:space="preserve"> współpracujące</w:t>
            </w:r>
            <w:r>
              <w:rPr>
                <w:rFonts w:ascii="Arial" w:hAnsi="Arial" w:cs="Arial"/>
                <w:sz w:val="24"/>
                <w:szCs w:val="24"/>
              </w:rPr>
              <w:t>go</w:t>
            </w:r>
            <w:r w:rsidRPr="0052092A">
              <w:rPr>
                <w:rFonts w:ascii="Arial" w:hAnsi="Arial" w:cs="Arial"/>
                <w:sz w:val="24"/>
                <w:szCs w:val="24"/>
              </w:rPr>
              <w:t xml:space="preserve"> ze szkołami lub placówkami kształcenia zawodowego</w:t>
            </w:r>
            <w:r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5FA4FA9B" w14:textId="77777777" w:rsidR="00496FEF" w:rsidRPr="006314BE" w:rsidRDefault="00496FEF" w:rsidP="00692C0A">
            <w:pPr>
              <w:pStyle w:val="Default"/>
              <w:numPr>
                <w:ilvl w:val="0"/>
                <w:numId w:val="56"/>
              </w:numPr>
              <w:spacing w:before="100" w:beforeAutospacing="1" w:after="100" w:afterAutospacing="1"/>
              <w:ind w:left="312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innych podmiotów funkcjonujących w systemie oświaty, ich uczestników lub przedstawicieli kadry.</w:t>
            </w:r>
            <w:r w:rsidRPr="004266B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F0EDCA8" w14:textId="77777777" w:rsidR="00496FEF" w:rsidRPr="003B1556" w:rsidRDefault="00496FEF" w:rsidP="00BB7A0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49" w:type="pct"/>
            <w:shd w:val="clear" w:color="auto" w:fill="auto"/>
          </w:tcPr>
          <w:p w14:paraId="3833E71B" w14:textId="77777777" w:rsidR="00496FEF" w:rsidRPr="003B1556" w:rsidRDefault="00496FEF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3F1EF021" w14:textId="77777777" w:rsidR="00496FEF" w:rsidRPr="003B1556" w:rsidRDefault="00496FEF" w:rsidP="00BB7A0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lastRenderedPageBreak/>
              <w:t xml:space="preserve">Dopuszcza się możliwość skierowania kryterium do negocjacji w zakresie w zakresie wskazanym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sz w:val="24"/>
                <w:szCs w:val="24"/>
              </w:rPr>
              <w:t>w Regulaminie wyboru projektów.</w:t>
            </w:r>
          </w:p>
          <w:p w14:paraId="20EF0220" w14:textId="77777777" w:rsidR="00496FEF" w:rsidRPr="003B1556" w:rsidRDefault="00496FEF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496FEF" w:rsidRPr="003B1556" w14:paraId="51904320" w14:textId="77777777" w:rsidTr="00496FEF">
        <w:tc>
          <w:tcPr>
            <w:tcW w:w="299" w:type="pct"/>
            <w:shd w:val="clear" w:color="auto" w:fill="auto"/>
          </w:tcPr>
          <w:p w14:paraId="57AA8924" w14:textId="77777777" w:rsidR="00496FEF" w:rsidRDefault="00496FEF" w:rsidP="00496FEF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C.5</w:t>
            </w:r>
          </w:p>
        </w:tc>
        <w:tc>
          <w:tcPr>
            <w:tcW w:w="880" w:type="pct"/>
            <w:shd w:val="clear" w:color="auto" w:fill="auto"/>
          </w:tcPr>
          <w:p w14:paraId="445C17C6" w14:textId="77777777" w:rsidR="00496FEF" w:rsidRDefault="00496FEF" w:rsidP="00496FEF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55C4">
              <w:rPr>
                <w:rFonts w:ascii="Arial" w:hAnsi="Arial" w:cs="Arial"/>
                <w:b/>
                <w:bCs/>
                <w:sz w:val="24"/>
                <w:szCs w:val="24"/>
              </w:rPr>
              <w:t>Okres realizacji projektu</w:t>
            </w:r>
          </w:p>
        </w:tc>
        <w:tc>
          <w:tcPr>
            <w:tcW w:w="2872" w:type="pct"/>
            <w:shd w:val="clear" w:color="auto" w:fill="auto"/>
          </w:tcPr>
          <w:p w14:paraId="1C08DDC6" w14:textId="77777777" w:rsidR="00496FEF" w:rsidRPr="007855C4" w:rsidRDefault="00496FEF" w:rsidP="00496FE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855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 kryterium sprawdzimy, czy zakładany maksymalny okres realizacji projektu nie przekracza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48</w:t>
            </w:r>
            <w:r w:rsidRPr="007855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miesięcy.</w:t>
            </w:r>
          </w:p>
          <w:p w14:paraId="1B30BC6A" w14:textId="77777777" w:rsidR="00496FEF" w:rsidRPr="007855C4" w:rsidRDefault="00496FEF" w:rsidP="00496FE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855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 uzasadnionych przypadkach Instytucja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Zarządzaj</w:t>
            </w:r>
            <w:r w:rsidRPr="007855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ąca może na wniosek beneficjenta złożony w trakcie realizacji projektu wyrazić zgodę na wydłużenie okresu realizacji projektu.</w:t>
            </w:r>
          </w:p>
          <w:p w14:paraId="37B8ECED" w14:textId="77777777" w:rsidR="00496FEF" w:rsidRPr="003B1556" w:rsidRDefault="00496FEF" w:rsidP="00496FEF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855C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49" w:type="pct"/>
            <w:shd w:val="clear" w:color="auto" w:fill="auto"/>
          </w:tcPr>
          <w:p w14:paraId="4C65FF56" w14:textId="77777777" w:rsidR="00496FEF" w:rsidRPr="003F6B52" w:rsidRDefault="00496FEF" w:rsidP="00496FEF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3F6B5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Tak/do negocjacji/nie</w:t>
            </w:r>
            <w:r w:rsidRPr="003F6B5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  <w:t>(niespełnienie kryterium oznacza negatywną ocenę).</w:t>
            </w:r>
          </w:p>
          <w:p w14:paraId="00016BC6" w14:textId="77777777" w:rsidR="00496FEF" w:rsidRPr="003B1556" w:rsidRDefault="00496FEF" w:rsidP="00496FEF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F6B5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Dopuszcza się możliwość skierowania kryterium do negocjacji w zakresie w zakresie wskazanym </w:t>
            </w:r>
            <w:r w:rsidRPr="003F6B5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  <w:t>w Regulaminie wyboru projektów.</w:t>
            </w:r>
          </w:p>
        </w:tc>
      </w:tr>
      <w:tr w:rsidR="00496FEF" w:rsidRPr="003B1556" w14:paraId="3D7D80D9" w14:textId="77777777" w:rsidTr="00BB7A0D">
        <w:tc>
          <w:tcPr>
            <w:tcW w:w="299" w:type="pct"/>
            <w:shd w:val="clear" w:color="auto" w:fill="auto"/>
          </w:tcPr>
          <w:p w14:paraId="266C054F" w14:textId="77777777" w:rsidR="00496FEF" w:rsidRPr="003B1556" w:rsidRDefault="00496FEF" w:rsidP="00BB7A0D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C.6</w:t>
            </w:r>
          </w:p>
        </w:tc>
        <w:tc>
          <w:tcPr>
            <w:tcW w:w="880" w:type="pct"/>
            <w:shd w:val="clear" w:color="auto" w:fill="auto"/>
          </w:tcPr>
          <w:p w14:paraId="19147182" w14:textId="77777777" w:rsidR="00496FEF" w:rsidRPr="003B1556" w:rsidRDefault="00496FEF" w:rsidP="00BB7A0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dodatkowymi zasadami realizacji wsparcia</w:t>
            </w:r>
          </w:p>
        </w:tc>
        <w:tc>
          <w:tcPr>
            <w:tcW w:w="2872" w:type="pct"/>
            <w:shd w:val="clear" w:color="auto" w:fill="auto"/>
          </w:tcPr>
          <w:p w14:paraId="4053387B" w14:textId="77777777" w:rsidR="00496FEF" w:rsidRDefault="00496FEF" w:rsidP="00BB7A0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 kryterium sprawdzimy, czy projekt</w:t>
            </w:r>
            <w:r>
              <w:rPr>
                <w:rFonts w:ascii="Arial" w:hAnsi="Arial" w:cs="Arial"/>
                <w:sz w:val="24"/>
                <w:szCs w:val="24"/>
              </w:rPr>
              <w:t xml:space="preserve"> jest zgodny z dodatkowymi zasadami realizacji wsparcia:</w:t>
            </w:r>
          </w:p>
          <w:p w14:paraId="53AA9F9F" w14:textId="77777777" w:rsidR="00496FEF" w:rsidRDefault="00496FEF" w:rsidP="00BB7A0D">
            <w:pPr>
              <w:pStyle w:val="Akapitzlist"/>
              <w:numPr>
                <w:ilvl w:val="0"/>
                <w:numId w:val="49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Staż zawodowy nauczyciela kształcenia zawodowego w podmiocie otoczenia społeczno-gospodarczego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trwa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co najmniej 40 godzin (dot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yczy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typ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 projektu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2b)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p w14:paraId="53BA87E7" w14:textId="77777777" w:rsidR="00496FEF" w:rsidRPr="00DC189E" w:rsidRDefault="00496FEF" w:rsidP="00BB7A0D">
            <w:pPr>
              <w:pStyle w:val="Akapitzlist"/>
              <w:numPr>
                <w:ilvl w:val="0"/>
                <w:numId w:val="49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Warunki realizacji stażu zawodowego (dot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yczy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typ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 projektu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1b):</w:t>
            </w:r>
          </w:p>
          <w:p w14:paraId="35FC8D66" w14:textId="77777777" w:rsidR="00496FEF" w:rsidRDefault="00496FEF" w:rsidP="00BB7A0D">
            <w:pPr>
              <w:pStyle w:val="Akapitzlist"/>
              <w:numPr>
                <w:ilvl w:val="0"/>
                <w:numId w:val="50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jest realizowany dla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słuchaczy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branżowych szkół II stopnia lub szkół policealnych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 zachowaniem standardów jakości zdefiniowanych w części „Kryteria dotyczące warunków uczenia się i warunków pracy” Zalecenia Rady z dnia 15 marca 2018 r. w sprawie europejskich ram jakości i skuteczności przygotowania zawodowego (Dz. Urz. UE C 153/1 z 2 maja 2018 r.)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;</w:t>
            </w:r>
          </w:p>
          <w:p w14:paraId="34C94BC9" w14:textId="77777777" w:rsidR="00496FEF" w:rsidRDefault="00496FEF" w:rsidP="00BB7A0D">
            <w:pPr>
              <w:pStyle w:val="Akapitzlist"/>
              <w:numPr>
                <w:ilvl w:val="0"/>
                <w:numId w:val="50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odbywa się u pracodawców lub w indywidualnych gospodarstwach rolnych, których działalność jest związana z zawodem, w którym kształcą się uczniowie;</w:t>
            </w:r>
          </w:p>
          <w:p w14:paraId="296D2DAC" w14:textId="77777777" w:rsidR="00496FEF" w:rsidRDefault="00496FEF" w:rsidP="00BB7A0D">
            <w:pPr>
              <w:pStyle w:val="Akapitzlist"/>
              <w:numPr>
                <w:ilvl w:val="0"/>
                <w:numId w:val="50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trwa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co najwyżej 160 godzin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;</w:t>
            </w:r>
          </w:p>
          <w:p w14:paraId="5C7DD62E" w14:textId="7D6FF4F4" w:rsidR="00496FEF" w:rsidRDefault="00496FEF" w:rsidP="00BB7A0D">
            <w:pPr>
              <w:pStyle w:val="Akapitzlist"/>
              <w:numPr>
                <w:ilvl w:val="0"/>
                <w:numId w:val="50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przy realizacji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stażu zawodowego 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odpowiednie zastosowanie mają przepisy art. 121a Ustawy – Prawo oświatowe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(Dz. U. z 2024 r. poz. 737 z późn. zm.)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 z wyjątkiem ust. 1, 4, 6, 7, 25 i 26.</w:t>
            </w:r>
          </w:p>
          <w:p w14:paraId="628E937A" w14:textId="4B153059" w:rsidR="00496FEF" w:rsidRDefault="00496FEF" w:rsidP="00BB7A0D">
            <w:pPr>
              <w:pStyle w:val="Akapitzlist"/>
              <w:numPr>
                <w:ilvl w:val="0"/>
                <w:numId w:val="50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wysokość świadczenia pieniężnego wynosi 80% minimalnej stawki godzinowej ustalonej na podstawie ustawy z dnia 10 października 2002 r. o minimalnym wynagrodzeniu za pracę (Dz. U. z 2020 r. poz. 2207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 późn. zm.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);</w:t>
            </w:r>
          </w:p>
          <w:p w14:paraId="12BC9753" w14:textId="77777777" w:rsidR="00496FEF" w:rsidRPr="00DC189E" w:rsidRDefault="00496FEF" w:rsidP="00BB7A0D">
            <w:pPr>
              <w:pStyle w:val="Akapitzlist"/>
              <w:numPr>
                <w:ilvl w:val="0"/>
                <w:numId w:val="50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program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stażu zawodowego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</w:p>
          <w:p w14:paraId="6806031F" w14:textId="77777777" w:rsidR="00496FEF" w:rsidRDefault="00496FEF" w:rsidP="00BB7A0D">
            <w:pPr>
              <w:pStyle w:val="Akapitzlist"/>
              <w:numPr>
                <w:ilvl w:val="0"/>
                <w:numId w:val="51"/>
              </w:numPr>
              <w:spacing w:before="100" w:beforeAutospacing="1" w:after="100" w:afterAutospacing="1" w:line="276" w:lineRule="auto"/>
              <w:ind w:left="1071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uwzględnia m. in. treści nauczania, zakres zadań stażysty i harmonogram stażu;</w:t>
            </w:r>
          </w:p>
          <w:p w14:paraId="49B2B066" w14:textId="77777777" w:rsidR="00496FEF" w:rsidRDefault="00496FEF" w:rsidP="00BB7A0D">
            <w:pPr>
              <w:pStyle w:val="Akapitzlist"/>
              <w:numPr>
                <w:ilvl w:val="0"/>
                <w:numId w:val="51"/>
              </w:numPr>
              <w:spacing w:before="100" w:beforeAutospacing="1" w:after="100" w:afterAutospacing="1" w:line="276" w:lineRule="auto"/>
              <w:ind w:left="1071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jest przygotowywany w formie pisemnej;</w:t>
            </w:r>
          </w:p>
          <w:p w14:paraId="672627B9" w14:textId="77777777" w:rsidR="00496FEF" w:rsidRDefault="00496FEF" w:rsidP="00BB7A0D">
            <w:pPr>
              <w:pStyle w:val="Akapitzlist"/>
              <w:numPr>
                <w:ilvl w:val="0"/>
                <w:numId w:val="51"/>
              </w:numPr>
              <w:spacing w:before="100" w:beforeAutospacing="1" w:after="100" w:afterAutospacing="1" w:line="276" w:lineRule="auto"/>
              <w:ind w:left="1071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stanowi załącznik do umowy o staż zawodowy;</w:t>
            </w:r>
          </w:p>
          <w:p w14:paraId="3DCEC8E9" w14:textId="77777777" w:rsidR="00496FEF" w:rsidRDefault="00496FEF" w:rsidP="00BB7A0D">
            <w:pPr>
              <w:pStyle w:val="Akapitzlist"/>
              <w:numPr>
                <w:ilvl w:val="0"/>
                <w:numId w:val="50"/>
              </w:num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37A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stanowisko pracy stażysty powinno być przygotowane w momencie rozpoczęcia stażu zawodowego; nie jest możliwe wyposażanie stanowiska pracy, poza zakupem niezbędnych materiałów i narzędzi zużywalnych niezbędnych do odbycia stażu zawodowego;</w:t>
            </w:r>
          </w:p>
          <w:p w14:paraId="40FE7147" w14:textId="77777777" w:rsidR="00496FEF" w:rsidRDefault="00496FEF" w:rsidP="00BB7A0D">
            <w:pPr>
              <w:pStyle w:val="Akapitzlist"/>
              <w:numPr>
                <w:ilvl w:val="0"/>
                <w:numId w:val="50"/>
              </w:num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37A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opiekun stażysty jest odpowiedzialny za prawidłową realizację stażu, w szczególności udziela stażyście instrukcji i wskazówek przy wykonywaniu zadań oraz czuwa nad realizacją harmonogramu;</w:t>
            </w:r>
          </w:p>
          <w:p w14:paraId="7C4C9A70" w14:textId="77777777" w:rsidR="00496FEF" w:rsidRPr="00637A62" w:rsidRDefault="00496FEF" w:rsidP="00BB7A0D">
            <w:pPr>
              <w:pStyle w:val="Akapitzlist"/>
              <w:numPr>
                <w:ilvl w:val="0"/>
                <w:numId w:val="50"/>
              </w:num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37A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koszt wynagrodzenia opiekuna stażysty może uwzględniać refundację części lub całości wynagrodzenia albo dodatku do wynagrodzenia (refundacja części lub całości wynagrodzenia nie dotyczy osób prowadzących jednoosobową działalność gospodarczą); koszt związany z wynagrodzeniem opiekuna stażysty zależy od wymiaru zaangażowania w staż zawodowy (m. in. od liczby uczniów, wobec których świadczy opiekę; od liczby godzin </w:t>
            </w:r>
            <w:r w:rsidRPr="00637A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zwolnienia od świadczenia pracy na rzecz realizacji zadań związanych z opieką nad stażystą).</w:t>
            </w:r>
          </w:p>
          <w:p w14:paraId="21CDBF3D" w14:textId="77777777" w:rsidR="00496FEF" w:rsidRDefault="00496FEF" w:rsidP="00BB7A0D">
            <w:pPr>
              <w:pStyle w:val="Default"/>
              <w:numPr>
                <w:ilvl w:val="0"/>
                <w:numId w:val="49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C189E">
              <w:rPr>
                <w:rFonts w:ascii="Arial" w:hAnsi="Arial" w:cs="Arial"/>
                <w:sz w:val="24"/>
                <w:szCs w:val="24"/>
              </w:rPr>
              <w:t>Zewnętrzne wsparcie w zakresie doradztwa edukacyjno-zawodowego powinno obejmować diagnozę i identyfikację potrzeb oraz opracowanie i wdrożenie planu wsparcia w zakresie doradztwa w szkole lub placówce systemu oświaty prowadzącej kształcenie zawodowe. Plan wsparcia ma na celu podniesienie jakości i dostępności doradztwa edukacyjno-zawodowego na poziomie lokalnym. Plan wsparcia może zakładać realizację w danej szkole lub placówce objętej zewnętrznym doradztwem edukacyjno-zawodowym różnorodnych form podnoszenia jakości i dostępności doradztwa edukacyjno-zawodowego, w tym targ</w:t>
            </w:r>
            <w:r>
              <w:rPr>
                <w:rFonts w:ascii="Arial" w:hAnsi="Arial" w:cs="Arial"/>
                <w:sz w:val="24"/>
                <w:szCs w:val="24"/>
              </w:rPr>
              <w:t>ów</w:t>
            </w:r>
            <w:r w:rsidRPr="00DC189E">
              <w:rPr>
                <w:rFonts w:ascii="Arial" w:hAnsi="Arial" w:cs="Arial"/>
                <w:sz w:val="24"/>
                <w:szCs w:val="24"/>
              </w:rPr>
              <w:t xml:space="preserve"> pracy, festiwal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Pr="00DC189E">
              <w:rPr>
                <w:rFonts w:ascii="Arial" w:hAnsi="Arial" w:cs="Arial"/>
                <w:sz w:val="24"/>
                <w:szCs w:val="24"/>
              </w:rPr>
              <w:t xml:space="preserve"> zawodów, działalnoś</w:t>
            </w:r>
            <w:r>
              <w:rPr>
                <w:rFonts w:ascii="Arial" w:hAnsi="Arial" w:cs="Arial"/>
                <w:sz w:val="24"/>
                <w:szCs w:val="24"/>
              </w:rPr>
              <w:t>ci</w:t>
            </w:r>
            <w:r w:rsidRPr="00DC189E">
              <w:rPr>
                <w:rFonts w:ascii="Arial" w:hAnsi="Arial" w:cs="Arial"/>
                <w:sz w:val="24"/>
                <w:szCs w:val="24"/>
              </w:rPr>
              <w:t xml:space="preserve"> sieci szkolnych doradców zawodowych, targ</w:t>
            </w:r>
            <w:r>
              <w:rPr>
                <w:rFonts w:ascii="Arial" w:hAnsi="Arial" w:cs="Arial"/>
                <w:sz w:val="24"/>
                <w:szCs w:val="24"/>
              </w:rPr>
              <w:t>ów</w:t>
            </w:r>
            <w:r w:rsidRPr="00DC189E">
              <w:rPr>
                <w:rFonts w:ascii="Arial" w:hAnsi="Arial" w:cs="Arial"/>
                <w:sz w:val="24"/>
                <w:szCs w:val="24"/>
              </w:rPr>
              <w:t xml:space="preserve"> edukacyjn</w:t>
            </w:r>
            <w:r>
              <w:rPr>
                <w:rFonts w:ascii="Arial" w:hAnsi="Arial" w:cs="Arial"/>
                <w:sz w:val="24"/>
                <w:szCs w:val="24"/>
              </w:rPr>
              <w:t>ych</w:t>
            </w:r>
            <w:r w:rsidRPr="00DC189E">
              <w:rPr>
                <w:rFonts w:ascii="Arial" w:hAnsi="Arial" w:cs="Arial"/>
                <w:sz w:val="24"/>
                <w:szCs w:val="24"/>
              </w:rPr>
              <w:t>, konkurs</w:t>
            </w:r>
            <w:r>
              <w:rPr>
                <w:rFonts w:ascii="Arial" w:hAnsi="Arial" w:cs="Arial"/>
                <w:sz w:val="24"/>
                <w:szCs w:val="24"/>
              </w:rPr>
              <w:t>ów</w:t>
            </w:r>
            <w:r w:rsidRPr="00DC189E">
              <w:rPr>
                <w:rFonts w:ascii="Arial" w:hAnsi="Arial" w:cs="Arial"/>
                <w:sz w:val="24"/>
                <w:szCs w:val="24"/>
              </w:rPr>
              <w:t xml:space="preserve"> itp. Realizacja zewnętrznego wsparcia wymaga zaangażowania kadry </w:t>
            </w:r>
            <w:r>
              <w:rPr>
                <w:rFonts w:ascii="Arial" w:hAnsi="Arial" w:cs="Arial"/>
                <w:sz w:val="24"/>
                <w:szCs w:val="24"/>
              </w:rPr>
              <w:t xml:space="preserve">posiadającej odpowiednie kompetencje lub kwalifikacje w zakresie doradztwa zawodowego, np. </w:t>
            </w:r>
            <w:r w:rsidRPr="00DC189E">
              <w:rPr>
                <w:rFonts w:ascii="Arial" w:hAnsi="Arial" w:cs="Arial"/>
                <w:sz w:val="24"/>
                <w:szCs w:val="24"/>
              </w:rPr>
              <w:t>zatrudnionej w poradni psychologiczno-pedagogicznej, placówce doskonalenia nauczycieli, bibliotece pedagogicznej, centrum kształcenia zawodowego lub centrum kształcenia ustawicznego (dot</w:t>
            </w:r>
            <w:r>
              <w:rPr>
                <w:rFonts w:ascii="Arial" w:hAnsi="Arial" w:cs="Arial"/>
                <w:sz w:val="24"/>
                <w:szCs w:val="24"/>
              </w:rPr>
              <w:t>yczy</w:t>
            </w:r>
            <w:r w:rsidRPr="00DC189E">
              <w:rPr>
                <w:rFonts w:ascii="Arial" w:hAnsi="Arial" w:cs="Arial"/>
                <w:sz w:val="24"/>
                <w:szCs w:val="24"/>
              </w:rPr>
              <w:t xml:space="preserve"> typ</w:t>
            </w:r>
            <w:r>
              <w:rPr>
                <w:rFonts w:ascii="Arial" w:hAnsi="Arial" w:cs="Arial"/>
                <w:sz w:val="24"/>
                <w:szCs w:val="24"/>
              </w:rPr>
              <w:t>u projektu</w:t>
            </w:r>
            <w:r w:rsidRPr="00DC189E">
              <w:rPr>
                <w:rFonts w:ascii="Arial" w:hAnsi="Arial" w:cs="Arial"/>
                <w:sz w:val="24"/>
                <w:szCs w:val="24"/>
              </w:rPr>
              <w:t xml:space="preserve"> 3c).</w:t>
            </w:r>
          </w:p>
          <w:p w14:paraId="6D2E4712" w14:textId="77777777" w:rsidR="00496FEF" w:rsidRDefault="00496FEF" w:rsidP="00BB7A0D">
            <w:pPr>
              <w:pStyle w:val="Default"/>
              <w:numPr>
                <w:ilvl w:val="0"/>
                <w:numId w:val="49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Tworzenie materiałów (w tym e-materiałów), aplikacji lub narzędzi informatycznych nie powiela już istniejących i planowanych do stworzenia na poziomie krajowym materiałów, aplikacji lub narzędzi; dodatkowo wypracowane e-materiały spełniają aktualne na dzień ogłoszenia naboru standardy techniczne Zintegrowanej Platformy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Edukacyjnej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>
              <w:rPr>
                <w:rFonts w:ascii="Arial" w:hAnsi="Arial" w:cs="Arial"/>
                <w:sz w:val="24"/>
                <w:szCs w:val="24"/>
              </w:rPr>
              <w:t>, aby były możliwe do opublikowania na tej platformie (dotyczy typów projektów 1-4).</w:t>
            </w:r>
          </w:p>
          <w:p w14:paraId="23697B6C" w14:textId="77777777" w:rsidR="00496FEF" w:rsidRDefault="00496FEF" w:rsidP="00BB7A0D">
            <w:pPr>
              <w:pStyle w:val="Default"/>
              <w:numPr>
                <w:ilvl w:val="0"/>
                <w:numId w:val="49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D0452">
              <w:rPr>
                <w:rFonts w:ascii="Arial" w:hAnsi="Arial" w:cs="Arial"/>
                <w:sz w:val="24"/>
                <w:szCs w:val="24"/>
              </w:rPr>
              <w:t>Wsparcie kompetencji cyfrowych wymaga stosowania standardu kompetencji cyfrowych na podstawie aktualnej na dzień ogłoszenia naboru wersji Europejskich Ram Kompetencji Cyfrowych (DigComp)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>
              <w:rPr>
                <w:rFonts w:ascii="Arial" w:hAnsi="Arial" w:cs="Arial"/>
                <w:sz w:val="24"/>
                <w:szCs w:val="24"/>
              </w:rPr>
              <w:t xml:space="preserve"> (dotyczy typów projektów 1c, 2c).</w:t>
            </w:r>
          </w:p>
          <w:p w14:paraId="20B097B5" w14:textId="77777777" w:rsidR="00496FEF" w:rsidRDefault="00496FEF" w:rsidP="00BB7A0D">
            <w:pPr>
              <w:pStyle w:val="Default"/>
              <w:numPr>
                <w:ilvl w:val="0"/>
                <w:numId w:val="49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Wsparcie w zakresie cyfryzacji szkoły lub placówki prowadzącej kształcenie zawodowe jest poprzedzone samooceną wykonaną przez tę szkołę lub placówkę, jej kadrę i uczniów lub słuchaczy przy wykorzystaniu narzędzia SELFIE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>
              <w:rPr>
                <w:rFonts w:ascii="Arial" w:hAnsi="Arial" w:cs="Arial"/>
                <w:sz w:val="24"/>
                <w:szCs w:val="24"/>
              </w:rPr>
              <w:t xml:space="preserve"> (dotyczy typu projektu 3a);</w:t>
            </w:r>
          </w:p>
          <w:p w14:paraId="31B8BA72" w14:textId="77777777" w:rsidR="00496FEF" w:rsidRDefault="00496FEF" w:rsidP="00BB7A0D">
            <w:pPr>
              <w:pStyle w:val="Default"/>
              <w:numPr>
                <w:ilvl w:val="0"/>
                <w:numId w:val="49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Zakup sprzętu nie stanowi jedynego lub głównego celu projektu, wynika bezpośrednio ze zdiagnozowanych potrzeb i jest niezbędny do osiągnięcia celu projektu (dotyczy typów projektów 1-4).</w:t>
            </w:r>
          </w:p>
          <w:p w14:paraId="16D56A07" w14:textId="77777777" w:rsidR="00496FEF" w:rsidRPr="00820796" w:rsidRDefault="00496FEF" w:rsidP="00BB7A0D">
            <w:pPr>
              <w:pStyle w:val="Default"/>
              <w:numPr>
                <w:ilvl w:val="0"/>
                <w:numId w:val="49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Wsparcie ogólnodostępnych szkół lub placówek w zakresie edukacji włączającej koncentruje się na uczniach lub słuchaczach z niepełnosprawnościami lub niedostosowanych społecznie (potwierdzone odpowiednim orzeczeniem) i zapewnieniu im pełnego dostępu do edukacji ogólnodostępnej, z właściwym wsparciem w ogólnodostępnej szkole lub placówce w zakresie specjalnych potrzeb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psychofizycznych, a przedsięwzięcia stosują zasady projektowania uniwersalnego w nauczaniu (dotyczy typów projektów 1d, 2f).</w:t>
            </w:r>
          </w:p>
          <w:p w14:paraId="0F1ECBCF" w14:textId="77777777" w:rsidR="00496FEF" w:rsidRPr="00820796" w:rsidRDefault="00496FEF" w:rsidP="00BB7A0D">
            <w:p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Komitet Monitorujący dopuszcza doprecyzowanie zakresu kryterium na potrzeby danego postępowania w Regulaminie wyboru projektów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wdrożeniowej, oraz przepisami prawa krajowego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p w14:paraId="057F2F61" w14:textId="77777777" w:rsidR="00496FEF" w:rsidRPr="003B1556" w:rsidRDefault="00496FEF" w:rsidP="00BB7A0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49" w:type="pct"/>
            <w:shd w:val="clear" w:color="auto" w:fill="auto"/>
          </w:tcPr>
          <w:p w14:paraId="7B49552E" w14:textId="77777777" w:rsidR="00496FEF" w:rsidRPr="003B1556" w:rsidRDefault="00496FEF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negocjacji/nie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/ nie dotyczy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40DB70A7" w14:textId="77777777" w:rsidR="00496FEF" w:rsidRPr="003B1556" w:rsidRDefault="00496FEF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sz w:val="24"/>
                <w:szCs w:val="24"/>
              </w:rPr>
              <w:t>w Regulaminie wyboru projektów.</w:t>
            </w:r>
          </w:p>
        </w:tc>
      </w:tr>
      <w:tr w:rsidR="00496FEF" w:rsidRPr="003B1556" w14:paraId="42350056" w14:textId="77777777" w:rsidTr="00BB7A0D">
        <w:tc>
          <w:tcPr>
            <w:tcW w:w="299" w:type="pct"/>
            <w:shd w:val="clear" w:color="auto" w:fill="auto"/>
          </w:tcPr>
          <w:p w14:paraId="12C4D7EE" w14:textId="77777777" w:rsidR="00496FEF" w:rsidRPr="003B1556" w:rsidRDefault="00496FEF" w:rsidP="00BB7A0D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80" w:type="pct"/>
            <w:shd w:val="clear" w:color="auto" w:fill="auto"/>
          </w:tcPr>
          <w:p w14:paraId="249C89CC" w14:textId="77777777" w:rsidR="00496FEF" w:rsidRPr="003B1556" w:rsidRDefault="00496FEF" w:rsidP="00BB7A0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Projekt zakłada realizację wsparcia prowadzącego do nabycia kompetencji lub uzyskania kwalifikacji</w:t>
            </w:r>
          </w:p>
          <w:p w14:paraId="245F23C3" w14:textId="77777777" w:rsidR="00496FEF" w:rsidRPr="003B1556" w:rsidRDefault="00496FEF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872" w:type="pct"/>
            <w:shd w:val="clear" w:color="auto" w:fill="auto"/>
          </w:tcPr>
          <w:p w14:paraId="70EBC2B5" w14:textId="77777777" w:rsidR="00496FEF" w:rsidRPr="003B1556" w:rsidRDefault="00496FEF" w:rsidP="00BB7A0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 kryterium sprawdzimy, czy projekt zakłada realizację wsparcia prowadzącego do nabycia kompetencji lub uzyskania kwalifikacji</w:t>
            </w:r>
            <w:r>
              <w:rPr>
                <w:rFonts w:ascii="Arial" w:hAnsi="Arial" w:cs="Arial"/>
                <w:sz w:val="24"/>
                <w:szCs w:val="24"/>
              </w:rPr>
              <w:t>. Realizacja wsparcia musi być zgodna z załącznikiem nr 2 do Wytycznych dotyczących monitorowania postępu rzeczowego realizacji programów na lata 2021-2027.</w:t>
            </w:r>
          </w:p>
          <w:p w14:paraId="6218E4BC" w14:textId="77777777" w:rsidR="00496FEF" w:rsidRPr="003B1556" w:rsidRDefault="00496FEF" w:rsidP="00BB7A0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 ramach projektu mogą wystąpić formy wsparcia, które nie będą oceniane zgodnie z przedmiotowym kryterium ze względu na specyfikę zaplanowanej formy, w tym np. wizyta studyjna, wyjazd edukacyjny, spotkanie z pracodawcami, wykład itp.</w:t>
            </w:r>
          </w:p>
          <w:p w14:paraId="11912454" w14:textId="77777777" w:rsidR="00496FEF" w:rsidRPr="003B1556" w:rsidRDefault="00496FEF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Komitet Monitorujący dopuszcza doprecyzowanie zakresu kryterium na potrzeby danego postępowania w Regulaminie wyboru projektów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wdrożeniowej, oraz przepisami prawa krajowego</w:t>
            </w:r>
            <w:r w:rsidRPr="003B155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637031E" w14:textId="77777777" w:rsidR="00496FEF" w:rsidRPr="003B1556" w:rsidRDefault="00496FEF" w:rsidP="00BB7A0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projektu. </w:t>
            </w:r>
          </w:p>
        </w:tc>
        <w:tc>
          <w:tcPr>
            <w:tcW w:w="949" w:type="pct"/>
            <w:shd w:val="clear" w:color="auto" w:fill="auto"/>
          </w:tcPr>
          <w:p w14:paraId="077F45A2" w14:textId="77777777" w:rsidR="00496FEF" w:rsidRPr="003B1556" w:rsidRDefault="00496FEF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 xml:space="preserve">Tak/do negocjacji/nie 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46D05AB7" w14:textId="77777777" w:rsidR="00496FEF" w:rsidRPr="003B1556" w:rsidRDefault="00496FEF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sz w:val="24"/>
                <w:szCs w:val="24"/>
              </w:rPr>
              <w:t>w Regulaminie wyboru projektów.</w:t>
            </w:r>
          </w:p>
        </w:tc>
      </w:tr>
      <w:tr w:rsidR="00496FEF" w:rsidRPr="003B1556" w14:paraId="385DBF82" w14:textId="77777777" w:rsidTr="00BB7A0D">
        <w:tc>
          <w:tcPr>
            <w:tcW w:w="299" w:type="pct"/>
            <w:shd w:val="clear" w:color="auto" w:fill="auto"/>
          </w:tcPr>
          <w:p w14:paraId="065AC5A0" w14:textId="77777777" w:rsidR="00496FEF" w:rsidRPr="003B1556" w:rsidRDefault="00496FEF" w:rsidP="00BB7A0D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80" w:type="pct"/>
            <w:shd w:val="clear" w:color="auto" w:fill="auto"/>
          </w:tcPr>
          <w:p w14:paraId="635C518E" w14:textId="77777777" w:rsidR="00496FEF" w:rsidRPr="003B1556" w:rsidRDefault="00496FEF" w:rsidP="00BB7A0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Projekt zakłada</w:t>
            </w: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realizację wsparcia dla przedstawicieli kadry</w:t>
            </w:r>
          </w:p>
          <w:p w14:paraId="67B1AAE5" w14:textId="77777777" w:rsidR="00496FEF" w:rsidRPr="003B1556" w:rsidRDefault="00496FEF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872" w:type="pct"/>
            <w:shd w:val="clear" w:color="auto" w:fill="auto"/>
          </w:tcPr>
          <w:p w14:paraId="25F60C21" w14:textId="0BA754B6" w:rsidR="00496FEF" w:rsidRDefault="00496FEF" w:rsidP="00BB7A0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kryterium sprawdzimy, czy wnioskodawca planuje realizację wsparcia dla co najmniej 20% przedstawicieli kadry merytorycznej ze szkół lub placówek prowadzących kształcenie zawodowe objętych projektem (wg stanu raportowanego do Systemu Informacji Oświatowej na dzień 30 września 2024 r.). </w:t>
            </w:r>
            <w:r w:rsidRPr="00450795">
              <w:rPr>
                <w:rFonts w:ascii="Arial" w:hAnsi="Arial" w:cs="Arial"/>
                <w:sz w:val="24"/>
                <w:szCs w:val="24"/>
              </w:rPr>
              <w:t>Spełnienie wymogu jest weryfikowane na poziomie projektu, a nie na poziomie danej szkoły lub placówki prowadzącej kształcenie zawodowe.</w:t>
            </w:r>
          </w:p>
          <w:p w14:paraId="790838C7" w14:textId="77777777" w:rsidR="00496FEF" w:rsidRDefault="00496FEF" w:rsidP="00BB7A0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Szkoły lub placówki objęte projektem na potrzeby kryterium to szkoły lub placówki:</w:t>
            </w:r>
          </w:p>
          <w:p w14:paraId="4B7720E7" w14:textId="77777777" w:rsidR="00496FEF" w:rsidRDefault="00496FEF" w:rsidP="00BB7A0D">
            <w:pPr>
              <w:pStyle w:val="Default"/>
              <w:numPr>
                <w:ilvl w:val="0"/>
                <w:numId w:val="57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które są obejmowane bezpośrednim wsparciem w projekcie (np. w postaci poprawy jakości warunków kształcenia) lub </w:t>
            </w:r>
          </w:p>
          <w:p w14:paraId="34362C70" w14:textId="77777777" w:rsidR="00496FEF" w:rsidRPr="00820796" w:rsidRDefault="00496FEF" w:rsidP="00BB7A0D">
            <w:pPr>
              <w:pStyle w:val="Default"/>
              <w:numPr>
                <w:ilvl w:val="0"/>
                <w:numId w:val="57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których uczniowie lub słuchacze są obejmowani wsparciem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w projekcie (np. w postaci udziału w zajęciach). </w:t>
            </w:r>
          </w:p>
          <w:p w14:paraId="2B7F9805" w14:textId="4D1A2A92" w:rsidR="00496FEF" w:rsidRDefault="00496FEF" w:rsidP="00BB7A0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Wnioskodawca jest zobowiązany wskazać liczbę przedstawicieli kadry merytorycznej zatrudnionych w ww. szkołach lub placówkach (wg stanu na dzień 30 września 2024 r.) oraz liczbę przedstawicieli kadry merytorycznej obejmowanych wsparciem w projekcie lub w inny sposób przedstawić metodologię wyliczenia powyższego odsetka.</w:t>
            </w:r>
          </w:p>
          <w:p w14:paraId="32B4F3ED" w14:textId="77777777" w:rsidR="00496FEF" w:rsidRDefault="00496FEF" w:rsidP="00BB7A0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szczególnie uzasadnionych przypadkach Instytucja Zarządzająca może wyrazić zgodę, w trakcie realizacji projektu na wniosek beneficjenta, na zmianę zakładanej do osiągnięcia wartości ww. odsetka.</w:t>
            </w:r>
          </w:p>
          <w:p w14:paraId="5A9224D2" w14:textId="77777777" w:rsidR="00496FEF" w:rsidRDefault="00496FEF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Komitet Monitorujący dopuszcza doprecyzowanie zakresu kryterium na potrzeby danego postępowania w Regulaminie wyboru projektów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, w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zakresie zgodności z wytycznymi, o których mowa w ustawie wdrożeniowej, oraz przepisami prawa krajowego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CB525A1" w14:textId="4EC7177B" w:rsidR="00496FEF" w:rsidRPr="003B1556" w:rsidRDefault="00496FEF" w:rsidP="00BB7A0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49" w:type="pct"/>
            <w:shd w:val="clear" w:color="auto" w:fill="auto"/>
          </w:tcPr>
          <w:p w14:paraId="7C71919D" w14:textId="77777777" w:rsidR="00496FEF" w:rsidRPr="003B1556" w:rsidRDefault="00496FEF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nie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1D5DF3C6" w14:textId="77777777" w:rsidR="00496FEF" w:rsidRPr="003B1556" w:rsidRDefault="00496FEF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sz w:val="24"/>
                <w:szCs w:val="24"/>
              </w:rPr>
              <w:t>w Regulaminie wyboru projektów.</w:t>
            </w:r>
          </w:p>
        </w:tc>
      </w:tr>
      <w:tr w:rsidR="00496FEF" w:rsidRPr="003B1556" w14:paraId="1FC5EB00" w14:textId="77777777" w:rsidTr="00BB7A0D">
        <w:tc>
          <w:tcPr>
            <w:tcW w:w="299" w:type="pct"/>
            <w:shd w:val="clear" w:color="auto" w:fill="auto"/>
          </w:tcPr>
          <w:p w14:paraId="7F88AA20" w14:textId="77777777" w:rsidR="00496FEF" w:rsidRPr="003B1556" w:rsidRDefault="00496FEF" w:rsidP="00BB7A0D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C.9</w:t>
            </w:r>
          </w:p>
        </w:tc>
        <w:tc>
          <w:tcPr>
            <w:tcW w:w="880" w:type="pct"/>
            <w:shd w:val="clear" w:color="auto" w:fill="auto"/>
          </w:tcPr>
          <w:p w14:paraId="38F38DE7" w14:textId="77777777" w:rsidR="00496FEF" w:rsidRDefault="00496FEF" w:rsidP="00BB7A0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Projekt zakłada obligatoryjną realizację staży uczniowskich i ich rozliczenie wyłącznie w oparciu o stawkę jednostkową</w:t>
            </w:r>
          </w:p>
        </w:tc>
        <w:tc>
          <w:tcPr>
            <w:tcW w:w="2872" w:type="pct"/>
            <w:shd w:val="clear" w:color="auto" w:fill="auto"/>
          </w:tcPr>
          <w:p w14:paraId="7297AF8E" w14:textId="46DC986F" w:rsidR="00496FEF" w:rsidRDefault="00496FEF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 kryterium sprawdzimy, czy</w:t>
            </w:r>
            <w:r w:rsidRPr="00EB2FC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wnioskodawca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planuje </w:t>
            </w:r>
            <w:r w:rsidRPr="00EB2FC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projekcie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 że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4036D638" w14:textId="77777777" w:rsidR="00496FEF" w:rsidRDefault="00496FEF" w:rsidP="00BB7A0D">
            <w:pPr>
              <w:pStyle w:val="Akapitzlist"/>
              <w:numPr>
                <w:ilvl w:val="0"/>
                <w:numId w:val="5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staże uczniowskie są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realizowan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dla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uczniów 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branżowych szkół I stopnia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niebędących młodocianymi pracownikami </w:t>
            </w:r>
            <w:r w:rsidRPr="00DC18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lub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uczniów techników;</w:t>
            </w:r>
          </w:p>
          <w:p w14:paraId="12C4F119" w14:textId="77777777" w:rsidR="00496FEF" w:rsidRPr="00EB2FC0" w:rsidRDefault="00496FEF" w:rsidP="00BB7A0D">
            <w:pPr>
              <w:pStyle w:val="Akapitzlist"/>
              <w:numPr>
                <w:ilvl w:val="0"/>
                <w:numId w:val="5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B2FC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staż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e</w:t>
            </w:r>
            <w:r w:rsidRPr="00EB2FC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uczniowsk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ie są realizowane</w:t>
            </w:r>
            <w:r w:rsidRPr="00EB2FC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dla co najmniej 25% uczniów biorących udział w projekcie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(w</w:t>
            </w:r>
            <w:r>
              <w:rPr>
                <w:rFonts w:ascii="Arial" w:hAnsi="Arial" w:cs="Arial"/>
                <w:sz w:val="24"/>
                <w:szCs w:val="24"/>
              </w:rPr>
              <w:t xml:space="preserve"> szczególnie uzasadnionych przypadkach Instytucja Zarządzająca może wyrazić zgodę, w trakcie realizacji projektu na wniosek beneficjenta, na zmianę zakładanej do osiągnięcia wartości ww. odsetka)</w:t>
            </w:r>
            <w:r w:rsidRPr="00EB2FC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;</w:t>
            </w:r>
          </w:p>
          <w:p w14:paraId="2861FBE3" w14:textId="77777777" w:rsidR="00496FEF" w:rsidRDefault="00496FEF" w:rsidP="00BB7A0D">
            <w:pPr>
              <w:pStyle w:val="Akapitzlist"/>
              <w:numPr>
                <w:ilvl w:val="0"/>
                <w:numId w:val="5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646AA">
              <w:rPr>
                <w:rFonts w:ascii="Arial" w:hAnsi="Arial" w:cs="Arial"/>
                <w:sz w:val="24"/>
                <w:szCs w:val="24"/>
              </w:rPr>
              <w:t>s</w:t>
            </w:r>
            <w:r w:rsidRPr="006646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taż uczniowski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jest</w:t>
            </w:r>
            <w:r w:rsidRPr="006646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rozliczany wyłącznie w oparciu o stawkę jednostkową i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trwa</w:t>
            </w:r>
            <w:r w:rsidRPr="006646A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co najwyżej 160 godzin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;</w:t>
            </w:r>
          </w:p>
          <w:p w14:paraId="520908F5" w14:textId="26F97FE5" w:rsidR="00496FEF" w:rsidRDefault="00496FEF" w:rsidP="00BB7A0D">
            <w:pPr>
              <w:pStyle w:val="Akapitzlist"/>
              <w:numPr>
                <w:ilvl w:val="0"/>
                <w:numId w:val="5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stawka jednostkowa dotyczy prowadzenia jednej godziny stażu dla jednego ucznia i wynosi 24,84 zł (do 30 czerwca 2023 r.) lub 25,61 zł (od 1 lipca 2023 r. do 31 grudnia 2023 r.) lub 30,18 zł (od 1 stycznia 2024 r. do 30 czerwca 2024 r.) lub 30,62 zł (od 1 lipca 2024 r.</w:t>
            </w:r>
            <w:ins w:id="7" w:author="Michał Banasiak" w:date="2025-01-10T12:24:00Z" w16du:dateUtc="2025-01-10T11:24:00Z">
              <w:r w:rsidR="0052424C"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t xml:space="preserve"> do 31 grudnia 2024 r.</w:t>
              </w:r>
            </w:ins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) </w:t>
            </w:r>
            <w:ins w:id="8" w:author="Michał Banasiak" w:date="2025-01-10T12:24:00Z" w16du:dateUtc="2025-01-10T11:24:00Z">
              <w:r w:rsidR="0052424C"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t xml:space="preserve">lub 33,23 zł (od 1 stycznia 2025 </w:t>
              </w:r>
              <w:commentRangeStart w:id="9"/>
              <w:r w:rsidR="0052424C"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t>r</w:t>
              </w:r>
              <w:commentRangeEnd w:id="9"/>
              <w:r w:rsidR="004E466A">
                <w:rPr>
                  <w:rStyle w:val="Odwoaniedokomentarza"/>
                  <w:rFonts w:ascii="Calibri" w:eastAsia="Calibri" w:hAnsi="Calibri" w:cs="Times New Roman"/>
                </w:rPr>
                <w:commentReference w:id="9"/>
              </w:r>
              <w:r w:rsidR="0052424C">
                <w:rPr>
                  <w:rFonts w:ascii="Arial" w:eastAsia="Times New Roman" w:hAnsi="Arial" w:cs="Arial"/>
                  <w:sz w:val="24"/>
                  <w:szCs w:val="24"/>
                  <w:lang w:eastAsia="pl-PL"/>
                </w:rPr>
                <w:t xml:space="preserve">.) </w:t>
              </w:r>
            </w:ins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(stawka może podlegać indeksacji w projekcie na zasadach określonych w umowie o dofinansowanie projektu);</w:t>
            </w:r>
          </w:p>
          <w:p w14:paraId="3FA98282" w14:textId="77777777" w:rsidR="00496FEF" w:rsidRPr="00E375AE" w:rsidRDefault="00496FEF" w:rsidP="00BB7A0D">
            <w:pPr>
              <w:pStyle w:val="Akapitzlist"/>
              <w:numPr>
                <w:ilvl w:val="0"/>
                <w:numId w:val="5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podmiot przyjmujący na staż uczniowski zapewnia uczniowi stanowisko pracy, które </w:t>
            </w: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powinno być przygotowane w momencie rozpoczęcia stażu;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przed rozpoczęciem stażu uczniowskiego, z wykorzystaniem urządzeń, sprzętu i narzędzi, uczniów zaznajamia się z zasadami i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metodami pracy zapewniającymi bezpieczeństwo i higienę pracy przy wykonywaniu czynności na danym stanowisku;</w:t>
            </w:r>
          </w:p>
          <w:p w14:paraId="65009775" w14:textId="77777777" w:rsidR="00496FEF" w:rsidRPr="00E375AE" w:rsidRDefault="00496FEF" w:rsidP="00BB7A0D">
            <w:pPr>
              <w:pStyle w:val="Akapitzlist"/>
              <w:numPr>
                <w:ilvl w:val="0"/>
                <w:numId w:val="5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</w:t>
            </w: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tawka jednostkowa obejmuje wszystkie niezbędne koszty związane z organizacją i prowadzeniem stażu uczniowskiego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 tj. koszty</w:t>
            </w: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</w:p>
          <w:p w14:paraId="62BF425D" w14:textId="77777777" w:rsidR="00496FEF" w:rsidRPr="00E375AE" w:rsidRDefault="00496FEF" w:rsidP="00BB7A0D">
            <w:pPr>
              <w:pStyle w:val="Akapitzlist"/>
              <w:numPr>
                <w:ilvl w:val="0"/>
                <w:numId w:val="53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świadczenia pieniężnego (wraz z należnymi pochodnymi – o ile są wymagane zgodnie z przepisami krajowymi) dla ucznia odbywającego staż uczniowski (stypendium) w wysokości 80% minimalnej stawki godzinowej za pracę; </w:t>
            </w:r>
          </w:p>
          <w:p w14:paraId="5E61C1F9" w14:textId="77777777" w:rsidR="00496FEF" w:rsidRPr="00E375AE" w:rsidRDefault="00496FEF" w:rsidP="00BB7A0D">
            <w:pPr>
              <w:pStyle w:val="Akapitzlist"/>
              <w:numPr>
                <w:ilvl w:val="0"/>
                <w:numId w:val="53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zakupu niezbędnych materiałów i narzędzi zużywalnych niezbędnych uczniowi do odbycia stażu uczniowskiego;</w:t>
            </w:r>
          </w:p>
          <w:p w14:paraId="675B65A4" w14:textId="77777777" w:rsidR="00496FEF" w:rsidRPr="00E375AE" w:rsidRDefault="00496FEF" w:rsidP="00BB7A0D">
            <w:pPr>
              <w:pStyle w:val="Akapitzlist"/>
              <w:numPr>
                <w:ilvl w:val="0"/>
                <w:numId w:val="53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szkolenia BHP przed rozpoczęciem stażu uczniowskiego;</w:t>
            </w:r>
          </w:p>
          <w:p w14:paraId="38572BE8" w14:textId="77777777" w:rsidR="00496FEF" w:rsidRPr="00E375AE" w:rsidRDefault="00496FEF" w:rsidP="00BB7A0D">
            <w:pPr>
              <w:pStyle w:val="Akapitzlist"/>
              <w:numPr>
                <w:ilvl w:val="0"/>
                <w:numId w:val="53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badań lekarskich przed rozpoczęciem stażu uczniowskiego (o ile są wymagane);</w:t>
            </w:r>
          </w:p>
          <w:p w14:paraId="033C2945" w14:textId="77777777" w:rsidR="00496FEF" w:rsidRPr="00E375AE" w:rsidRDefault="00496FEF" w:rsidP="00BB7A0D">
            <w:pPr>
              <w:pStyle w:val="Akapitzlist"/>
              <w:numPr>
                <w:ilvl w:val="0"/>
                <w:numId w:val="53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wynagrodzenia opiekuna stażysty podczas odbywania stażu uczniowskiego;</w:t>
            </w:r>
          </w:p>
          <w:p w14:paraId="3607E235" w14:textId="77777777" w:rsidR="00496FEF" w:rsidRPr="00E375AE" w:rsidRDefault="00496FEF" w:rsidP="00BB7A0D">
            <w:pPr>
              <w:pStyle w:val="Akapitzlist"/>
              <w:numPr>
                <w:ilvl w:val="0"/>
                <w:numId w:val="53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wyżywienia podczas stażu uczniowskiego (o ile zasadne);</w:t>
            </w:r>
          </w:p>
          <w:p w14:paraId="677DD030" w14:textId="77777777" w:rsidR="00496FEF" w:rsidRPr="00E375AE" w:rsidRDefault="00496FEF" w:rsidP="00BB7A0D">
            <w:pPr>
              <w:pStyle w:val="Akapitzlist"/>
              <w:numPr>
                <w:ilvl w:val="0"/>
                <w:numId w:val="53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noclegów i opieki nad stażystami w bursie itp. (o ile zasadne);</w:t>
            </w:r>
          </w:p>
          <w:p w14:paraId="60A8B679" w14:textId="77777777" w:rsidR="00496FEF" w:rsidRPr="00E375AE" w:rsidRDefault="00496FEF" w:rsidP="00BB7A0D">
            <w:pPr>
              <w:pStyle w:val="Akapitzlist"/>
              <w:numPr>
                <w:ilvl w:val="0"/>
                <w:numId w:val="53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dojazdów do/z miejsca odbywania stażu uczniowskiego;</w:t>
            </w:r>
          </w:p>
          <w:p w14:paraId="436D3585" w14:textId="77777777" w:rsidR="00496FEF" w:rsidRDefault="00496FEF" w:rsidP="00BB7A0D">
            <w:pPr>
              <w:pStyle w:val="Akapitzlist"/>
              <w:numPr>
                <w:ilvl w:val="0"/>
                <w:numId w:val="53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75A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zakupu dzienniczków i innych materiałów niezbędnych do przeprowadzenia stażu uczniowskiego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;</w:t>
            </w:r>
          </w:p>
          <w:p w14:paraId="4FAB08EE" w14:textId="77777777" w:rsidR="00496FEF" w:rsidRDefault="00496FEF" w:rsidP="00496FEF">
            <w:pPr>
              <w:pStyle w:val="Akapitzlist"/>
              <w:numPr>
                <w:ilvl w:val="0"/>
                <w:numId w:val="53"/>
              </w:numPr>
              <w:spacing w:before="100" w:beforeAutospacing="1" w:after="100" w:afterAutospacing="1" w:line="276" w:lineRule="auto"/>
              <w:ind w:left="714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ubezpieczenia od następstw nieszczęśliwych wypadków uczestników stażu.</w:t>
            </w:r>
          </w:p>
          <w:p w14:paraId="6F827597" w14:textId="77777777" w:rsidR="00496FEF" w:rsidRPr="00820796" w:rsidRDefault="00496FEF" w:rsidP="00BB7A0D">
            <w:pPr>
              <w:pStyle w:val="Akapitzlist"/>
              <w:numPr>
                <w:ilvl w:val="0"/>
                <w:numId w:val="5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rozliczeniu stawki jednostkowej służy wskaźnik produktu „liczba zrealizowanych godzin stażu uczniowskiego” (jednostka miary: osobogodziny); wskaźnik mierzony jest na koniec każdego miesiąca na podstawie list obecności lub wydruków z systemu elektronicznego zawierających informację nt. liczby godzin stażu w każdym dniu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odbywania stażu uczniowskiego i potwierdzających obecność stażysty na stażu uczniowskim u pracodawcy w danym miesiącu.</w:t>
            </w:r>
          </w:p>
          <w:p w14:paraId="65BEB8EC" w14:textId="77777777" w:rsidR="00496FEF" w:rsidRPr="003B1556" w:rsidRDefault="00496FEF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Komitet Monitorujący dopuszcza doprecyzowanie zakresu kryterium na potrzeby danego postępowania w Regulaminie wyboru projektów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wdrożeniowej, oraz przepisami prawa krajowego</w:t>
            </w:r>
            <w:r w:rsidRPr="003B155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DF9B9F9" w14:textId="77777777" w:rsidR="00496FEF" w:rsidRPr="003B1556" w:rsidRDefault="00496FEF" w:rsidP="00BB7A0D">
            <w:pPr>
              <w:pStyle w:val="Defaul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49" w:type="pct"/>
            <w:shd w:val="clear" w:color="auto" w:fill="auto"/>
          </w:tcPr>
          <w:p w14:paraId="106036FD" w14:textId="77777777" w:rsidR="00496FEF" w:rsidRPr="003B1556" w:rsidRDefault="00496FEF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2D93F25F" w14:textId="77777777" w:rsidR="00496FEF" w:rsidRPr="003B1556" w:rsidRDefault="00496FEF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sz w:val="24"/>
                <w:szCs w:val="24"/>
              </w:rPr>
              <w:t>w Regulaminie wyboru projektów.</w:t>
            </w:r>
          </w:p>
        </w:tc>
      </w:tr>
      <w:tr w:rsidR="00496FEF" w:rsidRPr="003B1556" w14:paraId="44F81074" w14:textId="77777777" w:rsidTr="00BB7A0D">
        <w:tc>
          <w:tcPr>
            <w:tcW w:w="299" w:type="pct"/>
            <w:shd w:val="clear" w:color="auto" w:fill="auto"/>
          </w:tcPr>
          <w:p w14:paraId="06D5133B" w14:textId="77777777" w:rsidR="00496FEF" w:rsidRPr="003B1556" w:rsidRDefault="00496FEF" w:rsidP="00BB7A0D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80" w:type="pct"/>
            <w:shd w:val="clear" w:color="auto" w:fill="auto"/>
          </w:tcPr>
          <w:p w14:paraId="374F62B3" w14:textId="77777777" w:rsidR="00496FEF" w:rsidRPr="003B1556" w:rsidRDefault="00496FEF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Projekt zakłada</w:t>
            </w: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realizację wsparcia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dla uczniów</w:t>
            </w: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lub słuchaczy </w:t>
            </w: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uwzględniającego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tematykę związaną ze współczesnymi wyzwaniami edukacyjnymi</w:t>
            </w:r>
          </w:p>
        </w:tc>
        <w:tc>
          <w:tcPr>
            <w:tcW w:w="2872" w:type="pct"/>
            <w:shd w:val="clear" w:color="auto" w:fill="auto"/>
          </w:tcPr>
          <w:p w14:paraId="7B8A4391" w14:textId="77777777" w:rsidR="00496FEF" w:rsidRDefault="00496FEF" w:rsidP="00BB7A0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 kryterium sprawdzimy, czy </w:t>
            </w:r>
            <w:r>
              <w:rPr>
                <w:rFonts w:ascii="Arial" w:hAnsi="Arial" w:cs="Arial"/>
                <w:sz w:val="24"/>
                <w:szCs w:val="24"/>
              </w:rPr>
              <w:t>wnioskodawca planuje realizację wsparcia dla uczniów lub słuchaczy szkół lub placówek prowadzących kształcenie zawodowe w co najmniej trzech ze wskazanych obszarów tematycznych:</w:t>
            </w:r>
          </w:p>
          <w:p w14:paraId="024F0A04" w14:textId="77777777" w:rsidR="00496FEF" w:rsidRDefault="00496FEF" w:rsidP="00BB7A0D">
            <w:pPr>
              <w:pStyle w:val="Default"/>
              <w:numPr>
                <w:ilvl w:val="0"/>
                <w:numId w:val="5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edukacja medialna, w tym selekcja i weryfikacja źródeł informacji oraz identyfikacja tzw. fake news;</w:t>
            </w:r>
          </w:p>
          <w:p w14:paraId="2D3FE424" w14:textId="77777777" w:rsidR="00496FEF" w:rsidRDefault="00496FEF" w:rsidP="00BB7A0D">
            <w:pPr>
              <w:pStyle w:val="Default"/>
              <w:numPr>
                <w:ilvl w:val="0"/>
                <w:numId w:val="5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higiena cyfrowa, w tym w kontekście użytkowania smartfonów;</w:t>
            </w:r>
          </w:p>
          <w:p w14:paraId="072004C3" w14:textId="77777777" w:rsidR="00496FEF" w:rsidRDefault="00496FEF" w:rsidP="00BB7A0D">
            <w:pPr>
              <w:pStyle w:val="Default"/>
              <w:numPr>
                <w:ilvl w:val="0"/>
                <w:numId w:val="5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wiedza o klimacie, w tym możliwości zmiany indywidualnych zachowań w celu ochrony środowiska;</w:t>
            </w:r>
          </w:p>
          <w:p w14:paraId="7263627C" w14:textId="77777777" w:rsidR="00496FEF" w:rsidRDefault="00496FEF" w:rsidP="00BB7A0D">
            <w:pPr>
              <w:pStyle w:val="Default"/>
              <w:numPr>
                <w:ilvl w:val="0"/>
                <w:numId w:val="5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działania prozdrowotne, w tym układanie zbilansowanej diety, zdrowe nawyki i podwyższanie sprawności fizycznej;</w:t>
            </w:r>
          </w:p>
          <w:p w14:paraId="69C63158" w14:textId="77777777" w:rsidR="00496FEF" w:rsidRDefault="00496FEF" w:rsidP="00BB7A0D">
            <w:pPr>
              <w:pStyle w:val="Default"/>
              <w:numPr>
                <w:ilvl w:val="0"/>
                <w:numId w:val="5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przemoc rówieśnicza, w tym radzenie sobie z cyberprzemocą;</w:t>
            </w:r>
          </w:p>
          <w:p w14:paraId="735FF85F" w14:textId="77777777" w:rsidR="00496FEF" w:rsidRPr="006C536A" w:rsidRDefault="00496FEF" w:rsidP="00BB7A0D">
            <w:pPr>
              <w:pStyle w:val="Default"/>
              <w:numPr>
                <w:ilvl w:val="0"/>
                <w:numId w:val="5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kompetencje przekrojowe, w tym praca w zespole (wielokulturowym, wirtualnym), umiejętność dzielenia się wiedzą, myślenie abstrakcyjne, krytyczne czy komputacyjne.</w:t>
            </w:r>
          </w:p>
          <w:p w14:paraId="78555791" w14:textId="77777777" w:rsidR="00496FEF" w:rsidRPr="003B1556" w:rsidRDefault="00496FEF" w:rsidP="00BB7A0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Kryterium nie określa minimalnych wymagań co do form wsparcia czy liczby uczniów lub słuchaczy objętych wsparciem.</w:t>
            </w:r>
          </w:p>
          <w:p w14:paraId="0065AFF0" w14:textId="77777777" w:rsidR="00496FEF" w:rsidRPr="003B1556" w:rsidRDefault="00496FEF" w:rsidP="00BB7A0D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jest weryfikowane w oparciu o wniosek o dofinansowanie projektu. </w:t>
            </w:r>
          </w:p>
        </w:tc>
        <w:tc>
          <w:tcPr>
            <w:tcW w:w="949" w:type="pct"/>
            <w:shd w:val="clear" w:color="auto" w:fill="auto"/>
          </w:tcPr>
          <w:p w14:paraId="581B4CF3" w14:textId="77777777" w:rsidR="00496FEF" w:rsidRPr="003B1556" w:rsidRDefault="00496FEF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Tak/do negocjacji/nie </w:t>
            </w: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53B0E96E" w14:textId="77777777" w:rsidR="00496FEF" w:rsidRPr="003B1556" w:rsidRDefault="00496FEF" w:rsidP="00BB7A0D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sz w:val="24"/>
                <w:szCs w:val="24"/>
              </w:rPr>
              <w:t>w Regulaminie wyboru projektów.</w:t>
            </w:r>
          </w:p>
        </w:tc>
      </w:tr>
    </w:tbl>
    <w:p w14:paraId="3A3B24F8" w14:textId="77777777" w:rsidR="00B4091C" w:rsidRPr="00BB7A0D" w:rsidRDefault="00B4091C" w:rsidP="00BB7A0D"/>
    <w:p w14:paraId="0C4170B0" w14:textId="49CEFF7E" w:rsidR="0078551B" w:rsidRPr="00450795" w:rsidRDefault="0078551B" w:rsidP="00BB7A0D">
      <w:pPr>
        <w:pStyle w:val="Nagwek1"/>
        <w:numPr>
          <w:ilvl w:val="0"/>
          <w:numId w:val="4"/>
        </w:numPr>
        <w:spacing w:before="100" w:beforeAutospacing="1" w:after="100" w:afterAutospacing="1" w:line="276" w:lineRule="auto"/>
        <w:ind w:left="357" w:hanging="357"/>
        <w:rPr>
          <w:rFonts w:ascii="Arial" w:hAnsi="Arial" w:cs="Arial"/>
          <w:b/>
          <w:bCs/>
          <w:sz w:val="24"/>
          <w:szCs w:val="24"/>
        </w:rPr>
      </w:pPr>
      <w:r w:rsidRPr="00BB7A0D">
        <w:rPr>
          <w:rFonts w:ascii="Arial" w:hAnsi="Arial"/>
          <w:b/>
          <w:color w:val="auto"/>
          <w:sz w:val="24"/>
        </w:rPr>
        <w:t>Kryterium negocjacyjne</w:t>
      </w:r>
    </w:p>
    <w:tbl>
      <w:tblPr>
        <w:tblStyle w:val="Tabela-Siatka"/>
        <w:tblW w:w="5000" w:type="pct"/>
        <w:tblLook w:val="0620" w:firstRow="1" w:lastRow="0" w:firstColumn="0" w:lastColumn="0" w:noHBand="1" w:noVBand="1"/>
      </w:tblPr>
      <w:tblGrid>
        <w:gridCol w:w="590"/>
        <w:gridCol w:w="1657"/>
        <w:gridCol w:w="9355"/>
        <w:gridCol w:w="2392"/>
      </w:tblGrid>
      <w:tr w:rsidR="007A2AE8" w:rsidRPr="003B1556" w14:paraId="57A574C4" w14:textId="77777777" w:rsidTr="00AA46A1">
        <w:trPr>
          <w:tblHeader/>
        </w:trPr>
        <w:tc>
          <w:tcPr>
            <w:tcW w:w="201" w:type="pct"/>
            <w:shd w:val="clear" w:color="auto" w:fill="D9D9D9" w:themeFill="background1" w:themeFillShade="D9"/>
          </w:tcPr>
          <w:p w14:paraId="6377CB22" w14:textId="77777777" w:rsidR="007A2AE8" w:rsidRPr="003B1556" w:rsidRDefault="007A2AE8" w:rsidP="00AA46A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557" w:type="pct"/>
            <w:shd w:val="clear" w:color="auto" w:fill="D9D9D9" w:themeFill="background1" w:themeFillShade="D9"/>
          </w:tcPr>
          <w:p w14:paraId="05B8C713" w14:textId="77777777" w:rsidR="007A2AE8" w:rsidRPr="003B1556" w:rsidRDefault="007A2AE8" w:rsidP="00AA46A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3365" w:type="pct"/>
            <w:shd w:val="clear" w:color="auto" w:fill="D9D9D9" w:themeFill="background1" w:themeFillShade="D9"/>
          </w:tcPr>
          <w:p w14:paraId="1CB9D0B6" w14:textId="77777777" w:rsidR="007A2AE8" w:rsidRPr="003B1556" w:rsidRDefault="007A2AE8" w:rsidP="00AA46A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877" w:type="pct"/>
            <w:shd w:val="clear" w:color="auto" w:fill="D9D9D9" w:themeFill="background1" w:themeFillShade="D9"/>
          </w:tcPr>
          <w:p w14:paraId="1F88A16C" w14:textId="77777777" w:rsidR="007A2AE8" w:rsidRPr="003B1556" w:rsidRDefault="007A2AE8" w:rsidP="00AA46A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7A2AE8" w:rsidRPr="003B1556" w14:paraId="6495DECE" w14:textId="77777777" w:rsidTr="00AA46A1">
        <w:tc>
          <w:tcPr>
            <w:tcW w:w="201" w:type="pct"/>
          </w:tcPr>
          <w:p w14:paraId="017D5674" w14:textId="77777777" w:rsidR="007A2AE8" w:rsidRPr="003B1556" w:rsidRDefault="007A2AE8" w:rsidP="00AA46A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</w:t>
            </w:r>
            <w:r w:rsidRPr="003B1556">
              <w:rPr>
                <w:rFonts w:ascii="Arial" w:hAnsi="Arial" w:cs="Arial"/>
                <w:b/>
                <w:bCs/>
                <w:sz w:val="24"/>
                <w:szCs w:val="24"/>
              </w:rPr>
              <w:t>.1</w:t>
            </w:r>
          </w:p>
        </w:tc>
        <w:tc>
          <w:tcPr>
            <w:tcW w:w="557" w:type="pct"/>
          </w:tcPr>
          <w:p w14:paraId="406A4C0D" w14:textId="77777777" w:rsidR="007A2AE8" w:rsidRPr="003B1556" w:rsidRDefault="007A2AE8" w:rsidP="00AA46A1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B1556">
              <w:rPr>
                <w:rFonts w:ascii="Arial" w:hAnsi="Arial" w:cs="Arial"/>
                <w:b/>
                <w:sz w:val="24"/>
                <w:szCs w:val="24"/>
              </w:rPr>
              <w:t>Negocjacje zakończyły się wynikiem pozytywnym</w:t>
            </w:r>
          </w:p>
        </w:tc>
        <w:tc>
          <w:tcPr>
            <w:tcW w:w="3365" w:type="pct"/>
          </w:tcPr>
          <w:p w14:paraId="48F45322" w14:textId="77777777" w:rsidR="007A2AE8" w:rsidRPr="003B1556" w:rsidRDefault="007A2AE8" w:rsidP="00AA46A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 kryterium sprawdzimy, czy negocjacje</w:t>
            </w:r>
            <w:r w:rsidRPr="003B155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4"/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zakończyły się wynikiem pozytywnym.</w:t>
            </w:r>
          </w:p>
          <w:p w14:paraId="60261E6F" w14:textId="77777777" w:rsidR="007A2AE8" w:rsidRPr="003B1556" w:rsidRDefault="007A2AE8" w:rsidP="00AA46A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316A756C" w14:textId="77777777" w:rsidR="007A2AE8" w:rsidRPr="003B1556" w:rsidRDefault="007A2AE8" w:rsidP="00AA46A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Zakończenie negocjacji z wynikiem pozytywnym oznacza, że:</w:t>
            </w:r>
          </w:p>
          <w:p w14:paraId="5C2775B1" w14:textId="3F90BF35" w:rsidR="007A2AE8" w:rsidRPr="003B1556" w:rsidRDefault="007A2AE8" w:rsidP="00AA46A1">
            <w:pPr>
              <w:pStyle w:val="Akapitzlist"/>
              <w:numPr>
                <w:ilvl w:val="0"/>
                <w:numId w:val="2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wnioskodawca wprowadził do wniosku o dofinansowanie projektu uzupełnienia lub poprawki wynikające z warunków negocjacyjnych</w:t>
            </w:r>
            <w:r w:rsidR="002829DC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0DAEFC0" w14:textId="70DAC978" w:rsidR="007A2AE8" w:rsidRPr="003B1556" w:rsidRDefault="007A2AE8" w:rsidP="00AA46A1">
            <w:pPr>
              <w:pStyle w:val="Akapitzlist"/>
              <w:numPr>
                <w:ilvl w:val="0"/>
                <w:numId w:val="2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wnioskodawca przedstawił informacje i wyjaśnienia wynikające z warunków negocjacyjnych </w:t>
            </w:r>
            <w:r w:rsidR="006A38C0">
              <w:rPr>
                <w:rFonts w:ascii="Arial" w:hAnsi="Arial" w:cs="Arial"/>
                <w:sz w:val="24"/>
                <w:szCs w:val="24"/>
              </w:rPr>
              <w:t>i</w:t>
            </w:r>
            <w:r w:rsidR="006A38C0" w:rsidRPr="003B155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B1556">
              <w:rPr>
                <w:rFonts w:ascii="Arial" w:hAnsi="Arial" w:cs="Arial"/>
                <w:sz w:val="24"/>
                <w:szCs w:val="24"/>
              </w:rPr>
              <w:t>przekazane informacje i wyjaśnienia zostały zaakceptowane przez K</w:t>
            </w:r>
            <w:r>
              <w:rPr>
                <w:rFonts w:ascii="Arial" w:hAnsi="Arial" w:cs="Arial"/>
                <w:sz w:val="24"/>
                <w:szCs w:val="24"/>
              </w:rPr>
              <w:t>omisję Oceny Projektów;</w:t>
            </w:r>
          </w:p>
          <w:p w14:paraId="1A2C7A89" w14:textId="146FF8C8" w:rsidR="007A2AE8" w:rsidRPr="003B1556" w:rsidRDefault="007A2AE8" w:rsidP="00AA46A1">
            <w:pPr>
              <w:pStyle w:val="Akapitzlist"/>
              <w:numPr>
                <w:ilvl w:val="0"/>
                <w:numId w:val="2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wnioskodawca nie wprowadził we wniosku o dofinansowanie projektu zmian innych niż wynikające z warunków negocjacyjnych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7658EE5" w14:textId="77777777" w:rsidR="007A2AE8" w:rsidRPr="003B1556" w:rsidRDefault="007A2AE8" w:rsidP="00AA46A1">
            <w:pPr>
              <w:pStyle w:val="Akapitzlist"/>
              <w:numPr>
                <w:ilvl w:val="0"/>
                <w:numId w:val="2"/>
              </w:numPr>
              <w:spacing w:line="276" w:lineRule="auto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lastRenderedPageBreak/>
              <w:t>wnioskodawca podjął</w:t>
            </w:r>
            <w:r w:rsidRPr="003B155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5"/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negocjacje w terminie wyznaczonym przez Instytucję </w:t>
            </w:r>
            <w:r>
              <w:rPr>
                <w:rFonts w:ascii="Arial" w:hAnsi="Arial" w:cs="Arial"/>
                <w:sz w:val="24"/>
                <w:szCs w:val="24"/>
              </w:rPr>
              <w:t>Zarządzającą</w:t>
            </w:r>
            <w:r w:rsidRPr="003B1556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E27B8B6" w14:textId="77777777" w:rsidR="007A2AE8" w:rsidRPr="003B1556" w:rsidRDefault="007A2AE8" w:rsidP="00AA46A1">
            <w:pPr>
              <w:pStyle w:val="Akapitzlist"/>
              <w:numPr>
                <w:ilvl w:val="0"/>
                <w:numId w:val="2"/>
              </w:numPr>
              <w:spacing w:line="276" w:lineRule="auto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wnioskodawca złożył poprawiony w wyniku negocjacji wniosek o dofinansowanie projektu w terminie wyznaczonym przez Instytucję </w:t>
            </w:r>
            <w:r>
              <w:rPr>
                <w:rFonts w:ascii="Arial" w:hAnsi="Arial" w:cs="Arial"/>
                <w:sz w:val="24"/>
                <w:szCs w:val="24"/>
              </w:rPr>
              <w:t>Zarządzającą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64E60FEE" w14:textId="77777777" w:rsidR="007A2AE8" w:rsidRPr="003B1556" w:rsidRDefault="007A2AE8" w:rsidP="00AA46A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68FE1A4A" w14:textId="77777777" w:rsidR="007A2AE8" w:rsidRPr="003B1556" w:rsidRDefault="007A2AE8" w:rsidP="00AA46A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Zakończenie negocjacji z wynikiem negatywnym oznacza, że:</w:t>
            </w:r>
          </w:p>
          <w:p w14:paraId="77437A3F" w14:textId="77777777" w:rsidR="007A2AE8" w:rsidRPr="003B1556" w:rsidRDefault="007A2AE8" w:rsidP="00AA46A1">
            <w:pPr>
              <w:pStyle w:val="Akapitzlist"/>
              <w:numPr>
                <w:ilvl w:val="0"/>
                <w:numId w:val="3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wnioskodawca nie wprowadził do wniosku o dofinansowanie projektu uzupełnień lub poprawek wynikających z warunków negocjacyjnych lub</w:t>
            </w:r>
          </w:p>
          <w:p w14:paraId="72B5BC45" w14:textId="77777777" w:rsidR="007A2AE8" w:rsidRPr="003B1556" w:rsidRDefault="007A2AE8" w:rsidP="00AA46A1">
            <w:pPr>
              <w:pStyle w:val="Akapitzlist"/>
              <w:numPr>
                <w:ilvl w:val="0"/>
                <w:numId w:val="3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wnioskodawca nie przedstawił informacji i wyjaśnień wynikających z warunków negocjacyjnych lub przekazane informacje i wyjaśnienia nie zostały zaakceptowane przez K</w:t>
            </w:r>
            <w:r>
              <w:rPr>
                <w:rFonts w:ascii="Arial" w:hAnsi="Arial" w:cs="Arial"/>
                <w:sz w:val="24"/>
                <w:szCs w:val="24"/>
              </w:rPr>
              <w:t>omisję Oceny Projektów</w:t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410486CC" w14:textId="77777777" w:rsidR="007A2AE8" w:rsidRPr="003B1556" w:rsidRDefault="007A2AE8" w:rsidP="00AA46A1">
            <w:pPr>
              <w:pStyle w:val="Akapitzlist"/>
              <w:numPr>
                <w:ilvl w:val="0"/>
                <w:numId w:val="3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wnioskodawca wprowadził we wniosku o dofinansowanie projektu zmiany inne niż wynikające z warunków negocjacyjnych lub</w:t>
            </w:r>
          </w:p>
          <w:p w14:paraId="65B410F4" w14:textId="26A7D19F" w:rsidR="007A2AE8" w:rsidRPr="003B1556" w:rsidRDefault="007A2AE8" w:rsidP="00AA46A1">
            <w:pPr>
              <w:pStyle w:val="Akapitzlist"/>
              <w:numPr>
                <w:ilvl w:val="0"/>
                <w:numId w:val="3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wnioskodawca nie podjął negocjacji w terminie wyznaczonym przez Instytucję </w:t>
            </w:r>
            <w:r>
              <w:rPr>
                <w:rFonts w:ascii="Arial" w:hAnsi="Arial" w:cs="Arial"/>
                <w:sz w:val="24"/>
                <w:szCs w:val="24"/>
              </w:rPr>
              <w:t>Zarządzającą lub</w:t>
            </w:r>
          </w:p>
          <w:p w14:paraId="47FB6078" w14:textId="77777777" w:rsidR="007A2AE8" w:rsidRDefault="007A2AE8" w:rsidP="00AA46A1">
            <w:pPr>
              <w:pStyle w:val="Akapitzlist"/>
              <w:numPr>
                <w:ilvl w:val="0"/>
                <w:numId w:val="3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 xml:space="preserve">wnioskodawca nie złożył poprawionego w wyniku negocjacji wniosku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3B1556">
              <w:rPr>
                <w:rFonts w:ascii="Arial" w:hAnsi="Arial" w:cs="Arial"/>
                <w:sz w:val="24"/>
                <w:szCs w:val="24"/>
              </w:rPr>
              <w:t xml:space="preserve">o dofinansowanie projektu w terminie wyznaczonym przez </w:t>
            </w:r>
            <w:r>
              <w:rPr>
                <w:rFonts w:ascii="Arial" w:hAnsi="Arial" w:cs="Arial"/>
                <w:sz w:val="24"/>
                <w:szCs w:val="24"/>
              </w:rPr>
              <w:t>Instytucję Zarządzającą</w:t>
            </w:r>
            <w:r w:rsidRPr="003B155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1B0B0CA" w14:textId="77777777" w:rsidR="007A2AE8" w:rsidRPr="00DC189E" w:rsidRDefault="007A2AE8" w:rsidP="00AA46A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427AFD04" w14:textId="185139B0" w:rsidR="007A2AE8" w:rsidRPr="003B1556" w:rsidRDefault="002829DC" w:rsidP="00AA46A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37F91">
              <w:rPr>
                <w:rFonts w:ascii="Arial" w:hAnsi="Arial" w:cs="Arial"/>
                <w:sz w:val="24"/>
                <w:szCs w:val="24"/>
              </w:rPr>
              <w:t>Jako warunki negocjacyjne są też rozumiane ustalenia zawarte w ostatecznym stanowisku negocjacyjnym lub w protokole z negocjacji ustnych.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A2AE8" w:rsidRPr="003B1556">
              <w:rPr>
                <w:rFonts w:ascii="Arial" w:hAnsi="Arial" w:cs="Arial"/>
                <w:sz w:val="24"/>
                <w:szCs w:val="24"/>
              </w:rPr>
              <w:t xml:space="preserve">Warunki negocjacyjne, o których mowa w kryterium, mogą objąć dodatkowe ustalenia podjęte już w toku negocjacji. Dodatkowe ustalenia nie mogą dotyczyć istotnej modyfikacji </w:t>
            </w:r>
            <w:r w:rsidR="007A2AE8" w:rsidRPr="003B1556">
              <w:rPr>
                <w:rFonts w:ascii="Arial" w:hAnsi="Arial" w:cs="Arial"/>
                <w:sz w:val="24"/>
                <w:szCs w:val="24"/>
              </w:rPr>
              <w:lastRenderedPageBreak/>
              <w:t xml:space="preserve">projektu i zmiany jego podstawowych założeń (w szczególności </w:t>
            </w:r>
            <w:r w:rsidR="007A2AE8">
              <w:rPr>
                <w:rFonts w:ascii="Arial" w:hAnsi="Arial" w:cs="Arial"/>
                <w:sz w:val="24"/>
                <w:szCs w:val="24"/>
              </w:rPr>
              <w:br/>
            </w:r>
            <w:r w:rsidR="007A2AE8" w:rsidRPr="003B1556">
              <w:rPr>
                <w:rFonts w:ascii="Arial" w:hAnsi="Arial" w:cs="Arial"/>
                <w:sz w:val="24"/>
                <w:szCs w:val="24"/>
              </w:rPr>
              <w:t>w zakresie partnerstwa, obszaru realizacji i kluczowych działań).</w:t>
            </w:r>
          </w:p>
          <w:p w14:paraId="03494ECF" w14:textId="77777777" w:rsidR="007A2AE8" w:rsidRPr="003B1556" w:rsidRDefault="007A2AE8" w:rsidP="00AA46A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2E611233" w14:textId="77777777" w:rsidR="007A2AE8" w:rsidRPr="003B1556" w:rsidRDefault="007A2AE8" w:rsidP="00AA46A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B1556">
              <w:rPr>
                <w:rFonts w:ascii="Arial" w:hAnsi="Arial" w:cs="Arial"/>
                <w:sz w:val="24"/>
                <w:szCs w:val="24"/>
              </w:rPr>
              <w:t>Kryterium weryfikowane po przeprowadzeniu procesu negocjacji w oparciu o wniosek o dofinansowanie projektu i ustalenia dokonane podczas negocjacji.</w:t>
            </w:r>
          </w:p>
        </w:tc>
        <w:tc>
          <w:tcPr>
            <w:tcW w:w="877" w:type="pct"/>
          </w:tcPr>
          <w:p w14:paraId="5D03EE71" w14:textId="77777777" w:rsidR="007A2AE8" w:rsidRPr="003B1556" w:rsidRDefault="007A2AE8" w:rsidP="00AA46A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7ADF5391" w14:textId="77777777" w:rsidR="007A2AE8" w:rsidRPr="003B1556" w:rsidRDefault="007A2AE8" w:rsidP="00AA46A1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556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</w:tr>
    </w:tbl>
    <w:p w14:paraId="28473941" w14:textId="77777777" w:rsidR="0078551B" w:rsidRPr="00450795" w:rsidRDefault="0078551B" w:rsidP="00BB7A0D">
      <w:pPr>
        <w:spacing w:before="100" w:beforeAutospacing="1"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</w:p>
    <w:sectPr w:rsidR="0078551B" w:rsidRPr="00450795" w:rsidSect="00BB7A0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417" w:right="1417" w:bottom="993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9" w:author="Michał Banasiak" w:date="2025-01-10T12:24:00Z" w:initials="MB">
    <w:p w14:paraId="16D9DEF7" w14:textId="266F2F54" w:rsidR="004E466A" w:rsidRDefault="004E466A">
      <w:pPr>
        <w:pStyle w:val="Tekstkomentarza"/>
      </w:pPr>
      <w:r>
        <w:rPr>
          <w:rStyle w:val="Odwoaniedokomentarza"/>
        </w:rPr>
        <w:annotationRef/>
      </w:r>
      <w:r w:rsidR="002B5D5B" w:rsidRPr="002B5D5B">
        <w:t>Stanowisko Grupy ds. EFS+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16D9DEF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A3CF1EC" w16cex:dateUtc="2025-01-10T11:2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6D9DEF7" w16cid:durableId="1A3CF1E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F008BD" w14:textId="77777777" w:rsidR="00F15D6C" w:rsidRDefault="00F15D6C" w:rsidP="00590C41">
      <w:pPr>
        <w:spacing w:after="0" w:line="240" w:lineRule="auto"/>
      </w:pPr>
      <w:r>
        <w:separator/>
      </w:r>
    </w:p>
    <w:p w14:paraId="3C8C0B49" w14:textId="77777777" w:rsidR="00F15D6C" w:rsidRDefault="00F15D6C"/>
  </w:endnote>
  <w:endnote w:type="continuationSeparator" w:id="0">
    <w:p w14:paraId="1A9E44D3" w14:textId="77777777" w:rsidR="00F15D6C" w:rsidRDefault="00F15D6C" w:rsidP="00590C41">
      <w:pPr>
        <w:spacing w:after="0" w:line="240" w:lineRule="auto"/>
      </w:pPr>
      <w:r>
        <w:continuationSeparator/>
      </w:r>
    </w:p>
    <w:p w14:paraId="44C31929" w14:textId="77777777" w:rsidR="00F15D6C" w:rsidRDefault="00F15D6C"/>
  </w:endnote>
  <w:endnote w:type="continuationNotice" w:id="1">
    <w:p w14:paraId="6FF6CA03" w14:textId="77777777" w:rsidR="00F15D6C" w:rsidRDefault="00F15D6C">
      <w:pPr>
        <w:spacing w:after="0" w:line="240" w:lineRule="auto"/>
      </w:pPr>
    </w:p>
    <w:p w14:paraId="69B0B5BF" w14:textId="77777777" w:rsidR="00F15D6C" w:rsidRDefault="00F15D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7D3B24" w14:textId="77777777" w:rsidR="000A1B36" w:rsidRDefault="000A1B3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54081361"/>
      <w:docPartObj>
        <w:docPartGallery w:val="Page Numbers (Bottom of Page)"/>
        <w:docPartUnique/>
      </w:docPartObj>
    </w:sdtPr>
    <w:sdtEndPr/>
    <w:sdtContent>
      <w:p w14:paraId="7CDA0E55" w14:textId="4EC1A136" w:rsidR="003E381C" w:rsidRDefault="003E381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3297DE4" w14:textId="622B281B" w:rsidR="003E381C" w:rsidRDefault="003E381C" w:rsidP="00BB7A0D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C63C50" w14:textId="4634A260" w:rsidR="00541676" w:rsidRDefault="00541676" w:rsidP="00BB7A0D">
    <w:pPr>
      <w:pStyle w:val="Stopka"/>
      <w:jc w:val="center"/>
    </w:pPr>
    <w:r>
      <w:rPr>
        <w:noProof/>
      </w:rPr>
      <w:drawing>
        <wp:inline distT="0" distB="0" distL="0" distR="0" wp14:anchorId="6C461058" wp14:editId="10730668">
          <wp:extent cx="6962775" cy="857250"/>
          <wp:effectExtent l="0" t="0" r="9525" b="0"/>
          <wp:docPr id="2063123672" name="Obraz 2063123672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7260581" name="Obraz 697260581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9AA61A" w14:textId="77777777" w:rsidR="00F15D6C" w:rsidRDefault="00F15D6C" w:rsidP="00BB7A0D">
      <w:pPr>
        <w:spacing w:after="0" w:line="240" w:lineRule="auto"/>
      </w:pPr>
      <w:r>
        <w:separator/>
      </w:r>
    </w:p>
  </w:footnote>
  <w:footnote w:type="continuationSeparator" w:id="0">
    <w:p w14:paraId="51A170CA" w14:textId="77777777" w:rsidR="00F15D6C" w:rsidRDefault="00F15D6C" w:rsidP="00590C41">
      <w:pPr>
        <w:spacing w:after="0" w:line="240" w:lineRule="auto"/>
      </w:pPr>
      <w:r>
        <w:continuationSeparator/>
      </w:r>
    </w:p>
    <w:p w14:paraId="3970CC73" w14:textId="77777777" w:rsidR="00F15D6C" w:rsidRDefault="00F15D6C"/>
  </w:footnote>
  <w:footnote w:type="continuationNotice" w:id="1">
    <w:p w14:paraId="00BE07AD" w14:textId="77777777" w:rsidR="00F15D6C" w:rsidRDefault="00F15D6C">
      <w:pPr>
        <w:spacing w:after="0" w:line="240" w:lineRule="auto"/>
      </w:pPr>
    </w:p>
    <w:p w14:paraId="15393837" w14:textId="77777777" w:rsidR="00F15D6C" w:rsidRDefault="00F15D6C"/>
  </w:footnote>
  <w:footnote w:id="2">
    <w:p w14:paraId="645ACA42" w14:textId="77777777" w:rsidR="00E50ED4" w:rsidRPr="00541676" w:rsidRDefault="00E50ED4" w:rsidP="00BB7A0D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41676">
        <w:rPr>
          <w:rFonts w:ascii="Arial" w:hAnsi="Arial" w:cs="Arial"/>
          <w:sz w:val="24"/>
          <w:szCs w:val="24"/>
          <w:vertAlign w:val="superscript"/>
        </w:rPr>
        <w:footnoteRef/>
      </w:r>
      <w:r w:rsidRPr="00541676">
        <w:rPr>
          <w:rFonts w:ascii="Arial" w:hAnsi="Arial" w:cs="Arial"/>
          <w:sz w:val="24"/>
          <w:szCs w:val="24"/>
        </w:rPr>
        <w:t xml:space="preserve"> W każdym kryterium nie wyklucza się wykorzystania w ocenie spełniania kryterium informacji dotyczących wnioskodawcy lub projektu pozyskanych w inny sposób.</w:t>
      </w:r>
    </w:p>
  </w:footnote>
  <w:footnote w:id="3">
    <w:p w14:paraId="0A0E255D" w14:textId="77777777" w:rsidR="00E50ED4" w:rsidRPr="00BB7A0D" w:rsidRDefault="00E50ED4" w:rsidP="00BB7A0D">
      <w:pPr>
        <w:pStyle w:val="Tekstprzypisudolnego"/>
        <w:spacing w:before="100" w:beforeAutospacing="1" w:after="100" w:afterAutospacing="1"/>
        <w:rPr>
          <w:rFonts w:ascii="Arial" w:hAnsi="Arial"/>
          <w:sz w:val="24"/>
        </w:rPr>
      </w:pPr>
      <w:r w:rsidRPr="00541676">
        <w:rPr>
          <w:rFonts w:ascii="Arial" w:hAnsi="Arial" w:cs="Arial"/>
          <w:sz w:val="24"/>
          <w:szCs w:val="24"/>
          <w:vertAlign w:val="superscript"/>
        </w:rPr>
        <w:footnoteRef/>
      </w:r>
      <w:r w:rsidRPr="00541676">
        <w:rPr>
          <w:rFonts w:ascii="Arial" w:hAnsi="Arial" w:cs="Arial"/>
          <w:sz w:val="24"/>
          <w:szCs w:val="24"/>
        </w:rPr>
        <w:t xml:space="preserve"> Rozporządzenie Parlamentu Europejskiego i Rady (UE) nr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z 30.06.2021) (dalej: Rozporządzenie 2021/1060).</w:t>
      </w:r>
    </w:p>
  </w:footnote>
  <w:footnote w:id="4">
    <w:p w14:paraId="5BBC1D07" w14:textId="77777777" w:rsidR="00E50ED4" w:rsidRPr="00BB7A0D" w:rsidRDefault="00E50ED4" w:rsidP="00BB7A0D">
      <w:pPr>
        <w:pStyle w:val="Tekstprzypisudolnego"/>
        <w:spacing w:before="100" w:beforeAutospacing="1" w:after="100" w:afterAutospacing="1"/>
        <w:rPr>
          <w:rFonts w:ascii="Arial" w:hAnsi="Arial"/>
          <w:sz w:val="24"/>
        </w:rPr>
      </w:pPr>
      <w:r w:rsidRPr="0054167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B7A0D">
        <w:rPr>
          <w:rFonts w:ascii="Arial" w:hAnsi="Arial"/>
          <w:sz w:val="24"/>
        </w:rPr>
        <w:t xml:space="preserve"> </w:t>
      </w:r>
      <w:r w:rsidRPr="00541676">
        <w:rPr>
          <w:rFonts w:ascii="Arial" w:hAnsi="Arial" w:cs="Arial"/>
          <w:color w:val="000000"/>
          <w:sz w:val="24"/>
          <w:szCs w:val="24"/>
        </w:rPr>
        <w:t>W każdym kryterium przez „wnioskodawcę” rozumiemy też partnera/partnerów, chyba że kryterium stanowi inaczej.</w:t>
      </w:r>
    </w:p>
  </w:footnote>
  <w:footnote w:id="5">
    <w:p w14:paraId="3B789367" w14:textId="74689AB2" w:rsidR="007A7CE5" w:rsidRDefault="007A7CE5" w:rsidP="007A7CE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6">
    <w:p w14:paraId="078B194C" w14:textId="6FBDCE7A" w:rsidR="00496FEF" w:rsidRPr="00233CEC" w:rsidRDefault="00496FEF" w:rsidP="00221518">
      <w:pPr>
        <w:pStyle w:val="Tekstprzypisudolnego"/>
        <w:spacing w:before="100" w:beforeAutospacing="1" w:after="100" w:afterAutospacing="1"/>
        <w:rPr>
          <w:rFonts w:ascii="Arial" w:hAnsi="Arial" w:cs="Arial"/>
        </w:rPr>
      </w:pPr>
      <w:r w:rsidRPr="004011A3">
        <w:rPr>
          <w:rStyle w:val="Odwoanieprzypisudolnego"/>
          <w:rFonts w:ascii="Arial" w:hAnsi="Arial" w:cs="Arial"/>
          <w:sz w:val="24"/>
          <w:szCs w:val="24"/>
        </w:rPr>
        <w:footnoteRef/>
      </w:r>
      <w:r w:rsidRPr="004011A3">
        <w:rPr>
          <w:rFonts w:ascii="Arial" w:hAnsi="Arial" w:cs="Arial"/>
          <w:sz w:val="24"/>
          <w:szCs w:val="24"/>
        </w:rPr>
        <w:t xml:space="preserve"> </w:t>
      </w:r>
      <w:bookmarkStart w:id="6" w:name="_Hlk130966638"/>
      <w:r>
        <w:rPr>
          <w:rFonts w:ascii="Arial" w:hAnsi="Arial" w:cs="Arial"/>
          <w:sz w:val="24"/>
          <w:szCs w:val="24"/>
        </w:rPr>
        <w:t>Wartość dofinansowania UE powinna zostać przeliczona zgodnie z kursem euro wskazanym w Regulaminie wyboru projektów.</w:t>
      </w:r>
      <w:bookmarkEnd w:id="6"/>
    </w:p>
  </w:footnote>
  <w:footnote w:id="7">
    <w:p w14:paraId="7E563BE4" w14:textId="298729A3" w:rsidR="00496FEF" w:rsidRPr="003B1556" w:rsidRDefault="00496FEF" w:rsidP="00221518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BF6B10">
        <w:rPr>
          <w:rFonts w:ascii="Arial" w:hAnsi="Arial" w:cs="Arial"/>
          <w:sz w:val="24"/>
          <w:szCs w:val="24"/>
          <w:vertAlign w:val="superscript"/>
        </w:rPr>
        <w:footnoteRef/>
      </w:r>
      <w:r w:rsidRPr="003B1556">
        <w:rPr>
          <w:rFonts w:ascii="Arial" w:hAnsi="Arial" w:cs="Arial"/>
          <w:sz w:val="24"/>
          <w:szCs w:val="24"/>
        </w:rPr>
        <w:t xml:space="preserve"> I</w:t>
      </w:r>
      <w:r>
        <w:rPr>
          <w:rFonts w:ascii="Arial" w:hAnsi="Arial" w:cs="Arial"/>
          <w:sz w:val="24"/>
          <w:szCs w:val="24"/>
        </w:rPr>
        <w:t xml:space="preserve">nstytucja Zarządzająca </w:t>
      </w:r>
      <w:r w:rsidRPr="003B1556">
        <w:rPr>
          <w:rFonts w:ascii="Arial" w:hAnsi="Arial" w:cs="Arial"/>
          <w:sz w:val="24"/>
          <w:szCs w:val="24"/>
        </w:rPr>
        <w:t xml:space="preserve">dopuszcza możliwość zaakceptowania innych niż przyjęte w fiszkach projektowych wartości wskaźników w przypadku wyjaśnienia przez wnioskodawcę obiektywnych przyczyn powstałych rozbieżności. Jeżeli wartości wskaźników podane we wniosku o dofinansowanie projektu </w:t>
      </w:r>
      <w:r>
        <w:rPr>
          <w:rFonts w:ascii="Arial" w:hAnsi="Arial" w:cs="Arial"/>
          <w:sz w:val="24"/>
          <w:szCs w:val="24"/>
        </w:rPr>
        <w:t>są mniejsze</w:t>
      </w:r>
      <w:r w:rsidRPr="003B1556">
        <w:rPr>
          <w:rFonts w:ascii="Arial" w:hAnsi="Arial" w:cs="Arial"/>
          <w:sz w:val="24"/>
          <w:szCs w:val="24"/>
        </w:rPr>
        <w:t xml:space="preserve"> od wartości wskaźników założonych w fiszce projektowej, konieczne jest opisanie i uzasadnienie wprowadzonych zmian we wniosku o dofinansowanie projektu.</w:t>
      </w:r>
    </w:p>
  </w:footnote>
  <w:footnote w:id="8">
    <w:p w14:paraId="305D401A" w14:textId="77777777" w:rsidR="00496FEF" w:rsidRPr="00AE417A" w:rsidRDefault="00496FEF" w:rsidP="00221518">
      <w:pPr>
        <w:spacing w:before="100" w:beforeAutospacing="1" w:after="100" w:afterAutospacing="1"/>
      </w:pPr>
      <w:r w:rsidRPr="00367FB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67FBE">
        <w:rPr>
          <w:rFonts w:ascii="Arial" w:hAnsi="Arial" w:cs="Arial"/>
          <w:sz w:val="24"/>
          <w:szCs w:val="24"/>
        </w:rPr>
        <w:t xml:space="preserve"> </w:t>
      </w:r>
      <w:r w:rsidRPr="00367FBE">
        <w:rPr>
          <w:rFonts w:ascii="Arial" w:hAnsi="Arial" w:cs="Arial"/>
          <w:sz w:val="24"/>
          <w:szCs w:val="24"/>
          <w:lang w:val="x-none" w:eastAsia="x-none"/>
        </w:rPr>
        <w:t>Przed podpisaniem umowy o dofinansowanie projektu Instytucja Zarządzająca zweryfikuje czy strategia IIT dla OPPT została pozytywnie zaopiniowana prz</w:t>
      </w:r>
      <w:r w:rsidRPr="00367FBE">
        <w:rPr>
          <w:rFonts w:ascii="Arial" w:hAnsi="Arial" w:cs="Arial"/>
          <w:sz w:val="24"/>
          <w:szCs w:val="24"/>
          <w:lang w:eastAsia="x-none"/>
        </w:rPr>
        <w:t>ez</w:t>
      </w:r>
      <w:r w:rsidRPr="00367FBE">
        <w:rPr>
          <w:rFonts w:ascii="Arial" w:hAnsi="Arial" w:cs="Arial"/>
          <w:sz w:val="24"/>
          <w:szCs w:val="24"/>
          <w:lang w:val="x-none" w:eastAsia="x-none"/>
        </w:rPr>
        <w:t xml:space="preserve"> Instytucję Zarządzającą.</w:t>
      </w:r>
    </w:p>
  </w:footnote>
  <w:footnote w:id="9">
    <w:p w14:paraId="7B9C16C4" w14:textId="77777777" w:rsidR="00496FEF" w:rsidRDefault="00496FEF" w:rsidP="00496FEF">
      <w:pPr>
        <w:pStyle w:val="Tekstprzypisudolnego"/>
        <w:spacing w:before="100" w:beforeAutospacing="1" w:after="100" w:afterAutospacing="1"/>
      </w:pPr>
      <w:r w:rsidRPr="00C80F1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80F19">
        <w:rPr>
          <w:rFonts w:ascii="Arial" w:hAnsi="Arial" w:cs="Arial"/>
          <w:sz w:val="24"/>
          <w:szCs w:val="24"/>
        </w:rPr>
        <w:t xml:space="preserve"> W przypadku zmiany SzOP w późniejszym terminie przy ocenie lub potwierdzaniu spełniania kryterium w związku z art. 62 ustawy wdrożeniowej</w:t>
      </w:r>
      <w:r w:rsidRPr="00541676">
        <w:rPr>
          <w:rFonts w:ascii="Arial" w:hAnsi="Arial" w:cs="Arial"/>
          <w:sz w:val="24"/>
          <w:szCs w:val="24"/>
        </w:rPr>
        <w:t xml:space="preserve"> mogą mieć zastosowanie zapisy korzystniejsze dla wnioskodawcy. Decyzja w tym zakresie podejmowana będzie przez Instytucję Zarządzającą na wniosek beneficjenta.</w:t>
      </w:r>
    </w:p>
  </w:footnote>
  <w:footnote w:id="10">
    <w:p w14:paraId="2E225B3C" w14:textId="79FE1879" w:rsidR="00496FEF" w:rsidRPr="003B1556" w:rsidRDefault="00496FEF" w:rsidP="00221518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B155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B1556">
        <w:rPr>
          <w:rFonts w:ascii="Arial" w:hAnsi="Arial" w:cs="Arial"/>
          <w:sz w:val="24"/>
          <w:szCs w:val="24"/>
        </w:rPr>
        <w:t xml:space="preserve"> Ustawa z dnia 23 kwietnia 1964 r. - Kodeks cywilny (Dz. U. z 202</w:t>
      </w:r>
      <w:r>
        <w:rPr>
          <w:rFonts w:ascii="Arial" w:hAnsi="Arial" w:cs="Arial"/>
          <w:sz w:val="24"/>
          <w:szCs w:val="24"/>
        </w:rPr>
        <w:t>4</w:t>
      </w:r>
      <w:r w:rsidRPr="003B1556">
        <w:rPr>
          <w:rFonts w:ascii="Arial" w:hAnsi="Arial" w:cs="Arial"/>
          <w:sz w:val="24"/>
          <w:szCs w:val="24"/>
        </w:rPr>
        <w:t xml:space="preserve"> r. poz. 1</w:t>
      </w:r>
      <w:r>
        <w:rPr>
          <w:rFonts w:ascii="Arial" w:hAnsi="Arial" w:cs="Arial"/>
          <w:sz w:val="24"/>
          <w:szCs w:val="24"/>
        </w:rPr>
        <w:t>061</w:t>
      </w:r>
      <w:r w:rsidRPr="003B1556">
        <w:rPr>
          <w:rFonts w:ascii="Arial" w:hAnsi="Arial" w:cs="Arial"/>
          <w:sz w:val="24"/>
          <w:szCs w:val="24"/>
        </w:rPr>
        <w:t xml:space="preserve"> z późn. zm.).  </w:t>
      </w:r>
    </w:p>
  </w:footnote>
  <w:footnote w:id="11">
    <w:p w14:paraId="7712D45A" w14:textId="77777777" w:rsidR="00496FEF" w:rsidRPr="00510A7B" w:rsidRDefault="00496FEF" w:rsidP="00221518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10A7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10A7B">
        <w:rPr>
          <w:rFonts w:ascii="Arial" w:hAnsi="Arial" w:cs="Arial"/>
          <w:sz w:val="24"/>
          <w:szCs w:val="24"/>
        </w:rPr>
        <w:t xml:space="preserve"> </w:t>
      </w:r>
      <w:hyperlink r:id="rId1" w:history="1">
        <w:r w:rsidRPr="0067047D">
          <w:rPr>
            <w:rStyle w:val="Hipercze"/>
            <w:rFonts w:ascii="Arial" w:hAnsi="Arial" w:cs="Arial"/>
            <w:sz w:val="24"/>
            <w:szCs w:val="24"/>
          </w:rPr>
          <w:t>https://zpe.gov.pl/a/standardy-techniczne/DpbQtmDTi</w:t>
        </w:r>
      </w:hyperlink>
      <w:r w:rsidRPr="00510A7B">
        <w:rPr>
          <w:rFonts w:ascii="Arial" w:hAnsi="Arial" w:cs="Arial"/>
          <w:sz w:val="24"/>
          <w:szCs w:val="24"/>
        </w:rPr>
        <w:t>.</w:t>
      </w:r>
    </w:p>
  </w:footnote>
  <w:footnote w:id="12">
    <w:p w14:paraId="28696C72" w14:textId="77777777" w:rsidR="00496FEF" w:rsidRPr="00BB7A0D" w:rsidRDefault="00496FEF" w:rsidP="00221518">
      <w:pPr>
        <w:pStyle w:val="Tekstprzypisudolnego"/>
        <w:spacing w:before="100" w:beforeAutospacing="1" w:after="100" w:afterAutospacing="1"/>
        <w:rPr>
          <w:rFonts w:ascii="Arial" w:hAnsi="Arial"/>
          <w:sz w:val="24"/>
        </w:rPr>
      </w:pPr>
      <w:r w:rsidRPr="00510A7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10A7B">
        <w:rPr>
          <w:rFonts w:ascii="Arial" w:hAnsi="Arial" w:cs="Arial"/>
          <w:sz w:val="24"/>
          <w:szCs w:val="24"/>
        </w:rPr>
        <w:t xml:space="preserve"> </w:t>
      </w:r>
      <w:hyperlink r:id="rId2" w:history="1">
        <w:r w:rsidRPr="00510A7B">
          <w:rPr>
            <w:rStyle w:val="Hipercze"/>
            <w:rFonts w:ascii="Arial" w:hAnsi="Arial" w:cs="Arial"/>
            <w:sz w:val="24"/>
            <w:szCs w:val="24"/>
          </w:rPr>
          <w:t>https://joint-research-centre.ec.europa.eu/digcomp_en</w:t>
        </w:r>
      </w:hyperlink>
      <w:r w:rsidRPr="00510A7B">
        <w:rPr>
          <w:rFonts w:ascii="Arial" w:hAnsi="Arial" w:cs="Arial"/>
          <w:sz w:val="24"/>
          <w:szCs w:val="24"/>
        </w:rPr>
        <w:t>. W przypadku, gdy na dzień ogłoszenia naboru aktualna wersja ramy nie jest przetłumaczona na język polski, zastosowanie w naborze ma najaktualniejsza przetłumaczona wersja ramy (http://www.digcomp.pl/).</w:t>
      </w:r>
    </w:p>
  </w:footnote>
  <w:footnote w:id="13">
    <w:p w14:paraId="6F720CAE" w14:textId="77777777" w:rsidR="00496FEF" w:rsidRPr="008614BC" w:rsidRDefault="00496FEF" w:rsidP="00221518">
      <w:pPr>
        <w:pStyle w:val="Tekstprzypisudolnego"/>
        <w:spacing w:before="100" w:beforeAutospacing="1" w:after="100" w:afterAutospacing="1"/>
        <w:rPr>
          <w:rFonts w:ascii="Arial" w:hAnsi="Arial" w:cs="Arial"/>
        </w:rPr>
      </w:pPr>
      <w:r w:rsidRPr="008614B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614BC">
        <w:rPr>
          <w:rFonts w:ascii="Arial" w:hAnsi="Arial" w:cs="Arial"/>
          <w:sz w:val="24"/>
          <w:szCs w:val="24"/>
        </w:rPr>
        <w:t xml:space="preserve"> </w:t>
      </w:r>
      <w:hyperlink r:id="rId3" w:history="1">
        <w:r w:rsidRPr="008614BC">
          <w:rPr>
            <w:rStyle w:val="Hipercze"/>
            <w:rFonts w:ascii="Arial" w:hAnsi="Arial" w:cs="Arial"/>
            <w:sz w:val="24"/>
            <w:szCs w:val="24"/>
          </w:rPr>
          <w:t>https://education.ec.europa.eu/pl/selfie</w:t>
        </w:r>
      </w:hyperlink>
      <w:r>
        <w:rPr>
          <w:rFonts w:ascii="Arial" w:hAnsi="Arial" w:cs="Arial"/>
          <w:sz w:val="24"/>
          <w:szCs w:val="24"/>
        </w:rPr>
        <w:t>.</w:t>
      </w:r>
    </w:p>
  </w:footnote>
  <w:footnote w:id="14">
    <w:p w14:paraId="64916BDC" w14:textId="77777777" w:rsidR="007A2AE8" w:rsidRPr="003B1556" w:rsidRDefault="007A2AE8" w:rsidP="00221518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B155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B1556">
        <w:rPr>
          <w:rFonts w:ascii="Arial" w:hAnsi="Arial" w:cs="Arial"/>
          <w:sz w:val="24"/>
          <w:szCs w:val="24"/>
        </w:rPr>
        <w:t xml:space="preserve"> Negocjacje to proces uzyskiwania informacji i wyjaśnień od wnioskodawców lub poprawiania lub uzupełniania projektu w oparciu o uwagi dotyczące spełniania kryteriów wyboru projektów, dla których przewidziano taką możliwość, zgodnie z art. 55 ust. 1 Ustawy wdrożeniowej, zakończony oceną spełnienia zero-jedynkowego kryterium wyboru projektów dotyczącego spełnienia warunków postawionych wnioskodawcy przez oceniających, przewodniczącego K</w:t>
      </w:r>
      <w:r>
        <w:rPr>
          <w:rFonts w:ascii="Arial" w:hAnsi="Arial" w:cs="Arial"/>
          <w:sz w:val="24"/>
          <w:szCs w:val="24"/>
        </w:rPr>
        <w:t xml:space="preserve">omisji </w:t>
      </w:r>
      <w:r w:rsidRPr="003B1556"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 xml:space="preserve">ceny </w:t>
      </w:r>
      <w:r w:rsidRPr="003B1556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rojektów</w:t>
      </w:r>
      <w:r w:rsidRPr="003B1556">
        <w:rPr>
          <w:rFonts w:ascii="Arial" w:hAnsi="Arial" w:cs="Arial"/>
          <w:sz w:val="24"/>
          <w:szCs w:val="24"/>
        </w:rPr>
        <w:t xml:space="preserve"> lub wynikających z ustaleń podjętych w toku negocjacji.</w:t>
      </w:r>
    </w:p>
  </w:footnote>
  <w:footnote w:id="15">
    <w:p w14:paraId="39E3CDC2" w14:textId="77777777" w:rsidR="007A2AE8" w:rsidRPr="003B1556" w:rsidRDefault="007A2AE8" w:rsidP="00221518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B155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B1556">
        <w:rPr>
          <w:rFonts w:ascii="Arial" w:hAnsi="Arial" w:cs="Arial"/>
          <w:sz w:val="24"/>
          <w:szCs w:val="24"/>
        </w:rPr>
        <w:t xml:space="preserve"> Przez podjęcie negocjacji należy rozumieć przesłanie w wyznaczonym przez </w:t>
      </w:r>
      <w:r>
        <w:rPr>
          <w:rFonts w:ascii="Arial" w:hAnsi="Arial" w:cs="Arial"/>
          <w:sz w:val="24"/>
          <w:szCs w:val="24"/>
        </w:rPr>
        <w:t>Instytucję Zarządzającą</w:t>
      </w:r>
      <w:r w:rsidRPr="003B1556">
        <w:rPr>
          <w:rFonts w:ascii="Arial" w:hAnsi="Arial" w:cs="Arial"/>
          <w:sz w:val="24"/>
          <w:szCs w:val="24"/>
        </w:rPr>
        <w:t xml:space="preserve"> terminie odpowiedzi na stanowisko negocjacyjne.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0A9B2" w14:textId="77777777" w:rsidR="000A1B36" w:rsidRDefault="000A1B3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5BBA2" w14:textId="77777777" w:rsidR="000A1B36" w:rsidRDefault="000A1B3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6D07E0" w14:textId="4555306C" w:rsidR="00996F8B" w:rsidRPr="00BB7A0D" w:rsidRDefault="00B842D2" w:rsidP="00BB7A0D">
    <w:pPr>
      <w:spacing w:before="100" w:beforeAutospacing="1" w:after="100" w:afterAutospacing="1" w:line="276" w:lineRule="auto"/>
      <w:rPr>
        <w:rFonts w:ascii="Arial" w:hAnsi="Arial"/>
        <w:sz w:val="24"/>
      </w:rPr>
    </w:pPr>
    <w:r w:rsidRPr="00BB7A0D">
      <w:rPr>
        <w:rFonts w:ascii="Arial" w:hAnsi="Arial"/>
        <w:sz w:val="24"/>
      </w:rPr>
      <w:t>FUNDUSZE EUROPEJSKIE DLA KUJAW I POMORZA 2021-2027</w:t>
    </w:r>
  </w:p>
  <w:p w14:paraId="562AC989" w14:textId="0EC4C097" w:rsidR="000A1B36" w:rsidRPr="00BB7A0D" w:rsidRDefault="000A1B36" w:rsidP="00BB7A0D">
    <w:pPr>
      <w:spacing w:after="0" w:line="276" w:lineRule="auto"/>
      <w:ind w:left="8496"/>
      <w:rPr>
        <w:rFonts w:ascii="Arial" w:hAnsi="Arial"/>
        <w:sz w:val="24"/>
      </w:rPr>
    </w:pPr>
    <w:r w:rsidRPr="00BB7A0D">
      <w:rPr>
        <w:rFonts w:ascii="Arial" w:hAnsi="Arial"/>
        <w:sz w:val="24"/>
      </w:rPr>
      <w:t xml:space="preserve">Załącznik </w:t>
    </w:r>
    <w:ins w:id="10" w:author="Michał Banasiak" w:date="2025-01-10T12:02:00Z" w16du:dateUtc="2025-01-10T11:02:00Z">
      <w:r w:rsidR="00BB7A0D">
        <w:rPr>
          <w:rFonts w:ascii="Arial" w:hAnsi="Arial"/>
          <w:sz w:val="24"/>
        </w:rPr>
        <w:t xml:space="preserve">nr 1 </w:t>
      </w:r>
    </w:ins>
    <w:r w:rsidRPr="00BB7A0D">
      <w:rPr>
        <w:rFonts w:ascii="Arial" w:hAnsi="Arial"/>
        <w:sz w:val="24"/>
      </w:rPr>
      <w:t xml:space="preserve">do </w:t>
    </w:r>
    <w:del w:id="11" w:author="Michał Banasiak" w:date="2025-01-10T12:02:00Z" w16du:dateUtc="2025-01-10T11:02:00Z">
      <w:r w:rsidRPr="000A1B36" w:rsidDel="00BB7A0D">
        <w:rPr>
          <w:rFonts w:ascii="Arial" w:hAnsi="Arial" w:cs="Arial"/>
          <w:bCs/>
          <w:sz w:val="24"/>
          <w:szCs w:val="24"/>
        </w:rPr>
        <w:delText>uchwały ZW</w:delText>
      </w:r>
    </w:del>
    <w:ins w:id="12" w:author="Michał Banasiak" w:date="2025-01-10T12:02:00Z" w16du:dateUtc="2025-01-10T11:02:00Z">
      <w:r w:rsidR="00BB7A0D">
        <w:rPr>
          <w:rFonts w:ascii="Arial" w:hAnsi="Arial" w:cs="Arial"/>
          <w:bCs/>
          <w:sz w:val="24"/>
          <w:szCs w:val="24"/>
        </w:rPr>
        <w:t>Stanowiska</w:t>
      </w:r>
    </w:ins>
    <w:r w:rsidRPr="00BB7A0D">
      <w:rPr>
        <w:rFonts w:ascii="Arial" w:hAnsi="Arial"/>
        <w:sz w:val="24"/>
      </w:rPr>
      <w:t xml:space="preserve"> nr </w:t>
    </w:r>
    <w:del w:id="13" w:author="Michał Banasiak" w:date="2025-01-10T12:02:00Z" w16du:dateUtc="2025-01-10T11:02:00Z">
      <w:r w:rsidRPr="000A1B36" w:rsidDel="00BB7A0D">
        <w:rPr>
          <w:rFonts w:ascii="Arial" w:hAnsi="Arial" w:cs="Arial"/>
          <w:bCs/>
          <w:sz w:val="24"/>
          <w:szCs w:val="24"/>
        </w:rPr>
        <w:delText>19/976</w:delText>
      </w:r>
    </w:del>
    <w:ins w:id="14" w:author="Michał Banasiak" w:date="2025-01-10T13:43:00Z" w16du:dateUtc="2025-01-10T12:43:00Z">
      <w:r w:rsidR="008501B3">
        <w:rPr>
          <w:rFonts w:ascii="Arial" w:hAnsi="Arial" w:cs="Arial"/>
          <w:bCs/>
          <w:sz w:val="24"/>
          <w:szCs w:val="24"/>
        </w:rPr>
        <w:t>8</w:t>
      </w:r>
    </w:ins>
    <w:r w:rsidRPr="000A1B36">
      <w:rPr>
        <w:rFonts w:ascii="Arial" w:hAnsi="Arial" w:cs="Arial"/>
        <w:bCs/>
        <w:sz w:val="24"/>
        <w:szCs w:val="24"/>
      </w:rPr>
      <w:t>/</w:t>
    </w:r>
    <w:del w:id="15" w:author="Michał Banasiak" w:date="2025-01-10T12:03:00Z" w16du:dateUtc="2025-01-10T11:03:00Z">
      <w:r w:rsidRPr="000A1B36" w:rsidDel="00AF5679">
        <w:rPr>
          <w:rFonts w:ascii="Arial" w:hAnsi="Arial" w:cs="Arial"/>
          <w:bCs/>
          <w:sz w:val="24"/>
          <w:szCs w:val="24"/>
        </w:rPr>
        <w:delText>24</w:delText>
      </w:r>
    </w:del>
    <w:ins w:id="16" w:author="Michał Banasiak" w:date="2025-01-10T12:03:00Z" w16du:dateUtc="2025-01-10T11:03:00Z">
      <w:r w:rsidR="00AF5679">
        <w:rPr>
          <w:rFonts w:ascii="Arial" w:hAnsi="Arial" w:cs="Arial"/>
          <w:bCs/>
          <w:sz w:val="24"/>
          <w:szCs w:val="24"/>
        </w:rPr>
        <w:t>20</w:t>
      </w:r>
      <w:r w:rsidR="00AF5679" w:rsidRPr="000A1B36">
        <w:rPr>
          <w:rFonts w:ascii="Arial" w:hAnsi="Arial" w:cs="Arial"/>
          <w:bCs/>
          <w:sz w:val="24"/>
          <w:szCs w:val="24"/>
        </w:rPr>
        <w:t>2</w:t>
      </w:r>
      <w:r w:rsidR="00AF5679">
        <w:rPr>
          <w:rFonts w:ascii="Arial" w:hAnsi="Arial" w:cs="Arial"/>
          <w:bCs/>
          <w:sz w:val="24"/>
          <w:szCs w:val="24"/>
        </w:rPr>
        <w:t>5</w:t>
      </w:r>
    </w:ins>
  </w:p>
  <w:p w14:paraId="2BE23A05" w14:textId="5599E2C1" w:rsidR="00FE7D85" w:rsidRPr="00BB7A0D" w:rsidRDefault="000A1B36" w:rsidP="00BB7A0D">
    <w:pPr>
      <w:spacing w:after="0" w:line="276" w:lineRule="auto"/>
      <w:ind w:left="8496"/>
      <w:rPr>
        <w:rFonts w:ascii="Arial" w:hAnsi="Arial"/>
        <w:sz w:val="24"/>
      </w:rPr>
    </w:pPr>
    <w:r w:rsidRPr="000A1B36">
      <w:rPr>
        <w:rFonts w:ascii="Arial" w:hAnsi="Arial" w:cs="Arial"/>
        <w:bCs/>
        <w:sz w:val="24"/>
        <w:szCs w:val="24"/>
      </w:rPr>
      <w:t xml:space="preserve">z dnia </w:t>
    </w:r>
    <w:del w:id="17" w:author="Michał Banasiak" w:date="2025-01-10T12:03:00Z" w16du:dateUtc="2025-01-10T11:03:00Z">
      <w:r w:rsidRPr="000A1B36" w:rsidDel="00BB7A0D">
        <w:rPr>
          <w:rFonts w:ascii="Arial" w:hAnsi="Arial" w:cs="Arial"/>
          <w:bCs/>
          <w:sz w:val="24"/>
          <w:szCs w:val="24"/>
        </w:rPr>
        <w:delText xml:space="preserve">20 </w:delText>
      </w:r>
    </w:del>
    <w:ins w:id="18" w:author="Michał Banasiak" w:date="2025-01-10T12:03:00Z" w16du:dateUtc="2025-01-10T11:03:00Z">
      <w:r w:rsidR="00BB7A0D">
        <w:rPr>
          <w:rFonts w:ascii="Arial" w:hAnsi="Arial" w:cs="Arial"/>
          <w:bCs/>
          <w:sz w:val="24"/>
          <w:szCs w:val="24"/>
        </w:rPr>
        <w:t>1</w:t>
      </w:r>
      <w:r w:rsidR="00BB7A0D" w:rsidRPr="000A1B36">
        <w:rPr>
          <w:rFonts w:ascii="Arial" w:hAnsi="Arial" w:cs="Arial"/>
          <w:bCs/>
          <w:sz w:val="24"/>
          <w:szCs w:val="24"/>
        </w:rPr>
        <w:t xml:space="preserve">0 </w:t>
      </w:r>
    </w:ins>
    <w:del w:id="19" w:author="Michał Banasiak" w:date="2025-01-10T12:03:00Z" w16du:dateUtc="2025-01-10T11:03:00Z">
      <w:r w:rsidRPr="000A1B36" w:rsidDel="00BB7A0D">
        <w:rPr>
          <w:rFonts w:ascii="Arial" w:hAnsi="Arial" w:cs="Arial"/>
          <w:bCs/>
          <w:sz w:val="24"/>
          <w:szCs w:val="24"/>
        </w:rPr>
        <w:delText xml:space="preserve">listopada </w:delText>
      </w:r>
    </w:del>
    <w:ins w:id="20" w:author="Michał Banasiak" w:date="2025-01-10T12:03:00Z" w16du:dateUtc="2025-01-10T11:03:00Z">
      <w:r w:rsidR="00BB7A0D">
        <w:rPr>
          <w:rFonts w:ascii="Arial" w:hAnsi="Arial" w:cs="Arial"/>
          <w:bCs/>
          <w:sz w:val="24"/>
          <w:szCs w:val="24"/>
        </w:rPr>
        <w:t>stycznia</w:t>
      </w:r>
      <w:r w:rsidR="00BB7A0D" w:rsidRPr="000A1B36">
        <w:rPr>
          <w:rFonts w:ascii="Arial" w:hAnsi="Arial" w:cs="Arial"/>
          <w:bCs/>
          <w:sz w:val="24"/>
          <w:szCs w:val="24"/>
        </w:rPr>
        <w:t xml:space="preserve"> </w:t>
      </w:r>
    </w:ins>
    <w:del w:id="21" w:author="Michał Banasiak" w:date="2025-01-10T12:03:00Z" w16du:dateUtc="2025-01-10T11:03:00Z">
      <w:r w:rsidRPr="000A1B36" w:rsidDel="00BB7A0D">
        <w:rPr>
          <w:rFonts w:ascii="Arial" w:hAnsi="Arial" w:cs="Arial"/>
          <w:bCs/>
          <w:sz w:val="24"/>
          <w:szCs w:val="24"/>
        </w:rPr>
        <w:delText xml:space="preserve">2024 </w:delText>
      </w:r>
    </w:del>
    <w:ins w:id="22" w:author="Michał Banasiak" w:date="2025-01-10T12:03:00Z" w16du:dateUtc="2025-01-10T11:03:00Z">
      <w:r w:rsidR="00BB7A0D" w:rsidRPr="000A1B36">
        <w:rPr>
          <w:rFonts w:ascii="Arial" w:hAnsi="Arial" w:cs="Arial"/>
          <w:bCs/>
          <w:sz w:val="24"/>
          <w:szCs w:val="24"/>
        </w:rPr>
        <w:t>202</w:t>
      </w:r>
      <w:r w:rsidR="00BB7A0D">
        <w:rPr>
          <w:rFonts w:ascii="Arial" w:hAnsi="Arial" w:cs="Arial"/>
          <w:bCs/>
          <w:sz w:val="24"/>
          <w:szCs w:val="24"/>
        </w:rPr>
        <w:t>5</w:t>
      </w:r>
      <w:r w:rsidR="00BB7A0D" w:rsidRPr="000A1B36">
        <w:rPr>
          <w:rFonts w:ascii="Arial" w:hAnsi="Arial" w:cs="Arial"/>
          <w:bCs/>
          <w:sz w:val="24"/>
          <w:szCs w:val="24"/>
        </w:rPr>
        <w:t xml:space="preserve"> </w:t>
      </w:r>
    </w:ins>
    <w:r w:rsidRPr="000A1B36">
      <w:rPr>
        <w:rFonts w:ascii="Arial" w:hAnsi="Arial" w:cs="Arial"/>
        <w:bCs/>
        <w:sz w:val="24"/>
        <w:szCs w:val="24"/>
      </w:rPr>
      <w:t>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B4883"/>
    <w:multiLevelType w:val="hybridMultilevel"/>
    <w:tmpl w:val="FC76C42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0DA4D8F"/>
    <w:multiLevelType w:val="hybridMultilevel"/>
    <w:tmpl w:val="540CD31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832831"/>
    <w:multiLevelType w:val="hybridMultilevel"/>
    <w:tmpl w:val="A69666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9A6323"/>
    <w:multiLevelType w:val="hybridMultilevel"/>
    <w:tmpl w:val="18D869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4B13C2"/>
    <w:multiLevelType w:val="hybridMultilevel"/>
    <w:tmpl w:val="6EE848D4"/>
    <w:lvl w:ilvl="0" w:tplc="0D4EB7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72426F1"/>
    <w:multiLevelType w:val="hybridMultilevel"/>
    <w:tmpl w:val="B8727104"/>
    <w:lvl w:ilvl="0" w:tplc="095C5646">
      <w:start w:val="1"/>
      <w:numFmt w:val="upperLetter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D619C3"/>
    <w:multiLevelType w:val="hybridMultilevel"/>
    <w:tmpl w:val="FB6E3D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4B5E46"/>
    <w:multiLevelType w:val="hybridMultilevel"/>
    <w:tmpl w:val="792A9C04"/>
    <w:lvl w:ilvl="0" w:tplc="C5468A1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2B0F5A"/>
    <w:multiLevelType w:val="hybridMultilevel"/>
    <w:tmpl w:val="FB6E3DE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B41854"/>
    <w:multiLevelType w:val="hybridMultilevel"/>
    <w:tmpl w:val="4578848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E70FBA"/>
    <w:multiLevelType w:val="hybridMultilevel"/>
    <w:tmpl w:val="4CDE631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12E10547"/>
    <w:multiLevelType w:val="hybridMultilevel"/>
    <w:tmpl w:val="3F48103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3E623F"/>
    <w:multiLevelType w:val="hybridMultilevel"/>
    <w:tmpl w:val="CFBC08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E93695"/>
    <w:multiLevelType w:val="hybridMultilevel"/>
    <w:tmpl w:val="45788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8211A3"/>
    <w:multiLevelType w:val="hybridMultilevel"/>
    <w:tmpl w:val="C95C69B6"/>
    <w:lvl w:ilvl="0" w:tplc="424244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A35639"/>
    <w:multiLevelType w:val="hybridMultilevel"/>
    <w:tmpl w:val="26D0507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1476BF5"/>
    <w:multiLevelType w:val="hybridMultilevel"/>
    <w:tmpl w:val="A57E4E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9E5864"/>
    <w:multiLevelType w:val="hybridMultilevel"/>
    <w:tmpl w:val="61BE261C"/>
    <w:lvl w:ilvl="0" w:tplc="5906AD56">
      <w:start w:val="1"/>
      <w:numFmt w:val="lowerRoman"/>
      <w:lvlText w:val="%1."/>
      <w:lvlJc w:val="left"/>
      <w:pPr>
        <w:ind w:left="1788" w:hanging="72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255324CB"/>
    <w:multiLevelType w:val="hybridMultilevel"/>
    <w:tmpl w:val="524CA8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821631"/>
    <w:multiLevelType w:val="hybridMultilevel"/>
    <w:tmpl w:val="08A065DE"/>
    <w:lvl w:ilvl="0" w:tplc="04150019">
      <w:start w:val="1"/>
      <w:numFmt w:val="lowerLetter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0" w15:restartNumberingAfterBreak="0">
    <w:nsid w:val="25C66421"/>
    <w:multiLevelType w:val="hybridMultilevel"/>
    <w:tmpl w:val="0BDA1E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9B79D9"/>
    <w:multiLevelType w:val="hybridMultilevel"/>
    <w:tmpl w:val="D05CD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BA2453"/>
    <w:multiLevelType w:val="hybridMultilevel"/>
    <w:tmpl w:val="1D0A592E"/>
    <w:lvl w:ilvl="0" w:tplc="22407A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304A37"/>
    <w:multiLevelType w:val="hybridMultilevel"/>
    <w:tmpl w:val="CED09C9E"/>
    <w:lvl w:ilvl="0" w:tplc="0415001B">
      <w:start w:val="1"/>
      <w:numFmt w:val="lowerRoman"/>
      <w:lvlText w:val="%1."/>
      <w:lvlJc w:val="righ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24" w15:restartNumberingAfterBreak="0">
    <w:nsid w:val="2A4D13E7"/>
    <w:multiLevelType w:val="hybridMultilevel"/>
    <w:tmpl w:val="1180DB88"/>
    <w:lvl w:ilvl="0" w:tplc="FFFFFFFF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2CA273D3"/>
    <w:multiLevelType w:val="hybridMultilevel"/>
    <w:tmpl w:val="E6DC1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2E5E89"/>
    <w:multiLevelType w:val="hybridMultilevel"/>
    <w:tmpl w:val="EA403D16"/>
    <w:lvl w:ilvl="0" w:tplc="04150005">
      <w:start w:val="1"/>
      <w:numFmt w:val="bullet"/>
      <w:lvlText w:val=""/>
      <w:lvlJc w:val="left"/>
      <w:pPr>
        <w:ind w:left="14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7" w15:restartNumberingAfterBreak="0">
    <w:nsid w:val="2F9D4473"/>
    <w:multiLevelType w:val="hybridMultilevel"/>
    <w:tmpl w:val="7AF6C4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03400B0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2065420"/>
    <w:multiLevelType w:val="hybridMultilevel"/>
    <w:tmpl w:val="F57C16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2C44452"/>
    <w:multiLevelType w:val="hybridMultilevel"/>
    <w:tmpl w:val="54140208"/>
    <w:lvl w:ilvl="0" w:tplc="8D7A13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4A9027A"/>
    <w:multiLevelType w:val="hybridMultilevel"/>
    <w:tmpl w:val="BD5E4A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6CF62B4"/>
    <w:multiLevelType w:val="hybridMultilevel"/>
    <w:tmpl w:val="F4C6151E"/>
    <w:lvl w:ilvl="0" w:tplc="0415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A4060A3"/>
    <w:multiLevelType w:val="hybridMultilevel"/>
    <w:tmpl w:val="046AC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A9071E7"/>
    <w:multiLevelType w:val="hybridMultilevel"/>
    <w:tmpl w:val="B60697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B5F78B5"/>
    <w:multiLevelType w:val="hybridMultilevel"/>
    <w:tmpl w:val="F2BA6A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CE1472A"/>
    <w:multiLevelType w:val="hybridMultilevel"/>
    <w:tmpl w:val="21B8D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E6E409C"/>
    <w:multiLevelType w:val="hybridMultilevel"/>
    <w:tmpl w:val="9B188E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F49155D"/>
    <w:multiLevelType w:val="hybridMultilevel"/>
    <w:tmpl w:val="1966D1B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0E835CA"/>
    <w:multiLevelType w:val="hybridMultilevel"/>
    <w:tmpl w:val="96EC5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3426AA0"/>
    <w:multiLevelType w:val="hybridMultilevel"/>
    <w:tmpl w:val="1180DB88"/>
    <w:lvl w:ilvl="0" w:tplc="95846FA8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1" w15:restartNumberingAfterBreak="0">
    <w:nsid w:val="46671CE8"/>
    <w:multiLevelType w:val="hybridMultilevel"/>
    <w:tmpl w:val="45AC2B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B60703F"/>
    <w:multiLevelType w:val="hybridMultilevel"/>
    <w:tmpl w:val="033A05F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3" w15:restartNumberingAfterBreak="0">
    <w:nsid w:val="4F220F79"/>
    <w:multiLevelType w:val="hybridMultilevel"/>
    <w:tmpl w:val="96EC5C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1585889"/>
    <w:multiLevelType w:val="hybridMultilevel"/>
    <w:tmpl w:val="96EC5C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1D059D3"/>
    <w:multiLevelType w:val="hybridMultilevel"/>
    <w:tmpl w:val="AE3A98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8447328"/>
    <w:multiLevelType w:val="hybridMultilevel"/>
    <w:tmpl w:val="755E15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9961162"/>
    <w:multiLevelType w:val="hybridMultilevel"/>
    <w:tmpl w:val="9132AB6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C8A682E"/>
    <w:multiLevelType w:val="hybridMultilevel"/>
    <w:tmpl w:val="B4465D3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D9D11CA"/>
    <w:multiLevelType w:val="hybridMultilevel"/>
    <w:tmpl w:val="BC84CB4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F6208DF"/>
    <w:multiLevelType w:val="hybridMultilevel"/>
    <w:tmpl w:val="B60697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F97672F"/>
    <w:multiLevelType w:val="hybridMultilevel"/>
    <w:tmpl w:val="9B188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07956AE"/>
    <w:multiLevelType w:val="hybridMultilevel"/>
    <w:tmpl w:val="D2D27488"/>
    <w:lvl w:ilvl="0" w:tplc="706EBD8A">
      <w:start w:val="1"/>
      <w:numFmt w:val="lowerLetter"/>
      <w:lvlText w:val="%1."/>
      <w:lvlJc w:val="left"/>
      <w:pPr>
        <w:ind w:left="108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61F136BB"/>
    <w:multiLevelType w:val="hybridMultilevel"/>
    <w:tmpl w:val="A8B83150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 w15:restartNumberingAfterBreak="0">
    <w:nsid w:val="641827A0"/>
    <w:multiLevelType w:val="hybridMultilevel"/>
    <w:tmpl w:val="C3A8BEF2"/>
    <w:lvl w:ilvl="0" w:tplc="59EAE1B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64B24E8C"/>
    <w:multiLevelType w:val="hybridMultilevel"/>
    <w:tmpl w:val="303CF5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CA95CD2"/>
    <w:multiLevelType w:val="hybridMultilevel"/>
    <w:tmpl w:val="68E0B5F6"/>
    <w:lvl w:ilvl="0" w:tplc="04150005">
      <w:start w:val="1"/>
      <w:numFmt w:val="bullet"/>
      <w:lvlText w:val=""/>
      <w:lvlJc w:val="left"/>
      <w:pPr>
        <w:ind w:left="14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57" w15:restartNumberingAfterBreak="0">
    <w:nsid w:val="706C38DE"/>
    <w:multiLevelType w:val="hybridMultilevel"/>
    <w:tmpl w:val="0744310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07E6945"/>
    <w:multiLevelType w:val="hybridMultilevel"/>
    <w:tmpl w:val="B4F219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7D733F8"/>
    <w:multiLevelType w:val="hybridMultilevel"/>
    <w:tmpl w:val="4AE80608"/>
    <w:lvl w:ilvl="0" w:tplc="9940B178">
      <w:start w:val="1"/>
      <w:numFmt w:val="lowerLetter"/>
      <w:lvlText w:val="%1."/>
      <w:lvlJc w:val="left"/>
      <w:pPr>
        <w:ind w:left="780" w:hanging="36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0" w15:restartNumberingAfterBreak="0">
    <w:nsid w:val="785534E4"/>
    <w:multiLevelType w:val="hybridMultilevel"/>
    <w:tmpl w:val="9E9A031E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9CD05C2"/>
    <w:multiLevelType w:val="hybridMultilevel"/>
    <w:tmpl w:val="2926ED0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0773857">
    <w:abstractNumId w:val="4"/>
  </w:num>
  <w:num w:numId="2" w16cid:durableId="426662290">
    <w:abstractNumId w:val="55"/>
  </w:num>
  <w:num w:numId="3" w16cid:durableId="1705445052">
    <w:abstractNumId w:val="37"/>
  </w:num>
  <w:num w:numId="4" w16cid:durableId="295533029">
    <w:abstractNumId w:val="5"/>
  </w:num>
  <w:num w:numId="5" w16cid:durableId="1043753011">
    <w:abstractNumId w:val="27"/>
  </w:num>
  <w:num w:numId="6" w16cid:durableId="581724086">
    <w:abstractNumId w:val="51"/>
  </w:num>
  <w:num w:numId="7" w16cid:durableId="2112970414">
    <w:abstractNumId w:val="46"/>
  </w:num>
  <w:num w:numId="8" w16cid:durableId="139813075">
    <w:abstractNumId w:val="7"/>
  </w:num>
  <w:num w:numId="9" w16cid:durableId="1309821674">
    <w:abstractNumId w:val="12"/>
  </w:num>
  <w:num w:numId="10" w16cid:durableId="654381968">
    <w:abstractNumId w:val="22"/>
  </w:num>
  <w:num w:numId="11" w16cid:durableId="951400918">
    <w:abstractNumId w:val="14"/>
  </w:num>
  <w:num w:numId="12" w16cid:durableId="76249048">
    <w:abstractNumId w:val="45"/>
  </w:num>
  <w:num w:numId="13" w16cid:durableId="1521623044">
    <w:abstractNumId w:val="18"/>
  </w:num>
  <w:num w:numId="14" w16cid:durableId="66802378">
    <w:abstractNumId w:val="47"/>
  </w:num>
  <w:num w:numId="15" w16cid:durableId="1924951966">
    <w:abstractNumId w:val="56"/>
  </w:num>
  <w:num w:numId="16" w16cid:durableId="1079598085">
    <w:abstractNumId w:val="26"/>
  </w:num>
  <w:num w:numId="17" w16cid:durableId="545407324">
    <w:abstractNumId w:val="2"/>
  </w:num>
  <w:num w:numId="18" w16cid:durableId="1953442197">
    <w:abstractNumId w:val="13"/>
  </w:num>
  <w:num w:numId="19" w16cid:durableId="161942474">
    <w:abstractNumId w:val="20"/>
  </w:num>
  <w:num w:numId="20" w16cid:durableId="1028607099">
    <w:abstractNumId w:val="40"/>
  </w:num>
  <w:num w:numId="21" w16cid:durableId="2001809810">
    <w:abstractNumId w:val="35"/>
  </w:num>
  <w:num w:numId="22" w16cid:durableId="194736181">
    <w:abstractNumId w:val="0"/>
  </w:num>
  <w:num w:numId="23" w16cid:durableId="188667138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95286549">
    <w:abstractNumId w:val="11"/>
  </w:num>
  <w:num w:numId="25" w16cid:durableId="2143619055">
    <w:abstractNumId w:val="59"/>
  </w:num>
  <w:num w:numId="26" w16cid:durableId="1403720235">
    <w:abstractNumId w:val="32"/>
  </w:num>
  <w:num w:numId="27" w16cid:durableId="1288316941">
    <w:abstractNumId w:val="30"/>
  </w:num>
  <w:num w:numId="28" w16cid:durableId="50232050">
    <w:abstractNumId w:val="21"/>
  </w:num>
  <w:num w:numId="29" w16cid:durableId="1665277593">
    <w:abstractNumId w:val="10"/>
  </w:num>
  <w:num w:numId="30" w16cid:durableId="155000657">
    <w:abstractNumId w:val="23"/>
  </w:num>
  <w:num w:numId="31" w16cid:durableId="851379404">
    <w:abstractNumId w:val="41"/>
  </w:num>
  <w:num w:numId="32" w16cid:durableId="589511214">
    <w:abstractNumId w:val="34"/>
  </w:num>
  <w:num w:numId="33" w16cid:durableId="1157644883">
    <w:abstractNumId w:val="52"/>
  </w:num>
  <w:num w:numId="34" w16cid:durableId="2093157884">
    <w:abstractNumId w:val="54"/>
  </w:num>
  <w:num w:numId="35" w16cid:durableId="1760446072">
    <w:abstractNumId w:val="15"/>
  </w:num>
  <w:num w:numId="36" w16cid:durableId="588271240">
    <w:abstractNumId w:val="57"/>
  </w:num>
  <w:num w:numId="37" w16cid:durableId="1404445420">
    <w:abstractNumId w:val="29"/>
  </w:num>
  <w:num w:numId="38" w16cid:durableId="378937338">
    <w:abstractNumId w:val="9"/>
  </w:num>
  <w:num w:numId="39" w16cid:durableId="860585302">
    <w:abstractNumId w:val="24"/>
  </w:num>
  <w:num w:numId="40" w16cid:durableId="1730806878">
    <w:abstractNumId w:val="48"/>
  </w:num>
  <w:num w:numId="41" w16cid:durableId="1550534563">
    <w:abstractNumId w:val="1"/>
  </w:num>
  <w:num w:numId="42" w16cid:durableId="953293633">
    <w:abstractNumId w:val="49"/>
  </w:num>
  <w:num w:numId="43" w16cid:durableId="38943520">
    <w:abstractNumId w:val="50"/>
  </w:num>
  <w:num w:numId="44" w16cid:durableId="1739743942">
    <w:abstractNumId w:val="3"/>
  </w:num>
  <w:num w:numId="45" w16cid:durableId="1604997824">
    <w:abstractNumId w:val="31"/>
  </w:num>
  <w:num w:numId="46" w16cid:durableId="131024431">
    <w:abstractNumId w:val="53"/>
  </w:num>
  <w:num w:numId="47" w16cid:durableId="231358743">
    <w:abstractNumId w:val="16"/>
  </w:num>
  <w:num w:numId="48" w16cid:durableId="1170870186">
    <w:abstractNumId w:val="28"/>
  </w:num>
  <w:num w:numId="49" w16cid:durableId="509174144">
    <w:abstractNumId w:val="25"/>
  </w:num>
  <w:num w:numId="50" w16cid:durableId="391319345">
    <w:abstractNumId w:val="61"/>
  </w:num>
  <w:num w:numId="51" w16cid:durableId="1622034756">
    <w:abstractNumId w:val="60"/>
  </w:num>
  <w:num w:numId="52" w16cid:durableId="928850420">
    <w:abstractNumId w:val="42"/>
  </w:num>
  <w:num w:numId="53" w16cid:durableId="1505975789">
    <w:abstractNumId w:val="19"/>
  </w:num>
  <w:num w:numId="54" w16cid:durableId="68059360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41855547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84597349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940794960">
    <w:abstractNumId w:val="43"/>
  </w:num>
  <w:num w:numId="58" w16cid:durableId="1892963637">
    <w:abstractNumId w:val="36"/>
  </w:num>
  <w:num w:numId="59" w16cid:durableId="222832918">
    <w:abstractNumId w:val="58"/>
  </w:num>
  <w:num w:numId="60" w16cid:durableId="1782411456">
    <w:abstractNumId w:val="39"/>
  </w:num>
  <w:num w:numId="61" w16cid:durableId="172570997">
    <w:abstractNumId w:val="33"/>
  </w:num>
  <w:num w:numId="62" w16cid:durableId="434400523">
    <w:abstractNumId w:val="6"/>
  </w:num>
  <w:num w:numId="63" w16cid:durableId="1302350207">
    <w:abstractNumId w:val="38"/>
  </w:num>
  <w:num w:numId="64" w16cid:durableId="822817494">
    <w:abstractNumId w:val="8"/>
  </w:num>
  <w:num w:numId="65" w16cid:durableId="1294167100">
    <w:abstractNumId w:val="44"/>
  </w:num>
  <w:numIdMacAtCleanup w:val="6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ichał Banasiak">
    <w15:presenceInfo w15:providerId="None" w15:userId="Michał Banasia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9DE"/>
    <w:rsid w:val="0000144A"/>
    <w:rsid w:val="0000164A"/>
    <w:rsid w:val="00004F63"/>
    <w:rsid w:val="000058A0"/>
    <w:rsid w:val="0000669C"/>
    <w:rsid w:val="000115AD"/>
    <w:rsid w:val="00011DDA"/>
    <w:rsid w:val="0001214D"/>
    <w:rsid w:val="000133E2"/>
    <w:rsid w:val="000137FB"/>
    <w:rsid w:val="00014925"/>
    <w:rsid w:val="00014F75"/>
    <w:rsid w:val="000224B1"/>
    <w:rsid w:val="0002314D"/>
    <w:rsid w:val="0002380E"/>
    <w:rsid w:val="00026B80"/>
    <w:rsid w:val="000302A2"/>
    <w:rsid w:val="00035F40"/>
    <w:rsid w:val="00036EAC"/>
    <w:rsid w:val="000376C1"/>
    <w:rsid w:val="0003776B"/>
    <w:rsid w:val="0004040E"/>
    <w:rsid w:val="00044260"/>
    <w:rsid w:val="000445E7"/>
    <w:rsid w:val="00044DBB"/>
    <w:rsid w:val="00046AF2"/>
    <w:rsid w:val="00047309"/>
    <w:rsid w:val="000522D3"/>
    <w:rsid w:val="00054631"/>
    <w:rsid w:val="00056F9D"/>
    <w:rsid w:val="00057FC9"/>
    <w:rsid w:val="000600B9"/>
    <w:rsid w:val="00064017"/>
    <w:rsid w:val="00064367"/>
    <w:rsid w:val="000662BA"/>
    <w:rsid w:val="00073221"/>
    <w:rsid w:val="00073FE9"/>
    <w:rsid w:val="00080E1A"/>
    <w:rsid w:val="00080E66"/>
    <w:rsid w:val="00084E1D"/>
    <w:rsid w:val="00085C79"/>
    <w:rsid w:val="0008704C"/>
    <w:rsid w:val="000875DC"/>
    <w:rsid w:val="00090269"/>
    <w:rsid w:val="000902C1"/>
    <w:rsid w:val="000915D9"/>
    <w:rsid w:val="00093F89"/>
    <w:rsid w:val="00097DD7"/>
    <w:rsid w:val="000A036C"/>
    <w:rsid w:val="000A0FBB"/>
    <w:rsid w:val="000A1712"/>
    <w:rsid w:val="000A1B36"/>
    <w:rsid w:val="000A59A1"/>
    <w:rsid w:val="000B042B"/>
    <w:rsid w:val="000B091A"/>
    <w:rsid w:val="000B2B70"/>
    <w:rsid w:val="000B6589"/>
    <w:rsid w:val="000C1676"/>
    <w:rsid w:val="000C36D5"/>
    <w:rsid w:val="000C6D96"/>
    <w:rsid w:val="000D1563"/>
    <w:rsid w:val="000D41C9"/>
    <w:rsid w:val="000D4BAD"/>
    <w:rsid w:val="000D650B"/>
    <w:rsid w:val="000D72F9"/>
    <w:rsid w:val="000E4428"/>
    <w:rsid w:val="000E5639"/>
    <w:rsid w:val="000E79E4"/>
    <w:rsid w:val="000F0B29"/>
    <w:rsid w:val="000F1690"/>
    <w:rsid w:val="000F38B3"/>
    <w:rsid w:val="00104B27"/>
    <w:rsid w:val="001154E5"/>
    <w:rsid w:val="001201B5"/>
    <w:rsid w:val="00123FCD"/>
    <w:rsid w:val="00125970"/>
    <w:rsid w:val="00131A7C"/>
    <w:rsid w:val="00132159"/>
    <w:rsid w:val="0013348E"/>
    <w:rsid w:val="00134FC4"/>
    <w:rsid w:val="00137BF8"/>
    <w:rsid w:val="00137E40"/>
    <w:rsid w:val="00137FE3"/>
    <w:rsid w:val="00141456"/>
    <w:rsid w:val="0014346C"/>
    <w:rsid w:val="00144411"/>
    <w:rsid w:val="0014535C"/>
    <w:rsid w:val="001453D3"/>
    <w:rsid w:val="00145FA5"/>
    <w:rsid w:val="001509AE"/>
    <w:rsid w:val="00150D98"/>
    <w:rsid w:val="00150F54"/>
    <w:rsid w:val="00153C19"/>
    <w:rsid w:val="0015647F"/>
    <w:rsid w:val="00156ECB"/>
    <w:rsid w:val="00156FDF"/>
    <w:rsid w:val="00157CAA"/>
    <w:rsid w:val="001604DF"/>
    <w:rsid w:val="00160A7B"/>
    <w:rsid w:val="00161F8B"/>
    <w:rsid w:val="00172A3E"/>
    <w:rsid w:val="0017463C"/>
    <w:rsid w:val="00177529"/>
    <w:rsid w:val="0017774A"/>
    <w:rsid w:val="00177931"/>
    <w:rsid w:val="00180DB3"/>
    <w:rsid w:val="001819C6"/>
    <w:rsid w:val="0018526E"/>
    <w:rsid w:val="00185BB6"/>
    <w:rsid w:val="00186363"/>
    <w:rsid w:val="00190A35"/>
    <w:rsid w:val="001A07D6"/>
    <w:rsid w:val="001A31D4"/>
    <w:rsid w:val="001A3D4E"/>
    <w:rsid w:val="001A43C4"/>
    <w:rsid w:val="001B2B9E"/>
    <w:rsid w:val="001B3034"/>
    <w:rsid w:val="001B668B"/>
    <w:rsid w:val="001C11F2"/>
    <w:rsid w:val="001C5CC2"/>
    <w:rsid w:val="001C6D85"/>
    <w:rsid w:val="001C6FA5"/>
    <w:rsid w:val="001D17AC"/>
    <w:rsid w:val="001D2EFE"/>
    <w:rsid w:val="001D43C5"/>
    <w:rsid w:val="001D586C"/>
    <w:rsid w:val="001D5EA3"/>
    <w:rsid w:val="001D6834"/>
    <w:rsid w:val="001D78A1"/>
    <w:rsid w:val="001E2FFB"/>
    <w:rsid w:val="001E7401"/>
    <w:rsid w:val="001E7C5D"/>
    <w:rsid w:val="001F14BE"/>
    <w:rsid w:val="001F1864"/>
    <w:rsid w:val="001F1C2E"/>
    <w:rsid w:val="001F41F5"/>
    <w:rsid w:val="001F470C"/>
    <w:rsid w:val="001F57A8"/>
    <w:rsid w:val="001F6757"/>
    <w:rsid w:val="002020E4"/>
    <w:rsid w:val="00202780"/>
    <w:rsid w:val="00202835"/>
    <w:rsid w:val="00204FDE"/>
    <w:rsid w:val="0020684D"/>
    <w:rsid w:val="00206DF9"/>
    <w:rsid w:val="00213F32"/>
    <w:rsid w:val="00214C28"/>
    <w:rsid w:val="002200D1"/>
    <w:rsid w:val="00221518"/>
    <w:rsid w:val="00223142"/>
    <w:rsid w:val="00227A47"/>
    <w:rsid w:val="00230B84"/>
    <w:rsid w:val="00230C20"/>
    <w:rsid w:val="002329BA"/>
    <w:rsid w:val="002332FE"/>
    <w:rsid w:val="00233CEC"/>
    <w:rsid w:val="00235255"/>
    <w:rsid w:val="0023568E"/>
    <w:rsid w:val="002362CB"/>
    <w:rsid w:val="0023687B"/>
    <w:rsid w:val="00240652"/>
    <w:rsid w:val="002442A2"/>
    <w:rsid w:val="00244685"/>
    <w:rsid w:val="002473B7"/>
    <w:rsid w:val="00250617"/>
    <w:rsid w:val="00250798"/>
    <w:rsid w:val="00251E8C"/>
    <w:rsid w:val="00252438"/>
    <w:rsid w:val="00252FD5"/>
    <w:rsid w:val="0025470B"/>
    <w:rsid w:val="00254F91"/>
    <w:rsid w:val="00261A74"/>
    <w:rsid w:val="0027161D"/>
    <w:rsid w:val="00280FA2"/>
    <w:rsid w:val="0028113F"/>
    <w:rsid w:val="002829DC"/>
    <w:rsid w:val="00282FD7"/>
    <w:rsid w:val="00284903"/>
    <w:rsid w:val="00285264"/>
    <w:rsid w:val="00296230"/>
    <w:rsid w:val="002A0BB0"/>
    <w:rsid w:val="002A1117"/>
    <w:rsid w:val="002A1AE2"/>
    <w:rsid w:val="002A1BD4"/>
    <w:rsid w:val="002A6218"/>
    <w:rsid w:val="002A756F"/>
    <w:rsid w:val="002B0260"/>
    <w:rsid w:val="002B254C"/>
    <w:rsid w:val="002B319C"/>
    <w:rsid w:val="002B5460"/>
    <w:rsid w:val="002B59C0"/>
    <w:rsid w:val="002B5D5B"/>
    <w:rsid w:val="002C0CE9"/>
    <w:rsid w:val="002C108A"/>
    <w:rsid w:val="002C2BCD"/>
    <w:rsid w:val="002C6D2A"/>
    <w:rsid w:val="002C6FF7"/>
    <w:rsid w:val="002C7376"/>
    <w:rsid w:val="002D2D87"/>
    <w:rsid w:val="002D66B7"/>
    <w:rsid w:val="002D6B92"/>
    <w:rsid w:val="002E1242"/>
    <w:rsid w:val="002E1884"/>
    <w:rsid w:val="002E311A"/>
    <w:rsid w:val="002E5346"/>
    <w:rsid w:val="002F44E9"/>
    <w:rsid w:val="002F7FC5"/>
    <w:rsid w:val="00301343"/>
    <w:rsid w:val="00301DFF"/>
    <w:rsid w:val="003054C8"/>
    <w:rsid w:val="003062F0"/>
    <w:rsid w:val="003128C4"/>
    <w:rsid w:val="00313508"/>
    <w:rsid w:val="0031705E"/>
    <w:rsid w:val="0032006F"/>
    <w:rsid w:val="00321B6B"/>
    <w:rsid w:val="0032303E"/>
    <w:rsid w:val="00323125"/>
    <w:rsid w:val="00323C80"/>
    <w:rsid w:val="00324363"/>
    <w:rsid w:val="00325A7E"/>
    <w:rsid w:val="00330CBB"/>
    <w:rsid w:val="00331652"/>
    <w:rsid w:val="00333C22"/>
    <w:rsid w:val="0033420C"/>
    <w:rsid w:val="0033534D"/>
    <w:rsid w:val="00336673"/>
    <w:rsid w:val="0033721C"/>
    <w:rsid w:val="00337B26"/>
    <w:rsid w:val="00337E58"/>
    <w:rsid w:val="00340CE1"/>
    <w:rsid w:val="00343A09"/>
    <w:rsid w:val="00344B4C"/>
    <w:rsid w:val="00344E0D"/>
    <w:rsid w:val="003469CA"/>
    <w:rsid w:val="003471D6"/>
    <w:rsid w:val="00351BFD"/>
    <w:rsid w:val="00354384"/>
    <w:rsid w:val="00356CAA"/>
    <w:rsid w:val="00360945"/>
    <w:rsid w:val="00364C49"/>
    <w:rsid w:val="0036597F"/>
    <w:rsid w:val="00372A2F"/>
    <w:rsid w:val="00372FF9"/>
    <w:rsid w:val="00373A1E"/>
    <w:rsid w:val="0037555F"/>
    <w:rsid w:val="003757A9"/>
    <w:rsid w:val="00375C95"/>
    <w:rsid w:val="00381B69"/>
    <w:rsid w:val="00382DE2"/>
    <w:rsid w:val="003830BC"/>
    <w:rsid w:val="00383E64"/>
    <w:rsid w:val="00384BE5"/>
    <w:rsid w:val="003906A2"/>
    <w:rsid w:val="003911B0"/>
    <w:rsid w:val="00392359"/>
    <w:rsid w:val="00396C2D"/>
    <w:rsid w:val="003A1C39"/>
    <w:rsid w:val="003A25B4"/>
    <w:rsid w:val="003A4C02"/>
    <w:rsid w:val="003A58AD"/>
    <w:rsid w:val="003A5F68"/>
    <w:rsid w:val="003B0759"/>
    <w:rsid w:val="003B1556"/>
    <w:rsid w:val="003B2EFC"/>
    <w:rsid w:val="003B3306"/>
    <w:rsid w:val="003B37FC"/>
    <w:rsid w:val="003B4D6D"/>
    <w:rsid w:val="003B56A6"/>
    <w:rsid w:val="003B690B"/>
    <w:rsid w:val="003B758E"/>
    <w:rsid w:val="003B7D11"/>
    <w:rsid w:val="003B7DFB"/>
    <w:rsid w:val="003C1482"/>
    <w:rsid w:val="003C482F"/>
    <w:rsid w:val="003C4B6E"/>
    <w:rsid w:val="003C5354"/>
    <w:rsid w:val="003C57F0"/>
    <w:rsid w:val="003C5F8C"/>
    <w:rsid w:val="003D08B7"/>
    <w:rsid w:val="003D22E5"/>
    <w:rsid w:val="003E223B"/>
    <w:rsid w:val="003E381C"/>
    <w:rsid w:val="003E40EE"/>
    <w:rsid w:val="003E41CB"/>
    <w:rsid w:val="003E4BDE"/>
    <w:rsid w:val="003E7004"/>
    <w:rsid w:val="003F10FD"/>
    <w:rsid w:val="003F5BA3"/>
    <w:rsid w:val="003F6B52"/>
    <w:rsid w:val="003F78D6"/>
    <w:rsid w:val="004011A3"/>
    <w:rsid w:val="004051D3"/>
    <w:rsid w:val="00411F75"/>
    <w:rsid w:val="004135A1"/>
    <w:rsid w:val="004140E1"/>
    <w:rsid w:val="00415EC4"/>
    <w:rsid w:val="00416235"/>
    <w:rsid w:val="004166CD"/>
    <w:rsid w:val="004214F4"/>
    <w:rsid w:val="0042360B"/>
    <w:rsid w:val="0042459F"/>
    <w:rsid w:val="00425BA5"/>
    <w:rsid w:val="004266BA"/>
    <w:rsid w:val="004320FF"/>
    <w:rsid w:val="004328A7"/>
    <w:rsid w:val="00433F0F"/>
    <w:rsid w:val="00433F7F"/>
    <w:rsid w:val="00434999"/>
    <w:rsid w:val="00434E57"/>
    <w:rsid w:val="0044040C"/>
    <w:rsid w:val="00440E30"/>
    <w:rsid w:val="004416F3"/>
    <w:rsid w:val="00445C2E"/>
    <w:rsid w:val="004468B4"/>
    <w:rsid w:val="004471A1"/>
    <w:rsid w:val="00450795"/>
    <w:rsid w:val="00451209"/>
    <w:rsid w:val="0045651D"/>
    <w:rsid w:val="004612F6"/>
    <w:rsid w:val="00463F3D"/>
    <w:rsid w:val="0046486D"/>
    <w:rsid w:val="00464948"/>
    <w:rsid w:val="00464D1B"/>
    <w:rsid w:val="00470612"/>
    <w:rsid w:val="00470DB2"/>
    <w:rsid w:val="00473360"/>
    <w:rsid w:val="0047600F"/>
    <w:rsid w:val="00476020"/>
    <w:rsid w:val="004778D7"/>
    <w:rsid w:val="00477989"/>
    <w:rsid w:val="004822FD"/>
    <w:rsid w:val="00485E29"/>
    <w:rsid w:val="00491630"/>
    <w:rsid w:val="00491845"/>
    <w:rsid w:val="00491BBE"/>
    <w:rsid w:val="00492C5A"/>
    <w:rsid w:val="00493994"/>
    <w:rsid w:val="00494899"/>
    <w:rsid w:val="00494BCC"/>
    <w:rsid w:val="00496FEF"/>
    <w:rsid w:val="00497749"/>
    <w:rsid w:val="004A1866"/>
    <w:rsid w:val="004A18A4"/>
    <w:rsid w:val="004A3DBC"/>
    <w:rsid w:val="004A4FBE"/>
    <w:rsid w:val="004B28E3"/>
    <w:rsid w:val="004B3ED6"/>
    <w:rsid w:val="004B6061"/>
    <w:rsid w:val="004B61E6"/>
    <w:rsid w:val="004B6CC0"/>
    <w:rsid w:val="004C59CB"/>
    <w:rsid w:val="004D1599"/>
    <w:rsid w:val="004D367B"/>
    <w:rsid w:val="004D5DA8"/>
    <w:rsid w:val="004E0723"/>
    <w:rsid w:val="004E466A"/>
    <w:rsid w:val="004E6043"/>
    <w:rsid w:val="004F211E"/>
    <w:rsid w:val="004F5DA6"/>
    <w:rsid w:val="004F66EE"/>
    <w:rsid w:val="004F6DD9"/>
    <w:rsid w:val="004F7B73"/>
    <w:rsid w:val="00502C57"/>
    <w:rsid w:val="00510A7B"/>
    <w:rsid w:val="005119C9"/>
    <w:rsid w:val="00512A0A"/>
    <w:rsid w:val="00512B68"/>
    <w:rsid w:val="00513B1A"/>
    <w:rsid w:val="00513E8E"/>
    <w:rsid w:val="00514321"/>
    <w:rsid w:val="00516B6C"/>
    <w:rsid w:val="005202EB"/>
    <w:rsid w:val="005204A5"/>
    <w:rsid w:val="0052092A"/>
    <w:rsid w:val="00522C06"/>
    <w:rsid w:val="00522CB7"/>
    <w:rsid w:val="0052424C"/>
    <w:rsid w:val="0052704A"/>
    <w:rsid w:val="00530F15"/>
    <w:rsid w:val="005320F7"/>
    <w:rsid w:val="00533C27"/>
    <w:rsid w:val="00534028"/>
    <w:rsid w:val="00535F49"/>
    <w:rsid w:val="00536295"/>
    <w:rsid w:val="00536488"/>
    <w:rsid w:val="00536862"/>
    <w:rsid w:val="0053789D"/>
    <w:rsid w:val="00540010"/>
    <w:rsid w:val="00541676"/>
    <w:rsid w:val="005430B4"/>
    <w:rsid w:val="005475E3"/>
    <w:rsid w:val="00555F72"/>
    <w:rsid w:val="00556590"/>
    <w:rsid w:val="005567DA"/>
    <w:rsid w:val="00560873"/>
    <w:rsid w:val="0056171D"/>
    <w:rsid w:val="00561C56"/>
    <w:rsid w:val="00570449"/>
    <w:rsid w:val="005712D2"/>
    <w:rsid w:val="00572F47"/>
    <w:rsid w:val="0057542F"/>
    <w:rsid w:val="005770CB"/>
    <w:rsid w:val="00581C52"/>
    <w:rsid w:val="005828E6"/>
    <w:rsid w:val="00582FB3"/>
    <w:rsid w:val="00583BEF"/>
    <w:rsid w:val="005904F9"/>
    <w:rsid w:val="00590C41"/>
    <w:rsid w:val="00592B3A"/>
    <w:rsid w:val="0059320E"/>
    <w:rsid w:val="005944D3"/>
    <w:rsid w:val="00594FA0"/>
    <w:rsid w:val="005A1459"/>
    <w:rsid w:val="005A2729"/>
    <w:rsid w:val="005A4707"/>
    <w:rsid w:val="005A6809"/>
    <w:rsid w:val="005A691C"/>
    <w:rsid w:val="005A7333"/>
    <w:rsid w:val="005B033A"/>
    <w:rsid w:val="005B349F"/>
    <w:rsid w:val="005B379B"/>
    <w:rsid w:val="005B3A6A"/>
    <w:rsid w:val="005B7B9F"/>
    <w:rsid w:val="005C18E1"/>
    <w:rsid w:val="005C40BA"/>
    <w:rsid w:val="005C4286"/>
    <w:rsid w:val="005C7739"/>
    <w:rsid w:val="005D0A2D"/>
    <w:rsid w:val="005D1800"/>
    <w:rsid w:val="005D533C"/>
    <w:rsid w:val="005E2461"/>
    <w:rsid w:val="005E2E20"/>
    <w:rsid w:val="005E3E81"/>
    <w:rsid w:val="005E6A0A"/>
    <w:rsid w:val="005F30AB"/>
    <w:rsid w:val="00601760"/>
    <w:rsid w:val="00601802"/>
    <w:rsid w:val="006020B3"/>
    <w:rsid w:val="00602EFE"/>
    <w:rsid w:val="00603881"/>
    <w:rsid w:val="00606715"/>
    <w:rsid w:val="00606CE4"/>
    <w:rsid w:val="00607E4E"/>
    <w:rsid w:val="00610DD1"/>
    <w:rsid w:val="00611193"/>
    <w:rsid w:val="00615AC6"/>
    <w:rsid w:val="00616505"/>
    <w:rsid w:val="0062485D"/>
    <w:rsid w:val="00625B9E"/>
    <w:rsid w:val="00627704"/>
    <w:rsid w:val="006314BE"/>
    <w:rsid w:val="00635325"/>
    <w:rsid w:val="006357AB"/>
    <w:rsid w:val="00637A62"/>
    <w:rsid w:val="00640FA4"/>
    <w:rsid w:val="0064175C"/>
    <w:rsid w:val="00642CCE"/>
    <w:rsid w:val="00644745"/>
    <w:rsid w:val="00646100"/>
    <w:rsid w:val="006475C1"/>
    <w:rsid w:val="00653B62"/>
    <w:rsid w:val="006543DC"/>
    <w:rsid w:val="00660FC9"/>
    <w:rsid w:val="006610CE"/>
    <w:rsid w:val="0066160A"/>
    <w:rsid w:val="00662A04"/>
    <w:rsid w:val="00663F14"/>
    <w:rsid w:val="006646AA"/>
    <w:rsid w:val="00664C24"/>
    <w:rsid w:val="006658BB"/>
    <w:rsid w:val="00667D62"/>
    <w:rsid w:val="006700D2"/>
    <w:rsid w:val="0067047D"/>
    <w:rsid w:val="00670AF5"/>
    <w:rsid w:val="00676670"/>
    <w:rsid w:val="00677B95"/>
    <w:rsid w:val="00680CE7"/>
    <w:rsid w:val="00682D15"/>
    <w:rsid w:val="00683EAB"/>
    <w:rsid w:val="006854DD"/>
    <w:rsid w:val="00686896"/>
    <w:rsid w:val="006878A5"/>
    <w:rsid w:val="00690F02"/>
    <w:rsid w:val="00692C0A"/>
    <w:rsid w:val="00697FE8"/>
    <w:rsid w:val="006A146B"/>
    <w:rsid w:val="006A1D29"/>
    <w:rsid w:val="006A256A"/>
    <w:rsid w:val="006A38C0"/>
    <w:rsid w:val="006A50A6"/>
    <w:rsid w:val="006A68CC"/>
    <w:rsid w:val="006A7D8F"/>
    <w:rsid w:val="006A7FE7"/>
    <w:rsid w:val="006B06A7"/>
    <w:rsid w:val="006B0F2A"/>
    <w:rsid w:val="006B2E63"/>
    <w:rsid w:val="006B3EB2"/>
    <w:rsid w:val="006B5952"/>
    <w:rsid w:val="006B68FB"/>
    <w:rsid w:val="006B777A"/>
    <w:rsid w:val="006C4936"/>
    <w:rsid w:val="006C536A"/>
    <w:rsid w:val="006C6E3B"/>
    <w:rsid w:val="006C733D"/>
    <w:rsid w:val="006C76BE"/>
    <w:rsid w:val="006D3533"/>
    <w:rsid w:val="006D3819"/>
    <w:rsid w:val="006D3D98"/>
    <w:rsid w:val="006D45FD"/>
    <w:rsid w:val="006D4E59"/>
    <w:rsid w:val="006D5756"/>
    <w:rsid w:val="006E0B2C"/>
    <w:rsid w:val="006E1709"/>
    <w:rsid w:val="006E1AFA"/>
    <w:rsid w:val="006E5089"/>
    <w:rsid w:val="006F02D7"/>
    <w:rsid w:val="006F15C5"/>
    <w:rsid w:val="006F1718"/>
    <w:rsid w:val="006F3092"/>
    <w:rsid w:val="006F3F5E"/>
    <w:rsid w:val="006F671B"/>
    <w:rsid w:val="006F7CFA"/>
    <w:rsid w:val="00700B8A"/>
    <w:rsid w:val="0070202B"/>
    <w:rsid w:val="00703B93"/>
    <w:rsid w:val="0071027D"/>
    <w:rsid w:val="00711281"/>
    <w:rsid w:val="00714EB5"/>
    <w:rsid w:val="007167BA"/>
    <w:rsid w:val="00723018"/>
    <w:rsid w:val="007240C6"/>
    <w:rsid w:val="00726241"/>
    <w:rsid w:val="00727158"/>
    <w:rsid w:val="00727738"/>
    <w:rsid w:val="007323FD"/>
    <w:rsid w:val="00735934"/>
    <w:rsid w:val="0073785A"/>
    <w:rsid w:val="00740A00"/>
    <w:rsid w:val="00742629"/>
    <w:rsid w:val="00744AAE"/>
    <w:rsid w:val="00744DD0"/>
    <w:rsid w:val="00745E7E"/>
    <w:rsid w:val="00751A6C"/>
    <w:rsid w:val="007531F0"/>
    <w:rsid w:val="007542DA"/>
    <w:rsid w:val="00754620"/>
    <w:rsid w:val="00757232"/>
    <w:rsid w:val="00761D47"/>
    <w:rsid w:val="00765396"/>
    <w:rsid w:val="00770134"/>
    <w:rsid w:val="0077093B"/>
    <w:rsid w:val="007721BF"/>
    <w:rsid w:val="00777FAA"/>
    <w:rsid w:val="00781D9D"/>
    <w:rsid w:val="0078264D"/>
    <w:rsid w:val="00782F3A"/>
    <w:rsid w:val="00784BCD"/>
    <w:rsid w:val="0078551B"/>
    <w:rsid w:val="00787154"/>
    <w:rsid w:val="0079375E"/>
    <w:rsid w:val="00793F60"/>
    <w:rsid w:val="00795615"/>
    <w:rsid w:val="00795921"/>
    <w:rsid w:val="00796A7B"/>
    <w:rsid w:val="007A2AE8"/>
    <w:rsid w:val="007A7CE5"/>
    <w:rsid w:val="007B1199"/>
    <w:rsid w:val="007B27BF"/>
    <w:rsid w:val="007B3345"/>
    <w:rsid w:val="007B367C"/>
    <w:rsid w:val="007B4786"/>
    <w:rsid w:val="007B4F1B"/>
    <w:rsid w:val="007B544D"/>
    <w:rsid w:val="007C043B"/>
    <w:rsid w:val="007C3153"/>
    <w:rsid w:val="007C40CA"/>
    <w:rsid w:val="007C65E9"/>
    <w:rsid w:val="007C6EB8"/>
    <w:rsid w:val="007C7821"/>
    <w:rsid w:val="007D0085"/>
    <w:rsid w:val="007D0800"/>
    <w:rsid w:val="007D0DDE"/>
    <w:rsid w:val="007D6CD6"/>
    <w:rsid w:val="007E292F"/>
    <w:rsid w:val="007E2BE0"/>
    <w:rsid w:val="007E4682"/>
    <w:rsid w:val="007E494A"/>
    <w:rsid w:val="007E5A26"/>
    <w:rsid w:val="007E7967"/>
    <w:rsid w:val="007F0AA9"/>
    <w:rsid w:val="007F1347"/>
    <w:rsid w:val="007F1C38"/>
    <w:rsid w:val="007F2F9E"/>
    <w:rsid w:val="007F4B22"/>
    <w:rsid w:val="0080414C"/>
    <w:rsid w:val="0081074B"/>
    <w:rsid w:val="00811781"/>
    <w:rsid w:val="00813CEA"/>
    <w:rsid w:val="00820796"/>
    <w:rsid w:val="00821498"/>
    <w:rsid w:val="0082197F"/>
    <w:rsid w:val="00822EE3"/>
    <w:rsid w:val="008351CF"/>
    <w:rsid w:val="00836571"/>
    <w:rsid w:val="00841175"/>
    <w:rsid w:val="00847381"/>
    <w:rsid w:val="0084790D"/>
    <w:rsid w:val="008501B3"/>
    <w:rsid w:val="008501E9"/>
    <w:rsid w:val="00852B1C"/>
    <w:rsid w:val="00852DB3"/>
    <w:rsid w:val="00855AA3"/>
    <w:rsid w:val="008614BC"/>
    <w:rsid w:val="008634FE"/>
    <w:rsid w:val="008741CC"/>
    <w:rsid w:val="00876FA5"/>
    <w:rsid w:val="00877A41"/>
    <w:rsid w:val="00880371"/>
    <w:rsid w:val="008810FC"/>
    <w:rsid w:val="008844FC"/>
    <w:rsid w:val="00884D82"/>
    <w:rsid w:val="00885AD2"/>
    <w:rsid w:val="0089040A"/>
    <w:rsid w:val="00893B99"/>
    <w:rsid w:val="008945D4"/>
    <w:rsid w:val="00894B22"/>
    <w:rsid w:val="0089575F"/>
    <w:rsid w:val="00896955"/>
    <w:rsid w:val="00897633"/>
    <w:rsid w:val="00897A1F"/>
    <w:rsid w:val="008A1070"/>
    <w:rsid w:val="008A1376"/>
    <w:rsid w:val="008A30AC"/>
    <w:rsid w:val="008A35FB"/>
    <w:rsid w:val="008A44C3"/>
    <w:rsid w:val="008A666D"/>
    <w:rsid w:val="008B0724"/>
    <w:rsid w:val="008B3F8B"/>
    <w:rsid w:val="008B442E"/>
    <w:rsid w:val="008B56E9"/>
    <w:rsid w:val="008B5804"/>
    <w:rsid w:val="008B7CCD"/>
    <w:rsid w:val="008C2BB4"/>
    <w:rsid w:val="008C2F1C"/>
    <w:rsid w:val="008C58A6"/>
    <w:rsid w:val="008C5A63"/>
    <w:rsid w:val="008C6E88"/>
    <w:rsid w:val="008D0F3C"/>
    <w:rsid w:val="008D0F9D"/>
    <w:rsid w:val="008D2B26"/>
    <w:rsid w:val="008D2BE3"/>
    <w:rsid w:val="008D7942"/>
    <w:rsid w:val="008E300A"/>
    <w:rsid w:val="008E3C75"/>
    <w:rsid w:val="008E3DA7"/>
    <w:rsid w:val="008E4527"/>
    <w:rsid w:val="008E4DC9"/>
    <w:rsid w:val="008E6B2F"/>
    <w:rsid w:val="008F1ED7"/>
    <w:rsid w:val="008F34E1"/>
    <w:rsid w:val="008F4028"/>
    <w:rsid w:val="008F52CB"/>
    <w:rsid w:val="008F662F"/>
    <w:rsid w:val="008F6A87"/>
    <w:rsid w:val="00900C0A"/>
    <w:rsid w:val="00901CE7"/>
    <w:rsid w:val="00902479"/>
    <w:rsid w:val="00905888"/>
    <w:rsid w:val="009072A3"/>
    <w:rsid w:val="00910FAB"/>
    <w:rsid w:val="0091110E"/>
    <w:rsid w:val="00913195"/>
    <w:rsid w:val="009134E8"/>
    <w:rsid w:val="009208B3"/>
    <w:rsid w:val="00922141"/>
    <w:rsid w:val="009232DF"/>
    <w:rsid w:val="009233AB"/>
    <w:rsid w:val="00924EA3"/>
    <w:rsid w:val="00925B28"/>
    <w:rsid w:val="00926F77"/>
    <w:rsid w:val="00927493"/>
    <w:rsid w:val="00930DFC"/>
    <w:rsid w:val="009332FF"/>
    <w:rsid w:val="00934374"/>
    <w:rsid w:val="009403BF"/>
    <w:rsid w:val="009409DE"/>
    <w:rsid w:val="00944630"/>
    <w:rsid w:val="00944777"/>
    <w:rsid w:val="00944D67"/>
    <w:rsid w:val="00944DC0"/>
    <w:rsid w:val="009513DA"/>
    <w:rsid w:val="009517AA"/>
    <w:rsid w:val="00951F8A"/>
    <w:rsid w:val="009549FF"/>
    <w:rsid w:val="00955930"/>
    <w:rsid w:val="00963220"/>
    <w:rsid w:val="009638EF"/>
    <w:rsid w:val="009648F4"/>
    <w:rsid w:val="009657E6"/>
    <w:rsid w:val="0096613E"/>
    <w:rsid w:val="00967552"/>
    <w:rsid w:val="009727DB"/>
    <w:rsid w:val="00973103"/>
    <w:rsid w:val="00973CE6"/>
    <w:rsid w:val="00973FE3"/>
    <w:rsid w:val="0097431F"/>
    <w:rsid w:val="00975F35"/>
    <w:rsid w:val="00976E4B"/>
    <w:rsid w:val="009807D0"/>
    <w:rsid w:val="00981E86"/>
    <w:rsid w:val="00983754"/>
    <w:rsid w:val="00983A29"/>
    <w:rsid w:val="00983CB1"/>
    <w:rsid w:val="00984FFE"/>
    <w:rsid w:val="00985F4F"/>
    <w:rsid w:val="0099065C"/>
    <w:rsid w:val="00996F8B"/>
    <w:rsid w:val="009A1597"/>
    <w:rsid w:val="009A2607"/>
    <w:rsid w:val="009A26DF"/>
    <w:rsid w:val="009A2BD7"/>
    <w:rsid w:val="009A33FE"/>
    <w:rsid w:val="009A468D"/>
    <w:rsid w:val="009B107F"/>
    <w:rsid w:val="009C18FC"/>
    <w:rsid w:val="009C1D91"/>
    <w:rsid w:val="009C1F57"/>
    <w:rsid w:val="009C22E9"/>
    <w:rsid w:val="009C34DD"/>
    <w:rsid w:val="009C6203"/>
    <w:rsid w:val="009C6B0B"/>
    <w:rsid w:val="009C7475"/>
    <w:rsid w:val="009D3A04"/>
    <w:rsid w:val="009D3D60"/>
    <w:rsid w:val="009D49D6"/>
    <w:rsid w:val="009D5FFA"/>
    <w:rsid w:val="009E0E43"/>
    <w:rsid w:val="009E290E"/>
    <w:rsid w:val="009E3F0E"/>
    <w:rsid w:val="009E6D0F"/>
    <w:rsid w:val="009F2EB8"/>
    <w:rsid w:val="009F2FB2"/>
    <w:rsid w:val="009F494B"/>
    <w:rsid w:val="00A0101C"/>
    <w:rsid w:val="00A01281"/>
    <w:rsid w:val="00A01583"/>
    <w:rsid w:val="00A02290"/>
    <w:rsid w:val="00A03438"/>
    <w:rsid w:val="00A036DE"/>
    <w:rsid w:val="00A0470C"/>
    <w:rsid w:val="00A07678"/>
    <w:rsid w:val="00A12181"/>
    <w:rsid w:val="00A13FE0"/>
    <w:rsid w:val="00A141D2"/>
    <w:rsid w:val="00A15396"/>
    <w:rsid w:val="00A17E7A"/>
    <w:rsid w:val="00A273CB"/>
    <w:rsid w:val="00A3382B"/>
    <w:rsid w:val="00A33A8F"/>
    <w:rsid w:val="00A37F8A"/>
    <w:rsid w:val="00A4061C"/>
    <w:rsid w:val="00A44521"/>
    <w:rsid w:val="00A50423"/>
    <w:rsid w:val="00A56A2D"/>
    <w:rsid w:val="00A60443"/>
    <w:rsid w:val="00A6106F"/>
    <w:rsid w:val="00A61928"/>
    <w:rsid w:val="00A61B6A"/>
    <w:rsid w:val="00A61D61"/>
    <w:rsid w:val="00A64868"/>
    <w:rsid w:val="00A673C0"/>
    <w:rsid w:val="00A82389"/>
    <w:rsid w:val="00A872C3"/>
    <w:rsid w:val="00A876E0"/>
    <w:rsid w:val="00A8789D"/>
    <w:rsid w:val="00A91155"/>
    <w:rsid w:val="00A95439"/>
    <w:rsid w:val="00A97494"/>
    <w:rsid w:val="00AA1EF8"/>
    <w:rsid w:val="00AA24B2"/>
    <w:rsid w:val="00AA25BB"/>
    <w:rsid w:val="00AA444C"/>
    <w:rsid w:val="00AB0AB5"/>
    <w:rsid w:val="00AB1155"/>
    <w:rsid w:val="00AB20AA"/>
    <w:rsid w:val="00AB2805"/>
    <w:rsid w:val="00AB4C12"/>
    <w:rsid w:val="00AB5751"/>
    <w:rsid w:val="00AB57FE"/>
    <w:rsid w:val="00AB61C7"/>
    <w:rsid w:val="00AC03AE"/>
    <w:rsid w:val="00AC656D"/>
    <w:rsid w:val="00AC7294"/>
    <w:rsid w:val="00AC7CA2"/>
    <w:rsid w:val="00AD1DE0"/>
    <w:rsid w:val="00AD4843"/>
    <w:rsid w:val="00AD5612"/>
    <w:rsid w:val="00AD7BA9"/>
    <w:rsid w:val="00AE1D0A"/>
    <w:rsid w:val="00AE54A1"/>
    <w:rsid w:val="00AE715D"/>
    <w:rsid w:val="00AF0547"/>
    <w:rsid w:val="00AF5679"/>
    <w:rsid w:val="00AF7560"/>
    <w:rsid w:val="00B04655"/>
    <w:rsid w:val="00B04CA8"/>
    <w:rsid w:val="00B0533E"/>
    <w:rsid w:val="00B065EF"/>
    <w:rsid w:val="00B06826"/>
    <w:rsid w:val="00B06F71"/>
    <w:rsid w:val="00B0709E"/>
    <w:rsid w:val="00B10198"/>
    <w:rsid w:val="00B117D9"/>
    <w:rsid w:val="00B15797"/>
    <w:rsid w:val="00B1600C"/>
    <w:rsid w:val="00B20C54"/>
    <w:rsid w:val="00B2184F"/>
    <w:rsid w:val="00B22651"/>
    <w:rsid w:val="00B24816"/>
    <w:rsid w:val="00B25676"/>
    <w:rsid w:val="00B259F1"/>
    <w:rsid w:val="00B3033C"/>
    <w:rsid w:val="00B31AA4"/>
    <w:rsid w:val="00B328ED"/>
    <w:rsid w:val="00B33135"/>
    <w:rsid w:val="00B3475B"/>
    <w:rsid w:val="00B3780B"/>
    <w:rsid w:val="00B37FC3"/>
    <w:rsid w:val="00B4091C"/>
    <w:rsid w:val="00B4422C"/>
    <w:rsid w:val="00B44870"/>
    <w:rsid w:val="00B46FDF"/>
    <w:rsid w:val="00B473E6"/>
    <w:rsid w:val="00B4793E"/>
    <w:rsid w:val="00B5057C"/>
    <w:rsid w:val="00B50815"/>
    <w:rsid w:val="00B50D63"/>
    <w:rsid w:val="00B5166A"/>
    <w:rsid w:val="00B54A99"/>
    <w:rsid w:val="00B55B37"/>
    <w:rsid w:val="00B569E3"/>
    <w:rsid w:val="00B60FCB"/>
    <w:rsid w:val="00B62971"/>
    <w:rsid w:val="00B6365D"/>
    <w:rsid w:val="00B647BA"/>
    <w:rsid w:val="00B65BF8"/>
    <w:rsid w:val="00B65D19"/>
    <w:rsid w:val="00B661BE"/>
    <w:rsid w:val="00B66611"/>
    <w:rsid w:val="00B70BD5"/>
    <w:rsid w:val="00B73E71"/>
    <w:rsid w:val="00B75E2E"/>
    <w:rsid w:val="00B80C11"/>
    <w:rsid w:val="00B842D2"/>
    <w:rsid w:val="00B87FE7"/>
    <w:rsid w:val="00B90F47"/>
    <w:rsid w:val="00B95B8A"/>
    <w:rsid w:val="00BA49B0"/>
    <w:rsid w:val="00BA5122"/>
    <w:rsid w:val="00BA669B"/>
    <w:rsid w:val="00BA7341"/>
    <w:rsid w:val="00BA7636"/>
    <w:rsid w:val="00BB5D51"/>
    <w:rsid w:val="00BB7A0D"/>
    <w:rsid w:val="00BC04C3"/>
    <w:rsid w:val="00BC4B5F"/>
    <w:rsid w:val="00BC6B49"/>
    <w:rsid w:val="00BD3FC1"/>
    <w:rsid w:val="00BD6FF7"/>
    <w:rsid w:val="00BD7056"/>
    <w:rsid w:val="00BD78A0"/>
    <w:rsid w:val="00BE19F0"/>
    <w:rsid w:val="00BE1B2C"/>
    <w:rsid w:val="00BE2773"/>
    <w:rsid w:val="00BE3C0C"/>
    <w:rsid w:val="00BE49DB"/>
    <w:rsid w:val="00BE70F4"/>
    <w:rsid w:val="00BE7D1A"/>
    <w:rsid w:val="00BF3E8D"/>
    <w:rsid w:val="00BF6B10"/>
    <w:rsid w:val="00BF6B4F"/>
    <w:rsid w:val="00C030B0"/>
    <w:rsid w:val="00C03439"/>
    <w:rsid w:val="00C04093"/>
    <w:rsid w:val="00C06CCD"/>
    <w:rsid w:val="00C07309"/>
    <w:rsid w:val="00C074B0"/>
    <w:rsid w:val="00C07767"/>
    <w:rsid w:val="00C15781"/>
    <w:rsid w:val="00C15EB0"/>
    <w:rsid w:val="00C215F8"/>
    <w:rsid w:val="00C27D35"/>
    <w:rsid w:val="00C3197C"/>
    <w:rsid w:val="00C319AD"/>
    <w:rsid w:val="00C33875"/>
    <w:rsid w:val="00C3792F"/>
    <w:rsid w:val="00C42A4D"/>
    <w:rsid w:val="00C51A2A"/>
    <w:rsid w:val="00C52DA7"/>
    <w:rsid w:val="00C543F8"/>
    <w:rsid w:val="00C56343"/>
    <w:rsid w:val="00C56468"/>
    <w:rsid w:val="00C619FD"/>
    <w:rsid w:val="00C633B5"/>
    <w:rsid w:val="00C648C9"/>
    <w:rsid w:val="00C6595A"/>
    <w:rsid w:val="00C67AD8"/>
    <w:rsid w:val="00C7200C"/>
    <w:rsid w:val="00C73941"/>
    <w:rsid w:val="00C7426D"/>
    <w:rsid w:val="00C75FAA"/>
    <w:rsid w:val="00C77291"/>
    <w:rsid w:val="00C80F19"/>
    <w:rsid w:val="00C810A1"/>
    <w:rsid w:val="00C812D8"/>
    <w:rsid w:val="00C93665"/>
    <w:rsid w:val="00C94ADA"/>
    <w:rsid w:val="00C96431"/>
    <w:rsid w:val="00C96C1B"/>
    <w:rsid w:val="00C97046"/>
    <w:rsid w:val="00CA2338"/>
    <w:rsid w:val="00CA405F"/>
    <w:rsid w:val="00CA4E30"/>
    <w:rsid w:val="00CB230B"/>
    <w:rsid w:val="00CB3FB0"/>
    <w:rsid w:val="00CC6566"/>
    <w:rsid w:val="00CC6961"/>
    <w:rsid w:val="00CD0452"/>
    <w:rsid w:val="00CD18D9"/>
    <w:rsid w:val="00CD2AC6"/>
    <w:rsid w:val="00CD3A95"/>
    <w:rsid w:val="00CD42D6"/>
    <w:rsid w:val="00CD6294"/>
    <w:rsid w:val="00CE222B"/>
    <w:rsid w:val="00CE4D3C"/>
    <w:rsid w:val="00CE6161"/>
    <w:rsid w:val="00CF144C"/>
    <w:rsid w:val="00CF3AF9"/>
    <w:rsid w:val="00CF42B3"/>
    <w:rsid w:val="00CF5D25"/>
    <w:rsid w:val="00D01A9C"/>
    <w:rsid w:val="00D01FFF"/>
    <w:rsid w:val="00D075FF"/>
    <w:rsid w:val="00D10310"/>
    <w:rsid w:val="00D13120"/>
    <w:rsid w:val="00D14FDD"/>
    <w:rsid w:val="00D152D1"/>
    <w:rsid w:val="00D17077"/>
    <w:rsid w:val="00D17C20"/>
    <w:rsid w:val="00D24073"/>
    <w:rsid w:val="00D25A07"/>
    <w:rsid w:val="00D3031E"/>
    <w:rsid w:val="00D33558"/>
    <w:rsid w:val="00D354DF"/>
    <w:rsid w:val="00D4298D"/>
    <w:rsid w:val="00D47097"/>
    <w:rsid w:val="00D47C83"/>
    <w:rsid w:val="00D5267F"/>
    <w:rsid w:val="00D531FB"/>
    <w:rsid w:val="00D53FD5"/>
    <w:rsid w:val="00D608A3"/>
    <w:rsid w:val="00D63F6A"/>
    <w:rsid w:val="00D66ED8"/>
    <w:rsid w:val="00D711B4"/>
    <w:rsid w:val="00D72A99"/>
    <w:rsid w:val="00D72E95"/>
    <w:rsid w:val="00D774FF"/>
    <w:rsid w:val="00D77F0E"/>
    <w:rsid w:val="00D81132"/>
    <w:rsid w:val="00D820DC"/>
    <w:rsid w:val="00D84BAD"/>
    <w:rsid w:val="00D85443"/>
    <w:rsid w:val="00D8547D"/>
    <w:rsid w:val="00D85AB0"/>
    <w:rsid w:val="00D8743C"/>
    <w:rsid w:val="00D923BA"/>
    <w:rsid w:val="00D9261A"/>
    <w:rsid w:val="00D926DA"/>
    <w:rsid w:val="00D9291A"/>
    <w:rsid w:val="00D95569"/>
    <w:rsid w:val="00D95A1E"/>
    <w:rsid w:val="00DA0899"/>
    <w:rsid w:val="00DA0C2C"/>
    <w:rsid w:val="00DA129F"/>
    <w:rsid w:val="00DA69A5"/>
    <w:rsid w:val="00DA6F90"/>
    <w:rsid w:val="00DB0594"/>
    <w:rsid w:val="00DB1072"/>
    <w:rsid w:val="00DB264F"/>
    <w:rsid w:val="00DB4FFE"/>
    <w:rsid w:val="00DB5F79"/>
    <w:rsid w:val="00DB630B"/>
    <w:rsid w:val="00DB79D5"/>
    <w:rsid w:val="00DC1760"/>
    <w:rsid w:val="00DC189E"/>
    <w:rsid w:val="00DC6986"/>
    <w:rsid w:val="00DC6CE4"/>
    <w:rsid w:val="00DC7B24"/>
    <w:rsid w:val="00DD0249"/>
    <w:rsid w:val="00DD0DE0"/>
    <w:rsid w:val="00DD44A2"/>
    <w:rsid w:val="00DD5886"/>
    <w:rsid w:val="00DD5F48"/>
    <w:rsid w:val="00DD714E"/>
    <w:rsid w:val="00DD78B2"/>
    <w:rsid w:val="00DE0480"/>
    <w:rsid w:val="00DE0FE9"/>
    <w:rsid w:val="00DE5B14"/>
    <w:rsid w:val="00DF2FC7"/>
    <w:rsid w:val="00DF394C"/>
    <w:rsid w:val="00DF4537"/>
    <w:rsid w:val="00DF5746"/>
    <w:rsid w:val="00E00029"/>
    <w:rsid w:val="00E0047B"/>
    <w:rsid w:val="00E02E14"/>
    <w:rsid w:val="00E03BC4"/>
    <w:rsid w:val="00E04036"/>
    <w:rsid w:val="00E04BD9"/>
    <w:rsid w:val="00E06401"/>
    <w:rsid w:val="00E12A10"/>
    <w:rsid w:val="00E12D3D"/>
    <w:rsid w:val="00E13653"/>
    <w:rsid w:val="00E14790"/>
    <w:rsid w:val="00E15969"/>
    <w:rsid w:val="00E203B0"/>
    <w:rsid w:val="00E219F1"/>
    <w:rsid w:val="00E26539"/>
    <w:rsid w:val="00E267E0"/>
    <w:rsid w:val="00E26D02"/>
    <w:rsid w:val="00E27B42"/>
    <w:rsid w:val="00E27CB4"/>
    <w:rsid w:val="00E31D0F"/>
    <w:rsid w:val="00E354D3"/>
    <w:rsid w:val="00E375AE"/>
    <w:rsid w:val="00E40456"/>
    <w:rsid w:val="00E40B5E"/>
    <w:rsid w:val="00E41753"/>
    <w:rsid w:val="00E44856"/>
    <w:rsid w:val="00E46344"/>
    <w:rsid w:val="00E50ED4"/>
    <w:rsid w:val="00E5133D"/>
    <w:rsid w:val="00E5426C"/>
    <w:rsid w:val="00E553CA"/>
    <w:rsid w:val="00E57D70"/>
    <w:rsid w:val="00E6056E"/>
    <w:rsid w:val="00E60D19"/>
    <w:rsid w:val="00E6214E"/>
    <w:rsid w:val="00E63A3B"/>
    <w:rsid w:val="00E659B3"/>
    <w:rsid w:val="00E66AED"/>
    <w:rsid w:val="00E66B28"/>
    <w:rsid w:val="00E66BD6"/>
    <w:rsid w:val="00E67947"/>
    <w:rsid w:val="00E67949"/>
    <w:rsid w:val="00E702F0"/>
    <w:rsid w:val="00E71E0D"/>
    <w:rsid w:val="00E731D2"/>
    <w:rsid w:val="00E76A60"/>
    <w:rsid w:val="00E81DDC"/>
    <w:rsid w:val="00E90380"/>
    <w:rsid w:val="00E9320A"/>
    <w:rsid w:val="00E9351D"/>
    <w:rsid w:val="00E935C2"/>
    <w:rsid w:val="00E947AC"/>
    <w:rsid w:val="00E95B76"/>
    <w:rsid w:val="00E97813"/>
    <w:rsid w:val="00EA2F50"/>
    <w:rsid w:val="00EA4020"/>
    <w:rsid w:val="00EA4676"/>
    <w:rsid w:val="00EA5665"/>
    <w:rsid w:val="00EA60EA"/>
    <w:rsid w:val="00EA6665"/>
    <w:rsid w:val="00EA7F30"/>
    <w:rsid w:val="00EB083D"/>
    <w:rsid w:val="00EB2FC0"/>
    <w:rsid w:val="00EB3011"/>
    <w:rsid w:val="00EB6677"/>
    <w:rsid w:val="00EC1761"/>
    <w:rsid w:val="00EC4D4E"/>
    <w:rsid w:val="00ED3BA4"/>
    <w:rsid w:val="00EE2813"/>
    <w:rsid w:val="00EF0B85"/>
    <w:rsid w:val="00EF1B57"/>
    <w:rsid w:val="00EF5FB3"/>
    <w:rsid w:val="00EF6066"/>
    <w:rsid w:val="00EF75DE"/>
    <w:rsid w:val="00F01632"/>
    <w:rsid w:val="00F019FB"/>
    <w:rsid w:val="00F02D02"/>
    <w:rsid w:val="00F03D9B"/>
    <w:rsid w:val="00F079A3"/>
    <w:rsid w:val="00F124AE"/>
    <w:rsid w:val="00F136DC"/>
    <w:rsid w:val="00F15D6C"/>
    <w:rsid w:val="00F15FAB"/>
    <w:rsid w:val="00F1641E"/>
    <w:rsid w:val="00F17042"/>
    <w:rsid w:val="00F25C96"/>
    <w:rsid w:val="00F27981"/>
    <w:rsid w:val="00F3109F"/>
    <w:rsid w:val="00F31CCF"/>
    <w:rsid w:val="00F32C31"/>
    <w:rsid w:val="00F347F1"/>
    <w:rsid w:val="00F35B19"/>
    <w:rsid w:val="00F370E1"/>
    <w:rsid w:val="00F37441"/>
    <w:rsid w:val="00F4119E"/>
    <w:rsid w:val="00F4328C"/>
    <w:rsid w:val="00F463E4"/>
    <w:rsid w:val="00F4679F"/>
    <w:rsid w:val="00F46AEA"/>
    <w:rsid w:val="00F5116F"/>
    <w:rsid w:val="00F52B01"/>
    <w:rsid w:val="00F52ED4"/>
    <w:rsid w:val="00F56506"/>
    <w:rsid w:val="00F56CAF"/>
    <w:rsid w:val="00F57299"/>
    <w:rsid w:val="00F610E2"/>
    <w:rsid w:val="00F61F0C"/>
    <w:rsid w:val="00F62091"/>
    <w:rsid w:val="00F62B65"/>
    <w:rsid w:val="00F632B2"/>
    <w:rsid w:val="00F639A7"/>
    <w:rsid w:val="00F64EC6"/>
    <w:rsid w:val="00F65CA3"/>
    <w:rsid w:val="00F661FF"/>
    <w:rsid w:val="00F670CB"/>
    <w:rsid w:val="00F712AE"/>
    <w:rsid w:val="00F722CC"/>
    <w:rsid w:val="00F73AF1"/>
    <w:rsid w:val="00F7721D"/>
    <w:rsid w:val="00F775F8"/>
    <w:rsid w:val="00F778B6"/>
    <w:rsid w:val="00F80B3E"/>
    <w:rsid w:val="00F80B59"/>
    <w:rsid w:val="00F8103F"/>
    <w:rsid w:val="00F848E6"/>
    <w:rsid w:val="00F90069"/>
    <w:rsid w:val="00F9202D"/>
    <w:rsid w:val="00F935D1"/>
    <w:rsid w:val="00F972F6"/>
    <w:rsid w:val="00FA3407"/>
    <w:rsid w:val="00FA6BA4"/>
    <w:rsid w:val="00FA70A1"/>
    <w:rsid w:val="00FB2A49"/>
    <w:rsid w:val="00FB300D"/>
    <w:rsid w:val="00FB3DB1"/>
    <w:rsid w:val="00FB4521"/>
    <w:rsid w:val="00FB4D98"/>
    <w:rsid w:val="00FB797A"/>
    <w:rsid w:val="00FC0398"/>
    <w:rsid w:val="00FC5881"/>
    <w:rsid w:val="00FC5E3A"/>
    <w:rsid w:val="00FD62EE"/>
    <w:rsid w:val="00FD7A8A"/>
    <w:rsid w:val="00FE20F1"/>
    <w:rsid w:val="00FE4447"/>
    <w:rsid w:val="00FE7D85"/>
    <w:rsid w:val="00FF12AC"/>
    <w:rsid w:val="00FF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45366"/>
  <w15:chartTrackingRefBased/>
  <w15:docId w15:val="{2865EB82-CD30-4983-8EA9-6E496077D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D02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A61D61"/>
    <w:pPr>
      <w:keepNext/>
      <w:keepLines/>
      <w:shd w:val="clear" w:color="auto" w:fill="FFFFFF"/>
      <w:spacing w:after="0" w:line="276" w:lineRule="auto"/>
      <w:outlineLvl w:val="1"/>
    </w:pPr>
    <w:rPr>
      <w:rFonts w:ascii="Arial" w:eastAsia="Times New Roman" w:hAnsi="Arial" w:cstheme="majorBidi"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72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,List Paragraph compact,Normal bullet 2,Paragraphe de liste 2,Reference list,Bullet list,Numbered List,List Paragraph1,1st level - Bullet List Paragraph,Lettre d'introduction,Paragraph,Bullet EY"/>
    <w:basedOn w:val="Normalny"/>
    <w:link w:val="AkapitzlistZnak"/>
    <w:uiPriority w:val="34"/>
    <w:qFormat/>
    <w:rsid w:val="00372FF9"/>
    <w:pPr>
      <w:ind w:left="720"/>
      <w:contextualSpacing/>
    </w:pPr>
  </w:style>
  <w:style w:type="character" w:styleId="Odwoaniedokomentarza">
    <w:name w:val="annotation reference"/>
    <w:uiPriority w:val="99"/>
    <w:unhideWhenUsed/>
    <w:rsid w:val="00590C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0C41"/>
    <w:rPr>
      <w:rFonts w:ascii="Calibri" w:eastAsia="Calibri" w:hAnsi="Calibri" w:cs="Times New Roman"/>
      <w:sz w:val="20"/>
      <w:szCs w:val="20"/>
    </w:rPr>
  </w:style>
  <w:style w:type="paragraph" w:styleId="Tekstprzypisudolnego">
    <w:name w:val="footnote text"/>
    <w:aliases w:val="-E Fuﬂnotentext,Fuﬂnotentext Ursprung,Fußnotentext Ursprung,-E Fußnotentext,Fußnote,Podrozdział,Footnote,Podrozdzia3,Footnote text,Tekst przypisu Znak Znak Znak Znak,Znak,FOOTNOTES,o,fn,Znak Znak,przyp,Tekst przypisu,footnote text"/>
    <w:basedOn w:val="Normalny"/>
    <w:link w:val="TekstprzypisudolnegoZnak"/>
    <w:uiPriority w:val="99"/>
    <w:unhideWhenUsed/>
    <w:qFormat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-E Fuﬂnotentext Znak,Fuﬂnotentext Ursprung Znak,Fußnotentext Ursprung Znak,-E Fußnotentext Znak,Fußnote Znak,Podrozdział Znak,Footnote Znak,Podrozdzia3 Znak,Footnote text Znak,Tekst przypisu Znak Znak Znak Znak Znak,o Znak"/>
    <w:basedOn w:val="Domylnaczcionkaakapitu"/>
    <w:link w:val="Tekstprzypisudolnego"/>
    <w:uiPriority w:val="99"/>
    <w:rsid w:val="00590C4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590C41"/>
    <w:rPr>
      <w:vertAlign w:val="superscript"/>
    </w:rPr>
  </w:style>
  <w:style w:type="character" w:customStyle="1" w:styleId="AkapitzlistZnak">
    <w:name w:val="Akapit z listą Znak"/>
    <w:aliases w:val="Numerowanie Znak,List Paragraph Znak,Akapit z listą BS Znak,List Paragraph compact Znak,Normal bullet 2 Znak,Paragraphe de liste 2 Znak,Reference list Znak,Bullet list Znak,Numbered List Znak,List Paragraph1 Znak,Paragraph Znak"/>
    <w:link w:val="Akapitzlist"/>
    <w:uiPriority w:val="34"/>
    <w:qFormat/>
    <w:locked/>
    <w:rsid w:val="00590C4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3E8D"/>
    <w:pPr>
      <w:spacing w:after="160"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3E8D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link w:val="DefaultZnak"/>
    <w:qFormat/>
    <w:rsid w:val="00C67AD8"/>
    <w:pPr>
      <w:autoSpaceDE w:val="0"/>
      <w:autoSpaceDN w:val="0"/>
      <w:adjustRightInd w:val="0"/>
      <w:spacing w:after="0" w:line="276" w:lineRule="auto"/>
      <w:jc w:val="both"/>
    </w:pPr>
    <w:rPr>
      <w:rFonts w:ascii="TimesNewRoman,Bold" w:eastAsia="Times New Roman" w:hAnsi="TimesNewRoman,Bold" w:cs="TimesNewRoman,Bold"/>
      <w:lang w:eastAsia="pl-PL"/>
    </w:rPr>
  </w:style>
  <w:style w:type="character" w:customStyle="1" w:styleId="DefaultZnak">
    <w:name w:val="Default Znak"/>
    <w:link w:val="Default"/>
    <w:rsid w:val="00C67AD8"/>
    <w:rPr>
      <w:rFonts w:ascii="TimesNewRoman,Bold" w:eastAsia="Times New Roman" w:hAnsi="TimesNewRoman,Bold" w:cs="TimesNewRoman,Bold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381C"/>
  </w:style>
  <w:style w:type="paragraph" w:styleId="Stopka">
    <w:name w:val="footer"/>
    <w:basedOn w:val="Normalny"/>
    <w:link w:val="Stopka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381C"/>
  </w:style>
  <w:style w:type="paragraph" w:styleId="Poprawka">
    <w:name w:val="Revision"/>
    <w:hidden/>
    <w:uiPriority w:val="99"/>
    <w:semiHidden/>
    <w:rsid w:val="008B442E"/>
    <w:pPr>
      <w:spacing w:after="0" w:line="240" w:lineRule="auto"/>
    </w:pPr>
  </w:style>
  <w:style w:type="character" w:customStyle="1" w:styleId="cf01">
    <w:name w:val="cf01"/>
    <w:basedOn w:val="Domylnaczcionkaakapitu"/>
    <w:rsid w:val="009657E6"/>
    <w:rPr>
      <w:rFonts w:ascii="Segoe UI" w:hAnsi="Segoe UI" w:cs="Segoe UI" w:hint="default"/>
      <w:b/>
      <w:bCs/>
      <w:sz w:val="18"/>
      <w:szCs w:val="18"/>
      <w:shd w:val="clear" w:color="auto" w:fill="FFFF00"/>
    </w:rPr>
  </w:style>
  <w:style w:type="paragraph" w:customStyle="1" w:styleId="xmsonormal">
    <w:name w:val="x_msonormal"/>
    <w:basedOn w:val="Normalny"/>
    <w:rsid w:val="003062F0"/>
    <w:pPr>
      <w:spacing w:after="0" w:line="240" w:lineRule="auto"/>
    </w:pPr>
    <w:rPr>
      <w:rFonts w:ascii="Calibri" w:hAnsi="Calibri" w:cs="Calibri"/>
      <w:lang w:eastAsia="pl-PL"/>
    </w:rPr>
  </w:style>
  <w:style w:type="paragraph" w:customStyle="1" w:styleId="xmsolistparagraph">
    <w:name w:val="x_msolistparagraph"/>
    <w:basedOn w:val="Normalny"/>
    <w:rsid w:val="003062F0"/>
    <w:pPr>
      <w:spacing w:after="0" w:line="240" w:lineRule="auto"/>
      <w:ind w:left="720"/>
    </w:pPr>
    <w:rPr>
      <w:rFonts w:ascii="Calibri" w:hAnsi="Calibri" w:cs="Calibri"/>
      <w:lang w:eastAsia="pl-PL"/>
    </w:rPr>
  </w:style>
  <w:style w:type="character" w:styleId="Hipercze">
    <w:name w:val="Hyperlink"/>
    <w:basedOn w:val="Domylnaczcionkaakapitu"/>
    <w:uiPriority w:val="99"/>
    <w:unhideWhenUsed/>
    <w:rsid w:val="008614B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614BC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rsid w:val="00744DD0"/>
    <w:rPr>
      <w:rFonts w:ascii="Arial" w:eastAsia="Times New Roman" w:hAnsi="Arial" w:cstheme="majorBidi"/>
      <w:bCs/>
      <w:sz w:val="24"/>
      <w:szCs w:val="24"/>
      <w:shd w:val="clear" w:color="auto" w:fill="FFFFFF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7047D"/>
    <w:rPr>
      <w:color w:val="954F72" w:themeColor="followedHyperlink"/>
      <w:u w:val="single"/>
    </w:rPr>
  </w:style>
  <w:style w:type="character" w:styleId="Pogrubienie">
    <w:name w:val="Strong"/>
    <w:basedOn w:val="Domylnaczcionkaakapitu"/>
    <w:uiPriority w:val="22"/>
    <w:qFormat/>
    <w:rsid w:val="009A468D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0278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0278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0278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DD02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Pa2">
    <w:name w:val="Pa2"/>
    <w:basedOn w:val="Default"/>
    <w:next w:val="Default"/>
    <w:uiPriority w:val="99"/>
    <w:rsid w:val="000600B9"/>
    <w:pPr>
      <w:spacing w:line="221" w:lineRule="atLeast"/>
      <w:jc w:val="left"/>
    </w:pPr>
    <w:rPr>
      <w:rFonts w:ascii="Minion Pro" w:eastAsiaTheme="minorHAnsi" w:hAnsi="Minion Pro" w:cstheme="minorBidi"/>
      <w:sz w:val="24"/>
      <w:szCs w:val="24"/>
      <w:lang w:eastAsia="en-US"/>
    </w:rPr>
  </w:style>
  <w:style w:type="character" w:customStyle="1" w:styleId="A41">
    <w:name w:val="A4+1"/>
    <w:uiPriority w:val="99"/>
    <w:rsid w:val="000600B9"/>
    <w:rPr>
      <w:rFonts w:cs="Minion Pro"/>
      <w:color w:val="000000"/>
      <w:sz w:val="18"/>
      <w:szCs w:val="1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6160A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6160A"/>
    <w:pPr>
      <w:spacing w:after="100"/>
    </w:pPr>
  </w:style>
  <w:style w:type="paragraph" w:styleId="Tytu">
    <w:name w:val="Title"/>
    <w:basedOn w:val="Normalny"/>
    <w:next w:val="Normalny"/>
    <w:link w:val="TytuZnak"/>
    <w:uiPriority w:val="10"/>
    <w:qFormat/>
    <w:rsid w:val="00F3744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374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37441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F37441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2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0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4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6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8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7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education.ec.europa.eu/pl/selfie" TargetMode="External"/><Relationship Id="rId2" Type="http://schemas.openxmlformats.org/officeDocument/2006/relationships/hyperlink" Target="https://joint-research-centre.ec.europa.eu/digcomp_en" TargetMode="External"/><Relationship Id="rId1" Type="http://schemas.openxmlformats.org/officeDocument/2006/relationships/hyperlink" Target="https://zpe.gov.pl/a/standardy-techniczne/DpbQtmDTi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33A898-D7BE-41B2-90BE-928F7F7C7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27</Pages>
  <Words>5167</Words>
  <Characters>31003</Characters>
  <Application>Microsoft Office Word</Application>
  <DocSecurity>0</DocSecurity>
  <Lines>258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Banasiak</dc:creator>
  <cp:keywords/>
  <dc:description/>
  <cp:lastModifiedBy>Michał Banasiak</cp:lastModifiedBy>
  <cp:revision>18</cp:revision>
  <cp:lastPrinted>2024-02-15T08:38:00Z</cp:lastPrinted>
  <dcterms:created xsi:type="dcterms:W3CDTF">2024-06-05T10:34:00Z</dcterms:created>
  <dcterms:modified xsi:type="dcterms:W3CDTF">2025-01-13T06:38:00Z</dcterms:modified>
</cp:coreProperties>
</file>