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1E978B" w14:textId="77777777" w:rsidR="00A12E4A" w:rsidRPr="00B378AF" w:rsidRDefault="00A12E4A" w:rsidP="00B378AF">
      <w:pPr>
        <w:pStyle w:val="Nagwek1"/>
        <w:rPr>
          <w:rFonts w:ascii="Arial" w:hAnsi="Arial" w:cs="Arial"/>
          <w:sz w:val="28"/>
          <w:szCs w:val="28"/>
        </w:rPr>
      </w:pPr>
      <w:r w:rsidRPr="00B378AF">
        <w:rPr>
          <w:rFonts w:ascii="Arial" w:hAnsi="Arial" w:cs="Arial"/>
          <w:sz w:val="28"/>
          <w:szCs w:val="28"/>
        </w:rPr>
        <w:t>Kryteria wyboru projektów</w:t>
      </w:r>
    </w:p>
    <w:p w14:paraId="64BF5914" w14:textId="77777777" w:rsidR="00A12E4A" w:rsidRPr="007F71DB" w:rsidRDefault="00A12E4A" w:rsidP="00B378AF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7F71DB">
        <w:rPr>
          <w:rFonts w:ascii="Arial" w:hAnsi="Arial" w:cs="Arial"/>
          <w:b/>
          <w:bCs/>
          <w:sz w:val="24"/>
          <w:szCs w:val="24"/>
        </w:rPr>
        <w:t>Priorytet</w:t>
      </w:r>
      <w:r w:rsidRPr="007F71DB">
        <w:rPr>
          <w:rFonts w:ascii="Arial" w:hAnsi="Arial" w:cs="Arial"/>
          <w:sz w:val="24"/>
          <w:szCs w:val="24"/>
        </w:rPr>
        <w:t xml:space="preserve"> </w:t>
      </w:r>
      <w:r w:rsidR="00F76E21" w:rsidRPr="007F71DB">
        <w:rPr>
          <w:rFonts w:ascii="Arial" w:hAnsi="Arial" w:cs="Arial"/>
          <w:b/>
          <w:bCs/>
          <w:sz w:val="24"/>
          <w:szCs w:val="24"/>
        </w:rPr>
        <w:t>2</w:t>
      </w:r>
      <w:r w:rsidRPr="007F71DB">
        <w:rPr>
          <w:rFonts w:ascii="Arial" w:hAnsi="Arial" w:cs="Arial"/>
          <w:b/>
          <w:bCs/>
          <w:sz w:val="24"/>
          <w:szCs w:val="24"/>
        </w:rPr>
        <w:t>.</w:t>
      </w:r>
      <w:r w:rsidRPr="007F71DB">
        <w:rPr>
          <w:rFonts w:ascii="Arial" w:hAnsi="Arial" w:cs="Arial"/>
          <w:sz w:val="24"/>
          <w:szCs w:val="24"/>
        </w:rPr>
        <w:t xml:space="preserve"> </w:t>
      </w:r>
      <w:r w:rsidR="00F76E21" w:rsidRPr="007F71DB">
        <w:rPr>
          <w:rFonts w:ascii="Arial" w:hAnsi="Arial" w:cs="Arial"/>
          <w:sz w:val="24"/>
          <w:szCs w:val="24"/>
        </w:rPr>
        <w:t>Fundusze Europejskie dla czystej energii i ochrony zasobów środowiska regionu</w:t>
      </w:r>
    </w:p>
    <w:p w14:paraId="674E48B6" w14:textId="77777777" w:rsidR="00A12E4A" w:rsidRPr="007F71DB" w:rsidRDefault="00A12E4A" w:rsidP="00B378AF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7F71DB">
        <w:rPr>
          <w:rFonts w:ascii="Arial" w:hAnsi="Arial" w:cs="Arial"/>
          <w:b/>
          <w:bCs/>
          <w:sz w:val="24"/>
          <w:szCs w:val="24"/>
        </w:rPr>
        <w:t xml:space="preserve">Cel szczegółowy 2 </w:t>
      </w:r>
      <w:r w:rsidR="008B1AA6" w:rsidRPr="007F71DB">
        <w:rPr>
          <w:rFonts w:ascii="Arial" w:hAnsi="Arial" w:cs="Arial"/>
          <w:b/>
          <w:bCs/>
          <w:sz w:val="24"/>
          <w:szCs w:val="24"/>
        </w:rPr>
        <w:t>i</w:t>
      </w:r>
      <w:r w:rsidRPr="007F71DB">
        <w:rPr>
          <w:rFonts w:ascii="Arial" w:hAnsi="Arial" w:cs="Arial"/>
          <w:b/>
          <w:bCs/>
          <w:sz w:val="24"/>
          <w:szCs w:val="24"/>
        </w:rPr>
        <w:t>.</w:t>
      </w:r>
      <w:r w:rsidRPr="007F71DB">
        <w:rPr>
          <w:rFonts w:ascii="Arial" w:hAnsi="Arial" w:cs="Arial"/>
          <w:sz w:val="24"/>
          <w:szCs w:val="24"/>
        </w:rPr>
        <w:t xml:space="preserve"> </w:t>
      </w:r>
      <w:r w:rsidR="008B1AA6" w:rsidRPr="007F71DB">
        <w:rPr>
          <w:rFonts w:ascii="Arial" w:hAnsi="Arial" w:cs="Arial"/>
          <w:sz w:val="24"/>
          <w:szCs w:val="24"/>
        </w:rPr>
        <w:t>Wspieranie efektywności energetycznej i redukcji emisji gazów cieplarnianych</w:t>
      </w:r>
    </w:p>
    <w:p w14:paraId="5DAB6C7B" w14:textId="314A9F94" w:rsidR="00A12E4A" w:rsidRPr="007F71DB" w:rsidRDefault="00A12E4A" w:rsidP="00B378AF">
      <w:pPr>
        <w:spacing w:before="100" w:beforeAutospacing="1" w:after="100" w:afterAutospacing="1"/>
        <w:rPr>
          <w:rFonts w:ascii="Arial" w:hAnsi="Arial" w:cs="Arial"/>
          <w:b/>
          <w:bCs/>
          <w:sz w:val="24"/>
          <w:szCs w:val="24"/>
        </w:rPr>
      </w:pPr>
      <w:r w:rsidRPr="007F71DB">
        <w:rPr>
          <w:rFonts w:ascii="Arial" w:hAnsi="Arial" w:cs="Arial"/>
          <w:b/>
          <w:bCs/>
          <w:sz w:val="24"/>
          <w:szCs w:val="24"/>
        </w:rPr>
        <w:t xml:space="preserve">Działanie </w:t>
      </w:r>
      <w:r w:rsidR="008B1AA6" w:rsidRPr="007F71DB">
        <w:rPr>
          <w:rFonts w:ascii="Arial" w:hAnsi="Arial" w:cs="Arial"/>
          <w:b/>
          <w:bCs/>
          <w:sz w:val="24"/>
          <w:szCs w:val="24"/>
        </w:rPr>
        <w:t>2.</w:t>
      </w:r>
      <w:r w:rsidR="00F85DC5">
        <w:rPr>
          <w:rFonts w:ascii="Arial" w:hAnsi="Arial" w:cs="Arial"/>
          <w:b/>
          <w:bCs/>
          <w:sz w:val="24"/>
          <w:szCs w:val="24"/>
        </w:rPr>
        <w:t>4</w:t>
      </w:r>
      <w:r w:rsidRPr="007F71DB">
        <w:rPr>
          <w:rFonts w:ascii="Arial" w:hAnsi="Arial" w:cs="Arial"/>
          <w:sz w:val="24"/>
          <w:szCs w:val="24"/>
        </w:rPr>
        <w:t xml:space="preserve"> </w:t>
      </w:r>
      <w:r w:rsidR="00F85DC5" w:rsidRPr="00813ACC">
        <w:rPr>
          <w:rFonts w:ascii="Arial" w:hAnsi="Arial" w:cs="Arial"/>
          <w:sz w:val="24"/>
          <w:szCs w:val="24"/>
        </w:rPr>
        <w:t>Ciepłownie, sieci ciepłownicze i efektywność energetyczna budynków zabytkowych</w:t>
      </w:r>
    </w:p>
    <w:p w14:paraId="02EB378F" w14:textId="5E8E5805" w:rsidR="00A12E4A" w:rsidRPr="007F71DB" w:rsidRDefault="00A12E4A" w:rsidP="00B378AF">
      <w:pPr>
        <w:spacing w:before="100" w:beforeAutospacing="1" w:after="100" w:afterAutospacing="1"/>
        <w:rPr>
          <w:rFonts w:ascii="Arial" w:hAnsi="Arial" w:cs="Arial"/>
          <w:b/>
          <w:bCs/>
          <w:sz w:val="24"/>
          <w:szCs w:val="24"/>
        </w:rPr>
      </w:pPr>
      <w:r w:rsidRPr="007F71DB">
        <w:rPr>
          <w:rFonts w:ascii="Arial" w:hAnsi="Arial" w:cs="Arial"/>
          <w:b/>
          <w:bCs/>
          <w:sz w:val="24"/>
          <w:szCs w:val="24"/>
        </w:rPr>
        <w:t xml:space="preserve">Schemat: </w:t>
      </w:r>
      <w:r w:rsidR="00F85DC5" w:rsidRPr="00F85DC5">
        <w:rPr>
          <w:rFonts w:ascii="Arial" w:hAnsi="Arial" w:cs="Arial"/>
          <w:b/>
          <w:bCs/>
          <w:sz w:val="24"/>
          <w:szCs w:val="24"/>
        </w:rPr>
        <w:t>Wymiana i modernizacja źródeł ciepła w budynkach wielorodzinnych</w:t>
      </w:r>
    </w:p>
    <w:p w14:paraId="10B5E25E" w14:textId="77777777" w:rsidR="00A12E4A" w:rsidRPr="007F71DB" w:rsidRDefault="00A12E4A" w:rsidP="00B378AF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7F71DB">
        <w:rPr>
          <w:rFonts w:ascii="Arial" w:hAnsi="Arial" w:cs="Arial"/>
          <w:sz w:val="24"/>
          <w:szCs w:val="24"/>
        </w:rPr>
        <w:t>Sposób wyboru projektów: konkurencyjny</w:t>
      </w:r>
    </w:p>
    <w:p w14:paraId="6BEB8EEA" w14:textId="42BAA41D" w:rsidR="00333557" w:rsidRPr="007F71DB" w:rsidRDefault="00333557" w:rsidP="00B378AF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7F71DB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Nabór jest skierowany do następujących podmiotów</w:t>
      </w:r>
      <w:r w:rsidR="00F85DC5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:</w:t>
      </w:r>
    </w:p>
    <w:p w14:paraId="2BC3FE9E" w14:textId="2E8F1850" w:rsidR="00F85DC5" w:rsidRDefault="00F85DC5" w:rsidP="00B378AF">
      <w:pPr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Pr="00F85DC5">
        <w:rPr>
          <w:rFonts w:ascii="Arial" w:hAnsi="Arial" w:cs="Arial"/>
          <w:sz w:val="24"/>
          <w:szCs w:val="24"/>
        </w:rPr>
        <w:t>spólnot</w:t>
      </w:r>
      <w:r>
        <w:rPr>
          <w:rFonts w:ascii="Arial" w:hAnsi="Arial" w:cs="Arial"/>
          <w:sz w:val="24"/>
          <w:szCs w:val="24"/>
        </w:rPr>
        <w:t xml:space="preserve"> mieszkaniowych</w:t>
      </w:r>
      <w:r w:rsidR="009F0F70">
        <w:rPr>
          <w:rFonts w:ascii="Arial" w:hAnsi="Arial" w:cs="Arial"/>
          <w:sz w:val="24"/>
          <w:szCs w:val="24"/>
        </w:rPr>
        <w:t>,</w:t>
      </w:r>
    </w:p>
    <w:p w14:paraId="76DA3529" w14:textId="42A48430" w:rsidR="00F85DC5" w:rsidRDefault="00F85DC5" w:rsidP="00B378AF">
      <w:pPr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towarzystw budownictwa społecznego,</w:t>
      </w:r>
    </w:p>
    <w:p w14:paraId="23270641" w14:textId="676A8DF5" w:rsidR="00F85DC5" w:rsidRPr="00061CED" w:rsidRDefault="00F85DC5" w:rsidP="00B378AF">
      <w:pPr>
        <w:numPr>
          <w:ilvl w:val="0"/>
          <w:numId w:val="7"/>
        </w:numPr>
        <w:spacing w:line="240" w:lineRule="auto"/>
        <w:rPr>
          <w:rFonts w:ascii="Arial" w:hAnsi="Arial" w:cs="Arial"/>
          <w:sz w:val="24"/>
          <w:szCs w:val="24"/>
        </w:rPr>
      </w:pPr>
      <w:r w:rsidRPr="00F85DC5">
        <w:rPr>
          <w:rFonts w:ascii="Arial" w:hAnsi="Arial" w:cs="Arial"/>
          <w:sz w:val="24"/>
          <w:szCs w:val="24"/>
        </w:rPr>
        <w:t>spółdzielni mieszkani</w:t>
      </w:r>
      <w:r>
        <w:rPr>
          <w:rFonts w:ascii="Arial" w:hAnsi="Arial" w:cs="Arial"/>
          <w:sz w:val="24"/>
          <w:szCs w:val="24"/>
        </w:rPr>
        <w:t>owych</w:t>
      </w:r>
      <w:r w:rsidR="00333557" w:rsidRPr="007F71DB">
        <w:rPr>
          <w:rFonts w:ascii="Arial" w:hAnsi="Arial" w:cs="Arial"/>
          <w:sz w:val="24"/>
          <w:szCs w:val="24"/>
        </w:rPr>
        <w:t>.</w:t>
      </w:r>
    </w:p>
    <w:p w14:paraId="363AF84B" w14:textId="5F8F9A80" w:rsidR="00333557" w:rsidRPr="007F71DB" w:rsidRDefault="00333557" w:rsidP="00B378AF">
      <w:pPr>
        <w:pStyle w:val="Akapitzlist"/>
        <w:spacing w:after="0" w:line="240" w:lineRule="auto"/>
        <w:ind w:left="0"/>
        <w:contextualSpacing w:val="0"/>
        <w:rPr>
          <w:rFonts w:ascii="Arial" w:hAnsi="Arial" w:cs="Arial"/>
          <w:color w:val="000000"/>
          <w:sz w:val="24"/>
          <w:szCs w:val="24"/>
        </w:rPr>
      </w:pPr>
      <w:r w:rsidRPr="007F71DB">
        <w:rPr>
          <w:rFonts w:ascii="Arial" w:hAnsi="Arial" w:cs="Arial"/>
          <w:color w:val="000000"/>
          <w:sz w:val="24"/>
          <w:szCs w:val="24"/>
        </w:rPr>
        <w:t>Zakres wsparcia to:</w:t>
      </w:r>
    </w:p>
    <w:p w14:paraId="0F542725" w14:textId="60E580EB" w:rsidR="00333557" w:rsidRPr="007F71DB" w:rsidRDefault="00333557" w:rsidP="00B378AF">
      <w:pPr>
        <w:pStyle w:val="Akapitzlist"/>
        <w:numPr>
          <w:ilvl w:val="0"/>
          <w:numId w:val="8"/>
        </w:numPr>
        <w:spacing w:after="0" w:line="240" w:lineRule="auto"/>
        <w:ind w:left="709"/>
        <w:rPr>
          <w:rFonts w:ascii="Arial" w:hAnsi="Arial" w:cs="Arial"/>
          <w:sz w:val="24"/>
          <w:szCs w:val="24"/>
        </w:rPr>
      </w:pPr>
      <w:r w:rsidRPr="007F71DB">
        <w:rPr>
          <w:rFonts w:ascii="Arial" w:hAnsi="Arial" w:cs="Arial"/>
          <w:sz w:val="24"/>
          <w:szCs w:val="24"/>
        </w:rPr>
        <w:t>wymian</w:t>
      </w:r>
      <w:r w:rsidR="003504C7" w:rsidRPr="007F71DB">
        <w:rPr>
          <w:rFonts w:ascii="Arial" w:hAnsi="Arial" w:cs="Arial"/>
          <w:sz w:val="24"/>
          <w:szCs w:val="24"/>
          <w:lang w:val="pl-PL"/>
        </w:rPr>
        <w:t>a</w:t>
      </w:r>
      <w:r w:rsidRPr="007F71DB">
        <w:rPr>
          <w:rFonts w:ascii="Arial" w:hAnsi="Arial" w:cs="Arial"/>
          <w:sz w:val="24"/>
          <w:szCs w:val="24"/>
        </w:rPr>
        <w:t xml:space="preserve"> i modernizacj</w:t>
      </w:r>
      <w:r w:rsidR="003504C7" w:rsidRPr="007F71DB">
        <w:rPr>
          <w:rFonts w:ascii="Arial" w:hAnsi="Arial" w:cs="Arial"/>
          <w:sz w:val="24"/>
          <w:szCs w:val="24"/>
          <w:lang w:val="pl-PL"/>
        </w:rPr>
        <w:t>a</w:t>
      </w:r>
      <w:r w:rsidRPr="007F71DB">
        <w:rPr>
          <w:rFonts w:ascii="Arial" w:hAnsi="Arial" w:cs="Arial"/>
          <w:sz w:val="24"/>
          <w:szCs w:val="24"/>
        </w:rPr>
        <w:t xml:space="preserve"> nieefektywnych źródeł ciepła w budynkach wielorodzinnych</w:t>
      </w:r>
      <w:r w:rsidR="0096742D" w:rsidRPr="007F71DB">
        <w:rPr>
          <w:rFonts w:ascii="Arial" w:hAnsi="Arial" w:cs="Arial"/>
          <w:sz w:val="24"/>
          <w:szCs w:val="24"/>
          <w:lang w:val="pl-PL"/>
        </w:rPr>
        <w:t>,</w:t>
      </w:r>
    </w:p>
    <w:p w14:paraId="2A6E7E60" w14:textId="16569BDE" w:rsidR="00333557" w:rsidRPr="007F71DB" w:rsidRDefault="00333557" w:rsidP="00B378AF">
      <w:pPr>
        <w:pStyle w:val="Akapitzlist"/>
        <w:numPr>
          <w:ilvl w:val="0"/>
          <w:numId w:val="8"/>
        </w:numPr>
        <w:spacing w:after="0" w:line="240" w:lineRule="auto"/>
        <w:ind w:left="709"/>
        <w:rPr>
          <w:rFonts w:ascii="Arial" w:hAnsi="Arial" w:cs="Arial"/>
          <w:sz w:val="24"/>
          <w:szCs w:val="24"/>
        </w:rPr>
      </w:pPr>
      <w:r w:rsidRPr="007F71DB">
        <w:rPr>
          <w:rFonts w:ascii="Arial" w:hAnsi="Arial" w:cs="Arial"/>
          <w:sz w:val="24"/>
          <w:szCs w:val="24"/>
        </w:rPr>
        <w:t>przebudow</w:t>
      </w:r>
      <w:r w:rsidR="003504C7" w:rsidRPr="007F71DB">
        <w:rPr>
          <w:rFonts w:ascii="Arial" w:hAnsi="Arial" w:cs="Arial"/>
          <w:sz w:val="24"/>
          <w:szCs w:val="24"/>
        </w:rPr>
        <w:t>a</w:t>
      </w:r>
      <w:r w:rsidRPr="007F71DB">
        <w:rPr>
          <w:rFonts w:ascii="Arial" w:hAnsi="Arial" w:cs="Arial"/>
          <w:sz w:val="24"/>
          <w:szCs w:val="24"/>
        </w:rPr>
        <w:t xml:space="preserve"> i modernizacj</w:t>
      </w:r>
      <w:r w:rsidR="003504C7" w:rsidRPr="007F71DB">
        <w:rPr>
          <w:rFonts w:ascii="Arial" w:hAnsi="Arial" w:cs="Arial"/>
          <w:sz w:val="24"/>
          <w:szCs w:val="24"/>
        </w:rPr>
        <w:t>a</w:t>
      </w:r>
      <w:r w:rsidRPr="007F71DB">
        <w:rPr>
          <w:rFonts w:ascii="Arial" w:hAnsi="Arial" w:cs="Arial"/>
          <w:sz w:val="24"/>
          <w:szCs w:val="24"/>
        </w:rPr>
        <w:t xml:space="preserve"> ciepłowni/kotłowni lokalnych,</w:t>
      </w:r>
    </w:p>
    <w:p w14:paraId="6BF2EABC" w14:textId="70FFDA62" w:rsidR="00333557" w:rsidRPr="007F71DB" w:rsidRDefault="00333557" w:rsidP="00B378AF">
      <w:pPr>
        <w:pStyle w:val="Akapitzlist"/>
        <w:numPr>
          <w:ilvl w:val="0"/>
          <w:numId w:val="8"/>
        </w:numPr>
        <w:spacing w:after="0" w:line="240" w:lineRule="auto"/>
        <w:ind w:left="709"/>
        <w:rPr>
          <w:rFonts w:ascii="Arial" w:hAnsi="Arial" w:cs="Arial"/>
          <w:sz w:val="24"/>
          <w:szCs w:val="24"/>
        </w:rPr>
        <w:sectPr w:rsidR="00333557" w:rsidRPr="007F71DB" w:rsidSect="003C40D0">
          <w:footerReference w:type="default" r:id="rId11"/>
          <w:headerReference w:type="first" r:id="rId12"/>
          <w:footerReference w:type="first" r:id="rId13"/>
          <w:type w:val="continuous"/>
          <w:pgSz w:w="16838" w:h="11906" w:orient="landscape"/>
          <w:pgMar w:top="1417" w:right="1245" w:bottom="1417" w:left="1417" w:header="708" w:footer="708" w:gutter="0"/>
          <w:cols w:space="708"/>
          <w:titlePg/>
          <w:docGrid w:linePitch="360"/>
        </w:sectPr>
      </w:pPr>
      <w:r w:rsidRPr="007F71DB">
        <w:rPr>
          <w:rFonts w:ascii="Arial" w:hAnsi="Arial" w:cs="Arial"/>
          <w:sz w:val="24"/>
          <w:szCs w:val="24"/>
        </w:rPr>
        <w:t>budow</w:t>
      </w:r>
      <w:r w:rsidR="003504C7" w:rsidRPr="007F71DB">
        <w:rPr>
          <w:rFonts w:ascii="Arial" w:hAnsi="Arial" w:cs="Arial"/>
          <w:sz w:val="24"/>
          <w:szCs w:val="24"/>
          <w:lang w:val="pl-PL"/>
        </w:rPr>
        <w:t>a</w:t>
      </w:r>
      <w:r w:rsidRPr="007F71DB">
        <w:rPr>
          <w:rFonts w:ascii="Arial" w:hAnsi="Arial" w:cs="Arial"/>
          <w:sz w:val="24"/>
          <w:szCs w:val="24"/>
        </w:rPr>
        <w:t xml:space="preserve"> i modernizacj</w:t>
      </w:r>
      <w:r w:rsidR="003504C7" w:rsidRPr="007F71DB">
        <w:rPr>
          <w:rFonts w:ascii="Arial" w:hAnsi="Arial" w:cs="Arial"/>
          <w:sz w:val="24"/>
          <w:szCs w:val="24"/>
          <w:lang w:val="pl-PL"/>
        </w:rPr>
        <w:t>a</w:t>
      </w:r>
      <w:r w:rsidRPr="007F71DB">
        <w:rPr>
          <w:rFonts w:ascii="Arial" w:hAnsi="Arial" w:cs="Arial"/>
          <w:sz w:val="24"/>
          <w:szCs w:val="24"/>
        </w:rPr>
        <w:t xml:space="preserve"> sieci ciepłowniczych</w:t>
      </w:r>
      <w:r w:rsidR="0096742D" w:rsidRPr="007F71DB">
        <w:rPr>
          <w:rFonts w:ascii="Arial" w:hAnsi="Arial" w:cs="Arial"/>
          <w:sz w:val="24"/>
          <w:szCs w:val="24"/>
          <w:lang w:val="pl-PL"/>
        </w:rPr>
        <w:t>.</w:t>
      </w:r>
    </w:p>
    <w:p w14:paraId="6A05A809" w14:textId="5B9372AC" w:rsidR="00333557" w:rsidRPr="007F71DB" w:rsidRDefault="00333557" w:rsidP="00B378AF">
      <w:pPr>
        <w:spacing w:before="100" w:beforeAutospacing="1" w:after="100" w:afterAutospacing="1"/>
        <w:rPr>
          <w:rFonts w:ascii="Arial" w:hAnsi="Arial" w:cs="Arial"/>
          <w:sz w:val="24"/>
          <w:szCs w:val="24"/>
          <w:lang w:val="x-none"/>
        </w:rPr>
        <w:sectPr w:rsidR="00333557" w:rsidRPr="007F71DB" w:rsidSect="003C40D0">
          <w:footerReference w:type="default" r:id="rId14"/>
          <w:headerReference w:type="first" r:id="rId15"/>
          <w:type w:val="continuous"/>
          <w:pgSz w:w="16838" w:h="11906" w:orient="landscape"/>
          <w:pgMar w:top="1417" w:right="1245" w:bottom="1417" w:left="1417" w:header="708" w:footer="708" w:gutter="0"/>
          <w:cols w:space="708"/>
          <w:titlePg/>
          <w:docGrid w:linePitch="360"/>
        </w:sectPr>
      </w:pPr>
    </w:p>
    <w:p w14:paraId="5A39BBE3" w14:textId="7E3872F7" w:rsidR="005172B5" w:rsidRPr="00B378AF" w:rsidRDefault="007257F1" w:rsidP="00B378AF">
      <w:pPr>
        <w:pStyle w:val="Nagwek1"/>
        <w:numPr>
          <w:ilvl w:val="0"/>
          <w:numId w:val="26"/>
        </w:numPr>
        <w:rPr>
          <w:rFonts w:ascii="Arial" w:hAnsi="Arial" w:cs="Arial"/>
          <w:sz w:val="24"/>
          <w:szCs w:val="24"/>
        </w:rPr>
      </w:pPr>
      <w:r w:rsidRPr="00B378AF">
        <w:rPr>
          <w:rFonts w:ascii="Arial" w:hAnsi="Arial" w:cs="Arial"/>
          <w:sz w:val="24"/>
          <w:szCs w:val="24"/>
        </w:rPr>
        <w:lastRenderedPageBreak/>
        <w:t>KRYTERIA FORMALNE</w:t>
      </w: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10"/>
        <w:gridCol w:w="2856"/>
        <w:gridCol w:w="7199"/>
        <w:gridCol w:w="3260"/>
      </w:tblGrid>
      <w:tr w:rsidR="003C40D0" w:rsidRPr="007F71DB" w14:paraId="5352BDA7" w14:textId="77777777" w:rsidTr="00B378AF">
        <w:trPr>
          <w:tblHeader/>
        </w:trPr>
        <w:tc>
          <w:tcPr>
            <w:tcW w:w="1110" w:type="dxa"/>
            <w:shd w:val="clear" w:color="auto" w:fill="E7E6E6"/>
            <w:vAlign w:val="center"/>
          </w:tcPr>
          <w:p w14:paraId="6F288A74" w14:textId="77777777" w:rsidR="003C40D0" w:rsidRPr="007F71DB" w:rsidRDefault="003C40D0" w:rsidP="00B378A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bookmarkStart w:id="0" w:name="_Hlk126562839"/>
            <w:r w:rsidRPr="007F71DB">
              <w:rPr>
                <w:rFonts w:ascii="Arial" w:hAnsi="Arial" w:cs="Arial"/>
                <w:b/>
                <w:sz w:val="24"/>
                <w:szCs w:val="24"/>
              </w:rPr>
              <w:t xml:space="preserve">Numer </w:t>
            </w:r>
          </w:p>
        </w:tc>
        <w:tc>
          <w:tcPr>
            <w:tcW w:w="2856" w:type="dxa"/>
            <w:shd w:val="clear" w:color="auto" w:fill="E7E6E6"/>
            <w:vAlign w:val="center"/>
          </w:tcPr>
          <w:p w14:paraId="5480EF1D" w14:textId="77777777" w:rsidR="003C40D0" w:rsidRPr="007F71DB" w:rsidRDefault="003C40D0" w:rsidP="00B378A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F71DB">
              <w:rPr>
                <w:rFonts w:ascii="Arial" w:hAnsi="Arial" w:cs="Arial"/>
                <w:b/>
                <w:sz w:val="24"/>
                <w:szCs w:val="24"/>
              </w:rPr>
              <w:t>Nazwa</w:t>
            </w:r>
          </w:p>
        </w:tc>
        <w:tc>
          <w:tcPr>
            <w:tcW w:w="7199" w:type="dxa"/>
            <w:shd w:val="clear" w:color="auto" w:fill="E7E6E6"/>
            <w:vAlign w:val="center"/>
          </w:tcPr>
          <w:p w14:paraId="53B8C9E9" w14:textId="77777777" w:rsidR="003C40D0" w:rsidRPr="007F71DB" w:rsidRDefault="003C40D0" w:rsidP="00B378A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F71DB">
              <w:rPr>
                <w:rFonts w:ascii="Arial" w:hAnsi="Arial" w:cs="Arial"/>
                <w:b/>
                <w:sz w:val="24"/>
                <w:szCs w:val="24"/>
              </w:rPr>
              <w:t>Definicja kryterium</w:t>
            </w:r>
          </w:p>
        </w:tc>
        <w:tc>
          <w:tcPr>
            <w:tcW w:w="3260" w:type="dxa"/>
            <w:shd w:val="clear" w:color="auto" w:fill="E7E6E6"/>
            <w:vAlign w:val="center"/>
          </w:tcPr>
          <w:p w14:paraId="72031F0A" w14:textId="3A484737" w:rsidR="003C40D0" w:rsidRPr="007F71DB" w:rsidRDefault="003C40D0" w:rsidP="00B378A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F71DB">
              <w:rPr>
                <w:rFonts w:ascii="Arial" w:hAnsi="Arial" w:cs="Arial"/>
                <w:b/>
                <w:sz w:val="24"/>
                <w:szCs w:val="24"/>
              </w:rPr>
              <w:t>Opis znaczenia kryterium</w:t>
            </w:r>
            <w:r w:rsidR="00F31BFB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7F71DB">
              <w:rPr>
                <w:rFonts w:ascii="Arial" w:hAnsi="Arial" w:cs="Arial"/>
                <w:b/>
                <w:sz w:val="24"/>
                <w:szCs w:val="24"/>
              </w:rPr>
              <w:t>(sposób oceny)</w:t>
            </w:r>
          </w:p>
        </w:tc>
      </w:tr>
      <w:bookmarkEnd w:id="0"/>
      <w:tr w:rsidR="003C40D0" w:rsidRPr="007F71DB" w14:paraId="2F3B3ED1" w14:textId="77777777" w:rsidTr="003C40D0">
        <w:trPr>
          <w:trHeight w:val="708"/>
        </w:trPr>
        <w:tc>
          <w:tcPr>
            <w:tcW w:w="1110" w:type="dxa"/>
            <w:vAlign w:val="center"/>
          </w:tcPr>
          <w:p w14:paraId="65B2DA41" w14:textId="77777777" w:rsidR="003C40D0" w:rsidRPr="007F71DB" w:rsidRDefault="003C40D0" w:rsidP="00B378A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A.1</w:t>
            </w:r>
          </w:p>
        </w:tc>
        <w:tc>
          <w:tcPr>
            <w:tcW w:w="2856" w:type="dxa"/>
            <w:vAlign w:val="center"/>
          </w:tcPr>
          <w:p w14:paraId="27675358" w14:textId="77777777" w:rsidR="003C40D0" w:rsidRPr="007F71DB" w:rsidRDefault="003C40D0" w:rsidP="00B378A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Poprawność złożenia wniosku</w:t>
            </w:r>
          </w:p>
        </w:tc>
        <w:tc>
          <w:tcPr>
            <w:tcW w:w="7199" w:type="dxa"/>
          </w:tcPr>
          <w:p w14:paraId="5A2D40FC" w14:textId="77777777" w:rsidR="003C40D0" w:rsidRPr="007F71DB" w:rsidRDefault="003C40D0" w:rsidP="00B378AF">
            <w:pPr>
              <w:spacing w:before="60"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7F71DB">
              <w:rPr>
                <w:rFonts w:ascii="Arial" w:hAnsi="Arial" w:cs="Arial"/>
                <w:bCs/>
                <w:sz w:val="24"/>
                <w:szCs w:val="24"/>
              </w:rPr>
              <w:t>W kryterium sprawdzamy, czy:</w:t>
            </w:r>
          </w:p>
          <w:p w14:paraId="183D1A05" w14:textId="77777777" w:rsidR="003C40D0" w:rsidRPr="007F71DB" w:rsidRDefault="003C40D0" w:rsidP="00B378AF">
            <w:pPr>
              <w:numPr>
                <w:ilvl w:val="0"/>
                <w:numId w:val="9"/>
              </w:numPr>
              <w:spacing w:before="60"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7F71DB">
              <w:rPr>
                <w:rFonts w:ascii="Arial" w:hAnsi="Arial" w:cs="Arial"/>
                <w:bCs/>
                <w:sz w:val="24"/>
                <w:szCs w:val="24"/>
              </w:rPr>
              <w:t>wszystkie pola zostały wypełnione w sposób logiczny, umożliwiający ocenę treści zawartej we wniosku;</w:t>
            </w:r>
          </w:p>
          <w:p w14:paraId="4E6C9FE3" w14:textId="77777777" w:rsidR="003C40D0" w:rsidRPr="007F71DB" w:rsidRDefault="003C40D0" w:rsidP="00B378AF">
            <w:pPr>
              <w:numPr>
                <w:ilvl w:val="0"/>
                <w:numId w:val="9"/>
              </w:numPr>
              <w:spacing w:before="60"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7F71DB">
              <w:rPr>
                <w:rFonts w:ascii="Arial" w:hAnsi="Arial" w:cs="Arial"/>
                <w:bCs/>
                <w:sz w:val="24"/>
                <w:szCs w:val="24"/>
              </w:rPr>
              <w:t>wszystkie wymagane załączniki zostały dołączone do wniosku;</w:t>
            </w:r>
          </w:p>
          <w:p w14:paraId="41C8F396" w14:textId="3EFC99CA" w:rsidR="003C40D0" w:rsidRPr="009F64D7" w:rsidRDefault="00A0133D" w:rsidP="00B378AF">
            <w:pPr>
              <w:numPr>
                <w:ilvl w:val="0"/>
                <w:numId w:val="9"/>
              </w:numPr>
              <w:spacing w:before="60" w:line="240" w:lineRule="auto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w</w:t>
            </w:r>
            <w:r w:rsidRPr="00A0133D">
              <w:rPr>
                <w:rFonts w:ascii="Arial" w:hAnsi="Arial" w:cs="Arial"/>
                <w:bCs/>
                <w:sz w:val="24"/>
                <w:szCs w:val="24"/>
              </w:rPr>
              <w:t>szystkie załączniki zostały podpisane zgodnie ze sposobem wskazanym w Regulaminie wyboru projektów</w:t>
            </w:r>
            <w:r w:rsidR="003C40D0" w:rsidRPr="007F71DB">
              <w:rPr>
                <w:rFonts w:ascii="Arial" w:hAnsi="Arial" w:cs="Arial"/>
                <w:bCs/>
                <w:sz w:val="24"/>
                <w:szCs w:val="24"/>
              </w:rPr>
              <w:t>.</w:t>
            </w:r>
          </w:p>
          <w:p w14:paraId="0BC8A475" w14:textId="77777777" w:rsidR="003C40D0" w:rsidRPr="007F71DB" w:rsidRDefault="003C40D0" w:rsidP="00B378AF">
            <w:pPr>
              <w:spacing w:before="60" w:after="60" w:line="240" w:lineRule="auto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260" w:type="dxa"/>
          </w:tcPr>
          <w:p w14:paraId="72A3D3EC" w14:textId="03A35B9F" w:rsidR="003C40D0" w:rsidRPr="007F71DB" w:rsidRDefault="003C40D0" w:rsidP="00B378AF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7F71DB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0D0B940D" w14:textId="7668E33A" w:rsidR="003C40D0" w:rsidRPr="007F71DB" w:rsidRDefault="003C40D0" w:rsidP="00B378AF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28839B88" w14:textId="77777777" w:rsidR="003C40D0" w:rsidRPr="007F71DB" w:rsidRDefault="003C40D0" w:rsidP="00B378A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0E27B00A" w14:textId="0388B75E" w:rsidR="003C40D0" w:rsidRPr="007F71DB" w:rsidRDefault="003C40D0" w:rsidP="00B378A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 xml:space="preserve">W trakcie oceny kryterium wnioskodawca może zostać poproszony o uzupełnienie </w:t>
            </w:r>
            <w:r w:rsidR="002B0B26" w:rsidRPr="007F71DB">
              <w:rPr>
                <w:rFonts w:ascii="Arial" w:hAnsi="Arial" w:cs="Arial"/>
                <w:sz w:val="24"/>
                <w:szCs w:val="24"/>
              </w:rPr>
              <w:t>lub</w:t>
            </w:r>
            <w:r w:rsidRPr="007F71DB">
              <w:rPr>
                <w:rFonts w:ascii="Arial" w:hAnsi="Arial" w:cs="Arial"/>
                <w:sz w:val="24"/>
                <w:szCs w:val="24"/>
              </w:rPr>
              <w:t xml:space="preserve"> poprawienie wniosku.</w:t>
            </w:r>
          </w:p>
        </w:tc>
      </w:tr>
      <w:tr w:rsidR="003C40D0" w:rsidRPr="007F71DB" w14:paraId="6E44E4CA" w14:textId="77777777" w:rsidTr="003C40D0">
        <w:trPr>
          <w:trHeight w:val="708"/>
        </w:trPr>
        <w:tc>
          <w:tcPr>
            <w:tcW w:w="1110" w:type="dxa"/>
            <w:vAlign w:val="center"/>
          </w:tcPr>
          <w:p w14:paraId="39736E21" w14:textId="77777777" w:rsidR="003C40D0" w:rsidRPr="007F71DB" w:rsidRDefault="003C40D0" w:rsidP="00B378A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A.2</w:t>
            </w:r>
          </w:p>
        </w:tc>
        <w:tc>
          <w:tcPr>
            <w:tcW w:w="2856" w:type="dxa"/>
            <w:vAlign w:val="center"/>
          </w:tcPr>
          <w:p w14:paraId="0B6AC9B6" w14:textId="2001700B" w:rsidR="003C40D0" w:rsidRPr="007F71DB" w:rsidRDefault="003C40D0" w:rsidP="00B378A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Wykluczenia przedmiotowe</w:t>
            </w:r>
            <w:r w:rsidR="006B4693">
              <w:rPr>
                <w:rFonts w:ascii="Arial" w:hAnsi="Arial" w:cs="Arial"/>
                <w:sz w:val="24"/>
                <w:szCs w:val="24"/>
              </w:rPr>
              <w:t xml:space="preserve"> i podmiotowe</w:t>
            </w:r>
          </w:p>
        </w:tc>
        <w:tc>
          <w:tcPr>
            <w:tcW w:w="7199" w:type="dxa"/>
          </w:tcPr>
          <w:p w14:paraId="2D92D271" w14:textId="5983EB42" w:rsidR="003C40D0" w:rsidRPr="007F71DB" w:rsidRDefault="003C40D0" w:rsidP="00B378AF">
            <w:pPr>
              <w:spacing w:before="60"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7F71DB">
              <w:rPr>
                <w:rFonts w:ascii="Arial" w:hAnsi="Arial" w:cs="Arial"/>
                <w:bCs/>
                <w:sz w:val="24"/>
                <w:szCs w:val="24"/>
              </w:rPr>
              <w:t>W kryterium sprawdzamy, czy występuje wykluczenie przedmiotowe (dotyczące przedmiotu projektu)</w:t>
            </w:r>
            <w:r w:rsidR="00586430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="00586430" w:rsidRPr="004D7AF8">
              <w:rPr>
                <w:rFonts w:ascii="Arial" w:hAnsi="Arial" w:cs="Arial"/>
                <w:bCs/>
                <w:sz w:val="24"/>
                <w:szCs w:val="24"/>
              </w:rPr>
              <w:t>i podmiotowe (dotyczące wnioskodawców</w:t>
            </w:r>
            <w:r w:rsidR="00A0133D" w:rsidRPr="007F71DB">
              <w:rPr>
                <w:rStyle w:val="Odwoanieprzypisudolnego"/>
                <w:rFonts w:ascii="Arial" w:hAnsi="Arial" w:cs="Arial"/>
                <w:bCs/>
                <w:sz w:val="24"/>
                <w:szCs w:val="24"/>
              </w:rPr>
              <w:footnoteReference w:id="1"/>
            </w:r>
            <w:r w:rsidR="00586430" w:rsidRPr="004D7AF8">
              <w:rPr>
                <w:rFonts w:ascii="Arial" w:hAnsi="Arial" w:cs="Arial"/>
                <w:bCs/>
                <w:sz w:val="24"/>
                <w:szCs w:val="24"/>
              </w:rPr>
              <w:t>)</w:t>
            </w:r>
            <w:r w:rsidRPr="007F71DB">
              <w:rPr>
                <w:rStyle w:val="Odwoanieprzypisudolnego"/>
                <w:rFonts w:ascii="Arial" w:hAnsi="Arial" w:cs="Arial"/>
                <w:bCs/>
                <w:sz w:val="24"/>
                <w:szCs w:val="24"/>
              </w:rPr>
              <w:footnoteReference w:id="2"/>
            </w:r>
            <w:r w:rsidRPr="007F71DB">
              <w:rPr>
                <w:rFonts w:ascii="Arial" w:hAnsi="Arial" w:cs="Arial"/>
                <w:bCs/>
                <w:sz w:val="24"/>
                <w:szCs w:val="24"/>
              </w:rPr>
              <w:t xml:space="preserve">. </w:t>
            </w:r>
          </w:p>
          <w:p w14:paraId="3A814A6B" w14:textId="77777777" w:rsidR="003C40D0" w:rsidRPr="007F71DB" w:rsidRDefault="003C40D0" w:rsidP="00B378AF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7F71DB">
              <w:rPr>
                <w:rFonts w:ascii="Arial" w:hAnsi="Arial" w:cs="Arial"/>
                <w:bCs/>
                <w:sz w:val="24"/>
                <w:szCs w:val="24"/>
              </w:rPr>
              <w:t>Oceniamy, czy:</w:t>
            </w:r>
          </w:p>
          <w:p w14:paraId="64711B6E" w14:textId="77777777" w:rsidR="003C40D0" w:rsidRPr="007F71DB" w:rsidRDefault="003C40D0" w:rsidP="00B378AF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79" w:hanging="284"/>
              <w:contextualSpacing w:val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7F71DB">
              <w:rPr>
                <w:rFonts w:ascii="Arial" w:hAnsi="Arial" w:cs="Arial"/>
                <w:sz w:val="24"/>
                <w:szCs w:val="24"/>
                <w:lang w:val="pl-PL"/>
              </w:rPr>
              <w:t>przedmiot realizacji projektu nie dotyczy rodzajów działalności wykluczonych z możliwości uzyskania pomocy finansowej, o których mowa:</w:t>
            </w:r>
          </w:p>
          <w:p w14:paraId="6E5AA9FB" w14:textId="5FA27228" w:rsidR="003C40D0" w:rsidRPr="007F71DB" w:rsidRDefault="003C40D0" w:rsidP="00B378AF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lastRenderedPageBreak/>
              <w:t>w art. 7 ust. 1 rozporządzenia nr 2021/1058</w:t>
            </w:r>
            <w:r w:rsidR="00C6775A" w:rsidRPr="007F71DB">
              <w:rPr>
                <w:rFonts w:ascii="Arial" w:hAnsi="Arial" w:cs="Arial"/>
                <w:sz w:val="24"/>
                <w:szCs w:val="24"/>
              </w:rPr>
              <w:t xml:space="preserve"> (Rozporządzenie Parlamentu Europejskiego i Rady (UE) 2021/1058 z dnia 24 czerwca 2021 r. w sprawie Europejskiego Funduszu Rozwoju Regionalnego i Funduszu Spójności (Dz. U. UE. L. z 2021 r. Nr 231, str. 60 z </w:t>
            </w:r>
            <w:proofErr w:type="spellStart"/>
            <w:r w:rsidR="00C6775A" w:rsidRPr="007F71DB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="00C6775A" w:rsidRPr="007F71DB">
              <w:rPr>
                <w:rFonts w:ascii="Arial" w:hAnsi="Arial" w:cs="Arial"/>
                <w:sz w:val="24"/>
                <w:szCs w:val="24"/>
              </w:rPr>
              <w:t>. zm.)</w:t>
            </w:r>
            <w:r w:rsidR="009B2DEA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2B75AFF2" w14:textId="76024537" w:rsidR="003C40D0" w:rsidRPr="007F71DB" w:rsidRDefault="003C40D0" w:rsidP="00B378AF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 xml:space="preserve">w art. 1 Rozporządzenia Komisji (UE) Nr 651/2014 z dnia 17 czerwca 2014 r. uznającego niektóre rodzaje pomocy za zgodne z rynkiem wewnętrznym w zastosowaniu art. 107 i 108 Traktatu) (Dz. Urz. UE L 187 z 26.06.2014 z </w:t>
            </w:r>
            <w:proofErr w:type="spellStart"/>
            <w:r w:rsidRPr="007F71DB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Pr="007F71DB">
              <w:rPr>
                <w:rFonts w:ascii="Arial" w:hAnsi="Arial" w:cs="Arial"/>
                <w:sz w:val="24"/>
                <w:szCs w:val="24"/>
              </w:rPr>
              <w:t>. zm.)</w:t>
            </w:r>
            <w:r w:rsidR="009B2DEA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35E0967D" w14:textId="5E902777" w:rsidR="003C40D0" w:rsidRPr="007F71DB" w:rsidRDefault="00F94B47" w:rsidP="00B378AF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w art. 1 Rozporządzenia Komisji (UE) 2023/2831 z dnia 13 grudnia 2023 r. w sprawie stosowania art. 107 i 108 Traktatu o funkcjonowaniu Unii Europejskiej do pomocy de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minimis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(Dz. U. UE. L. z 2023 r. poz. 2831)</w:t>
            </w:r>
            <w:r w:rsidR="006B1E47"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5AA989FC" w14:textId="311167BF" w:rsidR="003C40D0" w:rsidRPr="007F71DB" w:rsidRDefault="003C40D0" w:rsidP="00B378AF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79" w:hanging="284"/>
              <w:contextualSpacing w:val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7F71DB">
              <w:rPr>
                <w:rFonts w:ascii="Arial" w:hAnsi="Arial" w:cs="Arial"/>
                <w:sz w:val="24"/>
                <w:szCs w:val="24"/>
                <w:lang w:val="pl-PL"/>
              </w:rPr>
              <w:t>wnioskodawca nie rozpoczął realizacji projektu przed dniem złożenia wniosku o dofinansowanie projektu, lub złożył oświadczenie, że realizując projekt przed dniem złożenia wniosku o dofinansowanie projektu przestrzegał obowiązujących przepisów prawa dotyczących danego projektu, zgodnie z art. 73 ust. 2 lit. f) rozporządzenia nr 2021/1060</w:t>
            </w:r>
            <w:r w:rsidR="0039243E" w:rsidRPr="007F71DB">
              <w:rPr>
                <w:rFonts w:ascii="Arial" w:hAnsi="Arial" w:cs="Arial"/>
                <w:sz w:val="24"/>
                <w:szCs w:val="24"/>
                <w:vertAlign w:val="superscript"/>
                <w:lang w:val="pl-PL"/>
              </w:rPr>
              <w:footnoteReference w:id="3"/>
            </w:r>
            <w:r w:rsidR="00E776EB" w:rsidRPr="007F71DB">
              <w:rPr>
                <w:rFonts w:ascii="Arial" w:hAnsi="Arial" w:cs="Arial"/>
                <w:sz w:val="24"/>
                <w:szCs w:val="24"/>
                <w:lang w:val="pl-PL"/>
              </w:rPr>
              <w:t>,</w:t>
            </w:r>
          </w:p>
          <w:p w14:paraId="3EFE1E89" w14:textId="40F11966" w:rsidR="00E776EB" w:rsidRDefault="00E776EB" w:rsidP="00B378AF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79" w:hanging="284"/>
              <w:contextualSpacing w:val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7F71DB">
              <w:rPr>
                <w:rFonts w:ascii="Arial" w:hAnsi="Arial" w:cs="Arial"/>
                <w:sz w:val="24"/>
                <w:szCs w:val="24"/>
                <w:lang w:val="pl-PL"/>
              </w:rPr>
              <w:lastRenderedPageBreak/>
              <w:t>projekt nie został fizycznie ukończony lub w pełni wdrożony przed złożeniem wniosku o dofinansowanie projektu zgodnie z art. 63 ust. 6 rozporządzenia nr 2021/1060</w:t>
            </w:r>
            <w:r w:rsidR="0039243E">
              <w:rPr>
                <w:rFonts w:ascii="Arial" w:hAnsi="Arial" w:cs="Arial"/>
                <w:sz w:val="24"/>
                <w:szCs w:val="24"/>
                <w:lang w:val="pl-PL"/>
              </w:rPr>
              <w:t>,</w:t>
            </w:r>
          </w:p>
          <w:p w14:paraId="44EAFD9C" w14:textId="798DC818" w:rsidR="003C40D0" w:rsidRPr="009F64D7" w:rsidRDefault="0039243E" w:rsidP="00B378AF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40" w:lineRule="auto"/>
              <w:ind w:left="279" w:hanging="284"/>
              <w:contextualSpacing w:val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4D7AF8">
              <w:rPr>
                <w:rFonts w:ascii="Arial" w:hAnsi="Arial" w:cs="Arial"/>
                <w:sz w:val="24"/>
                <w:szCs w:val="24"/>
              </w:rPr>
              <w:t xml:space="preserve">dany podmiot nie jest przedsiębiorstwem w trudnej sytuacji w rozumieniu pkt. 24 Wytycznych dotyczących pomocy państwa na ratowanie i restrukturyzację przedsiębiorstw niefinansowych znajdujących się w trudnej sytuacji (Dz. </w:t>
            </w:r>
            <w:r w:rsidRPr="004D7AF8">
              <w:rPr>
                <w:rFonts w:ascii="Arial" w:hAnsi="Arial"/>
                <w:sz w:val="24"/>
              </w:rPr>
              <w:t xml:space="preserve">Urz. </w:t>
            </w:r>
            <w:r w:rsidRPr="004D7AF8">
              <w:rPr>
                <w:rFonts w:ascii="Arial" w:hAnsi="Arial" w:cs="Arial"/>
                <w:sz w:val="24"/>
                <w:szCs w:val="24"/>
                <w:lang w:val="pl-PL"/>
              </w:rPr>
              <w:t>UE C 249/1 z 31.07.2014 r.).</w:t>
            </w:r>
          </w:p>
          <w:p w14:paraId="4B94D5A5" w14:textId="05FA963E" w:rsidR="003C40D0" w:rsidRPr="007F71DB" w:rsidRDefault="003C40D0" w:rsidP="00B378AF">
            <w:pPr>
              <w:spacing w:before="60" w:after="6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260" w:type="dxa"/>
          </w:tcPr>
          <w:p w14:paraId="3DEEC669" w14:textId="03BED58A" w:rsidR="003C40D0" w:rsidRPr="007F71DB" w:rsidRDefault="003C40D0" w:rsidP="00B378AF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7F71DB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3656B9AB" w14:textId="6EAE9666" w:rsidR="003C40D0" w:rsidRPr="007F71DB" w:rsidRDefault="003C40D0" w:rsidP="00B378AF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7FC284A" w14:textId="10805603" w:rsidR="003C40D0" w:rsidRPr="007F71DB" w:rsidRDefault="003C40D0" w:rsidP="00B378A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lastRenderedPageBreak/>
              <w:t xml:space="preserve">Kryterium uznaje się za spełnione, jeżeli odpowiedź będzie pozytywna. </w:t>
            </w:r>
          </w:p>
          <w:p w14:paraId="387048DF" w14:textId="4547D7F2" w:rsidR="003C40D0" w:rsidRPr="007F71DB" w:rsidRDefault="003C40D0" w:rsidP="00B378A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 xml:space="preserve">W trakcie oceny kryterium wnioskodawca może zostać poproszony o uzupełnienie </w:t>
            </w:r>
            <w:r w:rsidR="00F554EE" w:rsidRPr="007F71DB">
              <w:rPr>
                <w:rFonts w:ascii="Arial" w:hAnsi="Arial" w:cs="Arial"/>
                <w:sz w:val="24"/>
                <w:szCs w:val="24"/>
              </w:rPr>
              <w:t>lub</w:t>
            </w:r>
            <w:r w:rsidRPr="007F71DB">
              <w:rPr>
                <w:rFonts w:ascii="Arial" w:hAnsi="Arial" w:cs="Arial"/>
                <w:sz w:val="24"/>
                <w:szCs w:val="24"/>
              </w:rPr>
              <w:t xml:space="preserve"> poprawienie wniosku.</w:t>
            </w:r>
          </w:p>
        </w:tc>
      </w:tr>
      <w:tr w:rsidR="00A74749" w:rsidRPr="007F71DB" w14:paraId="1CD7BFC0" w14:textId="77777777" w:rsidTr="003C40D0">
        <w:trPr>
          <w:trHeight w:val="708"/>
        </w:trPr>
        <w:tc>
          <w:tcPr>
            <w:tcW w:w="1110" w:type="dxa"/>
            <w:vAlign w:val="center"/>
          </w:tcPr>
          <w:p w14:paraId="41695720" w14:textId="02DD1445" w:rsidR="00A74749" w:rsidRPr="007F71DB" w:rsidRDefault="00A74749" w:rsidP="00B378A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bookmarkStart w:id="1" w:name="_Hlk132189149"/>
            <w:r w:rsidRPr="007F71DB">
              <w:rPr>
                <w:rFonts w:ascii="Arial" w:hAnsi="Arial" w:cs="Arial"/>
                <w:sz w:val="24"/>
                <w:szCs w:val="24"/>
              </w:rPr>
              <w:lastRenderedPageBreak/>
              <w:t>A.3</w:t>
            </w:r>
          </w:p>
        </w:tc>
        <w:tc>
          <w:tcPr>
            <w:tcW w:w="2856" w:type="dxa"/>
            <w:vAlign w:val="center"/>
          </w:tcPr>
          <w:p w14:paraId="765F5402" w14:textId="77777777" w:rsidR="00A74749" w:rsidRPr="007F71DB" w:rsidRDefault="00A74749" w:rsidP="00B378AF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Klauzula antydyskryminacyjna</w:t>
            </w:r>
          </w:p>
          <w:p w14:paraId="01402E1C" w14:textId="12787A59" w:rsidR="00A74749" w:rsidRPr="007F71DB" w:rsidRDefault="006D2EB3" w:rsidP="00B378AF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 xml:space="preserve">(dotyczy </w:t>
            </w:r>
            <w:proofErr w:type="spellStart"/>
            <w:r w:rsidRPr="007F71DB">
              <w:rPr>
                <w:rFonts w:ascii="Arial" w:hAnsi="Arial" w:cs="Arial"/>
                <w:sz w:val="24"/>
                <w:szCs w:val="24"/>
              </w:rPr>
              <w:t>jst</w:t>
            </w:r>
            <w:proofErr w:type="spellEnd"/>
            <w:r w:rsidRPr="007F71DB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7199" w:type="dxa"/>
          </w:tcPr>
          <w:p w14:paraId="3DA844F3" w14:textId="29A230E6" w:rsidR="00BD54BE" w:rsidRPr="007F71DB" w:rsidRDefault="00BD54BE" w:rsidP="00B378AF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 xml:space="preserve">W przypadku, gdy wnioskodawcą jest jednostka samorządu terytorialnego (lub podmiot przez nią kontrolowany lub od niej zależny) w kryterium sprawdzamy, czy przestrzega ona przepisów antydyskryminacyjnych, o których mowa w art. 9 ust. 3 rozporządzenia nr 2021/1060. </w:t>
            </w:r>
          </w:p>
          <w:p w14:paraId="7DC35F26" w14:textId="39D8CDE3" w:rsidR="00DB32C0" w:rsidRDefault="00DB32C0" w:rsidP="00B378AF">
            <w:pPr>
              <w:spacing w:before="60" w:after="60" w:line="240" w:lineRule="auto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3C1527">
              <w:rPr>
                <w:rFonts w:ascii="Arial" w:hAnsi="Arial" w:cs="Arial"/>
                <w:kern w:val="2"/>
                <w:sz w:val="24"/>
                <w:szCs w:val="24"/>
              </w:rPr>
              <w:t>Z klauzuli antydyskryminacyjnej, zawartej w Umowie Partnerstwa oraz programie Fundusze Europejskie dla Kujaw i Pomorza 2021-2027 wynika, że w</w:t>
            </w:r>
            <w:r w:rsidR="00BD54BE" w:rsidRPr="007F71DB">
              <w:rPr>
                <w:rFonts w:ascii="Arial" w:hAnsi="Arial" w:cs="Arial"/>
                <w:sz w:val="24"/>
                <w:szCs w:val="24"/>
              </w:rPr>
              <w:t xml:space="preserve"> razie podjęcia przez </w:t>
            </w:r>
            <w:r w:rsidRPr="003C1527">
              <w:rPr>
                <w:rFonts w:ascii="Arial" w:hAnsi="Arial" w:cs="Arial"/>
                <w:kern w:val="2"/>
                <w:sz w:val="24"/>
                <w:szCs w:val="24"/>
              </w:rPr>
              <w:t>JST</w:t>
            </w:r>
            <w:r w:rsidRPr="00B744FD">
              <w:rPr>
                <w:rFonts w:ascii="Arial" w:hAnsi="Arial"/>
                <w:kern w:val="2"/>
                <w:sz w:val="24"/>
              </w:rPr>
              <w:t xml:space="preserve"> dyskryminujących</w:t>
            </w:r>
            <w:r w:rsidRPr="003C1527">
              <w:rPr>
                <w:rFonts w:ascii="Arial" w:hAnsi="Arial" w:cs="Arial"/>
                <w:kern w:val="2"/>
                <w:sz w:val="24"/>
                <w:szCs w:val="24"/>
              </w:rPr>
              <w:t xml:space="preserve"> aktów prawa miejscowego wsparcie, dla tej</w:t>
            </w:r>
            <w:r>
              <w:rPr>
                <w:rFonts w:ascii="Arial" w:hAnsi="Arial" w:cs="Arial"/>
                <w:kern w:val="2"/>
                <w:sz w:val="24"/>
                <w:szCs w:val="24"/>
              </w:rPr>
              <w:t xml:space="preserve"> </w:t>
            </w:r>
            <w:r w:rsidRPr="003C1527">
              <w:rPr>
                <w:rFonts w:ascii="Arial" w:hAnsi="Arial" w:cs="Arial"/>
                <w:kern w:val="2"/>
                <w:sz w:val="24"/>
                <w:szCs w:val="24"/>
              </w:rPr>
              <w:t>jednostki oraz podmiotów przez nią kontrolowanych lub od niej zależnych, nie będzie udzielone.</w:t>
            </w:r>
          </w:p>
          <w:p w14:paraId="2BCDA3A8" w14:textId="136F3C90" w:rsidR="00BD54BE" w:rsidRPr="007F71DB" w:rsidRDefault="00DB32C0" w:rsidP="00B378AF">
            <w:pPr>
              <w:spacing w:before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164BC2">
              <w:rPr>
                <w:rFonts w:ascii="Arial" w:hAnsi="Arial" w:cs="Arial"/>
                <w:kern w:val="2"/>
                <w:sz w:val="24"/>
                <w:szCs w:val="24"/>
              </w:rPr>
              <w:t>W przypadku, gdy JST przyjęła dyskryminujące akty prawa miejscowego, sprzeczne</w:t>
            </w:r>
            <w:r w:rsidR="00BD54BE" w:rsidRPr="007F71DB">
              <w:rPr>
                <w:rFonts w:ascii="Arial" w:hAnsi="Arial" w:cs="Arial"/>
                <w:sz w:val="24"/>
                <w:szCs w:val="24"/>
              </w:rPr>
              <w:t xml:space="preserve"> z zasadami, o których mowa w art. 9 ust. 3 rozporządzenia nr 2021/1060, </w:t>
            </w:r>
            <w:r w:rsidR="00301393" w:rsidRPr="00164BC2">
              <w:rPr>
                <w:rFonts w:ascii="Arial" w:hAnsi="Arial" w:cs="Arial"/>
                <w:kern w:val="2"/>
                <w:sz w:val="24"/>
                <w:szCs w:val="24"/>
              </w:rPr>
              <w:t>a następnie podjęła skuteczne działania naprawcze kryterium uznaje się za spełnione. Podjęte działania naprawcze powinny być opisane we wniosku o dofinansowanie</w:t>
            </w:r>
            <w:r w:rsidR="00BD54BE" w:rsidRPr="007F71DB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1635A697" w14:textId="4D9E46CA" w:rsidR="00A74749" w:rsidRPr="007F71DB" w:rsidRDefault="00BD54BE" w:rsidP="00B378AF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lastRenderedPageBreak/>
              <w:t xml:space="preserve">Kryterium weryfikowane jest </w:t>
            </w:r>
            <w:r w:rsidR="00301393">
              <w:rPr>
                <w:rFonts w:ascii="Arial" w:hAnsi="Arial" w:cs="Arial"/>
                <w:sz w:val="24"/>
                <w:szCs w:val="24"/>
              </w:rPr>
              <w:t xml:space="preserve">m. in. </w:t>
            </w:r>
            <w:r w:rsidRPr="007F71DB">
              <w:rPr>
                <w:rFonts w:ascii="Arial" w:hAnsi="Arial" w:cs="Arial"/>
                <w:sz w:val="24"/>
                <w:szCs w:val="24"/>
              </w:rPr>
              <w:t>w oparciu o</w:t>
            </w:r>
            <w:r w:rsidR="00EA78DB" w:rsidRPr="007F71DB">
              <w:rPr>
                <w:rFonts w:ascii="Arial" w:hAnsi="Arial" w:cs="Arial"/>
                <w:sz w:val="24"/>
                <w:szCs w:val="24"/>
              </w:rPr>
              <w:t xml:space="preserve"> oświadczenie</w:t>
            </w:r>
            <w:r w:rsidR="00301393" w:rsidRPr="00164BC2">
              <w:rPr>
                <w:rFonts w:ascii="Arial" w:hAnsi="Arial" w:cs="Arial"/>
                <w:kern w:val="2"/>
                <w:sz w:val="24"/>
                <w:szCs w:val="24"/>
              </w:rPr>
              <w:t xml:space="preserve"> wnioskodawcy</w:t>
            </w:r>
            <w:r w:rsidR="00301393" w:rsidRPr="00611A21">
              <w:rPr>
                <w:rFonts w:ascii="Arial" w:hAnsi="Arial" w:cs="Arial"/>
                <w:kern w:val="2"/>
                <w:sz w:val="24"/>
                <w:szCs w:val="24"/>
                <w:vertAlign w:val="superscript"/>
              </w:rPr>
              <w:footnoteReference w:id="4"/>
            </w:r>
            <w:r w:rsidR="00301393" w:rsidRPr="00164BC2">
              <w:rPr>
                <w:rFonts w:ascii="Arial" w:hAnsi="Arial" w:cs="Arial"/>
                <w:kern w:val="2"/>
                <w:sz w:val="24"/>
                <w:szCs w:val="24"/>
              </w:rPr>
              <w:t>,</w:t>
            </w:r>
            <w:r w:rsidR="00EA78DB" w:rsidRPr="007F71DB">
              <w:rPr>
                <w:rFonts w:ascii="Arial" w:hAnsi="Arial" w:cs="Arial"/>
                <w:sz w:val="24"/>
                <w:szCs w:val="24"/>
              </w:rPr>
              <w:t xml:space="preserve"> zawarte we </w:t>
            </w:r>
            <w:r w:rsidRPr="007F71DB">
              <w:rPr>
                <w:rFonts w:ascii="Arial" w:hAnsi="Arial" w:cs="Arial"/>
                <w:sz w:val="24"/>
                <w:szCs w:val="24"/>
              </w:rPr>
              <w:t xml:space="preserve"> wnios</w:t>
            </w:r>
            <w:r w:rsidR="00EA78DB" w:rsidRPr="007F71DB">
              <w:rPr>
                <w:rFonts w:ascii="Arial" w:hAnsi="Arial" w:cs="Arial"/>
                <w:sz w:val="24"/>
                <w:szCs w:val="24"/>
              </w:rPr>
              <w:t>ku</w:t>
            </w:r>
            <w:r w:rsidRPr="007F71DB">
              <w:rPr>
                <w:rFonts w:ascii="Arial" w:hAnsi="Arial" w:cs="Arial"/>
                <w:sz w:val="24"/>
                <w:szCs w:val="24"/>
              </w:rPr>
              <w:t xml:space="preserve"> o dofinansowanie projektu</w:t>
            </w:r>
            <w:r w:rsidR="00301393"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="00301393" w:rsidRPr="00164BC2">
              <w:rPr>
                <w:rFonts w:ascii="Arial" w:hAnsi="Arial" w:cs="Arial"/>
                <w:kern w:val="2"/>
                <w:sz w:val="24"/>
                <w:szCs w:val="24"/>
              </w:rPr>
              <w:t xml:space="preserve">o braku obowiązywania na terenie jednostki samorządu terytorialnego dyskryminujących aktów prawa miejscowego oraz w oparciu </w:t>
            </w:r>
            <w:r w:rsidR="00327AB1">
              <w:rPr>
                <w:rFonts w:ascii="Arial" w:hAnsi="Arial" w:cs="Arial"/>
                <w:kern w:val="2"/>
                <w:sz w:val="24"/>
                <w:szCs w:val="24"/>
              </w:rPr>
              <w:t xml:space="preserve">o </w:t>
            </w:r>
            <w:r w:rsidR="00202A25">
              <w:rPr>
                <w:rFonts w:ascii="Arial" w:hAnsi="Arial" w:cs="Arial"/>
                <w:kern w:val="2"/>
                <w:sz w:val="24"/>
                <w:szCs w:val="24"/>
              </w:rPr>
              <w:t xml:space="preserve">informacje znajdujące się na stronie internetowej </w:t>
            </w:r>
            <w:r w:rsidRPr="007F71DB">
              <w:rPr>
                <w:rFonts w:ascii="Arial" w:hAnsi="Arial" w:cs="Arial"/>
                <w:sz w:val="24"/>
                <w:szCs w:val="24"/>
              </w:rPr>
              <w:t>Rzecznika Praw Obywatelskich</w:t>
            </w:r>
            <w:r w:rsidR="0030139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301393" w:rsidRPr="00164BC2">
              <w:rPr>
                <w:rFonts w:ascii="Arial" w:hAnsi="Arial" w:cs="Arial"/>
                <w:kern w:val="2"/>
                <w:sz w:val="24"/>
                <w:szCs w:val="24"/>
              </w:rPr>
              <w:t xml:space="preserve">(RPO) </w:t>
            </w:r>
            <w:r w:rsidR="00202A25">
              <w:rPr>
                <w:rFonts w:ascii="Arial" w:hAnsi="Arial" w:cs="Arial"/>
                <w:kern w:val="2"/>
                <w:sz w:val="24"/>
                <w:szCs w:val="24"/>
              </w:rPr>
              <w:t>dotyczące</w:t>
            </w:r>
            <w:r w:rsidR="00301393" w:rsidRPr="00164BC2">
              <w:rPr>
                <w:rFonts w:ascii="Arial" w:hAnsi="Arial" w:cs="Arial"/>
                <w:kern w:val="2"/>
                <w:sz w:val="24"/>
                <w:szCs w:val="24"/>
              </w:rPr>
              <w:t xml:space="preserve"> JST, które ustanowiły obowiązujące i uznane przez RPO za dyskryminujące akty prawa miejscowego</w:t>
            </w:r>
            <w:r w:rsidRPr="007F71D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301393">
              <w:rPr>
                <w:rFonts w:ascii="Arial" w:hAnsi="Arial" w:cs="Arial"/>
                <w:sz w:val="24"/>
                <w:szCs w:val="24"/>
              </w:rPr>
              <w:t>(</w:t>
            </w:r>
            <w:r w:rsidRPr="007F71DB">
              <w:rPr>
                <w:rFonts w:ascii="Arial" w:hAnsi="Arial" w:cs="Arial"/>
                <w:sz w:val="24"/>
                <w:szCs w:val="24"/>
              </w:rPr>
              <w:t>aktualn</w:t>
            </w:r>
            <w:r w:rsidR="00202A25">
              <w:rPr>
                <w:rFonts w:ascii="Arial" w:hAnsi="Arial" w:cs="Arial"/>
                <w:sz w:val="24"/>
                <w:szCs w:val="24"/>
              </w:rPr>
              <w:t>e</w:t>
            </w:r>
            <w:r w:rsidRPr="007F71DB">
              <w:rPr>
                <w:rFonts w:ascii="Arial" w:hAnsi="Arial" w:cs="Arial"/>
                <w:sz w:val="24"/>
                <w:szCs w:val="24"/>
              </w:rPr>
              <w:t xml:space="preserve"> na dzień zakończenia naboru</w:t>
            </w:r>
            <w:r w:rsidR="00301393">
              <w:rPr>
                <w:rFonts w:ascii="Arial" w:hAnsi="Arial" w:cs="Arial"/>
                <w:sz w:val="24"/>
                <w:szCs w:val="24"/>
              </w:rPr>
              <w:t>)</w:t>
            </w:r>
            <w:r w:rsidRPr="007F71DB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3260" w:type="dxa"/>
          </w:tcPr>
          <w:p w14:paraId="386D021C" w14:textId="540B5F6A" w:rsidR="00A74749" w:rsidRPr="007F71DB" w:rsidRDefault="00A74749" w:rsidP="00B378AF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  <w:r w:rsidR="008603C2" w:rsidRPr="007F71DB">
              <w:rPr>
                <w:rFonts w:ascii="Arial" w:hAnsi="Arial" w:cs="Arial"/>
                <w:sz w:val="24"/>
                <w:szCs w:val="24"/>
              </w:rPr>
              <w:t>/</w:t>
            </w:r>
            <w:r w:rsidR="002363B3" w:rsidRPr="007F71DB">
              <w:rPr>
                <w:rFonts w:ascii="Arial" w:hAnsi="Arial" w:cs="Arial"/>
                <w:sz w:val="24"/>
                <w:szCs w:val="24"/>
              </w:rPr>
              <w:t>NIE DOTYCZY</w:t>
            </w:r>
            <w:r w:rsidRPr="007F71DB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3B990F79" w14:textId="6F45BBA1" w:rsidR="00A74749" w:rsidRPr="007F71DB" w:rsidRDefault="00A74749" w:rsidP="00B378AF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79F36880" w14:textId="7FE54FF6" w:rsidR="00A74749" w:rsidRPr="007F71DB" w:rsidRDefault="00A74749" w:rsidP="00B378A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</w:t>
            </w:r>
            <w:r w:rsidR="008603C2" w:rsidRPr="007F71D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5147EB" w:rsidRPr="007F71DB">
              <w:rPr>
                <w:rFonts w:ascii="Arial" w:hAnsi="Arial" w:cs="Arial"/>
                <w:sz w:val="24"/>
                <w:szCs w:val="24"/>
              </w:rPr>
              <w:t>(wartość logiczna: „TAK” lub „NIE DOTYCZY”)</w:t>
            </w:r>
            <w:r w:rsidRPr="007F71DB">
              <w:rPr>
                <w:rFonts w:ascii="Arial" w:hAnsi="Arial" w:cs="Arial"/>
                <w:sz w:val="24"/>
                <w:szCs w:val="24"/>
              </w:rPr>
              <w:t xml:space="preserve">. </w:t>
            </w:r>
          </w:p>
          <w:p w14:paraId="2344AE19" w14:textId="0DE7FAE1" w:rsidR="00A74749" w:rsidRPr="007F71DB" w:rsidRDefault="00A74749" w:rsidP="00B378A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 xml:space="preserve">W trakcie oceny kryterium wnioskodawca może zostać poproszony o uzupełnienie </w:t>
            </w:r>
            <w:r w:rsidR="002939CD" w:rsidRPr="007F71DB">
              <w:rPr>
                <w:rFonts w:ascii="Arial" w:hAnsi="Arial" w:cs="Arial"/>
                <w:sz w:val="24"/>
                <w:szCs w:val="24"/>
              </w:rPr>
              <w:t>lub</w:t>
            </w:r>
            <w:r w:rsidRPr="007F71DB">
              <w:rPr>
                <w:rFonts w:ascii="Arial" w:hAnsi="Arial" w:cs="Arial"/>
                <w:sz w:val="24"/>
                <w:szCs w:val="24"/>
              </w:rPr>
              <w:t xml:space="preserve"> poprawienie wniosku.</w:t>
            </w:r>
          </w:p>
        </w:tc>
      </w:tr>
      <w:bookmarkEnd w:id="1"/>
      <w:tr w:rsidR="003C40D0" w:rsidRPr="007F71DB" w14:paraId="23C5088F" w14:textId="77777777" w:rsidTr="003C40D0">
        <w:trPr>
          <w:trHeight w:val="1134"/>
        </w:trPr>
        <w:tc>
          <w:tcPr>
            <w:tcW w:w="1110" w:type="dxa"/>
            <w:vAlign w:val="center"/>
          </w:tcPr>
          <w:p w14:paraId="3F288433" w14:textId="69BC1112" w:rsidR="003C40D0" w:rsidRPr="007F71DB" w:rsidRDefault="003C40D0" w:rsidP="00B378A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A.</w:t>
            </w:r>
            <w:r w:rsidR="00A74749" w:rsidRPr="007F71DB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856" w:type="dxa"/>
            <w:vAlign w:val="center"/>
          </w:tcPr>
          <w:p w14:paraId="4BBC85FB" w14:textId="77777777" w:rsidR="003C40D0" w:rsidRPr="007F71DB" w:rsidRDefault="003C40D0" w:rsidP="00B378A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Miejsce realizacji projektu</w:t>
            </w:r>
          </w:p>
        </w:tc>
        <w:tc>
          <w:tcPr>
            <w:tcW w:w="7199" w:type="dxa"/>
          </w:tcPr>
          <w:p w14:paraId="45FB0818" w14:textId="686585C1" w:rsidR="003C40D0" w:rsidRPr="007F71DB" w:rsidRDefault="003C40D0" w:rsidP="00B378AF">
            <w:pPr>
              <w:spacing w:before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W kryterium sprawdzamy, czy projekt realizowany jest/będzie na terytorium województwa kujawsko-pomorskiego.</w:t>
            </w:r>
          </w:p>
          <w:p w14:paraId="53128261" w14:textId="40F9CC24" w:rsidR="003C40D0" w:rsidRPr="007F71DB" w:rsidRDefault="003C40D0" w:rsidP="00B378AF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260" w:type="dxa"/>
          </w:tcPr>
          <w:p w14:paraId="62486C05" w14:textId="405A5F54" w:rsidR="003C40D0" w:rsidRPr="007F71DB" w:rsidRDefault="003C40D0" w:rsidP="00B378AF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7F71DB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4101652C" w14:textId="0D266A4E" w:rsidR="003C40D0" w:rsidRPr="007F71DB" w:rsidRDefault="003C40D0" w:rsidP="00B378AF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0C31AA6E" w14:textId="77777777" w:rsidR="003C40D0" w:rsidRPr="007F71DB" w:rsidRDefault="003C40D0" w:rsidP="00B378A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1F89BAA6" w14:textId="790353B9" w:rsidR="003C40D0" w:rsidRPr="007F71DB" w:rsidRDefault="003C40D0" w:rsidP="00B378A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 xml:space="preserve">W trakcie oceny kryterium wnioskodawca może zostać poproszony o uzupełnienie </w:t>
            </w:r>
            <w:r w:rsidR="002939CD" w:rsidRPr="007F71DB">
              <w:rPr>
                <w:rFonts w:ascii="Arial" w:hAnsi="Arial" w:cs="Arial"/>
                <w:sz w:val="24"/>
                <w:szCs w:val="24"/>
              </w:rPr>
              <w:t>lub</w:t>
            </w:r>
            <w:r w:rsidRPr="007F71DB">
              <w:rPr>
                <w:rFonts w:ascii="Arial" w:hAnsi="Arial" w:cs="Arial"/>
                <w:sz w:val="24"/>
                <w:szCs w:val="24"/>
              </w:rPr>
              <w:t xml:space="preserve"> poprawienie wniosku.</w:t>
            </w:r>
          </w:p>
        </w:tc>
      </w:tr>
      <w:tr w:rsidR="00BE0D76" w:rsidRPr="007F71DB" w14:paraId="252E8EA5" w14:textId="77777777" w:rsidTr="003C40D0">
        <w:trPr>
          <w:trHeight w:val="1134"/>
        </w:trPr>
        <w:tc>
          <w:tcPr>
            <w:tcW w:w="1110" w:type="dxa"/>
            <w:vAlign w:val="center"/>
          </w:tcPr>
          <w:p w14:paraId="36BB4ED2" w14:textId="2750B199" w:rsidR="00BE0D76" w:rsidRPr="00BE0D76" w:rsidRDefault="00BE0D76" w:rsidP="00B378A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E0D76">
              <w:rPr>
                <w:rFonts w:ascii="Arial" w:hAnsi="Arial" w:cs="Arial"/>
                <w:sz w:val="24"/>
                <w:szCs w:val="24"/>
              </w:rPr>
              <w:lastRenderedPageBreak/>
              <w:t>A.5</w:t>
            </w:r>
          </w:p>
        </w:tc>
        <w:tc>
          <w:tcPr>
            <w:tcW w:w="2856" w:type="dxa"/>
            <w:vAlign w:val="center"/>
          </w:tcPr>
          <w:p w14:paraId="4ACB9D30" w14:textId="5DB9F540" w:rsidR="00BE0D76" w:rsidRPr="00BE0D76" w:rsidRDefault="00BE0D76" w:rsidP="00B378A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E0D76">
              <w:rPr>
                <w:rFonts w:ascii="Arial" w:hAnsi="Arial" w:cs="Arial"/>
                <w:sz w:val="24"/>
                <w:szCs w:val="24"/>
              </w:rPr>
              <w:t>Gotowość techniczna projektu do realizacji</w:t>
            </w:r>
          </w:p>
        </w:tc>
        <w:tc>
          <w:tcPr>
            <w:tcW w:w="7199" w:type="dxa"/>
          </w:tcPr>
          <w:p w14:paraId="566FBB40" w14:textId="77777777" w:rsidR="00BE0D76" w:rsidRPr="00BE0D76" w:rsidRDefault="00BE0D76" w:rsidP="00B378AF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E0D76">
              <w:rPr>
                <w:rFonts w:ascii="Arial" w:hAnsi="Arial" w:cs="Arial"/>
                <w:sz w:val="24"/>
                <w:szCs w:val="24"/>
              </w:rPr>
              <w:t>W kryterium sprawdzamy, czy na moment złożenia wniosku o dofinansowanie wnioskodawca posiada prawo do dysponowania gruntami lub obiektami na cele inwestycji, posiada wymaganą dokumentację techniczną i projektową, wymagane prawem decyzje, uzgodnienia i pozwolenia administracyjne.</w:t>
            </w:r>
          </w:p>
          <w:p w14:paraId="26DA4320" w14:textId="286E6740" w:rsidR="00BE0D76" w:rsidRPr="00BE0D76" w:rsidRDefault="00BE0D76" w:rsidP="00B378AF">
            <w:pPr>
              <w:pStyle w:val="Tekstprzypisudolnego"/>
              <w:spacing w:after="24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BE0D76">
              <w:rPr>
                <w:rFonts w:ascii="Arial" w:hAnsi="Arial" w:cs="Arial"/>
                <w:sz w:val="24"/>
                <w:szCs w:val="24"/>
                <w:lang w:val="pl-PL"/>
              </w:rPr>
              <w:t xml:space="preserve">Jeśli wydane pozwolenie zezwalające na realizację inwestycji (np. decyzja o pozwoleniu na budowę, zezwolenie na realizację inwestycji drogowej) nie jest prawomocne w momencie składania wniosku o dofinansowanie, </w:t>
            </w:r>
            <w:r w:rsidR="00BE1282">
              <w:rPr>
                <w:rFonts w:ascii="Arial" w:hAnsi="Arial" w:cs="Arial"/>
                <w:sz w:val="24"/>
                <w:szCs w:val="24"/>
                <w:lang w:val="pl-PL"/>
              </w:rPr>
              <w:t xml:space="preserve">należy </w:t>
            </w:r>
            <w:r w:rsidRPr="00BE0D76">
              <w:rPr>
                <w:rFonts w:ascii="Arial" w:hAnsi="Arial" w:cs="Arial"/>
                <w:sz w:val="24"/>
                <w:szCs w:val="24"/>
                <w:lang w:val="pl-PL"/>
              </w:rPr>
              <w:t>przedłożyć</w:t>
            </w:r>
            <w:r w:rsidR="00BE1282">
              <w:rPr>
                <w:rFonts w:ascii="Arial" w:hAnsi="Arial" w:cs="Arial"/>
                <w:sz w:val="24"/>
                <w:szCs w:val="24"/>
                <w:lang w:val="pl-PL"/>
              </w:rPr>
              <w:t xml:space="preserve"> decyzję</w:t>
            </w:r>
            <w:r w:rsidRPr="00BE0D76">
              <w:rPr>
                <w:rFonts w:ascii="Arial" w:hAnsi="Arial" w:cs="Arial"/>
                <w:sz w:val="24"/>
                <w:szCs w:val="24"/>
                <w:lang w:val="pl-PL"/>
              </w:rPr>
              <w:t xml:space="preserve"> opatrzoną klauzulą ostateczności najpóźniej na etapie podpisania umowy o dofinansowanie projektu.</w:t>
            </w:r>
          </w:p>
          <w:p w14:paraId="2C774578" w14:textId="5C4DDC57" w:rsidR="00BE0D76" w:rsidRPr="00BE0D76" w:rsidRDefault="00BE0D76" w:rsidP="00B378AF">
            <w:pPr>
              <w:spacing w:before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E0D76">
              <w:rPr>
                <w:rFonts w:ascii="Arial" w:hAnsi="Arial" w:cs="Arial"/>
                <w:sz w:val="24"/>
                <w:szCs w:val="24"/>
              </w:rPr>
              <w:t>Jeśli na moment złożenia wniosku o dofinansowanie, wnioskodawca nie posiada pozwolenia administracyjnego zezwalającego na realizację inwestycji (np. decyzji o pozwoleniu na budowę, zezwolenia na realizację inwestycji drogowej)</w:t>
            </w:r>
            <w:bookmarkStart w:id="2" w:name="_Hlk177989520"/>
            <w:r w:rsidRPr="00BE0D76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5"/>
            </w:r>
            <w:r w:rsidRPr="00BE0D76">
              <w:rPr>
                <w:rFonts w:ascii="Arial" w:hAnsi="Arial" w:cs="Arial"/>
                <w:sz w:val="24"/>
                <w:szCs w:val="24"/>
              </w:rPr>
              <w:t>, w przypadku zatwierdzenia projektu do dofinansowania zobowiązany będzie dostarczyć wymagane pozwolenie opatrzone klauzulą ostateczności w terminie wskazanym w umowie o dofinansowanie projektu</w:t>
            </w:r>
            <w:r w:rsidRPr="00BE0D76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6"/>
            </w:r>
            <w:r w:rsidRPr="00BE0D76">
              <w:rPr>
                <w:rFonts w:ascii="Arial" w:hAnsi="Arial" w:cs="Arial"/>
                <w:sz w:val="24"/>
                <w:szCs w:val="24"/>
              </w:rPr>
              <w:t>, jednakże nie później niż 12 m-</w:t>
            </w:r>
            <w:proofErr w:type="spellStart"/>
            <w:r w:rsidRPr="00BE0D76">
              <w:rPr>
                <w:rFonts w:ascii="Arial" w:hAnsi="Arial" w:cs="Arial"/>
                <w:sz w:val="24"/>
                <w:szCs w:val="24"/>
              </w:rPr>
              <w:t>cy</w:t>
            </w:r>
            <w:proofErr w:type="spellEnd"/>
            <w:r w:rsidRPr="00BE0D76">
              <w:rPr>
                <w:rFonts w:ascii="Arial" w:hAnsi="Arial" w:cs="Arial"/>
                <w:sz w:val="24"/>
                <w:szCs w:val="24"/>
              </w:rPr>
              <w:t xml:space="preserve"> od daty uchwały zarządu województwa o wyborze projektu do dofinansowania.</w:t>
            </w:r>
          </w:p>
          <w:p w14:paraId="7B76A2A4" w14:textId="2B362BA9" w:rsidR="00BE0D76" w:rsidRPr="00BE0D76" w:rsidRDefault="00BE0D76" w:rsidP="00B378AF">
            <w:pPr>
              <w:spacing w:before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E0D76">
              <w:rPr>
                <w:rFonts w:ascii="Arial" w:hAnsi="Arial" w:cs="Arial"/>
                <w:sz w:val="24"/>
                <w:szCs w:val="24"/>
              </w:rPr>
              <w:lastRenderedPageBreak/>
              <w:t>W każdym przypadku pozwolenie nieostateczne posiadające klauzulę natychmiastowej wykonalności należy uznać za pozwolenie spełniające warunki kryterium.</w:t>
            </w:r>
            <w:bookmarkEnd w:id="2"/>
          </w:p>
          <w:p w14:paraId="005A1E8C" w14:textId="4973BA7C" w:rsidR="00BE0D76" w:rsidRPr="00BE0D76" w:rsidRDefault="00BE0D76" w:rsidP="00B378AF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E0D76">
              <w:rPr>
                <w:rFonts w:ascii="Arial" w:hAnsi="Arial" w:cs="Arial"/>
                <w:sz w:val="24"/>
                <w:szCs w:val="24"/>
              </w:rPr>
              <w:t>Kryterium jest weryfikowane w oparciu o wniosek o dofinansowanie projektu i załączniki.</w:t>
            </w:r>
          </w:p>
        </w:tc>
        <w:tc>
          <w:tcPr>
            <w:tcW w:w="3260" w:type="dxa"/>
          </w:tcPr>
          <w:p w14:paraId="78513175" w14:textId="7198D416" w:rsidR="00BE0D76" w:rsidRPr="005526E5" w:rsidRDefault="00BE0D76" w:rsidP="00B378AF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5526E5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74677D91" w14:textId="01296A5B" w:rsidR="00BE0D76" w:rsidRPr="005526E5" w:rsidRDefault="00BE0D76" w:rsidP="00B378AF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41491006" w14:textId="77777777" w:rsidR="00BE0D76" w:rsidRPr="005526E5" w:rsidRDefault="00BE0D76" w:rsidP="00B378A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 . </w:t>
            </w:r>
          </w:p>
          <w:p w14:paraId="1C5287C0" w14:textId="043C3470" w:rsidR="00BE0D76" w:rsidRPr="007F71DB" w:rsidRDefault="00BE0D76" w:rsidP="00B378A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BE0D76" w:rsidRPr="007F71DB" w14:paraId="26AD5253" w14:textId="77777777" w:rsidTr="003C40D0">
        <w:trPr>
          <w:trHeight w:val="1417"/>
        </w:trPr>
        <w:tc>
          <w:tcPr>
            <w:tcW w:w="1110" w:type="dxa"/>
            <w:vAlign w:val="center"/>
          </w:tcPr>
          <w:p w14:paraId="5FFB9CD1" w14:textId="0AA29663" w:rsidR="00BE0D76" w:rsidRPr="007F71DB" w:rsidRDefault="00BE0D76" w:rsidP="00B378A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A.</w:t>
            </w: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2856" w:type="dxa"/>
            <w:vAlign w:val="center"/>
          </w:tcPr>
          <w:p w14:paraId="506760FD" w14:textId="3CDF89C5" w:rsidR="00BE0D76" w:rsidRPr="007F71DB" w:rsidRDefault="00BE0D76" w:rsidP="00B378A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  <w:lang w:val="en-US"/>
              </w:rPr>
              <w:t>Okres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val="en-US"/>
              </w:rPr>
              <w:t>realizacji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val="en-US"/>
              </w:rPr>
              <w:t>projektu</w:t>
            </w:r>
            <w:proofErr w:type="spellEnd"/>
          </w:p>
        </w:tc>
        <w:tc>
          <w:tcPr>
            <w:tcW w:w="7199" w:type="dxa"/>
          </w:tcPr>
          <w:p w14:paraId="4F480FAF" w14:textId="05FF61F2" w:rsidR="00BE0D76" w:rsidRPr="00DC12D9" w:rsidRDefault="00BE0D76" w:rsidP="00B378AF">
            <w:pPr>
              <w:spacing w:before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DC12D9">
              <w:rPr>
                <w:rFonts w:ascii="Arial" w:hAnsi="Arial" w:cs="Arial"/>
                <w:sz w:val="24"/>
                <w:szCs w:val="24"/>
              </w:rPr>
              <w:t>W kryterium sprawdzamy, czy zakładany maksymalny okres realizacji projektu nie przekracza 36 miesięcy</w:t>
            </w:r>
            <w:r w:rsidR="00263B5F">
              <w:rPr>
                <w:rFonts w:ascii="Arial" w:hAnsi="Arial" w:cs="Arial"/>
                <w:sz w:val="24"/>
                <w:szCs w:val="24"/>
              </w:rPr>
              <w:t xml:space="preserve"> od terminu zakończenia naboru</w:t>
            </w:r>
            <w:r w:rsidRPr="00DC12D9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6A00B415" w14:textId="412BC367" w:rsidR="00BE0D76" w:rsidRPr="00DC12D9" w:rsidRDefault="00BE0D76" w:rsidP="00B378AF">
            <w:pPr>
              <w:spacing w:before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DC12D9">
              <w:rPr>
                <w:rFonts w:ascii="Arial" w:hAnsi="Arial" w:cs="Arial"/>
                <w:sz w:val="24"/>
                <w:szCs w:val="24"/>
              </w:rPr>
              <w:t>W uzasadnionych przypadkach Instytucja Zarządzająca może na wniosek beneficjenta złożony w trakcie realizacji projektu wyrazić zgodę na wydłużenie okresu realizacji projektu.</w:t>
            </w:r>
          </w:p>
          <w:p w14:paraId="4DDBEF00" w14:textId="38096E2F" w:rsidR="00BE0D76" w:rsidRPr="007F71DB" w:rsidRDefault="00BE0D76" w:rsidP="00B378AF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DC12D9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260" w:type="dxa"/>
          </w:tcPr>
          <w:p w14:paraId="379AB9F1" w14:textId="14F2CD5B" w:rsidR="00BE0D76" w:rsidRPr="00DC12D9" w:rsidRDefault="00BE0D76" w:rsidP="00B378AF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DC12D9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DC12D9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27CB6A98" w14:textId="75D7CACD" w:rsidR="00BE0D76" w:rsidRPr="00DC12D9" w:rsidRDefault="00BE0D76" w:rsidP="00B378AF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DC12D9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41C4FEF1" w14:textId="77777777" w:rsidR="00BE0D76" w:rsidRPr="00DC12D9" w:rsidRDefault="00BE0D76" w:rsidP="00B378A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C12D9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 . </w:t>
            </w:r>
          </w:p>
          <w:p w14:paraId="19E66BAC" w14:textId="3D754675" w:rsidR="00BE0D76" w:rsidRPr="007F71DB" w:rsidRDefault="00BE0D76" w:rsidP="00B378A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C12D9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</w:tbl>
    <w:p w14:paraId="175755D2" w14:textId="40C831AA" w:rsidR="002C2CE8" w:rsidRPr="00B378AF" w:rsidRDefault="007257F1" w:rsidP="00B378AF">
      <w:pPr>
        <w:pStyle w:val="Nagwek1"/>
        <w:numPr>
          <w:ilvl w:val="0"/>
          <w:numId w:val="26"/>
        </w:numPr>
        <w:rPr>
          <w:rFonts w:ascii="Arial" w:hAnsi="Arial" w:cs="Arial"/>
          <w:sz w:val="24"/>
          <w:szCs w:val="24"/>
        </w:rPr>
      </w:pPr>
      <w:r w:rsidRPr="00B378AF">
        <w:rPr>
          <w:rFonts w:ascii="Arial" w:hAnsi="Arial" w:cs="Arial"/>
          <w:sz w:val="24"/>
          <w:szCs w:val="24"/>
        </w:rPr>
        <w:t>KRYTERIA MERYTORYCZNE OGÓLNE</w:t>
      </w: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9"/>
        <w:gridCol w:w="2898"/>
        <w:gridCol w:w="7168"/>
        <w:gridCol w:w="3250"/>
      </w:tblGrid>
      <w:tr w:rsidR="003C40D0" w:rsidRPr="007F71DB" w14:paraId="5CFAE7FB" w14:textId="77777777" w:rsidTr="00B378AF">
        <w:trPr>
          <w:trHeight w:val="283"/>
          <w:tblHeader/>
        </w:trPr>
        <w:tc>
          <w:tcPr>
            <w:tcW w:w="1110" w:type="dxa"/>
            <w:shd w:val="clear" w:color="auto" w:fill="E7E6E6" w:themeFill="background2"/>
            <w:vAlign w:val="center"/>
          </w:tcPr>
          <w:p w14:paraId="3531B1DD" w14:textId="77777777" w:rsidR="003C40D0" w:rsidRPr="007F71DB" w:rsidRDefault="003C40D0" w:rsidP="00B378AF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F71DB">
              <w:rPr>
                <w:rFonts w:ascii="Arial" w:hAnsi="Arial" w:cs="Arial"/>
                <w:b/>
                <w:bCs/>
                <w:sz w:val="24"/>
                <w:szCs w:val="24"/>
              </w:rPr>
              <w:t>Numer</w:t>
            </w:r>
          </w:p>
        </w:tc>
        <w:tc>
          <w:tcPr>
            <w:tcW w:w="2856" w:type="dxa"/>
            <w:shd w:val="clear" w:color="auto" w:fill="E7E6E6" w:themeFill="background2"/>
            <w:vAlign w:val="center"/>
          </w:tcPr>
          <w:p w14:paraId="68DA1A52" w14:textId="77777777" w:rsidR="003C40D0" w:rsidRPr="007F71DB" w:rsidRDefault="003C40D0" w:rsidP="00B378AF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F71DB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7199" w:type="dxa"/>
            <w:shd w:val="clear" w:color="auto" w:fill="E7E6E6" w:themeFill="background2"/>
            <w:vAlign w:val="center"/>
          </w:tcPr>
          <w:p w14:paraId="667523C6" w14:textId="77777777" w:rsidR="003C40D0" w:rsidRPr="007F71DB" w:rsidRDefault="003C40D0" w:rsidP="00B378AF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F71DB">
              <w:rPr>
                <w:rFonts w:ascii="Arial" w:hAnsi="Arial" w:cs="Arial"/>
                <w:b/>
                <w:bCs/>
                <w:sz w:val="24"/>
                <w:szCs w:val="24"/>
              </w:rPr>
              <w:t>Definicja kryterium</w:t>
            </w:r>
          </w:p>
        </w:tc>
        <w:tc>
          <w:tcPr>
            <w:tcW w:w="3260" w:type="dxa"/>
            <w:shd w:val="clear" w:color="auto" w:fill="E7E6E6" w:themeFill="background2"/>
            <w:vAlign w:val="center"/>
          </w:tcPr>
          <w:p w14:paraId="344D7E38" w14:textId="599364C7" w:rsidR="003C40D0" w:rsidRPr="007F71DB" w:rsidRDefault="003C40D0" w:rsidP="00B378AF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F71DB">
              <w:rPr>
                <w:rFonts w:ascii="Arial" w:hAnsi="Arial" w:cs="Arial"/>
                <w:b/>
                <w:bCs/>
                <w:sz w:val="24"/>
                <w:szCs w:val="24"/>
              </w:rPr>
              <w:t>Opis znaczenia kryterium</w:t>
            </w:r>
            <w:r w:rsidR="00F31BFB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Pr="007F71DB">
              <w:rPr>
                <w:rFonts w:ascii="Arial" w:hAnsi="Arial" w:cs="Arial"/>
                <w:b/>
                <w:bCs/>
                <w:sz w:val="24"/>
                <w:szCs w:val="24"/>
              </w:rPr>
              <w:t>(sposób oceny)</w:t>
            </w:r>
          </w:p>
        </w:tc>
      </w:tr>
      <w:tr w:rsidR="003C40D0" w:rsidRPr="007F71DB" w14:paraId="243FA318" w14:textId="77777777" w:rsidTr="399D1660">
        <w:trPr>
          <w:trHeight w:val="283"/>
        </w:trPr>
        <w:tc>
          <w:tcPr>
            <w:tcW w:w="1110" w:type="dxa"/>
            <w:vAlign w:val="center"/>
          </w:tcPr>
          <w:p w14:paraId="33BC7B23" w14:textId="77777777" w:rsidR="003C40D0" w:rsidRPr="007F71DB" w:rsidRDefault="003C40D0" w:rsidP="00B378A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B.1</w:t>
            </w:r>
          </w:p>
        </w:tc>
        <w:tc>
          <w:tcPr>
            <w:tcW w:w="2856" w:type="dxa"/>
            <w:vAlign w:val="center"/>
          </w:tcPr>
          <w:p w14:paraId="71C813B9" w14:textId="77777777" w:rsidR="003C40D0" w:rsidRPr="007F71DB" w:rsidRDefault="003C40D0" w:rsidP="00B378A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Kwalifikowalność wnioskodawcy/ partnerów</w:t>
            </w:r>
          </w:p>
        </w:tc>
        <w:tc>
          <w:tcPr>
            <w:tcW w:w="7199" w:type="dxa"/>
            <w:shd w:val="clear" w:color="auto" w:fill="auto"/>
          </w:tcPr>
          <w:p w14:paraId="09997EE8" w14:textId="056AE76B" w:rsidR="003C40D0" w:rsidRPr="007F71DB" w:rsidRDefault="003C40D0" w:rsidP="00B378A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W kryterium sprawdzamy, czy wnioskodawca oraz partnerzy są uprawnieni do ubiegania się o dofinansowanie, tj. czy należą do jednej z poniższych grup:</w:t>
            </w:r>
          </w:p>
          <w:p w14:paraId="7B55A3AC" w14:textId="77777777" w:rsidR="00E278A5" w:rsidRDefault="00E278A5" w:rsidP="00B378AF">
            <w:pPr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w</w:t>
            </w:r>
            <w:r w:rsidRPr="00F85DC5">
              <w:rPr>
                <w:rFonts w:ascii="Arial" w:hAnsi="Arial" w:cs="Arial"/>
                <w:sz w:val="24"/>
                <w:szCs w:val="24"/>
              </w:rPr>
              <w:t>spólnot</w:t>
            </w:r>
            <w:r>
              <w:rPr>
                <w:rFonts w:ascii="Arial" w:hAnsi="Arial" w:cs="Arial"/>
                <w:sz w:val="24"/>
                <w:szCs w:val="24"/>
              </w:rPr>
              <w:t xml:space="preserve"> mieszkaniowych,</w:t>
            </w:r>
          </w:p>
          <w:p w14:paraId="1F7509E7" w14:textId="77777777" w:rsidR="00E278A5" w:rsidRDefault="00E278A5" w:rsidP="00B378AF">
            <w:pPr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towarzystw budownictwa społecznego,</w:t>
            </w:r>
          </w:p>
          <w:p w14:paraId="1FC39945" w14:textId="46AE142B" w:rsidR="003C40D0" w:rsidRPr="00D51FE9" w:rsidRDefault="00E278A5" w:rsidP="00B378AF">
            <w:pPr>
              <w:numPr>
                <w:ilvl w:val="0"/>
                <w:numId w:val="7"/>
              </w:num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F85DC5">
              <w:rPr>
                <w:rFonts w:ascii="Arial" w:hAnsi="Arial" w:cs="Arial"/>
                <w:sz w:val="24"/>
                <w:szCs w:val="24"/>
              </w:rPr>
              <w:t>spółdzielni mieszkani</w:t>
            </w:r>
            <w:r>
              <w:rPr>
                <w:rFonts w:ascii="Arial" w:hAnsi="Arial" w:cs="Arial"/>
                <w:sz w:val="24"/>
                <w:szCs w:val="24"/>
              </w:rPr>
              <w:t>owych</w:t>
            </w:r>
            <w:r w:rsidRPr="007F71DB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0562CB0E" w14:textId="4FA6BB6B" w:rsidR="003C40D0" w:rsidRPr="007F71DB" w:rsidDel="007968FF" w:rsidRDefault="003C40D0" w:rsidP="00B378AF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</w:t>
            </w:r>
            <w:r w:rsidR="00991EA9" w:rsidRPr="007F71DB">
              <w:rPr>
                <w:rFonts w:ascii="Arial" w:hAnsi="Arial" w:cs="Arial"/>
                <w:sz w:val="24"/>
                <w:szCs w:val="24"/>
              </w:rPr>
              <w:t xml:space="preserve"> (porozumienie/umowa o partnerstwie)</w:t>
            </w:r>
            <w:r w:rsidRPr="007F71DB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3260" w:type="dxa"/>
          </w:tcPr>
          <w:p w14:paraId="26A881E4" w14:textId="77777777" w:rsidR="003C40D0" w:rsidRPr="007F71DB" w:rsidRDefault="003C40D0" w:rsidP="00B378AF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7F71DB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34CE0A41" w14:textId="2B40B010" w:rsidR="00EA383D" w:rsidRPr="007F71DB" w:rsidRDefault="003C40D0" w:rsidP="00B378AF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lastRenderedPageBreak/>
              <w:t>Kryterium obligatoryjne – spełnienie kryterium jest niezbędne do przyznania dofinansowania.</w:t>
            </w:r>
          </w:p>
          <w:p w14:paraId="28A85483" w14:textId="77777777" w:rsidR="003C40D0" w:rsidRPr="007F71DB" w:rsidRDefault="003C40D0" w:rsidP="00B378A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0A068301" w14:textId="76FEEDC8" w:rsidR="003C40D0" w:rsidRPr="007F71DB" w:rsidRDefault="003C40D0" w:rsidP="00B378A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 xml:space="preserve">W trakcie oceny kryterium wnioskodawca może zostać poproszony o uzupełnienie </w:t>
            </w:r>
            <w:r w:rsidR="002939CD" w:rsidRPr="007F71DB">
              <w:rPr>
                <w:rFonts w:ascii="Arial" w:hAnsi="Arial" w:cs="Arial"/>
                <w:sz w:val="24"/>
                <w:szCs w:val="24"/>
              </w:rPr>
              <w:t>lub</w:t>
            </w:r>
            <w:r w:rsidRPr="007F71DB">
              <w:rPr>
                <w:rFonts w:ascii="Arial" w:hAnsi="Arial" w:cs="Arial"/>
                <w:sz w:val="24"/>
                <w:szCs w:val="24"/>
              </w:rPr>
              <w:t xml:space="preserve"> poprawienie wniosku.</w:t>
            </w:r>
          </w:p>
        </w:tc>
      </w:tr>
      <w:tr w:rsidR="003C40D0" w:rsidRPr="007F71DB" w14:paraId="056EF967" w14:textId="77777777" w:rsidTr="399D1660">
        <w:trPr>
          <w:trHeight w:val="283"/>
        </w:trPr>
        <w:tc>
          <w:tcPr>
            <w:tcW w:w="1110" w:type="dxa"/>
            <w:vAlign w:val="center"/>
          </w:tcPr>
          <w:p w14:paraId="6207D52F" w14:textId="77777777" w:rsidR="003C40D0" w:rsidRPr="007F71DB" w:rsidRDefault="003C40D0" w:rsidP="00B378A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lastRenderedPageBreak/>
              <w:t>B.2</w:t>
            </w:r>
          </w:p>
        </w:tc>
        <w:tc>
          <w:tcPr>
            <w:tcW w:w="2856" w:type="dxa"/>
            <w:vAlign w:val="center"/>
          </w:tcPr>
          <w:p w14:paraId="265226FA" w14:textId="77777777" w:rsidR="003C40D0" w:rsidRPr="007F71DB" w:rsidRDefault="003C40D0" w:rsidP="00B378A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 xml:space="preserve">Projekt jest zgodny z typami </w:t>
            </w:r>
          </w:p>
          <w:p w14:paraId="77981A81" w14:textId="77777777" w:rsidR="003C40D0" w:rsidRPr="007F71DB" w:rsidRDefault="003C40D0" w:rsidP="00B378A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 xml:space="preserve">projektów przewidzianymi </w:t>
            </w:r>
            <w:r w:rsidRPr="007F71DB">
              <w:rPr>
                <w:rFonts w:ascii="Arial" w:hAnsi="Arial" w:cs="Arial"/>
                <w:sz w:val="24"/>
                <w:szCs w:val="24"/>
              </w:rPr>
              <w:br/>
              <w:t>do wsparcia w ramach działania</w:t>
            </w:r>
          </w:p>
        </w:tc>
        <w:tc>
          <w:tcPr>
            <w:tcW w:w="7199" w:type="dxa"/>
          </w:tcPr>
          <w:p w14:paraId="1C720AC1" w14:textId="2CF5141C" w:rsidR="00164996" w:rsidRPr="007F71DB" w:rsidRDefault="003C40D0" w:rsidP="00B378AF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 xml:space="preserve">W kryterium sprawdzamy, czy projekt dotyczy </w:t>
            </w:r>
            <w:r w:rsidR="00164996" w:rsidRPr="007F71DB">
              <w:rPr>
                <w:rFonts w:ascii="Arial" w:hAnsi="Arial" w:cs="Arial"/>
                <w:sz w:val="24"/>
                <w:szCs w:val="24"/>
              </w:rPr>
              <w:t>jednego z typów projektów:</w:t>
            </w:r>
          </w:p>
          <w:p w14:paraId="2953D05C" w14:textId="470342CA" w:rsidR="00254D39" w:rsidRPr="00F45354" w:rsidRDefault="00F1408C" w:rsidP="00B378AF">
            <w:pPr>
              <w:numPr>
                <w:ilvl w:val="0"/>
                <w:numId w:val="5"/>
              </w:num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wymiany i modernizacji nieefektywnych źródeł ciepła</w:t>
            </w:r>
            <w:r w:rsidR="00B732A7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7"/>
            </w:r>
            <w:r w:rsidRPr="007F71DB">
              <w:rPr>
                <w:rFonts w:ascii="Arial" w:hAnsi="Arial" w:cs="Arial"/>
                <w:sz w:val="24"/>
                <w:szCs w:val="24"/>
              </w:rPr>
              <w:t xml:space="preserve"> w budynkach wielorodzinnych</w:t>
            </w:r>
            <w:r w:rsidR="00164996" w:rsidRPr="007F71DB">
              <w:rPr>
                <w:rFonts w:ascii="Arial" w:hAnsi="Arial" w:cs="Arial"/>
                <w:sz w:val="24"/>
                <w:szCs w:val="24"/>
              </w:rPr>
              <w:t>,</w:t>
            </w:r>
            <w:r w:rsidR="00254D39" w:rsidRPr="007F71DB">
              <w:rPr>
                <w:rFonts w:ascii="Arial" w:hAnsi="Arial" w:cs="Arial"/>
                <w:sz w:val="24"/>
                <w:szCs w:val="24"/>
              </w:rPr>
              <w:t xml:space="preserve"> w tym między innymi</w:t>
            </w:r>
            <w:ins w:id="3" w:author="Paweł Łopatowski" w:date="2024-11-27T10:22:00Z" w16du:dateUtc="2024-11-27T09:22:00Z">
              <w:r w:rsidR="00F45354">
                <w:rPr>
                  <w:rFonts w:ascii="Arial" w:hAnsi="Arial" w:cs="Arial"/>
                  <w:sz w:val="24"/>
                  <w:szCs w:val="24"/>
                </w:rPr>
                <w:t xml:space="preserve"> </w:t>
              </w:r>
            </w:ins>
            <w:r w:rsidR="00254D39" w:rsidRPr="00F45354">
              <w:rPr>
                <w:rFonts w:ascii="Arial" w:hAnsi="Arial" w:cs="Arial"/>
                <w:sz w:val="24"/>
                <w:szCs w:val="24"/>
              </w:rPr>
              <w:t>zmian</w:t>
            </w:r>
            <w:r w:rsidR="000A34D3" w:rsidRPr="00F45354">
              <w:rPr>
                <w:rFonts w:ascii="Arial" w:hAnsi="Arial" w:cs="Arial"/>
                <w:sz w:val="24"/>
                <w:szCs w:val="24"/>
              </w:rPr>
              <w:t>y</w:t>
            </w:r>
            <w:r w:rsidR="00254D39" w:rsidRPr="00F45354">
              <w:rPr>
                <w:rFonts w:ascii="Arial" w:hAnsi="Arial" w:cs="Arial"/>
                <w:sz w:val="24"/>
                <w:szCs w:val="24"/>
              </w:rPr>
              <w:t xml:space="preserve"> dotychczasowego źródła ogrzewania na nowe nisko lub zeroemisyjne źródło ogrzewania</w:t>
            </w:r>
            <w:r w:rsidR="00AF5688" w:rsidRPr="00F45354">
              <w:rPr>
                <w:rFonts w:ascii="Arial" w:hAnsi="Arial" w:cs="Arial"/>
                <w:sz w:val="24"/>
                <w:szCs w:val="24"/>
              </w:rPr>
              <w:t xml:space="preserve"> lub </w:t>
            </w:r>
            <w:r w:rsidR="00254D39" w:rsidRPr="00F45354">
              <w:rPr>
                <w:rFonts w:ascii="Arial" w:hAnsi="Arial" w:cs="Arial"/>
                <w:sz w:val="24"/>
                <w:szCs w:val="24"/>
              </w:rPr>
              <w:t>podłączeni</w:t>
            </w:r>
            <w:r w:rsidR="000A34D3" w:rsidRPr="00F45354">
              <w:rPr>
                <w:rFonts w:ascii="Arial" w:hAnsi="Arial" w:cs="Arial"/>
                <w:sz w:val="24"/>
                <w:szCs w:val="24"/>
              </w:rPr>
              <w:t>a</w:t>
            </w:r>
            <w:r w:rsidR="00254D39" w:rsidRPr="00F45354">
              <w:rPr>
                <w:rFonts w:ascii="Arial" w:hAnsi="Arial" w:cs="Arial"/>
                <w:sz w:val="24"/>
                <w:szCs w:val="24"/>
              </w:rPr>
              <w:t xml:space="preserve"> do sieci ciepłowniczej</w:t>
            </w:r>
            <w:r w:rsidR="007B089D" w:rsidRPr="00F45354">
              <w:rPr>
                <w:rFonts w:ascii="Arial" w:hAnsi="Arial" w:cs="Arial"/>
                <w:sz w:val="24"/>
                <w:szCs w:val="24"/>
              </w:rPr>
              <w:t xml:space="preserve"> (możliwa jest modernizacja</w:t>
            </w:r>
            <w:r w:rsidR="00C35D5C" w:rsidRPr="00F4535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7B089D" w:rsidRPr="00F45354">
              <w:rPr>
                <w:rFonts w:ascii="Arial" w:hAnsi="Arial" w:cs="Arial"/>
                <w:sz w:val="24"/>
                <w:szCs w:val="24"/>
              </w:rPr>
              <w:t>system</w:t>
            </w:r>
            <w:r w:rsidR="000C1821" w:rsidRPr="00F45354">
              <w:rPr>
                <w:rFonts w:ascii="Arial" w:hAnsi="Arial" w:cs="Arial"/>
                <w:sz w:val="24"/>
                <w:szCs w:val="24"/>
              </w:rPr>
              <w:t>u</w:t>
            </w:r>
            <w:r w:rsidR="007B089D" w:rsidRPr="00F45354">
              <w:rPr>
                <w:rFonts w:ascii="Arial" w:hAnsi="Arial" w:cs="Arial"/>
                <w:sz w:val="24"/>
                <w:szCs w:val="24"/>
              </w:rPr>
              <w:t xml:space="preserve"> centralnego ogrzewania </w:t>
            </w:r>
            <w:r w:rsidR="00B46B81" w:rsidRPr="00F45354">
              <w:rPr>
                <w:rFonts w:ascii="Arial" w:hAnsi="Arial" w:cs="Arial"/>
                <w:sz w:val="24"/>
                <w:szCs w:val="24"/>
              </w:rPr>
              <w:t xml:space="preserve">do rozprowadzenia ciepła </w:t>
            </w:r>
            <w:r w:rsidR="007B089D" w:rsidRPr="00F45354">
              <w:rPr>
                <w:rFonts w:ascii="Arial" w:hAnsi="Arial" w:cs="Arial"/>
                <w:sz w:val="24"/>
                <w:szCs w:val="24"/>
              </w:rPr>
              <w:t>w budynku na potrzeby źródła ciepła będącego przedmiotem projektu)</w:t>
            </w:r>
            <w:r w:rsidR="00254D39" w:rsidRPr="00F45354">
              <w:rPr>
                <w:rFonts w:ascii="Arial" w:hAnsi="Arial" w:cs="Arial"/>
                <w:sz w:val="24"/>
                <w:szCs w:val="24"/>
              </w:rPr>
              <w:t xml:space="preserve">, </w:t>
            </w:r>
          </w:p>
          <w:p w14:paraId="62EBF3C5" w14:textId="0BEF891E" w:rsidR="00904982" w:rsidRPr="000D10B4" w:rsidRDefault="00164996" w:rsidP="00B378AF">
            <w:pPr>
              <w:numPr>
                <w:ilvl w:val="0"/>
                <w:numId w:val="12"/>
              </w:numPr>
              <w:spacing w:before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lastRenderedPageBreak/>
              <w:t>przebudowy i modernizacji ciepłowni</w:t>
            </w:r>
            <w:r w:rsidR="00254D39" w:rsidRPr="007F71DB">
              <w:rPr>
                <w:rFonts w:ascii="Arial" w:hAnsi="Arial" w:cs="Arial"/>
                <w:sz w:val="24"/>
                <w:szCs w:val="24"/>
              </w:rPr>
              <w:t>/kotłowni</w:t>
            </w:r>
            <w:r w:rsidRPr="007F71DB">
              <w:rPr>
                <w:rFonts w:ascii="Arial" w:hAnsi="Arial" w:cs="Arial"/>
                <w:sz w:val="24"/>
                <w:szCs w:val="24"/>
              </w:rPr>
              <w:t xml:space="preserve"> lokalnych</w:t>
            </w:r>
            <w:r w:rsidR="00C221B8">
              <w:rPr>
                <w:rFonts w:ascii="Arial" w:hAnsi="Arial" w:cs="Arial"/>
                <w:sz w:val="24"/>
                <w:szCs w:val="24"/>
              </w:rPr>
              <w:t xml:space="preserve"> wraz z doprowadzeniem ciepła do budynku</w:t>
            </w:r>
            <w:r w:rsidRPr="00C221B8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486F63C3" w14:textId="6DB3D91D" w:rsidR="0023598E" w:rsidRPr="000D10B4" w:rsidRDefault="0023598E" w:rsidP="00B378AF">
            <w:pPr>
              <w:spacing w:line="240" w:lineRule="auto"/>
              <w:rPr>
                <w:rFonts w:ascii="Arial" w:hAnsi="Arial" w:cs="Arial"/>
                <w:sz w:val="24"/>
                <w:szCs w:val="24"/>
                <w:u w:val="single"/>
              </w:rPr>
            </w:pPr>
            <w:r w:rsidRPr="007F71DB">
              <w:rPr>
                <w:rFonts w:ascii="Arial" w:hAnsi="Arial" w:cs="Arial"/>
                <w:sz w:val="24"/>
                <w:szCs w:val="24"/>
                <w:u w:val="single"/>
              </w:rPr>
              <w:t>Budowa/modernizacja systemów ciepłowniczych (wytwarzanie/dystrybucja) wraz z magazynami ciepła – inwestycje o mocy zamówionej nie więcej niż 5 MW.</w:t>
            </w:r>
          </w:p>
          <w:p w14:paraId="6D98A12B" w14:textId="2185DBE0" w:rsidR="003C40D0" w:rsidRPr="007F71DB" w:rsidRDefault="003C40D0" w:rsidP="00B378AF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</w:t>
            </w:r>
            <w:r w:rsidR="00E838F2">
              <w:rPr>
                <w:rFonts w:ascii="Arial" w:hAnsi="Arial" w:cs="Arial"/>
                <w:sz w:val="24"/>
                <w:szCs w:val="24"/>
              </w:rPr>
              <w:t xml:space="preserve"> i załączniki</w:t>
            </w:r>
            <w:r w:rsidRPr="007F71DB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3260" w:type="dxa"/>
          </w:tcPr>
          <w:p w14:paraId="344A2E81" w14:textId="17BC72ED" w:rsidR="002C4FE0" w:rsidRPr="007F71DB" w:rsidRDefault="003C40D0" w:rsidP="00B378AF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7F71DB">
              <w:rPr>
                <w:rFonts w:ascii="Arial" w:hAnsi="Arial" w:cs="Arial"/>
                <w:sz w:val="24"/>
                <w:szCs w:val="24"/>
              </w:rPr>
              <w:br/>
              <w:t xml:space="preserve">(NIE oznacza odrzucenie wniosku) </w:t>
            </w:r>
          </w:p>
          <w:p w14:paraId="2946DB82" w14:textId="7137F228" w:rsidR="003C40D0" w:rsidRPr="007F71DB" w:rsidRDefault="003C40D0" w:rsidP="00B378AF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716CA88" w14:textId="77777777" w:rsidR="003C40D0" w:rsidRPr="007F71DB" w:rsidRDefault="003C40D0" w:rsidP="00B378A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342C0DF9" w14:textId="1B78A361" w:rsidR="003C40D0" w:rsidRPr="007F71DB" w:rsidRDefault="003C40D0" w:rsidP="00B378A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lastRenderedPageBreak/>
              <w:t xml:space="preserve">W trakcie oceny kryterium wnioskodawca może zostać poproszony o uzupełnienie </w:t>
            </w:r>
            <w:r w:rsidR="002939CD" w:rsidRPr="007F71DB">
              <w:rPr>
                <w:rFonts w:ascii="Arial" w:hAnsi="Arial" w:cs="Arial"/>
                <w:sz w:val="24"/>
                <w:szCs w:val="24"/>
              </w:rPr>
              <w:t>lub</w:t>
            </w:r>
            <w:r w:rsidRPr="007F71DB">
              <w:rPr>
                <w:rFonts w:ascii="Arial" w:hAnsi="Arial" w:cs="Arial"/>
                <w:sz w:val="24"/>
                <w:szCs w:val="24"/>
              </w:rPr>
              <w:t xml:space="preserve"> poprawienie wniosku.</w:t>
            </w:r>
          </w:p>
        </w:tc>
      </w:tr>
      <w:tr w:rsidR="008C4106" w:rsidRPr="007F71DB" w14:paraId="5D2C94A5" w14:textId="77777777" w:rsidTr="399D1660">
        <w:trPr>
          <w:trHeight w:val="283"/>
        </w:trPr>
        <w:tc>
          <w:tcPr>
            <w:tcW w:w="1110" w:type="dxa"/>
            <w:vAlign w:val="center"/>
          </w:tcPr>
          <w:p w14:paraId="6C8642C7" w14:textId="496DA354" w:rsidR="008C4106" w:rsidRPr="007F71DB" w:rsidRDefault="008C4106" w:rsidP="00B378A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B.3</w:t>
            </w:r>
          </w:p>
        </w:tc>
        <w:tc>
          <w:tcPr>
            <w:tcW w:w="2856" w:type="dxa"/>
            <w:vAlign w:val="center"/>
          </w:tcPr>
          <w:p w14:paraId="1E09C950" w14:textId="77777777" w:rsidR="008C4106" w:rsidRDefault="008C4106" w:rsidP="00B378A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Prawidłowość wyboru partnerów uczestniczących/</w:t>
            </w:r>
          </w:p>
          <w:p w14:paraId="75BCB471" w14:textId="787CB2EA" w:rsidR="008C4106" w:rsidRPr="007F71DB" w:rsidRDefault="008C4106" w:rsidP="00B378A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realizujących projekt</w:t>
            </w:r>
          </w:p>
        </w:tc>
        <w:tc>
          <w:tcPr>
            <w:tcW w:w="7199" w:type="dxa"/>
          </w:tcPr>
          <w:p w14:paraId="1AF8731F" w14:textId="420BB5E1" w:rsidR="008C4106" w:rsidRDefault="008C4106" w:rsidP="00B378AF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 kryterium sprawdzamy,</w:t>
            </w:r>
            <w:r w:rsidRPr="008C3417">
              <w:rPr>
                <w:rFonts w:ascii="Arial" w:hAnsi="Arial" w:cs="Arial"/>
                <w:sz w:val="24"/>
                <w:szCs w:val="24"/>
              </w:rPr>
              <w:t xml:space="preserve"> czy wnioskodawca dokonał wyboru partnera/ów zgodnie z przepisami ustawy z dnia 28 kwietnia 2022 r. o zasadach realizacji zadań finansowanych ze środków europejskich w perspektywie finansowej 2021-2027 (Dz.U. 2022 poz. 1079).</w:t>
            </w:r>
          </w:p>
          <w:p w14:paraId="63633F78" w14:textId="6089A128" w:rsidR="008C4106" w:rsidRPr="007F71DB" w:rsidRDefault="008C4106" w:rsidP="00B378AF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8C3417">
              <w:rPr>
                <w:rFonts w:ascii="Arial" w:hAnsi="Arial" w:cs="Arial"/>
                <w:sz w:val="24"/>
                <w:szCs w:val="24"/>
              </w:rPr>
              <w:t>Kryterium jest weryfikowane w oparciu o treść oświadczenia stanowiącego</w:t>
            </w:r>
            <w:r>
              <w:rPr>
                <w:rFonts w:ascii="Arial" w:hAnsi="Arial" w:cs="Arial"/>
                <w:sz w:val="24"/>
                <w:szCs w:val="24"/>
              </w:rPr>
              <w:t xml:space="preserve"> załącznik do </w:t>
            </w:r>
            <w:r w:rsidRPr="008C3417">
              <w:rPr>
                <w:rFonts w:ascii="Arial" w:hAnsi="Arial" w:cs="Arial"/>
                <w:sz w:val="24"/>
                <w:szCs w:val="24"/>
              </w:rPr>
              <w:t>wniosku o dofinansowanie projektu.</w:t>
            </w:r>
          </w:p>
        </w:tc>
        <w:tc>
          <w:tcPr>
            <w:tcW w:w="3260" w:type="dxa"/>
          </w:tcPr>
          <w:p w14:paraId="093E883E" w14:textId="2FB7816D" w:rsidR="008C4106" w:rsidRPr="00713570" w:rsidRDefault="008C4106" w:rsidP="00B378AF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713570">
              <w:rPr>
                <w:rFonts w:ascii="Arial" w:hAnsi="Arial" w:cs="Arial"/>
                <w:sz w:val="24"/>
                <w:szCs w:val="24"/>
              </w:rPr>
              <w:t>TAK/NIE/NIE DOTYCZY</w:t>
            </w:r>
            <w:r w:rsidRPr="00713570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1C724654" w14:textId="53D7DA4C" w:rsidR="008C4106" w:rsidRPr="00713570" w:rsidRDefault="008C4106" w:rsidP="00B378AF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713570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6700B571" w14:textId="77777777" w:rsidR="008C4106" w:rsidRPr="00713570" w:rsidRDefault="008C4106" w:rsidP="00B378A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13570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 (wartość logiczna: „TAK” lub „NIE DOTYCZY”). </w:t>
            </w:r>
          </w:p>
          <w:p w14:paraId="7186D880" w14:textId="213DA158" w:rsidR="008C4106" w:rsidRPr="007F71DB" w:rsidRDefault="008C4106" w:rsidP="00B378A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13570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8B1221" w:rsidRPr="007F71DB" w14:paraId="5A88A572" w14:textId="77777777" w:rsidTr="399D1660">
        <w:trPr>
          <w:trHeight w:val="283"/>
        </w:trPr>
        <w:tc>
          <w:tcPr>
            <w:tcW w:w="1110" w:type="dxa"/>
            <w:vAlign w:val="center"/>
          </w:tcPr>
          <w:p w14:paraId="1DBD7F88" w14:textId="7E2092E1" w:rsidR="008B1221" w:rsidRPr="007F71DB" w:rsidRDefault="008B1221" w:rsidP="00B378A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8C4106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856" w:type="dxa"/>
            <w:vAlign w:val="center"/>
          </w:tcPr>
          <w:p w14:paraId="504A7C58" w14:textId="77777777" w:rsidR="008B1221" w:rsidRPr="007F71DB" w:rsidRDefault="008B1221" w:rsidP="00B378A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Prawidłowość określenia wkładu własnego</w:t>
            </w:r>
          </w:p>
        </w:tc>
        <w:tc>
          <w:tcPr>
            <w:tcW w:w="7199" w:type="dxa"/>
          </w:tcPr>
          <w:p w14:paraId="63361FD7" w14:textId="56430705" w:rsidR="0010544B" w:rsidRPr="007F71DB" w:rsidRDefault="006313AB" w:rsidP="00B378AF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 xml:space="preserve">W kryterium sprawdzamy czy wkład własny wnioskodawcy jest zgodny z zapisami Szczegółowego Opisu Priorytetów </w:t>
            </w:r>
            <w:r w:rsidR="001F1AB3">
              <w:rPr>
                <w:rFonts w:ascii="Arial" w:hAnsi="Arial" w:cs="Arial"/>
                <w:sz w:val="24"/>
                <w:szCs w:val="24"/>
              </w:rPr>
              <w:t>(</w:t>
            </w:r>
            <w:proofErr w:type="spellStart"/>
            <w:r w:rsidR="001F1AB3">
              <w:rPr>
                <w:rFonts w:ascii="Arial" w:hAnsi="Arial" w:cs="Arial"/>
                <w:sz w:val="24"/>
                <w:szCs w:val="24"/>
              </w:rPr>
              <w:t>S</w:t>
            </w:r>
            <w:r w:rsidR="009C7B5E">
              <w:rPr>
                <w:rFonts w:ascii="Arial" w:hAnsi="Arial" w:cs="Arial"/>
                <w:sz w:val="24"/>
                <w:szCs w:val="24"/>
              </w:rPr>
              <w:t>z</w:t>
            </w:r>
            <w:r w:rsidR="001F1AB3">
              <w:rPr>
                <w:rFonts w:ascii="Arial" w:hAnsi="Arial" w:cs="Arial"/>
                <w:sz w:val="24"/>
                <w:szCs w:val="24"/>
              </w:rPr>
              <w:t>OP</w:t>
            </w:r>
            <w:proofErr w:type="spellEnd"/>
            <w:r w:rsidR="001F1AB3">
              <w:rPr>
                <w:rFonts w:ascii="Arial" w:hAnsi="Arial" w:cs="Arial"/>
                <w:sz w:val="24"/>
                <w:szCs w:val="24"/>
              </w:rPr>
              <w:t xml:space="preserve">) </w:t>
            </w:r>
            <w:r w:rsidRPr="007F71DB">
              <w:rPr>
                <w:rFonts w:ascii="Arial" w:hAnsi="Arial" w:cs="Arial"/>
                <w:sz w:val="24"/>
                <w:szCs w:val="24"/>
              </w:rPr>
              <w:t xml:space="preserve">dla danego działania, w wersji aktualnej na dzień rozpoczęcia </w:t>
            </w:r>
            <w:r w:rsidR="00F33B85" w:rsidRPr="007F71DB">
              <w:rPr>
                <w:rFonts w:ascii="Arial" w:hAnsi="Arial" w:cs="Arial"/>
                <w:sz w:val="24"/>
                <w:szCs w:val="24"/>
              </w:rPr>
              <w:t>naboru</w:t>
            </w:r>
            <w:r w:rsidR="001F1AB3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8"/>
            </w:r>
            <w:r w:rsidRPr="007F71DB">
              <w:rPr>
                <w:rFonts w:ascii="Arial" w:hAnsi="Arial" w:cs="Arial"/>
                <w:sz w:val="24"/>
                <w:szCs w:val="24"/>
              </w:rPr>
              <w:t xml:space="preserve">. </w:t>
            </w:r>
          </w:p>
          <w:p w14:paraId="29E1EA49" w14:textId="77777777" w:rsidR="008B1221" w:rsidRPr="007F71DB" w:rsidRDefault="008B1221" w:rsidP="00B378AF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260" w:type="dxa"/>
          </w:tcPr>
          <w:p w14:paraId="0193BBC1" w14:textId="0F164E6A" w:rsidR="001A276E" w:rsidRPr="007F71DB" w:rsidRDefault="008B1221" w:rsidP="00B378AF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7F71DB">
              <w:rPr>
                <w:rFonts w:ascii="Arial" w:hAnsi="Arial" w:cs="Arial"/>
                <w:sz w:val="24"/>
                <w:szCs w:val="24"/>
              </w:rPr>
              <w:br/>
              <w:t xml:space="preserve">(NIE oznacza odrzucenie wniosku) </w:t>
            </w:r>
          </w:p>
          <w:p w14:paraId="110FFD37" w14:textId="1C20E859" w:rsidR="008B1221" w:rsidRPr="007F71DB" w:rsidRDefault="008B1221" w:rsidP="00B378AF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6EE5A395" w14:textId="77777777" w:rsidR="008B1221" w:rsidRPr="007F71DB" w:rsidRDefault="008B1221" w:rsidP="00B378A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60FDC288" w14:textId="389FA7C3" w:rsidR="008B1221" w:rsidRPr="007F71DB" w:rsidRDefault="008B1221" w:rsidP="00B378A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 xml:space="preserve">W trakcie oceny kryterium wnioskodawca może zostać poproszony o uzupełnienie </w:t>
            </w:r>
            <w:r w:rsidR="002939CD" w:rsidRPr="007F71DB">
              <w:rPr>
                <w:rFonts w:ascii="Arial" w:hAnsi="Arial" w:cs="Arial"/>
                <w:sz w:val="24"/>
                <w:szCs w:val="24"/>
              </w:rPr>
              <w:t>lub</w:t>
            </w:r>
            <w:r w:rsidRPr="007F71DB">
              <w:rPr>
                <w:rFonts w:ascii="Arial" w:hAnsi="Arial" w:cs="Arial"/>
                <w:sz w:val="24"/>
                <w:szCs w:val="24"/>
              </w:rPr>
              <w:t xml:space="preserve"> poprawienie wniosku.</w:t>
            </w:r>
          </w:p>
        </w:tc>
      </w:tr>
      <w:tr w:rsidR="003C40D0" w:rsidRPr="007F71DB" w14:paraId="0FEFF486" w14:textId="77777777" w:rsidTr="399D1660">
        <w:trPr>
          <w:trHeight w:val="425"/>
        </w:trPr>
        <w:tc>
          <w:tcPr>
            <w:tcW w:w="1110" w:type="dxa"/>
            <w:vAlign w:val="center"/>
          </w:tcPr>
          <w:p w14:paraId="4182A31E" w14:textId="5FF3B489" w:rsidR="003C40D0" w:rsidRPr="007F71DB" w:rsidRDefault="003C40D0" w:rsidP="00B378A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B.</w:t>
            </w:r>
            <w:r w:rsidR="008C4106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856" w:type="dxa"/>
            <w:vAlign w:val="center"/>
          </w:tcPr>
          <w:p w14:paraId="56FE5F93" w14:textId="77777777" w:rsidR="003C40D0" w:rsidRPr="007F71DB" w:rsidRDefault="003C40D0" w:rsidP="00B378AF">
            <w:pPr>
              <w:spacing w:after="0" w:line="240" w:lineRule="auto"/>
              <w:rPr>
                <w:rFonts w:ascii="Arial" w:hAnsi="Arial" w:cs="Arial"/>
                <w:i/>
                <w:iCs/>
                <w:color w:val="FF0000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 xml:space="preserve">Zgodność z prawem pomocy publicznej/pomocy de </w:t>
            </w:r>
            <w:proofErr w:type="spellStart"/>
            <w:r w:rsidRPr="007F71DB">
              <w:rPr>
                <w:rFonts w:ascii="Arial" w:hAnsi="Arial" w:cs="Arial"/>
                <w:sz w:val="24"/>
                <w:szCs w:val="24"/>
              </w:rPr>
              <w:t>minimis</w:t>
            </w:r>
            <w:proofErr w:type="spellEnd"/>
          </w:p>
        </w:tc>
        <w:tc>
          <w:tcPr>
            <w:tcW w:w="7199" w:type="dxa"/>
          </w:tcPr>
          <w:p w14:paraId="2A1E0111" w14:textId="2361DDAA" w:rsidR="004712FF" w:rsidRPr="007F71DB" w:rsidRDefault="004712FF" w:rsidP="00B378AF">
            <w:pPr>
              <w:autoSpaceDE w:val="0"/>
              <w:autoSpaceDN w:val="0"/>
              <w:adjustRightInd w:val="0"/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W kryterium sprawdzamy, czy:</w:t>
            </w:r>
          </w:p>
          <w:p w14:paraId="1BFD46F9" w14:textId="77777777" w:rsidR="004712FF" w:rsidRPr="007F71DB" w:rsidRDefault="004712FF" w:rsidP="00B378AF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w projekcie nie występuje pomoc publiczna lub</w:t>
            </w:r>
          </w:p>
          <w:p w14:paraId="622BF8FE" w14:textId="51DCAC95" w:rsidR="004712FF" w:rsidRPr="007F71DB" w:rsidRDefault="004712FF" w:rsidP="00B378AF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 xml:space="preserve">pomoc </w:t>
            </w:r>
            <w:r w:rsidR="00F7752C">
              <w:rPr>
                <w:rFonts w:ascii="Arial" w:hAnsi="Arial" w:cs="Arial"/>
                <w:sz w:val="24"/>
                <w:szCs w:val="24"/>
              </w:rPr>
              <w:t xml:space="preserve">jest zgodna z rozporządzeniem nr 2023/2831 lub rozporządzeniem ministra właściwego do spraw rozwoju regionalnego, określającym szczegółowe przeznaczenie, warunki i tryb udzielania pomocy de </w:t>
            </w:r>
            <w:proofErr w:type="spellStart"/>
            <w:r w:rsidR="00F7752C">
              <w:rPr>
                <w:rFonts w:ascii="Arial" w:hAnsi="Arial" w:cs="Arial"/>
                <w:sz w:val="24"/>
                <w:szCs w:val="24"/>
              </w:rPr>
              <w:t>minimis</w:t>
            </w:r>
            <w:proofErr w:type="spellEnd"/>
            <w:r w:rsidR="00F7752C">
              <w:rPr>
                <w:rFonts w:ascii="Arial" w:hAnsi="Arial" w:cs="Arial"/>
                <w:sz w:val="24"/>
                <w:szCs w:val="24"/>
              </w:rPr>
              <w:t xml:space="preserve"> lub</w:t>
            </w:r>
          </w:p>
          <w:p w14:paraId="670B6143" w14:textId="62DA0A41" w:rsidR="00A05015" w:rsidRPr="007F71DB" w:rsidRDefault="00A05015" w:rsidP="00B378AF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pomoc udzielana jest zgodnie</w:t>
            </w:r>
            <w:r w:rsidR="00780605">
              <w:rPr>
                <w:rFonts w:ascii="Arial" w:hAnsi="Arial" w:cs="Arial"/>
                <w:sz w:val="24"/>
                <w:szCs w:val="24"/>
              </w:rPr>
              <w:t xml:space="preserve"> z art. 14 </w:t>
            </w:r>
            <w:r w:rsidR="00780605" w:rsidRPr="00236C04">
              <w:rPr>
                <w:rFonts w:ascii="Arial" w:hAnsi="Arial" w:cs="Arial"/>
                <w:sz w:val="24"/>
                <w:szCs w:val="24"/>
              </w:rPr>
              <w:t>rozporządzeni</w:t>
            </w:r>
            <w:r w:rsidR="00780605">
              <w:rPr>
                <w:rFonts w:ascii="Arial" w:hAnsi="Arial" w:cs="Arial"/>
                <w:sz w:val="24"/>
                <w:szCs w:val="24"/>
              </w:rPr>
              <w:t>a</w:t>
            </w:r>
            <w:r w:rsidR="00780605" w:rsidRPr="00236C04">
              <w:rPr>
                <w:rFonts w:ascii="Arial" w:hAnsi="Arial" w:cs="Arial"/>
                <w:sz w:val="24"/>
                <w:szCs w:val="24"/>
              </w:rPr>
              <w:t xml:space="preserve"> nr 651/</w:t>
            </w:r>
            <w:r w:rsidR="00780605">
              <w:rPr>
                <w:rFonts w:ascii="Arial" w:hAnsi="Arial" w:cs="Arial"/>
                <w:sz w:val="24"/>
                <w:szCs w:val="24"/>
              </w:rPr>
              <w:t>2014 oraz</w:t>
            </w:r>
            <w:r w:rsidRPr="007F71DB">
              <w:rPr>
                <w:rFonts w:ascii="Arial" w:hAnsi="Arial" w:cs="Arial"/>
                <w:sz w:val="24"/>
                <w:szCs w:val="24"/>
              </w:rPr>
              <w:t xml:space="preserve"> rozporządzeniem Ministra Funduszy i </w:t>
            </w:r>
            <w:r w:rsidRPr="007F71DB">
              <w:rPr>
                <w:rFonts w:ascii="Arial" w:hAnsi="Arial" w:cs="Arial"/>
                <w:sz w:val="24"/>
                <w:szCs w:val="24"/>
              </w:rPr>
              <w:lastRenderedPageBreak/>
              <w:t>Polityki Regionalnej z dnia 11 października 2022 r. w sprawie udzielania regionalnej pomocy inwestycyjnej w ramach programów regionalnych na lata 2021–2027 (Dz. U. z 202</w:t>
            </w:r>
            <w:r w:rsidR="00B10A64">
              <w:rPr>
                <w:rFonts w:ascii="Arial" w:hAnsi="Arial" w:cs="Arial"/>
                <w:sz w:val="24"/>
                <w:szCs w:val="24"/>
              </w:rPr>
              <w:t>3</w:t>
            </w:r>
            <w:r w:rsidRPr="007F71DB">
              <w:rPr>
                <w:rFonts w:ascii="Arial" w:hAnsi="Arial" w:cs="Arial"/>
                <w:sz w:val="24"/>
                <w:szCs w:val="24"/>
              </w:rPr>
              <w:t xml:space="preserve"> r. poz. </w:t>
            </w:r>
            <w:r w:rsidR="00B10A64">
              <w:rPr>
                <w:rFonts w:ascii="Arial" w:hAnsi="Arial" w:cs="Arial"/>
                <w:sz w:val="24"/>
                <w:szCs w:val="24"/>
              </w:rPr>
              <w:t>2743</w:t>
            </w:r>
            <w:r w:rsidRPr="007F71DB">
              <w:rPr>
                <w:rFonts w:ascii="Arial" w:hAnsi="Arial" w:cs="Arial"/>
                <w:sz w:val="24"/>
                <w:szCs w:val="24"/>
              </w:rPr>
              <w:t>)</w:t>
            </w:r>
            <w:r w:rsidR="00C70A74" w:rsidRPr="007F71DB">
              <w:rPr>
                <w:rFonts w:ascii="Arial" w:hAnsi="Arial" w:cs="Arial"/>
                <w:sz w:val="24"/>
                <w:szCs w:val="24"/>
              </w:rPr>
              <w:t xml:space="preserve"> lub</w:t>
            </w:r>
          </w:p>
          <w:p w14:paraId="4E1BBE92" w14:textId="1C628CDE" w:rsidR="00C9091E" w:rsidRDefault="00A05015" w:rsidP="00B378AF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pomoc udzielana jest zgodnie z rozporządzeniem Ministra Funduszy i Polityki Regionalnej z dnia 11 grudnia 2022 r. w sprawie udzielania pomocy na inwestycje w układy wysokosprawnej kogeneracji oraz na propagowanie energii ze źródeł odnawialnych w ramach regionalnych programów na lata 2021–2027 (Dz. U. z 2022 r. poz. 2693</w:t>
            </w:r>
            <w:r w:rsidR="00A93627">
              <w:rPr>
                <w:rFonts w:ascii="Arial" w:hAnsi="Arial" w:cs="Arial"/>
                <w:sz w:val="24"/>
                <w:szCs w:val="24"/>
              </w:rPr>
              <w:t xml:space="preserve"> z </w:t>
            </w:r>
            <w:proofErr w:type="spellStart"/>
            <w:r w:rsidR="00A93627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="00A93627">
              <w:rPr>
                <w:rFonts w:ascii="Arial" w:hAnsi="Arial" w:cs="Arial"/>
                <w:sz w:val="24"/>
                <w:szCs w:val="24"/>
              </w:rPr>
              <w:t>. zm.</w:t>
            </w:r>
            <w:r w:rsidRPr="007F71DB">
              <w:rPr>
                <w:rFonts w:ascii="Arial" w:hAnsi="Arial" w:cs="Arial"/>
                <w:sz w:val="24"/>
                <w:szCs w:val="24"/>
              </w:rPr>
              <w:t>)</w:t>
            </w:r>
            <w:r w:rsidR="00C9091E">
              <w:rPr>
                <w:rFonts w:ascii="Arial" w:hAnsi="Arial" w:cs="Arial"/>
                <w:sz w:val="24"/>
                <w:szCs w:val="24"/>
              </w:rPr>
              <w:t xml:space="preserve"> lub</w:t>
            </w:r>
          </w:p>
          <w:p w14:paraId="6B699379" w14:textId="1CB9F7DC" w:rsidR="003C40D0" w:rsidRPr="000D10B4" w:rsidRDefault="00A93627" w:rsidP="00B378AF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pomoc jest udzielana zgodnie z r</w:t>
            </w:r>
            <w:r w:rsidRPr="00A93627">
              <w:rPr>
                <w:rFonts w:ascii="Arial" w:hAnsi="Arial" w:cs="Arial"/>
                <w:sz w:val="24"/>
                <w:szCs w:val="24"/>
              </w:rPr>
              <w:t>ozporządzenie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93627">
              <w:rPr>
                <w:rFonts w:ascii="Arial" w:hAnsi="Arial" w:cs="Arial"/>
                <w:sz w:val="24"/>
                <w:szCs w:val="24"/>
              </w:rPr>
              <w:t>Ministra Funduszy i Polityki Regionalnej z dnia 16 sierpnia 2023 r. w sprawie udzielania pomocy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93627">
              <w:rPr>
                <w:rFonts w:ascii="Arial" w:hAnsi="Arial" w:cs="Arial"/>
                <w:sz w:val="24"/>
                <w:szCs w:val="24"/>
              </w:rPr>
              <w:t>inwestycyjnej na system ciepłowniczy i chłodniczy w ramach regionalnych programów na lata 2021-2027 (Dz. U. 2023 poz. 1768)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1FAE8B61" w14:textId="77777777" w:rsidR="00D57557" w:rsidRPr="00B02089" w:rsidRDefault="00D57557" w:rsidP="00B378AF">
            <w:pPr>
              <w:autoSpaceDE w:val="0"/>
              <w:autoSpaceDN w:val="0"/>
              <w:adjustRightInd w:val="0"/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02089">
              <w:rPr>
                <w:rFonts w:ascii="Arial" w:hAnsi="Arial" w:cs="Arial"/>
                <w:sz w:val="24"/>
                <w:szCs w:val="24"/>
              </w:rPr>
              <w:t>Nie stanowi pomocy publicznej sytuacja, w której wykorzystywanie infrastruktury (budynków oraz sprzętu) do celów działalności gospodarczej ma charakter pomocniczy tj. działalności bezpośrednio powiązanej z eksploatacją infrastruktury, koniecznej do eksploatacji infrastruktury lub nieodłącznie związanej z podstawowym wykorzystaniem o charakterze niegospodarczym</w:t>
            </w:r>
            <w:r w:rsidRPr="00B02089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9"/>
            </w:r>
            <w:r w:rsidRPr="00B02089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71966207" w14:textId="51596F93" w:rsidR="00D57557" w:rsidRPr="000D10B4" w:rsidRDefault="00D57557" w:rsidP="00B378AF">
            <w:pPr>
              <w:autoSpaceDE w:val="0"/>
              <w:autoSpaceDN w:val="0"/>
              <w:adjustRightInd w:val="0"/>
              <w:spacing w:before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02089">
              <w:rPr>
                <w:rFonts w:ascii="Arial" w:hAnsi="Arial" w:cs="Arial"/>
                <w:sz w:val="24"/>
                <w:szCs w:val="24"/>
              </w:rPr>
              <w:lastRenderedPageBreak/>
              <w:t>W przypadku prowadzenia działalności gospodarczej o charakterze pomocniczym wnioskodawca obowiązany jest przedstawić w dokumentacji projektowej informację nt. mechanizmu monitorowania i wycofania jaki znajdzie zastosowanie, w celu zapewnienia, że działalność gospodarcza w całym okresie amortyzacji infrastruktury sfinansowanej ze środków FEdKP 2021-2027 będzie miała charakter pomocniczy.</w:t>
            </w:r>
          </w:p>
          <w:p w14:paraId="343BC2A3" w14:textId="0F6B9FC1" w:rsidR="00D57557" w:rsidRDefault="00D57557" w:rsidP="00B378AF">
            <w:pPr>
              <w:autoSpaceDE w:val="0"/>
              <w:autoSpaceDN w:val="0"/>
              <w:adjustRightInd w:val="0"/>
              <w:spacing w:before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744FD">
              <w:rPr>
                <w:rFonts w:ascii="Arial" w:hAnsi="Arial"/>
                <w:sz w:val="24"/>
              </w:rPr>
              <w:t xml:space="preserve">W przypadku </w:t>
            </w:r>
            <w:r>
              <w:rPr>
                <w:rFonts w:ascii="Arial" w:hAnsi="Arial" w:cs="Arial"/>
                <w:sz w:val="24"/>
                <w:szCs w:val="24"/>
              </w:rPr>
              <w:t>projektu partnerskiego, w którym wystąpi pomoc publiczna i wsparcie będzie udzielone w oparciu o rozporządzenie KE nr 651/2014, pomoc może otrzymać wyłącznie partner wiodący.</w:t>
            </w:r>
          </w:p>
          <w:p w14:paraId="3FE9F23F" w14:textId="6375AB5C" w:rsidR="003C40D0" w:rsidRPr="007F71DB" w:rsidRDefault="003C40D0" w:rsidP="00B378A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260" w:type="dxa"/>
          </w:tcPr>
          <w:p w14:paraId="3B64F1F2" w14:textId="1E296B2C" w:rsidR="002C4FE0" w:rsidRPr="007F71DB" w:rsidRDefault="003C40D0" w:rsidP="00B378AF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7F71DB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1F72F646" w14:textId="2EA50C17" w:rsidR="00EA383D" w:rsidRPr="007F71DB" w:rsidRDefault="003C40D0" w:rsidP="00B378AF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6B1E4951" w14:textId="77777777" w:rsidR="003C40D0" w:rsidRPr="007F71DB" w:rsidRDefault="003C40D0" w:rsidP="00B378A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lastRenderedPageBreak/>
              <w:t xml:space="preserve">Kryterium uznaje się za spełnione, jeżeli odpowiedź będzie pozytywna. </w:t>
            </w:r>
          </w:p>
          <w:p w14:paraId="68A9EE9B" w14:textId="05FB57F8" w:rsidR="003C40D0" w:rsidRPr="007F71DB" w:rsidRDefault="003C40D0" w:rsidP="00B378A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 xml:space="preserve">W trakcie oceny kryterium wnioskodawca może zostać poproszony o uzupełnienie </w:t>
            </w:r>
            <w:r w:rsidR="002939CD" w:rsidRPr="007F71DB">
              <w:rPr>
                <w:rFonts w:ascii="Arial" w:hAnsi="Arial" w:cs="Arial"/>
                <w:sz w:val="24"/>
                <w:szCs w:val="24"/>
              </w:rPr>
              <w:t>lub</w:t>
            </w:r>
            <w:r w:rsidRPr="007F71DB">
              <w:rPr>
                <w:rFonts w:ascii="Arial" w:hAnsi="Arial" w:cs="Arial"/>
                <w:sz w:val="24"/>
                <w:szCs w:val="24"/>
              </w:rPr>
              <w:t xml:space="preserve"> poprawienie wniosku.</w:t>
            </w:r>
          </w:p>
        </w:tc>
      </w:tr>
      <w:tr w:rsidR="003C40D0" w:rsidRPr="007F71DB" w14:paraId="60C5510B" w14:textId="77777777" w:rsidTr="00F67F26">
        <w:trPr>
          <w:trHeight w:val="702"/>
        </w:trPr>
        <w:tc>
          <w:tcPr>
            <w:tcW w:w="1110" w:type="dxa"/>
            <w:vAlign w:val="center"/>
          </w:tcPr>
          <w:p w14:paraId="6A2CDA71" w14:textId="166A7952" w:rsidR="003C40D0" w:rsidRPr="007F71DB" w:rsidRDefault="003C40D0" w:rsidP="00B378A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8C4106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2856" w:type="dxa"/>
            <w:vAlign w:val="center"/>
          </w:tcPr>
          <w:p w14:paraId="7CE77B88" w14:textId="77777777" w:rsidR="003C40D0" w:rsidRPr="007F71DB" w:rsidRDefault="003C40D0" w:rsidP="00B378AF">
            <w:pPr>
              <w:spacing w:after="0" w:line="240" w:lineRule="auto"/>
              <w:rPr>
                <w:rFonts w:ascii="Arial" w:hAnsi="Arial" w:cs="Arial"/>
                <w:i/>
                <w:iCs/>
                <w:color w:val="FF0000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 xml:space="preserve">Zgodność projektu z zasadą zrównoważonego rozwoju </w:t>
            </w:r>
          </w:p>
        </w:tc>
        <w:tc>
          <w:tcPr>
            <w:tcW w:w="7199" w:type="dxa"/>
          </w:tcPr>
          <w:p w14:paraId="3424495E" w14:textId="0DBD096C" w:rsidR="003C40D0" w:rsidRPr="007F71DB" w:rsidRDefault="003C40D0" w:rsidP="00B378AF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W kryterium sprawdzamy czy projekt jest zgodny z zasadą zrównoważonego rozwoju, określoną w art. 9 ust. 4 Rozporządzenia 2021/1060.</w:t>
            </w:r>
          </w:p>
          <w:p w14:paraId="651E6E85" w14:textId="77777777" w:rsidR="006313AB" w:rsidRPr="007F71DB" w:rsidRDefault="006313AB" w:rsidP="00B378AF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 xml:space="preserve">Wnioskodawca wykaże, że projekt jest zgodny z celami zrównoważonego rozwoju ONZ, Porozumienia Paryskiego oraz zasadą „nie czyń poważnych szkód” (DNSH). W ramach prezentacji spełnienia przez projekt celów zrównoważonego rozwoju ONZ, należy odnieść się do tych celów, które dotyczą danego rodzaju projektów. Należy przedstawić jak projekt wspiera działania respektujące standardy i priorytety klimatyczne UE. </w:t>
            </w:r>
          </w:p>
          <w:p w14:paraId="40EE2969" w14:textId="3CA5AB38" w:rsidR="00FA22EA" w:rsidRPr="007F71DB" w:rsidRDefault="00FA22EA" w:rsidP="00B378AF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 xml:space="preserve">Weryfikacja spełnienia przez projekt </w:t>
            </w:r>
            <w:r w:rsidR="0080530B" w:rsidRPr="007F71DB">
              <w:rPr>
                <w:rFonts w:ascii="Arial" w:hAnsi="Arial" w:cs="Arial"/>
                <w:sz w:val="24"/>
                <w:szCs w:val="24"/>
              </w:rPr>
              <w:t>z</w:t>
            </w:r>
            <w:r w:rsidRPr="007F71DB">
              <w:rPr>
                <w:rFonts w:ascii="Arial" w:hAnsi="Arial" w:cs="Arial"/>
                <w:sz w:val="24"/>
                <w:szCs w:val="24"/>
              </w:rPr>
              <w:t xml:space="preserve">asady DNSH odbywa się na podstawie </w:t>
            </w:r>
            <w:r w:rsidR="003F0F0D" w:rsidRPr="007F71DB">
              <w:rPr>
                <w:rFonts w:ascii="Arial" w:hAnsi="Arial" w:cs="Arial"/>
                <w:sz w:val="24"/>
                <w:szCs w:val="24"/>
              </w:rPr>
              <w:t>wyników oceny</w:t>
            </w:r>
            <w:r w:rsidRPr="007F71DB">
              <w:rPr>
                <w:rFonts w:ascii="Arial" w:hAnsi="Arial" w:cs="Arial"/>
                <w:sz w:val="24"/>
                <w:szCs w:val="24"/>
              </w:rPr>
              <w:t xml:space="preserve"> zawartych w dokumencie „Ocena zgodności z zasadą „nie czyń poważnych szkód” (DNSH) </w:t>
            </w:r>
            <w:r w:rsidRPr="007F71DB">
              <w:rPr>
                <w:rFonts w:ascii="Arial" w:hAnsi="Arial" w:cs="Arial"/>
                <w:sz w:val="24"/>
                <w:szCs w:val="24"/>
              </w:rPr>
              <w:lastRenderedPageBreak/>
              <w:t>zakresów wsparcia zawartych w projekcie programu regionalnego Fundusze Europejskie dla Kujaw i Pomorza na lata 2021-2027”</w:t>
            </w:r>
            <w:r w:rsidR="0080530B" w:rsidRPr="007F71DB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0"/>
            </w:r>
            <w:r w:rsidR="0080530B" w:rsidRPr="007F71DB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61F89CD2" w14:textId="281F246A" w:rsidR="00641BDC" w:rsidRPr="007F71DB" w:rsidRDefault="006313AB" w:rsidP="00B378AF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 xml:space="preserve">W </w:t>
            </w:r>
            <w:r w:rsidR="0009347A" w:rsidRPr="007F71DB">
              <w:rPr>
                <w:rFonts w:ascii="Arial" w:hAnsi="Arial" w:cs="Arial"/>
                <w:sz w:val="24"/>
                <w:szCs w:val="24"/>
              </w:rPr>
              <w:t>celu</w:t>
            </w:r>
            <w:r w:rsidRPr="007F71DB">
              <w:rPr>
                <w:rFonts w:ascii="Arial" w:hAnsi="Arial" w:cs="Arial"/>
                <w:sz w:val="24"/>
                <w:szCs w:val="24"/>
              </w:rPr>
              <w:t xml:space="preserve"> potwierdzenia spełnienia zasady DNSH </w:t>
            </w:r>
            <w:r w:rsidR="0009347A" w:rsidRPr="007F71DB">
              <w:rPr>
                <w:rFonts w:ascii="Arial" w:hAnsi="Arial" w:cs="Arial"/>
                <w:sz w:val="24"/>
                <w:szCs w:val="24"/>
              </w:rPr>
              <w:t>w</w:t>
            </w:r>
            <w:r w:rsidR="00641BDC" w:rsidRPr="007F71DB">
              <w:rPr>
                <w:rFonts w:ascii="Arial" w:hAnsi="Arial" w:cs="Arial"/>
                <w:sz w:val="24"/>
                <w:szCs w:val="24"/>
              </w:rPr>
              <w:t xml:space="preserve"> kryterium sprawdzamy, czy w projekcie przewidziano następujące rozwiązania wspierające zgodność z zasadą DNSH:</w:t>
            </w:r>
          </w:p>
          <w:p w14:paraId="19A50AA5" w14:textId="4DC4C87B" w:rsidR="00641BDC" w:rsidRPr="007F71DB" w:rsidRDefault="00641BDC" w:rsidP="00B378AF">
            <w:pPr>
              <w:numPr>
                <w:ilvl w:val="0"/>
                <w:numId w:val="14"/>
              </w:num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 xml:space="preserve">produkcja ciepła i energii przy wykorzystaniu gazu prowadzona będzie z emisją GHG poniżej progu 250 g CO2eq/kWh, </w:t>
            </w:r>
          </w:p>
          <w:p w14:paraId="6B96140F" w14:textId="114BE596" w:rsidR="00641BDC" w:rsidRPr="007F71DB" w:rsidRDefault="00641BDC" w:rsidP="00B378AF">
            <w:pPr>
              <w:numPr>
                <w:ilvl w:val="0"/>
                <w:numId w:val="14"/>
              </w:num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obiekty do produkcji bioenergii będą zgodnie z dyrektywą Parlamentu Europejskiego i Rady (UE) 2018/2001 z dnia 11 grudnia 2018 r. w sprawie promowania stosowania energii ze źródeł odnawialnych,</w:t>
            </w:r>
          </w:p>
          <w:p w14:paraId="778C8586" w14:textId="77777777" w:rsidR="00641BDC" w:rsidRPr="007F71DB" w:rsidRDefault="00641BDC" w:rsidP="00B378AF">
            <w:pPr>
              <w:numPr>
                <w:ilvl w:val="0"/>
                <w:numId w:val="14"/>
              </w:num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w przypadku wykorzystywania biomasy przy wyborze projektów stawiany będzie warunek stosowania roślin energetycznych nie będących gatunkami obcymi,</w:t>
            </w:r>
          </w:p>
          <w:p w14:paraId="08CE6F91" w14:textId="77C38D7B" w:rsidR="00EA383D" w:rsidRPr="000D10B4" w:rsidRDefault="00641BDC" w:rsidP="00B378AF">
            <w:pPr>
              <w:numPr>
                <w:ilvl w:val="0"/>
                <w:numId w:val="14"/>
              </w:num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instalacje OZE wykorzystujące biomasę nie będą wspierane na obszarach, gdzie występują przekroczenia norm zanieczyszczenia powietrza</w:t>
            </w:r>
            <w:r w:rsidRPr="007F71DB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1"/>
            </w:r>
            <w:r w:rsidRPr="007F71DB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61CDCEAD" w14:textId="3D0A6813" w:rsidR="003C40D0" w:rsidRPr="007F71DB" w:rsidRDefault="003C40D0" w:rsidP="00B378AF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lastRenderedPageBreak/>
              <w:t>Kryterium jest weryfikowane w oparciu o wniosek o dofinansowanie projektu</w:t>
            </w:r>
            <w:r w:rsidR="00694208">
              <w:rPr>
                <w:rFonts w:ascii="Arial" w:hAnsi="Arial" w:cs="Arial"/>
                <w:sz w:val="24"/>
                <w:szCs w:val="24"/>
              </w:rPr>
              <w:t xml:space="preserve"> i załączniki</w:t>
            </w:r>
            <w:r w:rsidRPr="007F71DB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3260" w:type="dxa"/>
          </w:tcPr>
          <w:p w14:paraId="4DCF0205" w14:textId="5F505C5A" w:rsidR="000111B1" w:rsidRPr="007F71DB" w:rsidRDefault="003C40D0" w:rsidP="00B378AF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lastRenderedPageBreak/>
              <w:t>T</w:t>
            </w:r>
            <w:r w:rsidR="00D57557">
              <w:rPr>
                <w:rFonts w:ascii="Arial" w:hAnsi="Arial" w:cs="Arial"/>
                <w:sz w:val="24"/>
                <w:szCs w:val="24"/>
              </w:rPr>
              <w:t>AK</w:t>
            </w:r>
            <w:r w:rsidRPr="007F71DB">
              <w:rPr>
                <w:rFonts w:ascii="Arial" w:hAnsi="Arial" w:cs="Arial"/>
                <w:sz w:val="24"/>
                <w:szCs w:val="24"/>
              </w:rPr>
              <w:t>/</w:t>
            </w:r>
            <w:r w:rsidR="000111B1" w:rsidRPr="007F71DB">
              <w:rPr>
                <w:rFonts w:ascii="Arial" w:hAnsi="Arial" w:cs="Arial"/>
                <w:sz w:val="24"/>
                <w:szCs w:val="24"/>
              </w:rPr>
              <w:t>NIE</w:t>
            </w:r>
            <w:r w:rsidRPr="007F71D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7F71DB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6BB9E253" w14:textId="124CDD96" w:rsidR="00550D85" w:rsidRPr="007F71DB" w:rsidRDefault="003C40D0" w:rsidP="00B378AF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45EF5FCB" w14:textId="77777777" w:rsidR="003C40D0" w:rsidRPr="007F71DB" w:rsidRDefault="003C40D0" w:rsidP="00B378A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7A55A120" w14:textId="1E73A3A1" w:rsidR="003C40D0" w:rsidRPr="007F71DB" w:rsidRDefault="003C40D0" w:rsidP="00B378A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 xml:space="preserve">W trakcie oceny kryterium wnioskodawca może zostać </w:t>
            </w:r>
            <w:r w:rsidRPr="007F71DB">
              <w:rPr>
                <w:rFonts w:ascii="Arial" w:hAnsi="Arial" w:cs="Arial"/>
                <w:sz w:val="24"/>
                <w:szCs w:val="24"/>
              </w:rPr>
              <w:lastRenderedPageBreak/>
              <w:t xml:space="preserve">poproszony o uzupełnienie </w:t>
            </w:r>
            <w:r w:rsidR="002939CD" w:rsidRPr="007F71DB">
              <w:rPr>
                <w:rFonts w:ascii="Arial" w:hAnsi="Arial" w:cs="Arial"/>
                <w:sz w:val="24"/>
                <w:szCs w:val="24"/>
              </w:rPr>
              <w:t>lub</w:t>
            </w:r>
            <w:r w:rsidRPr="007F71DB">
              <w:rPr>
                <w:rFonts w:ascii="Arial" w:hAnsi="Arial" w:cs="Arial"/>
                <w:sz w:val="24"/>
                <w:szCs w:val="24"/>
              </w:rPr>
              <w:t xml:space="preserve"> poprawienie wniosku.</w:t>
            </w:r>
          </w:p>
        </w:tc>
      </w:tr>
      <w:tr w:rsidR="00EB2B6B" w:rsidRPr="007F71DB" w14:paraId="5D92EFD1" w14:textId="77777777" w:rsidTr="399D1660">
        <w:trPr>
          <w:trHeight w:val="992"/>
        </w:trPr>
        <w:tc>
          <w:tcPr>
            <w:tcW w:w="1110" w:type="dxa"/>
            <w:vAlign w:val="center"/>
          </w:tcPr>
          <w:p w14:paraId="4315B4A6" w14:textId="55590A37" w:rsidR="00EB2B6B" w:rsidRPr="007F71DB" w:rsidRDefault="00EB2B6B" w:rsidP="00B378A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8C4106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2856" w:type="dxa"/>
            <w:vAlign w:val="center"/>
          </w:tcPr>
          <w:p w14:paraId="32C02616" w14:textId="3BF43BC7" w:rsidR="00EB2B6B" w:rsidRPr="007F71DB" w:rsidRDefault="00EB2B6B" w:rsidP="00B378A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Odporność infrastruktury na zmiany klimatu</w:t>
            </w:r>
          </w:p>
        </w:tc>
        <w:tc>
          <w:tcPr>
            <w:tcW w:w="7199" w:type="dxa"/>
          </w:tcPr>
          <w:p w14:paraId="23A60615" w14:textId="77777777" w:rsidR="00EB2B6B" w:rsidRPr="007F71DB" w:rsidRDefault="00EB2B6B" w:rsidP="00B378AF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 xml:space="preserve">Weryfikacji podlega, czy projekt jest zgodny z art. 73 ust. 2 lit. j rozporządzenia nr 2021/1060, tzn. czy inwestycja w infrastrukturę o przewidywanej trwałości wynoszącej co najmniej pięć lat przewidziana w ramach projektu jest odporna na zmiany klimatu. </w:t>
            </w:r>
          </w:p>
          <w:p w14:paraId="54138581" w14:textId="685626FE" w:rsidR="00EB2B6B" w:rsidRPr="007F71DB" w:rsidRDefault="00EB2B6B" w:rsidP="00B378AF">
            <w:pPr>
              <w:spacing w:before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Weryfikacja przeprowadzana jest na podstawie uzasadnienia odporności przedsięwzięcia na zmiany klimatu przedstawionego we wniosku o dofinansowanie</w:t>
            </w:r>
            <w:r w:rsidR="00E838F2">
              <w:rPr>
                <w:rFonts w:ascii="Arial" w:hAnsi="Arial" w:cs="Arial"/>
                <w:sz w:val="24"/>
                <w:szCs w:val="24"/>
              </w:rPr>
              <w:t xml:space="preserve"> projektu</w:t>
            </w:r>
            <w:r w:rsidRPr="007F71DB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1081F568" w14:textId="480A25AA" w:rsidR="00EB2B6B" w:rsidRPr="007F71DB" w:rsidRDefault="00EB2B6B" w:rsidP="00B378AF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Kryterium jest weryfikowane w oparciu o wniosek o dofina</w:t>
            </w:r>
            <w:r w:rsidR="000C4341" w:rsidRPr="007F71DB">
              <w:rPr>
                <w:rFonts w:ascii="Arial" w:hAnsi="Arial" w:cs="Arial"/>
                <w:sz w:val="24"/>
                <w:szCs w:val="24"/>
              </w:rPr>
              <w:t>n</w:t>
            </w:r>
            <w:r w:rsidRPr="007F71DB">
              <w:rPr>
                <w:rFonts w:ascii="Arial" w:hAnsi="Arial" w:cs="Arial"/>
                <w:sz w:val="24"/>
                <w:szCs w:val="24"/>
              </w:rPr>
              <w:t>sowanie projektu i załączniki.</w:t>
            </w:r>
          </w:p>
        </w:tc>
        <w:tc>
          <w:tcPr>
            <w:tcW w:w="3260" w:type="dxa"/>
          </w:tcPr>
          <w:p w14:paraId="672AABCA" w14:textId="77777777" w:rsidR="00EB2B6B" w:rsidRPr="007F71DB" w:rsidRDefault="00EB2B6B" w:rsidP="00B378A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TAK/NIE/NIE DOTYCZY</w:t>
            </w:r>
          </w:p>
          <w:p w14:paraId="154199C8" w14:textId="3F1D5776" w:rsidR="000111B1" w:rsidRPr="007F71DB" w:rsidRDefault="00EB2B6B" w:rsidP="00B378AF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0CF9FC4E" w14:textId="7D3854FD" w:rsidR="000111B1" w:rsidRPr="007F71DB" w:rsidRDefault="00EB2B6B" w:rsidP="00B378AF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3721ED83" w14:textId="77777777" w:rsidR="00EB2B6B" w:rsidRPr="007F71DB" w:rsidRDefault="00EB2B6B" w:rsidP="00B378A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 (wartość logiczna: „TAK” lub „NIE DOTYCZY”). </w:t>
            </w:r>
          </w:p>
          <w:p w14:paraId="64B06155" w14:textId="618739A9" w:rsidR="00EB2B6B" w:rsidRPr="007F71DB" w:rsidRDefault="00EB2B6B" w:rsidP="00B378A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 xml:space="preserve">W trakcie oceny kryterium wnioskodawca może zostać poproszony o uzupełnienie </w:t>
            </w:r>
            <w:r w:rsidR="002939CD" w:rsidRPr="007F71DB">
              <w:rPr>
                <w:rFonts w:ascii="Arial" w:hAnsi="Arial" w:cs="Arial"/>
                <w:sz w:val="24"/>
                <w:szCs w:val="24"/>
              </w:rPr>
              <w:t xml:space="preserve">lub </w:t>
            </w:r>
            <w:r w:rsidRPr="007F71DB">
              <w:rPr>
                <w:rFonts w:ascii="Arial" w:hAnsi="Arial" w:cs="Arial"/>
                <w:sz w:val="24"/>
                <w:szCs w:val="24"/>
              </w:rPr>
              <w:t>poprawienie wniosku.</w:t>
            </w:r>
          </w:p>
        </w:tc>
      </w:tr>
      <w:tr w:rsidR="00EB2B6B" w:rsidRPr="007F71DB" w14:paraId="472B0AC0" w14:textId="77777777" w:rsidTr="399D1660">
        <w:trPr>
          <w:trHeight w:val="992"/>
        </w:trPr>
        <w:tc>
          <w:tcPr>
            <w:tcW w:w="1110" w:type="dxa"/>
            <w:vAlign w:val="center"/>
          </w:tcPr>
          <w:p w14:paraId="17562584" w14:textId="1BBBE29C" w:rsidR="00EB2B6B" w:rsidRPr="007F71DB" w:rsidRDefault="00EB2B6B" w:rsidP="00B378A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B.</w:t>
            </w:r>
            <w:r w:rsidR="008C4106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2856" w:type="dxa"/>
            <w:vAlign w:val="center"/>
          </w:tcPr>
          <w:p w14:paraId="181CABBD" w14:textId="77777777" w:rsidR="00EB2B6B" w:rsidRPr="007F71DB" w:rsidRDefault="00EB2B6B" w:rsidP="00B378A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Zgodność projektu z</w:t>
            </w:r>
          </w:p>
          <w:p w14:paraId="27DA55CD" w14:textId="77777777" w:rsidR="00EB2B6B" w:rsidRPr="007F71DB" w:rsidRDefault="00EB2B6B" w:rsidP="00B378A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 xml:space="preserve"> wymaganiami prawa ochrony środowiska</w:t>
            </w:r>
          </w:p>
        </w:tc>
        <w:tc>
          <w:tcPr>
            <w:tcW w:w="7199" w:type="dxa"/>
          </w:tcPr>
          <w:p w14:paraId="0DD8F5AB" w14:textId="77777777" w:rsidR="000C06BC" w:rsidRPr="007F71DB" w:rsidRDefault="000C06BC" w:rsidP="00B378AF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Projekty należy przygotować zgodnie z prawem dotyczącym ochrony środowiska, w tym:</w:t>
            </w:r>
          </w:p>
          <w:p w14:paraId="575558CB" w14:textId="70838B6F" w:rsidR="000C06BC" w:rsidRPr="007F71DB" w:rsidRDefault="000C06BC" w:rsidP="00B378AF">
            <w:pPr>
              <w:numPr>
                <w:ilvl w:val="0"/>
                <w:numId w:val="15"/>
              </w:num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 xml:space="preserve">ustawą z dnia 3 października 2008 r. o udostępnianiu informacji o środowisku i jego ochronie, udziale społeczeństwa w ochronie środowiska oraz o ocenach </w:t>
            </w:r>
            <w:r w:rsidRPr="007F71DB">
              <w:rPr>
                <w:rFonts w:ascii="Arial" w:hAnsi="Arial" w:cs="Arial"/>
                <w:sz w:val="24"/>
                <w:szCs w:val="24"/>
              </w:rPr>
              <w:lastRenderedPageBreak/>
              <w:t>oddziaływania na środowisko (Dz.U. z 20</w:t>
            </w:r>
            <w:r w:rsidR="00E838F2">
              <w:rPr>
                <w:rFonts w:ascii="Arial" w:hAnsi="Arial" w:cs="Arial"/>
                <w:sz w:val="24"/>
                <w:szCs w:val="24"/>
              </w:rPr>
              <w:t>23</w:t>
            </w:r>
            <w:r w:rsidRPr="007F71DB">
              <w:rPr>
                <w:rFonts w:ascii="Arial" w:hAnsi="Arial" w:cs="Arial"/>
                <w:sz w:val="24"/>
                <w:szCs w:val="24"/>
              </w:rPr>
              <w:t xml:space="preserve"> r. poz. </w:t>
            </w:r>
            <w:r w:rsidR="00E838F2">
              <w:rPr>
                <w:rFonts w:ascii="Arial" w:hAnsi="Arial" w:cs="Arial"/>
                <w:sz w:val="24"/>
                <w:szCs w:val="24"/>
              </w:rPr>
              <w:t>1094</w:t>
            </w:r>
            <w:r w:rsidRPr="007F71DB">
              <w:rPr>
                <w:rFonts w:ascii="Arial" w:hAnsi="Arial" w:cs="Arial"/>
                <w:sz w:val="24"/>
                <w:szCs w:val="24"/>
              </w:rPr>
              <w:t xml:space="preserve"> z </w:t>
            </w:r>
            <w:proofErr w:type="spellStart"/>
            <w:r w:rsidRPr="007F71DB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Pr="007F71DB">
              <w:rPr>
                <w:rFonts w:ascii="Arial" w:hAnsi="Arial" w:cs="Arial"/>
                <w:sz w:val="24"/>
                <w:szCs w:val="24"/>
              </w:rPr>
              <w:t>. zm.) i Dyrektywą Parlamentu Europejskiego i Rady 2011/92/UE z dnia 13 grudnia 2011 r. w sprawie oceny skutków wywieranych przez niektóre przedsięwzięcia publiczne i prywatne na środowisko;</w:t>
            </w:r>
          </w:p>
          <w:p w14:paraId="003C3C04" w14:textId="03625A9B" w:rsidR="000C06BC" w:rsidRPr="007F71DB" w:rsidRDefault="000C06BC" w:rsidP="00B378AF">
            <w:pPr>
              <w:numPr>
                <w:ilvl w:val="0"/>
                <w:numId w:val="15"/>
              </w:num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ustawą z dnia 27 kwietnia 2001 r. Prawo ochrony środowiska (Dz.U. z 20</w:t>
            </w:r>
            <w:r w:rsidR="00E838F2">
              <w:rPr>
                <w:rFonts w:ascii="Arial" w:hAnsi="Arial" w:cs="Arial"/>
                <w:sz w:val="24"/>
                <w:szCs w:val="24"/>
              </w:rPr>
              <w:t>24</w:t>
            </w:r>
            <w:r w:rsidRPr="007F71DB">
              <w:rPr>
                <w:rFonts w:ascii="Arial" w:hAnsi="Arial" w:cs="Arial"/>
                <w:sz w:val="24"/>
                <w:szCs w:val="24"/>
              </w:rPr>
              <w:t xml:space="preserve"> r. poz. </w:t>
            </w:r>
            <w:r w:rsidR="00E838F2">
              <w:rPr>
                <w:rFonts w:ascii="Arial" w:hAnsi="Arial" w:cs="Arial"/>
                <w:sz w:val="24"/>
                <w:szCs w:val="24"/>
              </w:rPr>
              <w:t>54</w:t>
            </w:r>
            <w:r w:rsidRPr="007F71DB">
              <w:rPr>
                <w:rFonts w:ascii="Arial" w:hAnsi="Arial" w:cs="Arial"/>
                <w:sz w:val="24"/>
                <w:szCs w:val="24"/>
              </w:rPr>
              <w:t>);</w:t>
            </w:r>
          </w:p>
          <w:p w14:paraId="21D717E2" w14:textId="37D71644" w:rsidR="000C06BC" w:rsidRPr="007F71DB" w:rsidRDefault="000C06BC" w:rsidP="00B378AF">
            <w:pPr>
              <w:numPr>
                <w:ilvl w:val="0"/>
                <w:numId w:val="15"/>
              </w:num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ustawą z dnia 16 kwietnia 2004 r. o ochronie przyrody (Dz.U. z 20</w:t>
            </w:r>
            <w:r w:rsidR="002C6AD8">
              <w:rPr>
                <w:rFonts w:ascii="Arial" w:hAnsi="Arial" w:cs="Arial"/>
                <w:sz w:val="24"/>
                <w:szCs w:val="24"/>
              </w:rPr>
              <w:t>23</w:t>
            </w:r>
            <w:r w:rsidRPr="007F71DB">
              <w:rPr>
                <w:rFonts w:ascii="Arial" w:hAnsi="Arial" w:cs="Arial"/>
                <w:sz w:val="24"/>
                <w:szCs w:val="24"/>
              </w:rPr>
              <w:t xml:space="preserve"> r. poz. </w:t>
            </w:r>
            <w:r w:rsidR="002C6AD8">
              <w:rPr>
                <w:rFonts w:ascii="Arial" w:hAnsi="Arial" w:cs="Arial"/>
                <w:sz w:val="24"/>
                <w:szCs w:val="24"/>
              </w:rPr>
              <w:t>1336</w:t>
            </w:r>
            <w:r w:rsidRPr="007F71DB">
              <w:rPr>
                <w:rFonts w:ascii="Arial" w:hAnsi="Arial" w:cs="Arial"/>
                <w:sz w:val="24"/>
                <w:szCs w:val="24"/>
              </w:rPr>
              <w:t xml:space="preserve"> z </w:t>
            </w:r>
            <w:proofErr w:type="spellStart"/>
            <w:r w:rsidRPr="007F71DB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Pr="007F71DB">
              <w:rPr>
                <w:rFonts w:ascii="Arial" w:hAnsi="Arial" w:cs="Arial"/>
                <w:sz w:val="24"/>
                <w:szCs w:val="24"/>
              </w:rPr>
              <w:t>. zm.) i Dyrektywą Rady 92/43/EWG z dnia 21 maja 1992 r. w sprawie ochrony siedlisk przyrodniczych oraz dzikiej fauny i flory;</w:t>
            </w:r>
          </w:p>
          <w:p w14:paraId="53BBF5F2" w14:textId="69BBDDF2" w:rsidR="000C06BC" w:rsidRPr="007F71DB" w:rsidRDefault="000C06BC" w:rsidP="00B378AF">
            <w:pPr>
              <w:numPr>
                <w:ilvl w:val="0"/>
                <w:numId w:val="15"/>
              </w:num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ustawą z dnia 20 lipca 2017 r. Prawo wodne (Dz. U. z 20</w:t>
            </w:r>
            <w:r w:rsidR="002C6AD8">
              <w:rPr>
                <w:rFonts w:ascii="Arial" w:hAnsi="Arial" w:cs="Arial"/>
                <w:sz w:val="24"/>
                <w:szCs w:val="24"/>
              </w:rPr>
              <w:t>23</w:t>
            </w:r>
            <w:r w:rsidRPr="007F71DB">
              <w:rPr>
                <w:rFonts w:ascii="Arial" w:hAnsi="Arial" w:cs="Arial"/>
                <w:sz w:val="24"/>
                <w:szCs w:val="24"/>
              </w:rPr>
              <w:t xml:space="preserve"> r., poz. </w:t>
            </w:r>
            <w:r w:rsidR="002C6AD8">
              <w:rPr>
                <w:rFonts w:ascii="Arial" w:hAnsi="Arial" w:cs="Arial"/>
                <w:sz w:val="24"/>
                <w:szCs w:val="24"/>
              </w:rPr>
              <w:t>1478</w:t>
            </w:r>
            <w:r w:rsidRPr="007F71DB">
              <w:rPr>
                <w:rFonts w:ascii="Arial" w:hAnsi="Arial" w:cs="Arial"/>
                <w:sz w:val="24"/>
                <w:szCs w:val="24"/>
              </w:rPr>
              <w:t xml:space="preserve"> z </w:t>
            </w:r>
            <w:proofErr w:type="spellStart"/>
            <w:r w:rsidRPr="007F71DB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Pr="007F71DB">
              <w:rPr>
                <w:rFonts w:ascii="Arial" w:hAnsi="Arial" w:cs="Arial"/>
                <w:sz w:val="24"/>
                <w:szCs w:val="24"/>
              </w:rPr>
              <w:t>. zm.) i Dyrektywą Parlamentu Europejskiego i Rady 2000/60/WE z dnia 23 października 2000 r. ustanawiająca ramy wspólnotowego działania w dziedzinie polityki wodnej;</w:t>
            </w:r>
          </w:p>
          <w:p w14:paraId="378F48A1" w14:textId="69B10C15" w:rsidR="000C06BC" w:rsidRPr="000D10B4" w:rsidRDefault="0056532E" w:rsidP="00B378AF">
            <w:pPr>
              <w:numPr>
                <w:ilvl w:val="0"/>
                <w:numId w:val="15"/>
              </w:numPr>
              <w:spacing w:before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</w:t>
            </w:r>
            <w:r w:rsidR="000C06BC" w:rsidRPr="007F71DB">
              <w:rPr>
                <w:rFonts w:ascii="Arial" w:hAnsi="Arial" w:cs="Arial"/>
                <w:sz w:val="24"/>
                <w:szCs w:val="24"/>
              </w:rPr>
              <w:t>ytycznymi w sprawie działań naprawczych w odniesieniu do projektów współfinansowanych w okresie programowania 2014 – 2020 oraz ubiegających się o współfinansowanie w okresie 2021 – 2027 z Funduszy UE, dotkniętych naruszeniem 2016/2046 w zakresie specustaw, dla których prowadzone jest postępowanie w sprawie oceny oddziaływania na środowisko (Ares(2021)1432319 z 23.02.2021r.).</w:t>
            </w:r>
          </w:p>
          <w:p w14:paraId="23DE523C" w14:textId="57F4F2D6" w:rsidR="00EB2B6B" w:rsidRPr="007F71DB" w:rsidRDefault="00EB2B6B" w:rsidP="00B378AF">
            <w:pPr>
              <w:spacing w:before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 xml:space="preserve">W kryterium sprawdzamy, czy wnioskodawca posiada dokumentację środowiskową zgodną z regulaminem wyboru projektów, w szczególności decyzję o środowiskowych </w:t>
            </w:r>
            <w:r w:rsidRPr="007F71DB">
              <w:rPr>
                <w:rFonts w:ascii="Arial" w:hAnsi="Arial" w:cs="Arial"/>
                <w:sz w:val="24"/>
                <w:szCs w:val="24"/>
              </w:rPr>
              <w:lastRenderedPageBreak/>
              <w:t>uwarunkowaniach – jeżeli jest ona wymagana. Jeśli tak</w:t>
            </w:r>
            <w:r w:rsidR="005B3B1E">
              <w:rPr>
                <w:rFonts w:ascii="Arial" w:hAnsi="Arial" w:cs="Arial"/>
                <w:sz w:val="24"/>
                <w:szCs w:val="24"/>
              </w:rPr>
              <w:t>,</w:t>
            </w:r>
            <w:r w:rsidRPr="007F71DB">
              <w:rPr>
                <w:rFonts w:ascii="Arial" w:hAnsi="Arial" w:cs="Arial"/>
                <w:sz w:val="24"/>
                <w:szCs w:val="24"/>
              </w:rPr>
              <w:t xml:space="preserve"> to czy została załączona do wniosku oraz czy </w:t>
            </w:r>
            <w:r w:rsidR="00AA2521" w:rsidRPr="007F71DB">
              <w:rPr>
                <w:rFonts w:ascii="Arial" w:hAnsi="Arial" w:cs="Arial"/>
                <w:sz w:val="24"/>
                <w:szCs w:val="24"/>
              </w:rPr>
              <w:t xml:space="preserve">zakres projektu jest zgodny z decyzją o środowiskowych uwarunkowaniach oraz </w:t>
            </w:r>
            <w:r w:rsidRPr="007F71DB">
              <w:rPr>
                <w:rFonts w:ascii="Arial" w:hAnsi="Arial" w:cs="Arial"/>
                <w:sz w:val="24"/>
                <w:szCs w:val="24"/>
              </w:rPr>
              <w:t>zezwoleniem na realizację inwestycji.</w:t>
            </w:r>
          </w:p>
          <w:p w14:paraId="52E56223" w14:textId="4CB8A486" w:rsidR="00EB2B6B" w:rsidRPr="007F71DB" w:rsidRDefault="00EB2B6B" w:rsidP="00B378AF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260" w:type="dxa"/>
          </w:tcPr>
          <w:p w14:paraId="079F04EC" w14:textId="0401D539" w:rsidR="00EB2B6B" w:rsidRPr="007F71DB" w:rsidRDefault="00EB2B6B" w:rsidP="00B378A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06326C12" w14:textId="7E4D518A" w:rsidR="000111B1" w:rsidRPr="007F71DB" w:rsidRDefault="00EB2B6B" w:rsidP="00B378AF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07547A01" w14:textId="0335E456" w:rsidR="00EB2B6B" w:rsidRPr="007F71DB" w:rsidRDefault="00EB2B6B" w:rsidP="00B378AF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lastRenderedPageBreak/>
              <w:t>Kryterium obligatoryjne – spełnienie kryterium jest niezbędne do przyznania dofinansowania.</w:t>
            </w:r>
          </w:p>
          <w:p w14:paraId="32B3A06F" w14:textId="555DA34E" w:rsidR="00EB2B6B" w:rsidRPr="007F71DB" w:rsidRDefault="00EB2B6B" w:rsidP="00B378A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56FD3848" w14:textId="30F15D44" w:rsidR="00EB2B6B" w:rsidRPr="007F71DB" w:rsidRDefault="00EB2B6B" w:rsidP="00B378A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 xml:space="preserve">W trakcie oceny kryterium wnioskodawca może zostać poproszony o uzupełnienie </w:t>
            </w:r>
            <w:r w:rsidR="002939CD" w:rsidRPr="007F71DB">
              <w:rPr>
                <w:rFonts w:ascii="Arial" w:hAnsi="Arial" w:cs="Arial"/>
                <w:sz w:val="24"/>
                <w:szCs w:val="24"/>
              </w:rPr>
              <w:t>lub</w:t>
            </w:r>
            <w:r w:rsidRPr="007F71DB">
              <w:rPr>
                <w:rFonts w:ascii="Arial" w:hAnsi="Arial" w:cs="Arial"/>
                <w:sz w:val="24"/>
                <w:szCs w:val="24"/>
              </w:rPr>
              <w:t xml:space="preserve"> poprawienie wniosku.</w:t>
            </w:r>
          </w:p>
        </w:tc>
      </w:tr>
      <w:tr w:rsidR="00EB2B6B" w:rsidRPr="007F71DB" w14:paraId="7DC43B8A" w14:textId="77777777" w:rsidTr="399D1660">
        <w:trPr>
          <w:trHeight w:val="1559"/>
        </w:trPr>
        <w:tc>
          <w:tcPr>
            <w:tcW w:w="1110" w:type="dxa"/>
            <w:vAlign w:val="center"/>
          </w:tcPr>
          <w:p w14:paraId="234273D9" w14:textId="3693C861" w:rsidR="00EB2B6B" w:rsidRPr="007F71DB" w:rsidRDefault="00EB2B6B" w:rsidP="00B378A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8C4106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2856" w:type="dxa"/>
            <w:vAlign w:val="center"/>
          </w:tcPr>
          <w:p w14:paraId="3CC9A3B0" w14:textId="77777777" w:rsidR="00EB2B6B" w:rsidRPr="007F71DB" w:rsidRDefault="00EB2B6B" w:rsidP="00B378A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Wskaźniki realizacji celów projektu</w:t>
            </w:r>
          </w:p>
        </w:tc>
        <w:tc>
          <w:tcPr>
            <w:tcW w:w="7199" w:type="dxa"/>
          </w:tcPr>
          <w:p w14:paraId="377B0F57" w14:textId="5E7B0070" w:rsidR="00EB2B6B" w:rsidRPr="007F71DB" w:rsidRDefault="00EB2B6B" w:rsidP="00B378AF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W kryterium sprawdzamy, czy:</w:t>
            </w:r>
          </w:p>
          <w:p w14:paraId="23DE0DF0" w14:textId="2FCCA24E" w:rsidR="00EB2B6B" w:rsidRPr="007F71DB" w:rsidRDefault="00EB2B6B" w:rsidP="00B378AF">
            <w:pPr>
              <w:numPr>
                <w:ilvl w:val="0"/>
                <w:numId w:val="16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wskaźniki realizacji celów projektu (produktu, rezultatu) zostały wyrażone liczbowo,</w:t>
            </w:r>
          </w:p>
          <w:p w14:paraId="1D726CA1" w14:textId="77777777" w:rsidR="00EB2B6B" w:rsidRPr="007F71DB" w:rsidRDefault="00EB2B6B" w:rsidP="00B378AF">
            <w:pPr>
              <w:numPr>
                <w:ilvl w:val="0"/>
                <w:numId w:val="16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wskaźniki zostały właściwie oszacowane w odniesieniu do zakresu projektu,</w:t>
            </w:r>
          </w:p>
          <w:p w14:paraId="3C8AC09E" w14:textId="77777777" w:rsidR="00EB2B6B" w:rsidRPr="007F71DB" w:rsidRDefault="00EB2B6B" w:rsidP="00B378AF">
            <w:pPr>
              <w:numPr>
                <w:ilvl w:val="0"/>
                <w:numId w:val="16"/>
              </w:num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wybrano wszystkie wskaźniki związane z realizacją projektu.</w:t>
            </w:r>
          </w:p>
          <w:p w14:paraId="5043CB0F" w14:textId="3B5C33F5" w:rsidR="00EB2B6B" w:rsidRPr="007F71DB" w:rsidRDefault="00EB2B6B" w:rsidP="00B378AF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Lista obowiązujących wskaźników wraz z ich definicjami zamieszczona jest w regulaminie wyboru projektów.</w:t>
            </w:r>
          </w:p>
          <w:p w14:paraId="07459315" w14:textId="628C80B8" w:rsidR="00EB2B6B" w:rsidRPr="007F71DB" w:rsidRDefault="00EB2B6B" w:rsidP="00B378AF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260" w:type="dxa"/>
          </w:tcPr>
          <w:p w14:paraId="4620FB1B" w14:textId="635FBD3B" w:rsidR="000111B1" w:rsidRPr="007F71DB" w:rsidRDefault="00EB2B6B" w:rsidP="00B378AF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7F71DB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6537F28F" w14:textId="038B99C7" w:rsidR="00EB2B6B" w:rsidRPr="007F71DB" w:rsidRDefault="00EB2B6B" w:rsidP="00B378AF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7D15ADAD" w14:textId="77777777" w:rsidR="00EB2B6B" w:rsidRPr="007F71DB" w:rsidRDefault="00EB2B6B" w:rsidP="00B378A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2B52C490" w14:textId="2446C9CF" w:rsidR="00EB2B6B" w:rsidRPr="007F71DB" w:rsidRDefault="00EB2B6B" w:rsidP="00B378A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 xml:space="preserve">W trakcie oceny kryterium wnioskodawca może zostać poproszony o uzupełnienie </w:t>
            </w:r>
            <w:r w:rsidR="002939CD" w:rsidRPr="007F71DB">
              <w:rPr>
                <w:rFonts w:ascii="Arial" w:hAnsi="Arial" w:cs="Arial"/>
                <w:sz w:val="24"/>
                <w:szCs w:val="24"/>
              </w:rPr>
              <w:t>lub</w:t>
            </w:r>
            <w:r w:rsidRPr="007F71DB">
              <w:rPr>
                <w:rFonts w:ascii="Arial" w:hAnsi="Arial" w:cs="Arial"/>
                <w:sz w:val="24"/>
                <w:szCs w:val="24"/>
              </w:rPr>
              <w:t xml:space="preserve"> poprawienie wniosku.</w:t>
            </w:r>
          </w:p>
        </w:tc>
      </w:tr>
      <w:tr w:rsidR="00EB2B6B" w:rsidRPr="007F71DB" w14:paraId="5BCFDFD4" w14:textId="77777777" w:rsidTr="399D1660">
        <w:trPr>
          <w:trHeight w:val="416"/>
        </w:trPr>
        <w:tc>
          <w:tcPr>
            <w:tcW w:w="1110" w:type="dxa"/>
            <w:vAlign w:val="center"/>
          </w:tcPr>
          <w:p w14:paraId="195C1564" w14:textId="4AB8C744" w:rsidR="00EB2B6B" w:rsidRPr="007F71DB" w:rsidRDefault="00EB2B6B" w:rsidP="00B378A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B.</w:t>
            </w:r>
            <w:r w:rsidR="008C4106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2856" w:type="dxa"/>
            <w:vAlign w:val="center"/>
          </w:tcPr>
          <w:p w14:paraId="6DFB9E20" w14:textId="2F039D83" w:rsidR="00EB2B6B" w:rsidRPr="007F71DB" w:rsidRDefault="00EB2B6B" w:rsidP="00B378A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Wykonalność techniczna, technologiczna i instytucjonalna projektu</w:t>
            </w:r>
          </w:p>
        </w:tc>
        <w:tc>
          <w:tcPr>
            <w:tcW w:w="7199" w:type="dxa"/>
          </w:tcPr>
          <w:p w14:paraId="6DB91545" w14:textId="2DC156F8" w:rsidR="00EB2B6B" w:rsidRPr="007F71DB" w:rsidRDefault="00EB2B6B" w:rsidP="00B378AF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W kryterium sprawdzamy, czy:</w:t>
            </w:r>
          </w:p>
          <w:p w14:paraId="7DCDADF3" w14:textId="77777777" w:rsidR="00EB2B6B" w:rsidRPr="007F71DB" w:rsidRDefault="00EB2B6B" w:rsidP="00B378AF">
            <w:pPr>
              <w:numPr>
                <w:ilvl w:val="0"/>
                <w:numId w:val="17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harmonogram realizacji projektu jest realistyczny i uwzględnia zakres rzeczowy oraz czas niezbędny na realizację procedur przetargowych i inne okoliczności niezbędne do realizacji tych procedur,</w:t>
            </w:r>
          </w:p>
          <w:p w14:paraId="55BB4A52" w14:textId="77777777" w:rsidR="00EB2B6B" w:rsidRPr="007F71DB" w:rsidRDefault="00EB2B6B" w:rsidP="00B378AF">
            <w:pPr>
              <w:numPr>
                <w:ilvl w:val="0"/>
                <w:numId w:val="17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lastRenderedPageBreak/>
              <w:t>wnioskodawca gwarantuje techniczną wykonalność projektu,</w:t>
            </w:r>
          </w:p>
          <w:p w14:paraId="3445507D" w14:textId="77777777" w:rsidR="00EB2B6B" w:rsidRPr="007F71DB" w:rsidRDefault="00EB2B6B" w:rsidP="00B378AF">
            <w:pPr>
              <w:numPr>
                <w:ilvl w:val="0"/>
                <w:numId w:val="17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zakres rzeczowy projektu jest technologicznie wykonalny,</w:t>
            </w:r>
          </w:p>
          <w:p w14:paraId="70DF9E56" w14:textId="2738BCFB" w:rsidR="00EB2B6B" w:rsidRPr="000D10B4" w:rsidRDefault="00EB2B6B" w:rsidP="00B378AF">
            <w:pPr>
              <w:numPr>
                <w:ilvl w:val="0"/>
                <w:numId w:val="17"/>
              </w:num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wnioskodawca posiada potencjał do prawidłowej obsługi projektu.</w:t>
            </w:r>
          </w:p>
          <w:p w14:paraId="44E871BC" w14:textId="4332FD18" w:rsidR="00EB2B6B" w:rsidRPr="007F71DB" w:rsidRDefault="00EB2B6B" w:rsidP="00B378AF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260" w:type="dxa"/>
          </w:tcPr>
          <w:p w14:paraId="607C0059" w14:textId="199702A3" w:rsidR="000111B1" w:rsidRPr="007F71DB" w:rsidRDefault="00EB2B6B" w:rsidP="00B378AF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7F71DB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144A5D23" w14:textId="69E2A2F1" w:rsidR="00EB2B6B" w:rsidRPr="007F71DB" w:rsidRDefault="00EB2B6B" w:rsidP="00B378AF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 xml:space="preserve">Kryterium obligatoryjne – spełnienie kryterium jest </w:t>
            </w:r>
            <w:r w:rsidRPr="007F71DB">
              <w:rPr>
                <w:rFonts w:ascii="Arial" w:hAnsi="Arial" w:cs="Arial"/>
                <w:sz w:val="24"/>
                <w:szCs w:val="24"/>
              </w:rPr>
              <w:lastRenderedPageBreak/>
              <w:t>niezbędne do przyznania dofinansowania.</w:t>
            </w:r>
          </w:p>
          <w:p w14:paraId="16078C1C" w14:textId="77777777" w:rsidR="00EB2B6B" w:rsidRPr="007F71DB" w:rsidRDefault="00EB2B6B" w:rsidP="00B378A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566B6F54" w14:textId="41660E30" w:rsidR="00EB2B6B" w:rsidRPr="007F71DB" w:rsidRDefault="00EB2B6B" w:rsidP="00B378A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 xml:space="preserve">W trakcie oceny kryterium wnioskodawca może zostać poproszony o uzupełnienie </w:t>
            </w:r>
            <w:r w:rsidR="002939CD" w:rsidRPr="007F71DB">
              <w:rPr>
                <w:rFonts w:ascii="Arial" w:hAnsi="Arial" w:cs="Arial"/>
                <w:sz w:val="24"/>
                <w:szCs w:val="24"/>
              </w:rPr>
              <w:t>lub</w:t>
            </w:r>
            <w:r w:rsidRPr="007F71DB">
              <w:rPr>
                <w:rFonts w:ascii="Arial" w:hAnsi="Arial" w:cs="Arial"/>
                <w:sz w:val="24"/>
                <w:szCs w:val="24"/>
              </w:rPr>
              <w:t xml:space="preserve"> poprawienie wniosku.</w:t>
            </w:r>
          </w:p>
        </w:tc>
      </w:tr>
      <w:tr w:rsidR="00EB2B6B" w:rsidRPr="007F71DB" w14:paraId="69AF2ACF" w14:textId="77777777" w:rsidTr="399D1660">
        <w:trPr>
          <w:trHeight w:val="416"/>
        </w:trPr>
        <w:tc>
          <w:tcPr>
            <w:tcW w:w="1110" w:type="dxa"/>
            <w:vAlign w:val="center"/>
          </w:tcPr>
          <w:p w14:paraId="3E8E3DC6" w14:textId="033B31EA" w:rsidR="00EB2B6B" w:rsidRPr="007F71DB" w:rsidRDefault="00EB2B6B" w:rsidP="00B378A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8C4106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2856" w:type="dxa"/>
            <w:vAlign w:val="center"/>
          </w:tcPr>
          <w:p w14:paraId="6CFCD6B7" w14:textId="4F7C84B7" w:rsidR="00EB2B6B" w:rsidRPr="007F71DB" w:rsidRDefault="00EB2B6B" w:rsidP="00B378A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Wykonalność finansowa</w:t>
            </w:r>
            <w:r w:rsidR="000D10B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7F71DB">
              <w:rPr>
                <w:rFonts w:ascii="Arial" w:hAnsi="Arial" w:cs="Arial"/>
                <w:sz w:val="24"/>
                <w:szCs w:val="24"/>
              </w:rPr>
              <w:t>i ekonomiczna projektu</w:t>
            </w:r>
          </w:p>
        </w:tc>
        <w:tc>
          <w:tcPr>
            <w:tcW w:w="7199" w:type="dxa"/>
          </w:tcPr>
          <w:p w14:paraId="6913756A" w14:textId="10F695C2" w:rsidR="00EB2B6B" w:rsidRPr="007F71DB" w:rsidRDefault="00EB2B6B" w:rsidP="00B378AF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W kryterium sprawdzamy, czy projekt wykazuje pozytywne efekty ekonomiczne oraz czy analiza finansowa przedsięwzięcia została przeprowadzona poprawnie, w szczególności czy:</w:t>
            </w:r>
          </w:p>
          <w:p w14:paraId="1D70C910" w14:textId="77777777" w:rsidR="00EB2B6B" w:rsidRPr="007F71DB" w:rsidRDefault="00EB2B6B" w:rsidP="00B378AF">
            <w:pPr>
              <w:numPr>
                <w:ilvl w:val="0"/>
                <w:numId w:val="18"/>
              </w:num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wskazano źródła finansowania wkładu własnego oraz wydatków niekwalifikowalnych,</w:t>
            </w:r>
          </w:p>
          <w:p w14:paraId="3A70B4D3" w14:textId="022C960E" w:rsidR="00EB2B6B" w:rsidRPr="007F71DB" w:rsidRDefault="00EB2B6B" w:rsidP="00B378AF">
            <w:pPr>
              <w:numPr>
                <w:ilvl w:val="0"/>
                <w:numId w:val="18"/>
              </w:num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 xml:space="preserve">przyjęte założenia analiz finansowych są spójne i uzasadnione, </w:t>
            </w:r>
          </w:p>
          <w:p w14:paraId="4A3DC5C9" w14:textId="77777777" w:rsidR="00EB2B6B" w:rsidRPr="007F71DB" w:rsidRDefault="00EB2B6B" w:rsidP="00B378AF">
            <w:pPr>
              <w:numPr>
                <w:ilvl w:val="0"/>
                <w:numId w:val="18"/>
              </w:num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w analizie finansowej nie ma istotnych błędów rachunkowych,</w:t>
            </w:r>
          </w:p>
          <w:p w14:paraId="69CCE997" w14:textId="25D9CD7D" w:rsidR="00413ADF" w:rsidRPr="007F71DB" w:rsidRDefault="00413ADF" w:rsidP="00B378AF">
            <w:pPr>
              <w:numPr>
                <w:ilvl w:val="0"/>
                <w:numId w:val="18"/>
              </w:num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w analizie finansowej wykorzystano podejście rachunku wartości pieniądza w czasie, tj. wszystkie przyszłe przepływy pieniężne są dyskontowane w celu określenia ich wartości bieżącej,</w:t>
            </w:r>
          </w:p>
          <w:p w14:paraId="738610EB" w14:textId="60CB2D40" w:rsidR="00EB2B6B" w:rsidRPr="00C92721" w:rsidRDefault="00413ADF" w:rsidP="00B378AF">
            <w:pPr>
              <w:numPr>
                <w:ilvl w:val="0"/>
                <w:numId w:val="18"/>
              </w:numPr>
              <w:spacing w:before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wykazana została stabilność finansowa (wymagane dla projektów obejmujących inwestycje w infrastrukturę lub inwestycje produkcyjne)</w:t>
            </w:r>
            <w:r w:rsidR="00EB2B6B" w:rsidRPr="007F71DB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3E7C5139" w14:textId="77777777" w:rsidR="00EB2B6B" w:rsidRPr="007F71DB" w:rsidRDefault="00EB2B6B" w:rsidP="00B378AF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lastRenderedPageBreak/>
              <w:t>Kryterium jest weryfikowane w oparciu o wniosek o dofinansowanie projektu i załączniki.</w:t>
            </w:r>
          </w:p>
        </w:tc>
        <w:tc>
          <w:tcPr>
            <w:tcW w:w="3260" w:type="dxa"/>
          </w:tcPr>
          <w:p w14:paraId="6D7E8536" w14:textId="77777777" w:rsidR="00EB2B6B" w:rsidRPr="007F71DB" w:rsidRDefault="00EB2B6B" w:rsidP="00B378A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</w:p>
          <w:p w14:paraId="201C1C8B" w14:textId="381C2484" w:rsidR="000111B1" w:rsidRPr="007F71DB" w:rsidRDefault="00EB2B6B" w:rsidP="00B378AF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637805D2" w14:textId="3E4176F6" w:rsidR="00EB2B6B" w:rsidRPr="007F71DB" w:rsidRDefault="00EB2B6B" w:rsidP="00B378AF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02C78C59" w14:textId="77777777" w:rsidR="00EB2B6B" w:rsidRPr="007F71DB" w:rsidRDefault="00EB2B6B" w:rsidP="00B378A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7B36A3B2" w14:textId="73EAE965" w:rsidR="00EB2B6B" w:rsidRPr="007F71DB" w:rsidRDefault="00EB2B6B" w:rsidP="00B378A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 xml:space="preserve">W trakcie oceny kryterium wnioskodawca może zostać poproszony o uzupełnienie </w:t>
            </w:r>
            <w:r w:rsidR="002939CD" w:rsidRPr="007F71DB">
              <w:rPr>
                <w:rFonts w:ascii="Arial" w:hAnsi="Arial" w:cs="Arial"/>
                <w:sz w:val="24"/>
                <w:szCs w:val="24"/>
              </w:rPr>
              <w:t>lub</w:t>
            </w:r>
            <w:r w:rsidRPr="007F71DB">
              <w:rPr>
                <w:rFonts w:ascii="Arial" w:hAnsi="Arial" w:cs="Arial"/>
                <w:sz w:val="24"/>
                <w:szCs w:val="24"/>
              </w:rPr>
              <w:t xml:space="preserve"> poprawienie wniosku.</w:t>
            </w:r>
          </w:p>
        </w:tc>
      </w:tr>
      <w:tr w:rsidR="00EB2B6B" w:rsidRPr="007F71DB" w14:paraId="12D36FEB" w14:textId="77777777" w:rsidTr="399D1660">
        <w:trPr>
          <w:trHeight w:val="425"/>
        </w:trPr>
        <w:tc>
          <w:tcPr>
            <w:tcW w:w="1110" w:type="dxa"/>
            <w:vAlign w:val="center"/>
          </w:tcPr>
          <w:p w14:paraId="7B4194DB" w14:textId="6A090C97" w:rsidR="00EB2B6B" w:rsidRPr="007F71DB" w:rsidRDefault="00EB2B6B" w:rsidP="00B378A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B.</w:t>
            </w:r>
            <w:r w:rsidR="008C4106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2856" w:type="dxa"/>
            <w:vAlign w:val="center"/>
          </w:tcPr>
          <w:p w14:paraId="7125F09A" w14:textId="77777777" w:rsidR="00EB2B6B" w:rsidRPr="007F71DB" w:rsidRDefault="00EB2B6B" w:rsidP="00B378A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Kwalifikowalność wydatków</w:t>
            </w:r>
          </w:p>
        </w:tc>
        <w:tc>
          <w:tcPr>
            <w:tcW w:w="7199" w:type="dxa"/>
          </w:tcPr>
          <w:p w14:paraId="0D56BDC9" w14:textId="7834DD36" w:rsidR="00EB2B6B" w:rsidRPr="007F71DB" w:rsidRDefault="00EB2B6B" w:rsidP="00B378AF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W kryterium sprawdzamy, czy wydatki wskazane w projekcie spełniają warunki kwalifikowalności, tj.:</w:t>
            </w:r>
          </w:p>
          <w:p w14:paraId="05ED9367" w14:textId="77777777" w:rsidR="00EB2B6B" w:rsidRPr="007F71DB" w:rsidRDefault="00EB2B6B" w:rsidP="00B378AF">
            <w:pPr>
              <w:numPr>
                <w:ilvl w:val="0"/>
                <w:numId w:val="19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zostały/</w:t>
            </w:r>
            <w:proofErr w:type="spellStart"/>
            <w:r w:rsidRPr="007F71DB">
              <w:rPr>
                <w:rFonts w:ascii="Arial" w:hAnsi="Arial" w:cs="Arial"/>
                <w:sz w:val="24"/>
                <w:szCs w:val="24"/>
              </w:rPr>
              <w:t>ną</w:t>
            </w:r>
            <w:proofErr w:type="spellEnd"/>
            <w:r w:rsidRPr="007F71DB">
              <w:rPr>
                <w:rFonts w:ascii="Arial" w:hAnsi="Arial" w:cs="Arial"/>
                <w:sz w:val="24"/>
                <w:szCs w:val="24"/>
              </w:rPr>
              <w:t xml:space="preserve"> poniesione w okresie kwalifikowalności wydatków określonym w regulaminie wyboru projektów. Przy czym okres kwalifikowalności powinien mieścić się w ramach czasowych określonych  w art. 63 ust. 2 rozporządzenia nr 2021/1060,</w:t>
            </w:r>
          </w:p>
          <w:p w14:paraId="4EBB3DB8" w14:textId="77777777" w:rsidR="00EB2B6B" w:rsidRPr="007F71DB" w:rsidRDefault="00EB2B6B" w:rsidP="00B378AF">
            <w:pPr>
              <w:numPr>
                <w:ilvl w:val="0"/>
                <w:numId w:val="19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 xml:space="preserve">są zgodne z zasadami określonymi w Wytycznych </w:t>
            </w:r>
            <w:bookmarkStart w:id="5" w:name="_Hlk126574575"/>
            <w:r w:rsidRPr="007F71DB">
              <w:rPr>
                <w:rFonts w:ascii="Arial" w:hAnsi="Arial" w:cs="Arial"/>
                <w:sz w:val="24"/>
                <w:szCs w:val="24"/>
              </w:rPr>
              <w:t>dotyczących kwalifikowalności wydatków 2021-2027</w:t>
            </w:r>
            <w:bookmarkEnd w:id="5"/>
            <w:r w:rsidRPr="007F71DB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2"/>
            </w:r>
            <w:r w:rsidRPr="007F71DB">
              <w:rPr>
                <w:rFonts w:ascii="Arial" w:hAnsi="Arial" w:cs="Arial"/>
                <w:sz w:val="24"/>
                <w:szCs w:val="24"/>
              </w:rPr>
              <w:t xml:space="preserve"> oraz zapisami dotyczącymi kwalifikowalności wydatków określonymi w regulaminie wyboru projektów,</w:t>
            </w:r>
          </w:p>
          <w:p w14:paraId="7946BF0A" w14:textId="77777777" w:rsidR="00EB2B6B" w:rsidRPr="007F71DB" w:rsidRDefault="00EB2B6B" w:rsidP="00B378AF">
            <w:pPr>
              <w:numPr>
                <w:ilvl w:val="0"/>
                <w:numId w:val="19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 xml:space="preserve">zostały uwzględnione w budżecie projektu, </w:t>
            </w:r>
          </w:p>
          <w:p w14:paraId="655ED86D" w14:textId="1D9F3193" w:rsidR="00EB2B6B" w:rsidRPr="007F71DB" w:rsidRDefault="00EB2B6B" w:rsidP="00B378AF">
            <w:pPr>
              <w:numPr>
                <w:ilvl w:val="0"/>
                <w:numId w:val="19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są niezbędne do realizacji celów projektu i zostaną poniesione w</w:t>
            </w:r>
            <w:r w:rsidR="00C9272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7F71DB">
              <w:rPr>
                <w:rFonts w:ascii="Arial" w:hAnsi="Arial" w:cs="Arial"/>
                <w:sz w:val="24"/>
                <w:szCs w:val="24"/>
              </w:rPr>
              <w:t>związku z</w:t>
            </w:r>
            <w:r w:rsidR="00C9272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7F71DB">
              <w:rPr>
                <w:rFonts w:ascii="Arial" w:hAnsi="Arial" w:cs="Arial"/>
                <w:sz w:val="24"/>
                <w:szCs w:val="24"/>
              </w:rPr>
              <w:t>realizacją projektu,</w:t>
            </w:r>
          </w:p>
          <w:p w14:paraId="3B2F9E56" w14:textId="77777777" w:rsidR="00EB2B6B" w:rsidRPr="007F71DB" w:rsidRDefault="00EB2B6B" w:rsidP="00B378AF">
            <w:pPr>
              <w:numPr>
                <w:ilvl w:val="0"/>
                <w:numId w:val="19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zostaną dokonane w sposób racjonalny i efektywny z zachowaniem zasad uzyskiwania najlepszych efektów z danych nakładów,</w:t>
            </w:r>
          </w:p>
          <w:p w14:paraId="463F29E8" w14:textId="1BB9D563" w:rsidR="00EB2B6B" w:rsidRPr="00C92721" w:rsidRDefault="00EB2B6B" w:rsidP="00B378AF">
            <w:pPr>
              <w:numPr>
                <w:ilvl w:val="0"/>
                <w:numId w:val="19"/>
              </w:num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czy stawkę ryczałtową na koszty pośrednie ustalono prawidłowo (jeśli dotyczy).</w:t>
            </w:r>
          </w:p>
          <w:p w14:paraId="3B7B4B86" w14:textId="16244AED" w:rsidR="00EB2B6B" w:rsidRPr="007F71DB" w:rsidRDefault="00EB2B6B" w:rsidP="00B378AF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260" w:type="dxa"/>
          </w:tcPr>
          <w:p w14:paraId="5F00DCB5" w14:textId="77777777" w:rsidR="00EB2B6B" w:rsidRPr="007F71DB" w:rsidRDefault="00EB2B6B" w:rsidP="00B378AF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7F71DB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3A0FF5F2" w14:textId="0E1F4905" w:rsidR="00EB2B6B" w:rsidRPr="007F71DB" w:rsidRDefault="00EB2B6B" w:rsidP="00B378AF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2146129A" w14:textId="77777777" w:rsidR="00EB2B6B" w:rsidRPr="007F71DB" w:rsidRDefault="00EB2B6B" w:rsidP="00B378A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7A8706D0" w14:textId="1408CF04" w:rsidR="00EB2B6B" w:rsidRPr="007F71DB" w:rsidRDefault="00EB2B6B" w:rsidP="00B378A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 xml:space="preserve">W trakcie oceny kryterium wnioskodawca może zostać poproszony o uzupełnienie </w:t>
            </w:r>
            <w:r w:rsidR="002939CD" w:rsidRPr="007F71DB">
              <w:rPr>
                <w:rFonts w:ascii="Arial" w:hAnsi="Arial" w:cs="Arial"/>
                <w:sz w:val="24"/>
                <w:szCs w:val="24"/>
              </w:rPr>
              <w:t>lub</w:t>
            </w:r>
            <w:r w:rsidRPr="007F71DB">
              <w:rPr>
                <w:rFonts w:ascii="Arial" w:hAnsi="Arial" w:cs="Arial"/>
                <w:sz w:val="24"/>
                <w:szCs w:val="24"/>
              </w:rPr>
              <w:t xml:space="preserve"> poprawienie wniosku.</w:t>
            </w:r>
          </w:p>
        </w:tc>
      </w:tr>
      <w:tr w:rsidR="00EB2B6B" w:rsidRPr="007F71DB" w14:paraId="6C2C6402" w14:textId="77777777" w:rsidTr="399D1660">
        <w:trPr>
          <w:trHeight w:val="425"/>
        </w:trPr>
        <w:tc>
          <w:tcPr>
            <w:tcW w:w="1110" w:type="dxa"/>
            <w:vAlign w:val="center"/>
          </w:tcPr>
          <w:p w14:paraId="34F0F168" w14:textId="1494C470" w:rsidR="00EB2B6B" w:rsidRPr="007F71DB" w:rsidRDefault="00EB2B6B" w:rsidP="00B378A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8C4106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2856" w:type="dxa"/>
            <w:vAlign w:val="center"/>
          </w:tcPr>
          <w:p w14:paraId="02B90C9F" w14:textId="56E921F2" w:rsidR="00EB2B6B" w:rsidRPr="007F71DB" w:rsidRDefault="00EB2B6B" w:rsidP="00B378A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Projekt jest zgodny z</w:t>
            </w:r>
            <w:r w:rsidR="00D93D1D">
              <w:rPr>
                <w:rFonts w:ascii="Arial" w:hAnsi="Arial" w:cs="Arial"/>
                <w:sz w:val="24"/>
                <w:szCs w:val="24"/>
              </w:rPr>
              <w:t> </w:t>
            </w:r>
            <w:r w:rsidRPr="007F71DB">
              <w:rPr>
                <w:rFonts w:ascii="Arial" w:hAnsi="Arial" w:cs="Arial"/>
                <w:sz w:val="24"/>
                <w:szCs w:val="24"/>
              </w:rPr>
              <w:t>zasadą równości szans i</w:t>
            </w:r>
            <w:r w:rsidR="00C92721">
              <w:rPr>
                <w:rFonts w:ascii="Arial" w:hAnsi="Arial" w:cs="Arial"/>
                <w:sz w:val="24"/>
                <w:szCs w:val="24"/>
              </w:rPr>
              <w:t> </w:t>
            </w:r>
            <w:r w:rsidRPr="007F71DB">
              <w:rPr>
                <w:rFonts w:ascii="Arial" w:hAnsi="Arial" w:cs="Arial"/>
                <w:sz w:val="24"/>
                <w:szCs w:val="24"/>
              </w:rPr>
              <w:t>niedyskryminacji, w</w:t>
            </w:r>
            <w:r w:rsidR="00C92721">
              <w:rPr>
                <w:rFonts w:ascii="Arial" w:hAnsi="Arial" w:cs="Arial"/>
                <w:sz w:val="24"/>
                <w:szCs w:val="24"/>
              </w:rPr>
              <w:t> </w:t>
            </w:r>
            <w:r w:rsidRPr="007F71DB">
              <w:rPr>
                <w:rFonts w:ascii="Arial" w:hAnsi="Arial" w:cs="Arial"/>
                <w:sz w:val="24"/>
                <w:szCs w:val="24"/>
              </w:rPr>
              <w:t>tym dostępności dla osób z</w:t>
            </w:r>
            <w:r w:rsidR="00C92721">
              <w:rPr>
                <w:rFonts w:ascii="Arial" w:hAnsi="Arial" w:cs="Arial"/>
                <w:sz w:val="24"/>
                <w:szCs w:val="24"/>
              </w:rPr>
              <w:t> </w:t>
            </w:r>
            <w:r w:rsidRPr="007F71DB">
              <w:rPr>
                <w:rFonts w:ascii="Arial" w:hAnsi="Arial" w:cs="Arial"/>
                <w:sz w:val="24"/>
                <w:szCs w:val="24"/>
              </w:rPr>
              <w:t>niepełnosprawnościami</w:t>
            </w:r>
          </w:p>
        </w:tc>
        <w:tc>
          <w:tcPr>
            <w:tcW w:w="7199" w:type="dxa"/>
          </w:tcPr>
          <w:p w14:paraId="5630AD66" w14:textId="431BC305" w:rsidR="00EB2B6B" w:rsidRPr="007F71DB" w:rsidRDefault="00EB2B6B" w:rsidP="00B378AF">
            <w:pPr>
              <w:spacing w:before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W kryterium sprawdzamy, czy nie występują niezgodności zapisów wniosku o dofinansowanie projektu z zasadą równości szans i niedyskryminacji, określoną w art. 9 Rozporządzenia 2021/1060 oraz we wniosku o dofinansowanie projektu zadeklarowano dostępność wszystkich produktów projektu (które nie zostały uznane za neutralne) - zgodnie z załącznikiem nr 2 do Wytycznych dotyczących realizacji zasad równościowych w ramach funduszy unijnych na lata 2021-2027.</w:t>
            </w:r>
          </w:p>
          <w:p w14:paraId="1F595DD2" w14:textId="77777777" w:rsidR="00EB2B6B" w:rsidRPr="007F71DB" w:rsidRDefault="00EB2B6B" w:rsidP="00B378AF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260" w:type="dxa"/>
          </w:tcPr>
          <w:p w14:paraId="3B28376F" w14:textId="77777777" w:rsidR="00EB2B6B" w:rsidRPr="007F71DB" w:rsidRDefault="00EB2B6B" w:rsidP="00B378A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 xml:space="preserve">TAK/NIE </w:t>
            </w:r>
          </w:p>
          <w:p w14:paraId="2A39DF37" w14:textId="275D2CD3" w:rsidR="000111B1" w:rsidRPr="007F71DB" w:rsidRDefault="00EB2B6B" w:rsidP="00B378AF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61829076" w14:textId="12625E52" w:rsidR="00EB2B6B" w:rsidRPr="007F71DB" w:rsidRDefault="00EB2B6B" w:rsidP="00B378AF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33B989F" w14:textId="77777777" w:rsidR="00EB2B6B" w:rsidRPr="007F71DB" w:rsidRDefault="00EB2B6B" w:rsidP="00B378A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3B557F88" w14:textId="648E2027" w:rsidR="00EB2B6B" w:rsidRPr="007F71DB" w:rsidRDefault="00EB2B6B" w:rsidP="00B378A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 xml:space="preserve">W trakcie oceny kryterium wnioskodawca może zostać poproszony o uzupełnienie </w:t>
            </w:r>
            <w:r w:rsidR="002939CD" w:rsidRPr="007F71DB">
              <w:rPr>
                <w:rFonts w:ascii="Arial" w:hAnsi="Arial" w:cs="Arial"/>
                <w:sz w:val="24"/>
                <w:szCs w:val="24"/>
              </w:rPr>
              <w:t>lub</w:t>
            </w:r>
            <w:r w:rsidRPr="007F71DB">
              <w:rPr>
                <w:rFonts w:ascii="Arial" w:hAnsi="Arial" w:cs="Arial"/>
                <w:sz w:val="24"/>
                <w:szCs w:val="24"/>
              </w:rPr>
              <w:t xml:space="preserve"> poprawienie wniosku.</w:t>
            </w:r>
          </w:p>
        </w:tc>
      </w:tr>
      <w:tr w:rsidR="00EB2B6B" w:rsidRPr="007F71DB" w14:paraId="79AF9146" w14:textId="77777777" w:rsidTr="399D1660">
        <w:trPr>
          <w:trHeight w:val="425"/>
        </w:trPr>
        <w:tc>
          <w:tcPr>
            <w:tcW w:w="1110" w:type="dxa"/>
            <w:vAlign w:val="center"/>
          </w:tcPr>
          <w:p w14:paraId="30E38E3B" w14:textId="7C633B64" w:rsidR="00EB2B6B" w:rsidRPr="007F71DB" w:rsidRDefault="00EB2B6B" w:rsidP="00B378A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B.</w:t>
            </w:r>
            <w:r w:rsidR="008C4106"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2856" w:type="dxa"/>
            <w:vAlign w:val="center"/>
          </w:tcPr>
          <w:p w14:paraId="107BE65F" w14:textId="77777777" w:rsidR="00EB2B6B" w:rsidRPr="007F71DB" w:rsidRDefault="00EB2B6B" w:rsidP="00B378A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Projekt jest zgodny z Kartą Praw Podstawowych Unii Europejskiej</w:t>
            </w:r>
          </w:p>
        </w:tc>
        <w:tc>
          <w:tcPr>
            <w:tcW w:w="7199" w:type="dxa"/>
          </w:tcPr>
          <w:p w14:paraId="38EF919F" w14:textId="77777777" w:rsidR="00EB2B6B" w:rsidRPr="007F71DB" w:rsidRDefault="00EB2B6B" w:rsidP="00B378AF">
            <w:pPr>
              <w:spacing w:before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W kryterium sprawdzamy, czy projekt jest zgodny z Kartą Praw Podstawowych Unii Europejskiej z dnia 26 października 2012 r. (Dz. Urz. UE C 326/391 z 26.10.2012) w zakresie odnoszącym się do sposobu realizacji, zakresu projektu i wnioskodawcy.</w:t>
            </w:r>
          </w:p>
          <w:p w14:paraId="29CDE116" w14:textId="05EA5C66" w:rsidR="00EB2B6B" w:rsidRPr="007F71DB" w:rsidRDefault="00EB2B6B" w:rsidP="00B378AF">
            <w:pPr>
              <w:spacing w:before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 xml:space="preserve">Zgodność projektu z Kartą praw podstawowych Unii Europejskiej na etapie oceny należy rozumieć jako brak sprzeczności pomiędzy wnioskiem o dofinansowanie projektu a wymogami tego dokumentu lub stwierdzenie, że te wymagania są neutralne wobec zakresu i zawartości projektu. Dla wnioskodawców i oceniających mogą być pomocne Wytyczne Komisji Europejskiej dotyczące zapewnienia poszanowania Karty praw podstawowych </w:t>
            </w:r>
            <w:r w:rsidRPr="007F71DB">
              <w:rPr>
                <w:rFonts w:ascii="Arial" w:hAnsi="Arial" w:cs="Arial"/>
                <w:sz w:val="24"/>
                <w:szCs w:val="24"/>
              </w:rPr>
              <w:lastRenderedPageBreak/>
              <w:t>Unii Europejskiej przy wdrażaniu europejskich funduszy strukturalnych i inwestycyjnych, w szczególności załącznik nr III.</w:t>
            </w:r>
          </w:p>
          <w:p w14:paraId="594C188E" w14:textId="77777777" w:rsidR="00EB2B6B" w:rsidRPr="007F71DB" w:rsidRDefault="00EB2B6B" w:rsidP="00B378AF">
            <w:pPr>
              <w:spacing w:before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260" w:type="dxa"/>
          </w:tcPr>
          <w:p w14:paraId="3CB0E729" w14:textId="77777777" w:rsidR="00EB2B6B" w:rsidRPr="007F71DB" w:rsidRDefault="00EB2B6B" w:rsidP="00B378A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6901BE81" w14:textId="127DB119" w:rsidR="000111B1" w:rsidRPr="007F71DB" w:rsidRDefault="00EB2B6B" w:rsidP="00B378AF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2BA226A1" w14:textId="5322215B" w:rsidR="00EB2B6B" w:rsidRPr="007F71DB" w:rsidRDefault="00EB2B6B" w:rsidP="00B378AF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55F4E64" w14:textId="77777777" w:rsidR="00EB2B6B" w:rsidRPr="007F71DB" w:rsidRDefault="00EB2B6B" w:rsidP="00B378A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2FA7520E" w14:textId="035C3079" w:rsidR="00EB2B6B" w:rsidRPr="007F71DB" w:rsidRDefault="00EB2B6B" w:rsidP="00B378A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 xml:space="preserve">W trakcie oceny kryterium wnioskodawca może zostać </w:t>
            </w:r>
            <w:r w:rsidRPr="007F71DB">
              <w:rPr>
                <w:rFonts w:ascii="Arial" w:hAnsi="Arial" w:cs="Arial"/>
                <w:sz w:val="24"/>
                <w:szCs w:val="24"/>
              </w:rPr>
              <w:lastRenderedPageBreak/>
              <w:t xml:space="preserve">poproszony o uzupełnienie </w:t>
            </w:r>
            <w:r w:rsidR="002939CD" w:rsidRPr="007F71DB">
              <w:rPr>
                <w:rFonts w:ascii="Arial" w:hAnsi="Arial" w:cs="Arial"/>
                <w:sz w:val="24"/>
                <w:szCs w:val="24"/>
              </w:rPr>
              <w:t>lub</w:t>
            </w:r>
            <w:r w:rsidRPr="007F71DB">
              <w:rPr>
                <w:rFonts w:ascii="Arial" w:hAnsi="Arial" w:cs="Arial"/>
                <w:sz w:val="24"/>
                <w:szCs w:val="24"/>
              </w:rPr>
              <w:t xml:space="preserve"> poprawienie wniosku.</w:t>
            </w:r>
          </w:p>
        </w:tc>
      </w:tr>
      <w:tr w:rsidR="00EB2B6B" w:rsidRPr="007F71DB" w14:paraId="79AC2C3F" w14:textId="77777777" w:rsidTr="399D1660">
        <w:trPr>
          <w:trHeight w:val="425"/>
        </w:trPr>
        <w:tc>
          <w:tcPr>
            <w:tcW w:w="1110" w:type="dxa"/>
            <w:vAlign w:val="center"/>
          </w:tcPr>
          <w:p w14:paraId="7199FC69" w14:textId="0D0DF5FF" w:rsidR="00EB2B6B" w:rsidRPr="007F71DB" w:rsidRDefault="00EB2B6B" w:rsidP="00B378A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8C4106">
              <w:rPr>
                <w:rFonts w:ascii="Arial" w:hAnsi="Arial" w:cs="Arial"/>
                <w:sz w:val="24"/>
                <w:szCs w:val="24"/>
              </w:rPr>
              <w:t>15</w:t>
            </w:r>
          </w:p>
        </w:tc>
        <w:tc>
          <w:tcPr>
            <w:tcW w:w="2856" w:type="dxa"/>
            <w:vAlign w:val="center"/>
          </w:tcPr>
          <w:p w14:paraId="77B1A407" w14:textId="77777777" w:rsidR="00EB2B6B" w:rsidRPr="007F71DB" w:rsidRDefault="00EB2B6B" w:rsidP="00B378A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Projekt jest zgodny z Konwencją o Prawach Osób Niepełnosprawnych</w:t>
            </w:r>
          </w:p>
        </w:tc>
        <w:tc>
          <w:tcPr>
            <w:tcW w:w="7199" w:type="dxa"/>
          </w:tcPr>
          <w:p w14:paraId="4FE614EA" w14:textId="6BA2FF58" w:rsidR="00EB2B6B" w:rsidRPr="007F71DB" w:rsidRDefault="00EB2B6B" w:rsidP="00B378AF">
            <w:pPr>
              <w:spacing w:before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 xml:space="preserve">W kryterium sprawdzamy, czy projekt jest zgodny z Konwencją o Prawach Osób Niepełnosprawnych sporządzoną w Nowym Jorku dnia 13 grudnia 2006 r. (Dz. U. z 2012 r. poz. 1169 z </w:t>
            </w:r>
            <w:proofErr w:type="spellStart"/>
            <w:r w:rsidRPr="007F71DB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Pr="007F71DB">
              <w:rPr>
                <w:rFonts w:ascii="Arial" w:hAnsi="Arial" w:cs="Arial"/>
                <w:sz w:val="24"/>
                <w:szCs w:val="24"/>
              </w:rPr>
              <w:t>. zm.) w zakresie odnoszącym się do sposobu realizacji, zakresu projektu i wnioskodawcy.</w:t>
            </w:r>
          </w:p>
          <w:p w14:paraId="4EEF19C7" w14:textId="77777777" w:rsidR="00EB2B6B" w:rsidRPr="007F71DB" w:rsidRDefault="00EB2B6B" w:rsidP="00B378AF">
            <w:pPr>
              <w:spacing w:before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 xml:space="preserve">Zgodność projektu z Konwencją o Prawach Osób Niepełnosprawnych na etapie oceny należy rozumieć jako brak sprzeczności pomiędzy wnioskiem o dofinansowanie projektu a wymogami tego dokumentu lub stwierdzenie, że te wymagania są neutralne wobec zakresu i zawartości projektu. </w:t>
            </w:r>
          </w:p>
          <w:p w14:paraId="1B06E03F" w14:textId="77777777" w:rsidR="00EB2B6B" w:rsidRPr="007F71DB" w:rsidRDefault="00EB2B6B" w:rsidP="00B378AF">
            <w:pPr>
              <w:spacing w:before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260" w:type="dxa"/>
          </w:tcPr>
          <w:p w14:paraId="3F04FEB8" w14:textId="77777777" w:rsidR="00EB2B6B" w:rsidRPr="007F71DB" w:rsidRDefault="00EB2B6B" w:rsidP="00B378A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7B724FC8" w14:textId="421EBA99" w:rsidR="000111B1" w:rsidRPr="007F71DB" w:rsidRDefault="00EB2B6B" w:rsidP="00B378AF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2B1E64E9" w14:textId="5B646620" w:rsidR="000111B1" w:rsidRPr="007F71DB" w:rsidRDefault="00EB2B6B" w:rsidP="00B378AF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3F3A2090" w14:textId="77777777" w:rsidR="00EB2B6B" w:rsidRPr="007F71DB" w:rsidRDefault="00EB2B6B" w:rsidP="00B378A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1F05F5F1" w14:textId="1DB8B88F" w:rsidR="00EB2B6B" w:rsidRPr="007F71DB" w:rsidRDefault="00EB2B6B" w:rsidP="00B378A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 xml:space="preserve">W trakcie oceny kryterium wnioskodawca może zostać poproszony o uzupełnienie </w:t>
            </w:r>
            <w:r w:rsidR="002939CD" w:rsidRPr="007F71DB">
              <w:rPr>
                <w:rFonts w:ascii="Arial" w:hAnsi="Arial" w:cs="Arial"/>
                <w:sz w:val="24"/>
                <w:szCs w:val="24"/>
              </w:rPr>
              <w:t>lub</w:t>
            </w:r>
            <w:r w:rsidRPr="007F71DB">
              <w:rPr>
                <w:rFonts w:ascii="Arial" w:hAnsi="Arial" w:cs="Arial"/>
                <w:sz w:val="24"/>
                <w:szCs w:val="24"/>
              </w:rPr>
              <w:t xml:space="preserve"> poprawienie wniosku.</w:t>
            </w:r>
          </w:p>
        </w:tc>
      </w:tr>
      <w:tr w:rsidR="00EB2B6B" w:rsidRPr="007F71DB" w14:paraId="5450EA7C" w14:textId="77777777" w:rsidTr="399D1660">
        <w:trPr>
          <w:trHeight w:val="425"/>
        </w:trPr>
        <w:tc>
          <w:tcPr>
            <w:tcW w:w="1110" w:type="dxa"/>
            <w:vAlign w:val="center"/>
          </w:tcPr>
          <w:p w14:paraId="783B6EEA" w14:textId="09FE0616" w:rsidR="00EB2B6B" w:rsidRPr="007F71DB" w:rsidRDefault="00EB2B6B" w:rsidP="00B378A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B.</w:t>
            </w:r>
            <w:r w:rsidR="008C4106">
              <w:rPr>
                <w:rFonts w:ascii="Arial" w:hAnsi="Arial" w:cs="Arial"/>
                <w:sz w:val="24"/>
                <w:szCs w:val="24"/>
              </w:rPr>
              <w:t>16</w:t>
            </w:r>
          </w:p>
        </w:tc>
        <w:tc>
          <w:tcPr>
            <w:tcW w:w="2856" w:type="dxa"/>
            <w:vAlign w:val="center"/>
          </w:tcPr>
          <w:p w14:paraId="0CC3B238" w14:textId="77777777" w:rsidR="00EB2B6B" w:rsidRPr="007F71DB" w:rsidRDefault="00EB2B6B" w:rsidP="00B378A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Projekt jest zgodny z zasadą równości kobiet i mężczyzn</w:t>
            </w:r>
          </w:p>
        </w:tc>
        <w:tc>
          <w:tcPr>
            <w:tcW w:w="7199" w:type="dxa"/>
          </w:tcPr>
          <w:p w14:paraId="17AD93B2" w14:textId="31804CEC" w:rsidR="00EB2B6B" w:rsidRPr="007F71DB" w:rsidRDefault="00EB2B6B" w:rsidP="00B378AF">
            <w:pPr>
              <w:spacing w:before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 xml:space="preserve">W kryterium sprawdzamy, czy projekt jest zgodny z zasadą równości kobiet i mężczyzn. Przez zgodność z tą zasadą należy rozumieć, z jednej strony zaplanowanie takich działań w projekcie, które wpłyną na wyrównywanie szans danej płci będącej w gorszym położeniu (o ile takie nierówności zostały zdiagnozowane w projekcie). Z drugiej strony zaś stworzenie takich mechanizmów, aby na żadnym etapie wdrażania projektu </w:t>
            </w:r>
            <w:r w:rsidRPr="007F71DB">
              <w:rPr>
                <w:rFonts w:ascii="Arial" w:hAnsi="Arial" w:cs="Arial"/>
                <w:sz w:val="24"/>
                <w:szCs w:val="24"/>
              </w:rPr>
              <w:lastRenderedPageBreak/>
              <w:t>nie dochodziło do dyskryminacji i wykluczenia ze względu na płeć.</w:t>
            </w:r>
          </w:p>
          <w:p w14:paraId="3790C4E3" w14:textId="77777777" w:rsidR="00EB2B6B" w:rsidRPr="007F71DB" w:rsidRDefault="00EB2B6B" w:rsidP="00B378AF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260" w:type="dxa"/>
          </w:tcPr>
          <w:p w14:paraId="67430330" w14:textId="77777777" w:rsidR="00EB2B6B" w:rsidRPr="007F71DB" w:rsidRDefault="00EB2B6B" w:rsidP="00B378A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121FBB9B" w14:textId="42D45A34" w:rsidR="000111B1" w:rsidRPr="007F71DB" w:rsidRDefault="00EB2B6B" w:rsidP="00B378AF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5D8A5161" w14:textId="55A80D16" w:rsidR="000111B1" w:rsidRPr="007F71DB" w:rsidRDefault="00EB2B6B" w:rsidP="00B378AF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15850541" w14:textId="77777777" w:rsidR="00EB2B6B" w:rsidRPr="007F71DB" w:rsidRDefault="00EB2B6B" w:rsidP="00B378A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lastRenderedPageBreak/>
              <w:t xml:space="preserve">Kryterium uznaje się za spełnione, jeżeli odpowiedź będzie pozytywna. </w:t>
            </w:r>
          </w:p>
          <w:p w14:paraId="608AA706" w14:textId="191DDE80" w:rsidR="00EB2B6B" w:rsidRPr="007F71DB" w:rsidRDefault="00EB2B6B" w:rsidP="00B378A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 xml:space="preserve">W trakcie oceny kryterium wnioskodawca może zostać poproszony o uzupełnienie </w:t>
            </w:r>
            <w:r w:rsidR="002939CD" w:rsidRPr="007F71DB">
              <w:rPr>
                <w:rFonts w:ascii="Arial" w:hAnsi="Arial" w:cs="Arial"/>
                <w:sz w:val="24"/>
                <w:szCs w:val="24"/>
              </w:rPr>
              <w:t>lub</w:t>
            </w:r>
            <w:r w:rsidRPr="007F71DB">
              <w:rPr>
                <w:rFonts w:ascii="Arial" w:hAnsi="Arial" w:cs="Arial"/>
                <w:sz w:val="24"/>
                <w:szCs w:val="24"/>
              </w:rPr>
              <w:t xml:space="preserve"> poprawienie wniosku.</w:t>
            </w:r>
          </w:p>
        </w:tc>
      </w:tr>
    </w:tbl>
    <w:p w14:paraId="1F7D3A97" w14:textId="4CCD86CD" w:rsidR="007257F1" w:rsidRPr="00B378AF" w:rsidRDefault="007257F1" w:rsidP="00B378AF">
      <w:pPr>
        <w:pStyle w:val="Nagwek1"/>
        <w:numPr>
          <w:ilvl w:val="0"/>
          <w:numId w:val="26"/>
        </w:numPr>
        <w:rPr>
          <w:rFonts w:ascii="Arial" w:hAnsi="Arial" w:cs="Arial"/>
          <w:sz w:val="24"/>
          <w:szCs w:val="24"/>
        </w:rPr>
      </w:pPr>
      <w:r w:rsidRPr="00B378AF">
        <w:rPr>
          <w:rFonts w:ascii="Arial" w:hAnsi="Arial" w:cs="Arial"/>
          <w:sz w:val="24"/>
          <w:szCs w:val="24"/>
        </w:rPr>
        <w:lastRenderedPageBreak/>
        <w:t>KRYTERIA MERYTORYCZNE SZCZEGÓŁOWE</w:t>
      </w:r>
    </w:p>
    <w:tbl>
      <w:tblPr>
        <w:tblW w:w="14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10"/>
        <w:gridCol w:w="2856"/>
        <w:gridCol w:w="7199"/>
        <w:gridCol w:w="3261"/>
      </w:tblGrid>
      <w:tr w:rsidR="00C742ED" w:rsidRPr="007F71DB" w14:paraId="15931B07" w14:textId="77777777" w:rsidTr="00B378AF">
        <w:trPr>
          <w:tblHeader/>
        </w:trPr>
        <w:tc>
          <w:tcPr>
            <w:tcW w:w="1110" w:type="dxa"/>
            <w:shd w:val="clear" w:color="auto" w:fill="E7E6E6" w:themeFill="background2"/>
            <w:vAlign w:val="center"/>
          </w:tcPr>
          <w:p w14:paraId="00BB38EE" w14:textId="28F6D9D0" w:rsidR="002844F4" w:rsidRPr="00C60767" w:rsidRDefault="002844F4" w:rsidP="00B378AF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60767">
              <w:rPr>
                <w:rFonts w:ascii="Arial" w:hAnsi="Arial" w:cs="Arial"/>
                <w:b/>
                <w:bCs/>
                <w:sz w:val="24"/>
                <w:szCs w:val="24"/>
              </w:rPr>
              <w:t>Numer</w:t>
            </w:r>
          </w:p>
        </w:tc>
        <w:tc>
          <w:tcPr>
            <w:tcW w:w="2856" w:type="dxa"/>
            <w:shd w:val="clear" w:color="auto" w:fill="E7E6E6" w:themeFill="background2"/>
            <w:vAlign w:val="center"/>
          </w:tcPr>
          <w:p w14:paraId="787511D1" w14:textId="77777777" w:rsidR="002844F4" w:rsidRPr="00C60767" w:rsidRDefault="002844F4" w:rsidP="00B378AF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60767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7199" w:type="dxa"/>
            <w:shd w:val="clear" w:color="auto" w:fill="E7E6E6" w:themeFill="background2"/>
            <w:vAlign w:val="center"/>
          </w:tcPr>
          <w:p w14:paraId="6039EE02" w14:textId="77777777" w:rsidR="002844F4" w:rsidRPr="00C60767" w:rsidRDefault="002844F4" w:rsidP="00B378AF">
            <w:pPr>
              <w:spacing w:before="60"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60767">
              <w:rPr>
                <w:rFonts w:ascii="Arial" w:hAnsi="Arial" w:cs="Arial"/>
                <w:b/>
                <w:bCs/>
                <w:sz w:val="24"/>
                <w:szCs w:val="24"/>
              </w:rPr>
              <w:t>Definicja kryterium</w:t>
            </w:r>
          </w:p>
        </w:tc>
        <w:tc>
          <w:tcPr>
            <w:tcW w:w="3261" w:type="dxa"/>
            <w:shd w:val="clear" w:color="auto" w:fill="E7E6E6" w:themeFill="background2"/>
            <w:vAlign w:val="center"/>
          </w:tcPr>
          <w:p w14:paraId="4C121AB8" w14:textId="1C58005C" w:rsidR="002844F4" w:rsidRPr="00C60767" w:rsidRDefault="002844F4" w:rsidP="00B378AF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60767">
              <w:rPr>
                <w:rFonts w:ascii="Arial" w:hAnsi="Arial" w:cs="Arial"/>
                <w:b/>
                <w:bCs/>
                <w:sz w:val="24"/>
                <w:szCs w:val="24"/>
              </w:rPr>
              <w:t>Opis znaczenia kryterium</w:t>
            </w:r>
            <w:r w:rsidR="00F31BFB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Pr="00C60767">
              <w:rPr>
                <w:rFonts w:ascii="Arial" w:hAnsi="Arial" w:cs="Arial"/>
                <w:b/>
                <w:bCs/>
                <w:sz w:val="24"/>
                <w:szCs w:val="24"/>
              </w:rPr>
              <w:t>(sposób oceny)</w:t>
            </w:r>
          </w:p>
        </w:tc>
      </w:tr>
      <w:tr w:rsidR="00492F9B" w:rsidRPr="007F71DB" w14:paraId="2B5F2273" w14:textId="77777777" w:rsidTr="399D1660">
        <w:tc>
          <w:tcPr>
            <w:tcW w:w="1110" w:type="dxa"/>
            <w:vAlign w:val="center"/>
          </w:tcPr>
          <w:p w14:paraId="3EF16AE7" w14:textId="662EAC77" w:rsidR="00492F9B" w:rsidRPr="007F71DB" w:rsidRDefault="00492F9B" w:rsidP="00B378A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C.</w:t>
            </w:r>
            <w:r w:rsidR="004F46AD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856" w:type="dxa"/>
            <w:vAlign w:val="center"/>
          </w:tcPr>
          <w:p w14:paraId="600A5DEA" w14:textId="414574EA" w:rsidR="00492F9B" w:rsidRPr="007F71DB" w:rsidRDefault="004F46AD" w:rsidP="00B378A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Paliwa kopalne</w:t>
            </w:r>
          </w:p>
        </w:tc>
        <w:tc>
          <w:tcPr>
            <w:tcW w:w="7199" w:type="dxa"/>
          </w:tcPr>
          <w:p w14:paraId="037BDDCE" w14:textId="51EFD622" w:rsidR="004F46AD" w:rsidRDefault="000C7945" w:rsidP="00B378AF">
            <w:pPr>
              <w:spacing w:before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 xml:space="preserve">W kryterium sprawdzamy, czy </w:t>
            </w:r>
            <w:r w:rsidR="005231D3" w:rsidRPr="007F71DB">
              <w:rPr>
                <w:rFonts w:ascii="Arial" w:hAnsi="Arial" w:cs="Arial"/>
                <w:sz w:val="24"/>
                <w:szCs w:val="24"/>
              </w:rPr>
              <w:t xml:space="preserve">w ramach </w:t>
            </w:r>
            <w:r w:rsidRPr="007F71DB">
              <w:rPr>
                <w:rFonts w:ascii="Arial" w:hAnsi="Arial" w:cs="Arial"/>
                <w:sz w:val="24"/>
                <w:szCs w:val="24"/>
              </w:rPr>
              <w:t>wymian</w:t>
            </w:r>
            <w:r w:rsidR="005231D3" w:rsidRPr="007F71DB">
              <w:rPr>
                <w:rFonts w:ascii="Arial" w:hAnsi="Arial" w:cs="Arial"/>
                <w:sz w:val="24"/>
                <w:szCs w:val="24"/>
              </w:rPr>
              <w:t>y</w:t>
            </w:r>
            <w:r w:rsidRPr="007F71DB">
              <w:rPr>
                <w:rFonts w:ascii="Arial" w:hAnsi="Arial" w:cs="Arial"/>
                <w:sz w:val="24"/>
                <w:szCs w:val="24"/>
              </w:rPr>
              <w:t xml:space="preserve"> źródeł ciepła nie</w:t>
            </w:r>
            <w:r w:rsidR="005231D3" w:rsidRPr="007F71DB">
              <w:rPr>
                <w:rFonts w:ascii="Arial" w:hAnsi="Arial" w:cs="Arial"/>
                <w:sz w:val="24"/>
                <w:szCs w:val="24"/>
              </w:rPr>
              <w:t xml:space="preserve"> będą wprowadzane</w:t>
            </w:r>
            <w:r w:rsidRPr="007F71DB">
              <w:rPr>
                <w:rFonts w:ascii="Arial" w:hAnsi="Arial" w:cs="Arial"/>
                <w:sz w:val="24"/>
                <w:szCs w:val="24"/>
              </w:rPr>
              <w:t xml:space="preserve"> piec</w:t>
            </w:r>
            <w:r w:rsidR="005231D3" w:rsidRPr="007F71DB">
              <w:rPr>
                <w:rFonts w:ascii="Arial" w:hAnsi="Arial" w:cs="Arial"/>
                <w:sz w:val="24"/>
                <w:szCs w:val="24"/>
              </w:rPr>
              <w:t>e</w:t>
            </w:r>
            <w:r w:rsidR="004F46AD">
              <w:rPr>
                <w:rFonts w:ascii="Arial" w:hAnsi="Arial" w:cs="Arial"/>
                <w:sz w:val="24"/>
                <w:szCs w:val="24"/>
              </w:rPr>
              <w:t xml:space="preserve"> do </w:t>
            </w:r>
            <w:r w:rsidR="004F46AD" w:rsidRPr="004F46AD">
              <w:rPr>
                <w:rFonts w:ascii="Arial" w:hAnsi="Arial" w:cs="Arial"/>
                <w:sz w:val="24"/>
                <w:szCs w:val="24"/>
              </w:rPr>
              <w:t>spalania paliw kopalnych, z wyjątkiem</w:t>
            </w:r>
            <w:r w:rsidR="004F46A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4F46AD" w:rsidRPr="004F46AD">
              <w:rPr>
                <w:rFonts w:ascii="Arial" w:hAnsi="Arial" w:cs="Arial"/>
                <w:sz w:val="24"/>
                <w:szCs w:val="24"/>
              </w:rPr>
              <w:t>wymiany systemów ciepłowniczych zasilanych stałymi paliwami kopalnymi, tj. węglem kamiennym, torfem, węglem brunatnym, łupkami bitumicznymi, na systemy grzewcze zasilane gazem ziemnym w celu</w:t>
            </w:r>
            <w:r w:rsidR="004F46A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4F46AD" w:rsidRPr="004F46AD">
              <w:rPr>
                <w:rFonts w:ascii="Arial" w:hAnsi="Arial" w:cs="Arial"/>
                <w:sz w:val="24"/>
                <w:szCs w:val="24"/>
              </w:rPr>
              <w:t>modernizacji systemów ciepłowniczych</w:t>
            </w:r>
            <w:r w:rsidR="004F46AD">
              <w:rPr>
                <w:rFonts w:ascii="Arial" w:hAnsi="Arial" w:cs="Arial"/>
                <w:sz w:val="24"/>
                <w:szCs w:val="24"/>
              </w:rPr>
              <w:t xml:space="preserve"> oraz </w:t>
            </w:r>
            <w:r w:rsidR="004F46AD" w:rsidRPr="004F46AD">
              <w:rPr>
                <w:rFonts w:ascii="Arial" w:hAnsi="Arial" w:cs="Arial"/>
                <w:sz w:val="24"/>
                <w:szCs w:val="24"/>
              </w:rPr>
              <w:t>inwestycji w wymianę instalacji na kotły i systemy ciepłownicze zasilane gazem ziemnym w budynkach mieszkalnych</w:t>
            </w:r>
            <w:r w:rsidRPr="007F71DB">
              <w:rPr>
                <w:rFonts w:ascii="Arial" w:hAnsi="Arial" w:cs="Arial"/>
                <w:sz w:val="24"/>
                <w:szCs w:val="24"/>
              </w:rPr>
              <w:t xml:space="preserve">. </w:t>
            </w:r>
          </w:p>
          <w:p w14:paraId="54CD245A" w14:textId="03AD23C2" w:rsidR="000C7945" w:rsidRPr="007F71DB" w:rsidRDefault="004F46AD" w:rsidP="00B378AF">
            <w:pPr>
              <w:spacing w:before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Wymienione wyżej operacje mogą być wybierane </w:t>
            </w:r>
            <w:r w:rsidRPr="004F46AD">
              <w:rPr>
                <w:rFonts w:ascii="Arial" w:hAnsi="Arial" w:cs="Arial"/>
                <w:sz w:val="24"/>
                <w:szCs w:val="24"/>
              </w:rPr>
              <w:t>do 31 grudnia 2025 r.</w:t>
            </w:r>
            <w:r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3"/>
            </w:r>
            <w:r w:rsidRPr="004F46AD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57E9CECE" w14:textId="77777777" w:rsidR="000C7945" w:rsidRPr="007F71DB" w:rsidRDefault="000C7945" w:rsidP="00B378AF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lastRenderedPageBreak/>
              <w:t>Kryterium jest weryfikowane w oparciu o wniosek o dofinansowanie projektu i załączniki.</w:t>
            </w:r>
          </w:p>
        </w:tc>
        <w:tc>
          <w:tcPr>
            <w:tcW w:w="3261" w:type="dxa"/>
          </w:tcPr>
          <w:p w14:paraId="40AFA44E" w14:textId="77777777" w:rsidR="000C7945" w:rsidRPr="007F71DB" w:rsidRDefault="000C7945" w:rsidP="00B378A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TAK/NIE/NIE DOTYCZY </w:t>
            </w:r>
          </w:p>
          <w:p w14:paraId="3EE787E3" w14:textId="71DC8C2C" w:rsidR="000111B1" w:rsidRPr="007F71DB" w:rsidRDefault="000C7945" w:rsidP="00B378AF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62785B43" w14:textId="5DEF02F0" w:rsidR="000111B1" w:rsidRPr="007F71DB" w:rsidRDefault="000C7945" w:rsidP="00B378AF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653DC25" w14:textId="77777777" w:rsidR="000C7945" w:rsidRPr="007F71DB" w:rsidRDefault="000C7945" w:rsidP="00B378A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 (wartość </w:t>
            </w:r>
            <w:r w:rsidRPr="007F71DB">
              <w:rPr>
                <w:rFonts w:ascii="Arial" w:hAnsi="Arial" w:cs="Arial"/>
                <w:sz w:val="24"/>
                <w:szCs w:val="24"/>
              </w:rPr>
              <w:lastRenderedPageBreak/>
              <w:t xml:space="preserve">logiczna: „TAK” lub „NIE DOTYCZY”). </w:t>
            </w:r>
          </w:p>
          <w:p w14:paraId="67347F04" w14:textId="61E62FE7" w:rsidR="00492F9B" w:rsidRPr="007F71DB" w:rsidRDefault="000C7945" w:rsidP="00B378A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 xml:space="preserve">W trakcie oceny kryterium wnioskodawca może zostać poproszony o uzupełnienie </w:t>
            </w:r>
            <w:r w:rsidR="002939CD" w:rsidRPr="007F71DB">
              <w:rPr>
                <w:rFonts w:ascii="Arial" w:hAnsi="Arial" w:cs="Arial"/>
                <w:sz w:val="24"/>
                <w:szCs w:val="24"/>
              </w:rPr>
              <w:t>lub</w:t>
            </w:r>
            <w:r w:rsidRPr="007F71DB">
              <w:rPr>
                <w:rFonts w:ascii="Arial" w:hAnsi="Arial" w:cs="Arial"/>
                <w:sz w:val="24"/>
                <w:szCs w:val="24"/>
              </w:rPr>
              <w:t xml:space="preserve"> poprawienie wniosku.</w:t>
            </w:r>
          </w:p>
        </w:tc>
      </w:tr>
      <w:tr w:rsidR="000C7945" w:rsidRPr="007F71DB" w14:paraId="121E5AAE" w14:textId="77777777" w:rsidTr="399D1660">
        <w:tc>
          <w:tcPr>
            <w:tcW w:w="1110" w:type="dxa"/>
            <w:vAlign w:val="center"/>
          </w:tcPr>
          <w:p w14:paraId="582572F7" w14:textId="07431E0B" w:rsidR="000C7945" w:rsidRPr="007F71DB" w:rsidRDefault="000C7945" w:rsidP="00B378A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lastRenderedPageBreak/>
              <w:t>C.</w:t>
            </w:r>
            <w:r w:rsidR="004F46AD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856" w:type="dxa"/>
            <w:vAlign w:val="center"/>
          </w:tcPr>
          <w:p w14:paraId="07091134" w14:textId="77777777" w:rsidR="000C7945" w:rsidRPr="007F71DB" w:rsidRDefault="6B409100" w:rsidP="00B378A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Redukcja zanieczyszczeń powietrza</w:t>
            </w:r>
          </w:p>
        </w:tc>
        <w:tc>
          <w:tcPr>
            <w:tcW w:w="7199" w:type="dxa"/>
          </w:tcPr>
          <w:p w14:paraId="1231BE67" w14:textId="1D07F3AD" w:rsidR="000C7945" w:rsidRPr="007F71DB" w:rsidRDefault="000C7945" w:rsidP="00B378AF">
            <w:pPr>
              <w:spacing w:before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W kryterium sprawdzamy, czy projekt obejmujący inwestycje w źródła ciepła przyczynia się do redukcji CO2,</w:t>
            </w:r>
            <w:r w:rsidR="00080626" w:rsidRPr="007F71DB">
              <w:rPr>
                <w:rFonts w:ascii="Arial" w:hAnsi="Arial" w:cs="Arial"/>
                <w:sz w:val="24"/>
                <w:szCs w:val="24"/>
              </w:rPr>
              <w:t xml:space="preserve"> pyłu zawieszonego PM 10 i PM 2,5</w:t>
            </w:r>
            <w:r w:rsidRPr="007F71DB">
              <w:rPr>
                <w:rFonts w:ascii="Arial" w:hAnsi="Arial" w:cs="Arial"/>
                <w:sz w:val="24"/>
                <w:szCs w:val="24"/>
              </w:rPr>
              <w:t xml:space="preserve"> w odniesieniu do istniejących instalacji objętych projektem</w:t>
            </w:r>
            <w:r w:rsidR="00A328C8" w:rsidRPr="007F71DB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66898C4C" w14:textId="77777777" w:rsidR="000C7945" w:rsidRPr="007F71DB" w:rsidRDefault="000C7945" w:rsidP="00B378AF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261" w:type="dxa"/>
            <w:vAlign w:val="center"/>
          </w:tcPr>
          <w:p w14:paraId="78CB1A3C" w14:textId="77777777" w:rsidR="009C3B05" w:rsidRPr="007F71DB" w:rsidRDefault="009C3B05" w:rsidP="00B378A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 xml:space="preserve">TAK/NIE </w:t>
            </w:r>
          </w:p>
          <w:p w14:paraId="47A6C962" w14:textId="745EC2C1" w:rsidR="009137A0" w:rsidRPr="007F71DB" w:rsidRDefault="009C3B05" w:rsidP="00B378AF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05E211F7" w14:textId="453470CE" w:rsidR="000111B1" w:rsidRPr="007F71DB" w:rsidRDefault="009C3B05" w:rsidP="00B378AF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2BA11299" w14:textId="77777777" w:rsidR="009C3B05" w:rsidRPr="007F71DB" w:rsidRDefault="009C3B05" w:rsidP="00B378A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6164CBB8" w14:textId="1C3D9759" w:rsidR="000C7945" w:rsidRPr="007F71DB" w:rsidRDefault="009C3B05" w:rsidP="00B378A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 xml:space="preserve">W trakcie oceny kryterium wnioskodawca może zostać poproszony o uzupełnienie </w:t>
            </w:r>
            <w:r w:rsidR="002939CD" w:rsidRPr="007F71DB">
              <w:rPr>
                <w:rFonts w:ascii="Arial" w:hAnsi="Arial" w:cs="Arial"/>
                <w:sz w:val="24"/>
                <w:szCs w:val="24"/>
              </w:rPr>
              <w:t>lub</w:t>
            </w:r>
            <w:r w:rsidRPr="007F71DB">
              <w:rPr>
                <w:rFonts w:ascii="Arial" w:hAnsi="Arial" w:cs="Arial"/>
                <w:sz w:val="24"/>
                <w:szCs w:val="24"/>
              </w:rPr>
              <w:t xml:space="preserve"> poprawienie wniosku.</w:t>
            </w:r>
          </w:p>
        </w:tc>
      </w:tr>
      <w:tr w:rsidR="00A84143" w:rsidRPr="007F71DB" w14:paraId="1CA153AF" w14:textId="77777777" w:rsidTr="399D1660">
        <w:tc>
          <w:tcPr>
            <w:tcW w:w="1110" w:type="dxa"/>
            <w:vAlign w:val="center"/>
          </w:tcPr>
          <w:p w14:paraId="57A942FD" w14:textId="319DAB10" w:rsidR="00A84143" w:rsidRPr="007F71DB" w:rsidRDefault="00A84143" w:rsidP="00B378A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C.</w:t>
            </w:r>
            <w:r w:rsidR="004F46AD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856" w:type="dxa"/>
            <w:vAlign w:val="center"/>
          </w:tcPr>
          <w:p w14:paraId="0951AFCF" w14:textId="77777777" w:rsidR="00A84143" w:rsidRPr="007F71DB" w:rsidRDefault="006E116A" w:rsidP="00B378A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Możliwoś</w:t>
            </w:r>
            <w:r w:rsidR="00A92248" w:rsidRPr="007F71DB">
              <w:rPr>
                <w:rFonts w:ascii="Arial" w:hAnsi="Arial" w:cs="Arial"/>
                <w:sz w:val="24"/>
                <w:szCs w:val="24"/>
              </w:rPr>
              <w:t>ć</w:t>
            </w:r>
            <w:r w:rsidRPr="007F71DB">
              <w:rPr>
                <w:rFonts w:ascii="Arial" w:hAnsi="Arial" w:cs="Arial"/>
                <w:sz w:val="24"/>
                <w:szCs w:val="24"/>
              </w:rPr>
              <w:t xml:space="preserve"> dostarczenia ciepła z</w:t>
            </w:r>
            <w:r w:rsidR="00A84143" w:rsidRPr="007F71DB">
              <w:rPr>
                <w:rFonts w:ascii="Arial" w:hAnsi="Arial" w:cs="Arial"/>
                <w:sz w:val="24"/>
                <w:szCs w:val="24"/>
              </w:rPr>
              <w:t xml:space="preserve"> sieci ciepłowniczej</w:t>
            </w:r>
          </w:p>
        </w:tc>
        <w:tc>
          <w:tcPr>
            <w:tcW w:w="7199" w:type="dxa"/>
            <w:vAlign w:val="center"/>
          </w:tcPr>
          <w:p w14:paraId="0D27F26C" w14:textId="77777777" w:rsidR="004C5DAD" w:rsidRPr="007F71DB" w:rsidRDefault="004C5DAD" w:rsidP="00B378AF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 xml:space="preserve">W kryterium sprawdzamy czy </w:t>
            </w:r>
            <w:r w:rsidR="00CF1CA8" w:rsidRPr="007F71DB">
              <w:rPr>
                <w:rFonts w:ascii="Arial" w:hAnsi="Arial" w:cs="Arial"/>
                <w:sz w:val="24"/>
                <w:szCs w:val="24"/>
              </w:rPr>
              <w:t xml:space="preserve">na obszarze objętym dostarczeniem ciepła w ramach projektu </w:t>
            </w:r>
            <w:r w:rsidR="00DE26C9" w:rsidRPr="007F71DB">
              <w:rPr>
                <w:rFonts w:ascii="Arial" w:hAnsi="Arial" w:cs="Arial"/>
                <w:sz w:val="24"/>
                <w:szCs w:val="24"/>
              </w:rPr>
              <w:t>występuje brak</w:t>
            </w:r>
            <w:r w:rsidR="00035C4A" w:rsidRPr="007F71DB">
              <w:rPr>
                <w:rFonts w:ascii="Arial" w:hAnsi="Arial" w:cs="Arial"/>
                <w:sz w:val="24"/>
                <w:szCs w:val="24"/>
              </w:rPr>
              <w:t xml:space="preserve"> techniczn</w:t>
            </w:r>
            <w:r w:rsidR="00DE26C9" w:rsidRPr="007F71DB">
              <w:rPr>
                <w:rFonts w:ascii="Arial" w:hAnsi="Arial" w:cs="Arial"/>
                <w:sz w:val="24"/>
                <w:szCs w:val="24"/>
              </w:rPr>
              <w:t>ych</w:t>
            </w:r>
            <w:r w:rsidR="00035C4A" w:rsidRPr="007F71DB">
              <w:rPr>
                <w:rFonts w:ascii="Arial" w:hAnsi="Arial" w:cs="Arial"/>
                <w:sz w:val="24"/>
                <w:szCs w:val="24"/>
              </w:rPr>
              <w:t xml:space="preserve"> i ekonomiczn</w:t>
            </w:r>
            <w:r w:rsidR="00DE26C9" w:rsidRPr="007F71DB">
              <w:rPr>
                <w:rFonts w:ascii="Arial" w:hAnsi="Arial" w:cs="Arial"/>
                <w:sz w:val="24"/>
                <w:szCs w:val="24"/>
              </w:rPr>
              <w:t>ych</w:t>
            </w:r>
            <w:r w:rsidR="00035C4A" w:rsidRPr="007F71DB">
              <w:rPr>
                <w:rFonts w:ascii="Arial" w:hAnsi="Arial" w:cs="Arial"/>
                <w:sz w:val="24"/>
                <w:szCs w:val="24"/>
              </w:rPr>
              <w:t xml:space="preserve"> warunk</w:t>
            </w:r>
            <w:r w:rsidR="00DE26C9" w:rsidRPr="007F71DB">
              <w:rPr>
                <w:rFonts w:ascii="Arial" w:hAnsi="Arial" w:cs="Arial"/>
                <w:sz w:val="24"/>
                <w:szCs w:val="24"/>
              </w:rPr>
              <w:t>ów</w:t>
            </w:r>
            <w:r w:rsidR="00035C4A" w:rsidRPr="007F71DB">
              <w:rPr>
                <w:rFonts w:ascii="Arial" w:hAnsi="Arial" w:cs="Arial"/>
                <w:sz w:val="24"/>
                <w:szCs w:val="24"/>
              </w:rPr>
              <w:t xml:space="preserve"> przyłączenia i dostarczania ciepła z sieci ciepłowniczej</w:t>
            </w:r>
            <w:r w:rsidRPr="007F71DB">
              <w:rPr>
                <w:rFonts w:ascii="Arial" w:hAnsi="Arial" w:cs="Arial"/>
                <w:sz w:val="24"/>
                <w:szCs w:val="24"/>
              </w:rPr>
              <w:t>, tj. czy:</w:t>
            </w:r>
          </w:p>
          <w:p w14:paraId="617D8259" w14:textId="77777777" w:rsidR="004C5DAD" w:rsidRPr="007F71DB" w:rsidRDefault="004C5DAD" w:rsidP="00B378AF">
            <w:pPr>
              <w:numPr>
                <w:ilvl w:val="0"/>
                <w:numId w:val="4"/>
              </w:num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na obszarze, na którym realizowany jest projekt nie jest planowane podłączenie do sieci ciepłowniczej lub</w:t>
            </w:r>
          </w:p>
          <w:p w14:paraId="7AF73D55" w14:textId="77777777" w:rsidR="00A92248" w:rsidRPr="007F71DB" w:rsidRDefault="004C5DAD" w:rsidP="00B378AF">
            <w:pPr>
              <w:numPr>
                <w:ilvl w:val="0"/>
                <w:numId w:val="4"/>
              </w:num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lastRenderedPageBreak/>
              <w:t>rozwój sieci ciepłowniczej na obszarze, na którym realizowany jest projekt został zaplanowany po okresie realizacji Programu, czyli po 2029 r.</w:t>
            </w:r>
            <w:r w:rsidR="00184B4A" w:rsidRPr="007F71DB">
              <w:rPr>
                <w:rFonts w:ascii="Arial" w:hAnsi="Arial" w:cs="Arial"/>
                <w:sz w:val="24"/>
                <w:szCs w:val="24"/>
              </w:rPr>
              <w:t xml:space="preserve"> lub</w:t>
            </w:r>
          </w:p>
          <w:p w14:paraId="5C352A44" w14:textId="77777777" w:rsidR="00184B4A" w:rsidRPr="007F71DB" w:rsidRDefault="00184B4A" w:rsidP="00B378AF">
            <w:pPr>
              <w:numPr>
                <w:ilvl w:val="0"/>
                <w:numId w:val="4"/>
              </w:num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istnieje możliwość przyłączenia i dostarczenia ciepła z sieci ciepłowniczej</w:t>
            </w:r>
            <w:r w:rsidR="00CF1CA8" w:rsidRPr="007F71DB">
              <w:rPr>
                <w:rFonts w:ascii="Arial" w:hAnsi="Arial" w:cs="Arial"/>
                <w:sz w:val="24"/>
                <w:szCs w:val="24"/>
              </w:rPr>
              <w:t xml:space="preserve"> lub jest planowany jej rozwój (zgodnie z powyższymi punktami)</w:t>
            </w:r>
            <w:r w:rsidRPr="007F71DB">
              <w:rPr>
                <w:rFonts w:ascii="Arial" w:hAnsi="Arial" w:cs="Arial"/>
                <w:sz w:val="24"/>
                <w:szCs w:val="24"/>
              </w:rPr>
              <w:t>, ale</w:t>
            </w:r>
            <w:r w:rsidR="00CF1CA8" w:rsidRPr="007F71D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7F71DB">
              <w:rPr>
                <w:rFonts w:ascii="Arial" w:hAnsi="Arial" w:cs="Arial"/>
                <w:sz w:val="24"/>
                <w:szCs w:val="24"/>
              </w:rPr>
              <w:t>nie ma ku temu warunków technicznych i ekonomicznych (Wnioskodawca zobowiązany jest to uzasadnić)</w:t>
            </w:r>
            <w:r w:rsidR="00CF4E4A" w:rsidRPr="007F71DB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36FEB5B0" w14:textId="74BC5733" w:rsidR="00A92248" w:rsidRPr="007F71DB" w:rsidRDefault="004C5DAD" w:rsidP="00B378AF">
            <w:pPr>
              <w:spacing w:before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Wnioskodawca składa potwierdzenie w formie zaświadczenia/oświadczenia odpowiedniego organu odpowiedzialnego na danym obszarze za zaopatrzenie w ciepło, iż na obszarze objętym projektem podłączenie do sieci ciepłowniczej nie jest planowane lub rozwój sieci ciepłowniczej na tym obszarze został zaplanowany po okresie realizacji Programu, czyli po 2029 r.</w:t>
            </w:r>
            <w:r w:rsidR="00184B4A" w:rsidRPr="007F71DB">
              <w:rPr>
                <w:rFonts w:ascii="Arial" w:hAnsi="Arial" w:cs="Arial"/>
                <w:sz w:val="24"/>
                <w:szCs w:val="24"/>
              </w:rPr>
              <w:t xml:space="preserve"> lub uzasadnia brak warunków technicznych i ekonomicznych do przyłączenia i dostarczania ciepła z sieci.</w:t>
            </w:r>
          </w:p>
          <w:p w14:paraId="30D7AA69" w14:textId="0F0BA412" w:rsidR="004C5DAD" w:rsidRPr="00C51DA7" w:rsidRDefault="000C2BA7" w:rsidP="00B378AF">
            <w:pPr>
              <w:spacing w:before="60" w:line="240" w:lineRule="auto"/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7F71DB">
              <w:rPr>
                <w:rFonts w:ascii="Arial" w:hAnsi="Arial" w:cs="Arial"/>
                <w:sz w:val="24"/>
                <w:szCs w:val="24"/>
                <w:u w:val="single"/>
              </w:rPr>
              <w:t>Kryterium odnosi się do projektów dotyczących inwestycji w źródła ciepła.</w:t>
            </w:r>
          </w:p>
          <w:p w14:paraId="6C88AE46" w14:textId="77777777" w:rsidR="004C5DAD" w:rsidRPr="007F71DB" w:rsidRDefault="004C5DAD" w:rsidP="00B378AF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261" w:type="dxa"/>
          </w:tcPr>
          <w:p w14:paraId="52B7F166" w14:textId="77777777" w:rsidR="004C5DAD" w:rsidRPr="007F71DB" w:rsidRDefault="004C5DAD" w:rsidP="00B378A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TAK/NIE/NIE DOTYCZY </w:t>
            </w:r>
          </w:p>
          <w:p w14:paraId="15949343" w14:textId="58E98E8E" w:rsidR="000111B1" w:rsidRPr="007F71DB" w:rsidRDefault="004C5DAD" w:rsidP="00B378AF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4E947CC7" w14:textId="09F91458" w:rsidR="000111B1" w:rsidRPr="007F71DB" w:rsidRDefault="004C5DAD" w:rsidP="00B378AF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 xml:space="preserve">Kryterium obligatoryjne – spełnienie kryterium jest </w:t>
            </w:r>
            <w:r w:rsidRPr="007F71DB">
              <w:rPr>
                <w:rFonts w:ascii="Arial" w:hAnsi="Arial" w:cs="Arial"/>
                <w:sz w:val="24"/>
                <w:szCs w:val="24"/>
              </w:rPr>
              <w:lastRenderedPageBreak/>
              <w:t>niezbędne do przyznania dofinansowania.</w:t>
            </w:r>
          </w:p>
          <w:p w14:paraId="1240811A" w14:textId="77777777" w:rsidR="004C5DAD" w:rsidRPr="007F71DB" w:rsidRDefault="004C5DAD" w:rsidP="00B378A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 (wartość logiczna: „TAK” lub „NIE DOTYCZY”). </w:t>
            </w:r>
          </w:p>
          <w:p w14:paraId="31ED80CA" w14:textId="79A1DEFE" w:rsidR="00A84143" w:rsidRPr="007F71DB" w:rsidRDefault="004C5DAD" w:rsidP="00B378A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 xml:space="preserve">W trakcie oceny kryterium wnioskodawca może zostać poproszony o uzupełnienie </w:t>
            </w:r>
            <w:r w:rsidR="002939CD" w:rsidRPr="007F71DB">
              <w:rPr>
                <w:rFonts w:ascii="Arial" w:hAnsi="Arial" w:cs="Arial"/>
                <w:sz w:val="24"/>
                <w:szCs w:val="24"/>
              </w:rPr>
              <w:t>lub</w:t>
            </w:r>
            <w:r w:rsidRPr="007F71DB">
              <w:rPr>
                <w:rFonts w:ascii="Arial" w:hAnsi="Arial" w:cs="Arial"/>
                <w:sz w:val="24"/>
                <w:szCs w:val="24"/>
              </w:rPr>
              <w:t xml:space="preserve"> poprawienie wniosku.</w:t>
            </w:r>
          </w:p>
        </w:tc>
      </w:tr>
      <w:tr w:rsidR="00A84143" w:rsidRPr="007F71DB" w14:paraId="25FBF0D9" w14:textId="77777777" w:rsidTr="00695230">
        <w:tc>
          <w:tcPr>
            <w:tcW w:w="1110" w:type="dxa"/>
            <w:vAlign w:val="center"/>
          </w:tcPr>
          <w:p w14:paraId="67BB5FDF" w14:textId="23DA80EE" w:rsidR="00A84143" w:rsidRPr="007F71DB" w:rsidRDefault="004C5DAD" w:rsidP="00B378A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lastRenderedPageBreak/>
              <w:t>C.</w:t>
            </w:r>
            <w:r w:rsidR="004F46AD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856" w:type="dxa"/>
            <w:vAlign w:val="center"/>
          </w:tcPr>
          <w:p w14:paraId="04B7A357" w14:textId="77777777" w:rsidR="00A84143" w:rsidRPr="007F71DB" w:rsidRDefault="00C96719" w:rsidP="00B378A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Źródła ciepła OZE</w:t>
            </w:r>
          </w:p>
        </w:tc>
        <w:tc>
          <w:tcPr>
            <w:tcW w:w="7199" w:type="dxa"/>
          </w:tcPr>
          <w:p w14:paraId="7196D064" w14:textId="4BE97184" w:rsidR="004C5DAD" w:rsidRPr="007F71DB" w:rsidRDefault="004C5DAD" w:rsidP="00B378AF">
            <w:pPr>
              <w:spacing w:before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W kryterium sprawdzamy, czy w przypadku wymiany dotychczasowego źródła ciepła na nowe źródło ciepła</w:t>
            </w:r>
            <w:r w:rsidR="00C96719" w:rsidRPr="007F71DB">
              <w:rPr>
                <w:rFonts w:ascii="Arial" w:hAnsi="Arial" w:cs="Arial"/>
                <w:sz w:val="24"/>
                <w:szCs w:val="24"/>
              </w:rPr>
              <w:t xml:space="preserve"> OZE</w:t>
            </w:r>
            <w:r w:rsidRPr="007F71DB">
              <w:rPr>
                <w:rFonts w:ascii="Arial" w:hAnsi="Arial" w:cs="Arial"/>
                <w:sz w:val="24"/>
                <w:szCs w:val="24"/>
              </w:rPr>
              <w:t>, maksymalna moc instalacji OZE zasilającej dane źródło ciepła</w:t>
            </w:r>
            <w:r w:rsidR="00044645" w:rsidRPr="007F71DB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4"/>
            </w:r>
            <w:r w:rsidRPr="007F71DB">
              <w:rPr>
                <w:rFonts w:ascii="Arial" w:hAnsi="Arial" w:cs="Arial"/>
                <w:sz w:val="24"/>
                <w:szCs w:val="24"/>
              </w:rPr>
              <w:t xml:space="preserve"> odpowiada zapotrzebowaniu tego źródła ciepła.</w:t>
            </w:r>
          </w:p>
          <w:p w14:paraId="34FF1C98" w14:textId="33A91035" w:rsidR="004C5DAD" w:rsidRPr="007F71DB" w:rsidRDefault="00865EFA" w:rsidP="00B378AF">
            <w:pPr>
              <w:spacing w:before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  <w:u w:val="single"/>
              </w:rPr>
              <w:lastRenderedPageBreak/>
              <w:t xml:space="preserve">Kryterium odnosi się do projektów dotyczących </w:t>
            </w:r>
            <w:r w:rsidR="004B50C2" w:rsidRPr="007F71DB">
              <w:rPr>
                <w:rFonts w:ascii="Arial" w:hAnsi="Arial" w:cs="Arial"/>
                <w:sz w:val="24"/>
                <w:szCs w:val="24"/>
                <w:u w:val="single"/>
              </w:rPr>
              <w:t>źródeł ciepła OZE</w:t>
            </w:r>
            <w:r w:rsidRPr="007F71DB">
              <w:rPr>
                <w:rFonts w:ascii="Arial" w:hAnsi="Arial" w:cs="Arial"/>
                <w:sz w:val="24"/>
                <w:szCs w:val="24"/>
                <w:u w:val="single"/>
              </w:rPr>
              <w:t>.</w:t>
            </w:r>
          </w:p>
          <w:p w14:paraId="75BA7656" w14:textId="77777777" w:rsidR="004C5DAD" w:rsidRPr="007F71DB" w:rsidRDefault="004C5DAD" w:rsidP="00B378AF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261" w:type="dxa"/>
          </w:tcPr>
          <w:p w14:paraId="279CD860" w14:textId="77777777" w:rsidR="004C5DAD" w:rsidRPr="007F71DB" w:rsidRDefault="004C5DAD" w:rsidP="00B378A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TAK/NIE/NIE DOTYCZY </w:t>
            </w:r>
          </w:p>
          <w:p w14:paraId="2CA3184E" w14:textId="263524E9" w:rsidR="000111B1" w:rsidRPr="007F71DB" w:rsidRDefault="004C5DAD" w:rsidP="00B378AF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06F9320B" w14:textId="4C44BC89" w:rsidR="000111B1" w:rsidRPr="007F71DB" w:rsidRDefault="004C5DAD" w:rsidP="00B378AF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lastRenderedPageBreak/>
              <w:t>Kryterium obligatoryjne – spełnienie kryterium jest niezbędne do przyznania dofinansowania.</w:t>
            </w:r>
          </w:p>
          <w:p w14:paraId="7D6FDAB2" w14:textId="77777777" w:rsidR="004C5DAD" w:rsidRPr="007F71DB" w:rsidRDefault="004C5DAD" w:rsidP="00B378A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 (wartość logiczna: „TAK” lub „NIE DOTYCZY”). </w:t>
            </w:r>
          </w:p>
          <w:p w14:paraId="1AF348AF" w14:textId="0F85F10E" w:rsidR="00A84143" w:rsidRPr="007F71DB" w:rsidRDefault="004C5DAD" w:rsidP="00B378A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 xml:space="preserve">W trakcie oceny kryterium wnioskodawca może zostać poproszony o uzupełnienie </w:t>
            </w:r>
            <w:r w:rsidR="002939CD" w:rsidRPr="007F71DB">
              <w:rPr>
                <w:rFonts w:ascii="Arial" w:hAnsi="Arial" w:cs="Arial"/>
                <w:sz w:val="24"/>
                <w:szCs w:val="24"/>
              </w:rPr>
              <w:t>lub</w:t>
            </w:r>
            <w:r w:rsidRPr="007F71DB">
              <w:rPr>
                <w:rFonts w:ascii="Arial" w:hAnsi="Arial" w:cs="Arial"/>
                <w:sz w:val="24"/>
                <w:szCs w:val="24"/>
              </w:rPr>
              <w:t xml:space="preserve"> poprawienie wniosku.</w:t>
            </w:r>
          </w:p>
        </w:tc>
      </w:tr>
    </w:tbl>
    <w:p w14:paraId="00FCF5FC" w14:textId="6DCB12CC" w:rsidR="00F53534" w:rsidRPr="00B378AF" w:rsidRDefault="00F53534" w:rsidP="00B378AF">
      <w:pPr>
        <w:pStyle w:val="Nagwek1"/>
        <w:numPr>
          <w:ilvl w:val="0"/>
          <w:numId w:val="26"/>
        </w:numPr>
        <w:rPr>
          <w:rFonts w:ascii="Arial" w:hAnsi="Arial" w:cs="Arial"/>
          <w:sz w:val="24"/>
          <w:szCs w:val="24"/>
        </w:rPr>
      </w:pPr>
      <w:r w:rsidRPr="00B378AF">
        <w:rPr>
          <w:rFonts w:ascii="Arial" w:hAnsi="Arial" w:cs="Arial"/>
          <w:sz w:val="24"/>
          <w:szCs w:val="24"/>
        </w:rPr>
        <w:lastRenderedPageBreak/>
        <w:t>KRYTERIA MERYTORYCZNE PUNKTOWE, W TYM ROZSTRZYGAJĄCE</w:t>
      </w: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90"/>
        <w:gridCol w:w="2858"/>
        <w:gridCol w:w="6448"/>
        <w:gridCol w:w="2051"/>
        <w:gridCol w:w="1978"/>
      </w:tblGrid>
      <w:tr w:rsidR="00F53534" w:rsidRPr="001F56F8" w14:paraId="1ADE068B" w14:textId="77777777" w:rsidTr="00B378AF">
        <w:trPr>
          <w:tblHeader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5949CCC" w14:textId="77777777" w:rsidR="00F53534" w:rsidRPr="001F56F8" w:rsidRDefault="00F53534" w:rsidP="00B378AF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F56F8">
              <w:rPr>
                <w:rFonts w:ascii="Arial" w:hAnsi="Arial" w:cs="Arial"/>
                <w:b/>
                <w:bCs/>
                <w:sz w:val="24"/>
                <w:szCs w:val="24"/>
              </w:rPr>
              <w:t>Numer</w:t>
            </w:r>
          </w:p>
        </w:tc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1501566" w14:textId="77777777" w:rsidR="00F53534" w:rsidRPr="001F56F8" w:rsidRDefault="00F53534" w:rsidP="00B378AF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F56F8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6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851DB5A" w14:textId="77777777" w:rsidR="00F53534" w:rsidRPr="001F56F8" w:rsidRDefault="00F53534" w:rsidP="00B378AF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F56F8">
              <w:rPr>
                <w:rFonts w:ascii="Arial" w:hAnsi="Arial" w:cs="Arial"/>
                <w:b/>
                <w:bCs/>
                <w:sz w:val="24"/>
                <w:szCs w:val="24"/>
              </w:rPr>
              <w:t>Definicja kryterium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758B162" w14:textId="77777777" w:rsidR="00F53534" w:rsidRPr="001F56F8" w:rsidRDefault="00F53534" w:rsidP="00B378AF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F56F8">
              <w:rPr>
                <w:rFonts w:ascii="Arial" w:hAnsi="Arial" w:cs="Arial"/>
                <w:b/>
                <w:bCs/>
                <w:sz w:val="24"/>
                <w:szCs w:val="24"/>
              </w:rPr>
              <w:t>Opis liczby punktów możliwych do uzyskania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099E474" w14:textId="77777777" w:rsidR="00F53534" w:rsidRPr="001F56F8" w:rsidRDefault="00F53534" w:rsidP="00B378AF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F56F8">
              <w:rPr>
                <w:rFonts w:ascii="Arial" w:hAnsi="Arial" w:cs="Arial"/>
                <w:b/>
                <w:bCs/>
                <w:sz w:val="24"/>
                <w:szCs w:val="24"/>
              </w:rPr>
              <w:t>Minimalna liczba punktów niezbędna do spełnienia kryterium</w:t>
            </w:r>
          </w:p>
        </w:tc>
      </w:tr>
      <w:tr w:rsidR="00F53534" w:rsidRPr="001F56F8" w14:paraId="62EAF0B4" w14:textId="77777777" w:rsidTr="006402D1">
        <w:trPr>
          <w:trHeight w:val="42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0D40D" w14:textId="3636A51F" w:rsidR="00F53534" w:rsidRPr="0010630C" w:rsidRDefault="00F53534" w:rsidP="00B378A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D.1</w:t>
            </w:r>
          </w:p>
        </w:tc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3B848" w14:textId="1529766F" w:rsidR="00F53534" w:rsidRPr="0010630C" w:rsidRDefault="00F53534" w:rsidP="00B378A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Wykorzystanie OZE</w:t>
            </w:r>
          </w:p>
        </w:tc>
        <w:tc>
          <w:tcPr>
            <w:tcW w:w="6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43F0E" w14:textId="1503BA40" w:rsidR="00F53534" w:rsidRDefault="00F53534" w:rsidP="00B378AF">
            <w:pPr>
              <w:spacing w:before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W kryterium oceniamy, czy projekt zakłada wykorzystanie OZE. </w:t>
            </w:r>
          </w:p>
          <w:p w14:paraId="105B6D17" w14:textId="33EC06D3" w:rsidR="00F53534" w:rsidRDefault="00F53534" w:rsidP="00B378AF">
            <w:pPr>
              <w:spacing w:before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Kryterium fakultatywne, oceniane wyłącznie w przypadku, gdy wartość dofinansowania w złożonych wnioskach przekracza dostępną w naborze alokację.</w:t>
            </w:r>
          </w:p>
          <w:p w14:paraId="03619FE4" w14:textId="1E74C2E1" w:rsidR="00F53534" w:rsidRPr="007E3207" w:rsidRDefault="00F53534" w:rsidP="00B378AF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E3207">
              <w:rPr>
                <w:rFonts w:ascii="Arial" w:hAnsi="Arial" w:cs="Arial"/>
                <w:sz w:val="24"/>
                <w:szCs w:val="24"/>
              </w:rPr>
              <w:lastRenderedPageBreak/>
              <w:t>Kryterium jest weryfikowane w oparciu o wniosek o dofinansowanie projektu i załączniki.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D995D" w14:textId="77777777" w:rsidR="00E821EE" w:rsidRDefault="00E821EE" w:rsidP="00B378AF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Tak – 2 pkt</w:t>
            </w:r>
          </w:p>
          <w:p w14:paraId="533F995C" w14:textId="26214A78" w:rsidR="00F53534" w:rsidRDefault="00E821EE" w:rsidP="00B378AF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Nie – 0 pkt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EB4CB7" w14:textId="1B3348B7" w:rsidR="00F53534" w:rsidRDefault="00F53534" w:rsidP="00B378A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n/d</w:t>
            </w:r>
          </w:p>
        </w:tc>
      </w:tr>
      <w:tr w:rsidR="00F53534" w:rsidRPr="001F56F8" w14:paraId="2A93431B" w14:textId="77777777" w:rsidTr="006402D1">
        <w:trPr>
          <w:trHeight w:val="42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A5B6B" w14:textId="0E4058A3" w:rsidR="00F53534" w:rsidRPr="0010630C" w:rsidRDefault="00F53534" w:rsidP="00B378A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0630C">
              <w:rPr>
                <w:rFonts w:ascii="Arial" w:hAnsi="Arial" w:cs="Arial"/>
                <w:sz w:val="24"/>
                <w:szCs w:val="24"/>
              </w:rPr>
              <w:t>D.</w:t>
            </w: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1F2E9" w14:textId="6A90F032" w:rsidR="00F53534" w:rsidRPr="0010630C" w:rsidRDefault="00F53534" w:rsidP="00B378A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0630C">
              <w:rPr>
                <w:rFonts w:ascii="Arial" w:hAnsi="Arial" w:cs="Arial"/>
                <w:sz w:val="24"/>
                <w:szCs w:val="24"/>
              </w:rPr>
              <w:t xml:space="preserve">Promowanie inwestycji w budowę magazynów </w:t>
            </w:r>
            <w:r w:rsidR="00E821EE">
              <w:rPr>
                <w:rFonts w:ascii="Arial" w:hAnsi="Arial" w:cs="Arial"/>
                <w:sz w:val="24"/>
                <w:szCs w:val="24"/>
              </w:rPr>
              <w:t>energii</w:t>
            </w:r>
          </w:p>
        </w:tc>
        <w:tc>
          <w:tcPr>
            <w:tcW w:w="6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F5107" w14:textId="6CE9BCC6" w:rsidR="00F53534" w:rsidRDefault="00F53534" w:rsidP="00B378AF">
            <w:pPr>
              <w:spacing w:before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E3207">
              <w:rPr>
                <w:rFonts w:ascii="Arial" w:hAnsi="Arial" w:cs="Arial"/>
                <w:sz w:val="24"/>
                <w:szCs w:val="24"/>
              </w:rPr>
              <w:t>W kryterium oceniamy</w:t>
            </w:r>
            <w:r>
              <w:rPr>
                <w:rFonts w:ascii="Arial" w:hAnsi="Arial" w:cs="Arial"/>
                <w:sz w:val="24"/>
                <w:szCs w:val="24"/>
              </w:rPr>
              <w:t>, czy p</w:t>
            </w:r>
            <w:r w:rsidRPr="00B0235B">
              <w:rPr>
                <w:rFonts w:ascii="Arial" w:hAnsi="Arial" w:cs="Arial"/>
                <w:sz w:val="24"/>
                <w:szCs w:val="24"/>
              </w:rPr>
              <w:t xml:space="preserve">rojekt obejmuje swoim zakresem budowę magazynów </w:t>
            </w:r>
            <w:r w:rsidR="00E821EE">
              <w:rPr>
                <w:rFonts w:ascii="Arial" w:hAnsi="Arial" w:cs="Arial"/>
                <w:sz w:val="24"/>
                <w:szCs w:val="24"/>
              </w:rPr>
              <w:t>energii</w:t>
            </w:r>
            <w:r w:rsidR="00A24A1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A24A1B" w:rsidRPr="00A24A1B">
              <w:rPr>
                <w:rFonts w:ascii="Arial" w:hAnsi="Arial" w:cs="Arial"/>
                <w:sz w:val="24"/>
                <w:szCs w:val="24"/>
              </w:rPr>
              <w:t>cieplnej lub elektrycznej</w:t>
            </w:r>
            <w:r w:rsidRPr="00B0235B">
              <w:rPr>
                <w:rFonts w:ascii="Arial" w:hAnsi="Arial" w:cs="Arial"/>
                <w:sz w:val="24"/>
                <w:szCs w:val="24"/>
              </w:rPr>
              <w:t xml:space="preserve">. </w:t>
            </w:r>
          </w:p>
          <w:p w14:paraId="7098542F" w14:textId="00D4B773" w:rsidR="00F53534" w:rsidRDefault="00F53534" w:rsidP="00B378AF">
            <w:pPr>
              <w:spacing w:before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Kryterium fakultatywne, oceniane wyłącznie w przypadku, gdy wartość dofinansowania w złożonych wnioskach przekracza dostępną w naborze alokację.</w:t>
            </w:r>
          </w:p>
          <w:p w14:paraId="74E185A3" w14:textId="5A79E116" w:rsidR="00F53534" w:rsidRPr="00C51DA7" w:rsidRDefault="00F53534" w:rsidP="00B378AF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E3207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0B9DA" w14:textId="77777777" w:rsidR="00F53534" w:rsidRDefault="00F53534" w:rsidP="00B378AF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Tak – 2 pkt</w:t>
            </w:r>
          </w:p>
          <w:p w14:paraId="04768896" w14:textId="77777777" w:rsidR="00F53534" w:rsidRPr="006637C9" w:rsidRDefault="00F53534" w:rsidP="00B378AF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Nie – 0 pkt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2924C" w14:textId="77777777" w:rsidR="00F53534" w:rsidRDefault="00F53534" w:rsidP="00B378A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n/d</w:t>
            </w:r>
          </w:p>
        </w:tc>
      </w:tr>
      <w:tr w:rsidR="00F53534" w:rsidRPr="001F56F8" w14:paraId="06CB4AC7" w14:textId="77777777" w:rsidTr="006402D1">
        <w:trPr>
          <w:trHeight w:val="42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A14720" w14:textId="53A1D2D1" w:rsidR="00F53534" w:rsidRDefault="00F53534" w:rsidP="00B378A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D.3</w:t>
            </w:r>
          </w:p>
        </w:tc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25425" w14:textId="77777777" w:rsidR="00F53534" w:rsidRDefault="00F53534" w:rsidP="00B378A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637C9">
              <w:rPr>
                <w:rFonts w:ascii="Arial" w:hAnsi="Arial" w:cs="Arial"/>
                <w:sz w:val="24"/>
                <w:szCs w:val="24"/>
              </w:rPr>
              <w:t xml:space="preserve">Stopień redukcji gazów cieplarnianych </w:t>
            </w:r>
          </w:p>
        </w:tc>
        <w:tc>
          <w:tcPr>
            <w:tcW w:w="6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2C7CA" w14:textId="643C5B8E" w:rsidR="00F53534" w:rsidRDefault="00F53534" w:rsidP="00B378AF">
            <w:pPr>
              <w:spacing w:before="60" w:after="12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W kryterium oceniamy </w:t>
            </w:r>
            <w:r w:rsidRPr="006637C9">
              <w:rPr>
                <w:rFonts w:ascii="Arial" w:hAnsi="Arial" w:cs="Arial"/>
                <w:sz w:val="24"/>
                <w:szCs w:val="24"/>
              </w:rPr>
              <w:t xml:space="preserve">w jakim stopniu projekt przyczynia się do redukcji gazów cieplarnianych, w szczególności CO2 w odniesieniu do wielkości zaangażowanych środków w realizację projektu. </w:t>
            </w:r>
          </w:p>
          <w:p w14:paraId="45475AA3" w14:textId="77777777" w:rsidR="00F53534" w:rsidRPr="006637C9" w:rsidRDefault="00F53534" w:rsidP="00B378AF">
            <w:pPr>
              <w:spacing w:before="60" w:after="120" w:line="240" w:lineRule="auto"/>
              <w:rPr>
                <w:rFonts w:ascii="Arial" w:hAnsi="Arial" w:cs="Arial"/>
                <w:sz w:val="24"/>
                <w:szCs w:val="24"/>
              </w:rPr>
            </w:pPr>
            <w:r w:rsidRPr="006637C9">
              <w:rPr>
                <w:rFonts w:ascii="Arial" w:hAnsi="Arial" w:cs="Arial"/>
                <w:sz w:val="24"/>
                <w:szCs w:val="24"/>
              </w:rPr>
              <w:t>W ramach oceny kryterium należy obliczyć wartość wskaźnika w następujący sposób: redukcja CO2 (t/rok)/wartość całkowitą projektu.</w:t>
            </w:r>
          </w:p>
          <w:p w14:paraId="5D6CF947" w14:textId="77777777" w:rsidR="00F53534" w:rsidRDefault="00F53534" w:rsidP="00B378A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637C9">
              <w:rPr>
                <w:rFonts w:ascii="Arial" w:hAnsi="Arial" w:cs="Arial"/>
                <w:sz w:val="24"/>
                <w:szCs w:val="24"/>
              </w:rPr>
              <w:t>Redukcję CO2 w projekcie określa</w:t>
            </w:r>
            <w:r>
              <w:rPr>
                <w:rFonts w:ascii="Arial" w:hAnsi="Arial" w:cs="Arial"/>
                <w:sz w:val="24"/>
                <w:szCs w:val="24"/>
              </w:rPr>
              <w:t>ją</w:t>
            </w:r>
            <w:r w:rsidRPr="006637C9">
              <w:rPr>
                <w:rFonts w:ascii="Arial" w:hAnsi="Arial" w:cs="Arial"/>
                <w:sz w:val="24"/>
                <w:szCs w:val="24"/>
              </w:rPr>
              <w:t xml:space="preserve"> wskaźnik</w:t>
            </w:r>
            <w:r>
              <w:rPr>
                <w:rFonts w:ascii="Arial" w:hAnsi="Arial" w:cs="Arial"/>
                <w:sz w:val="24"/>
                <w:szCs w:val="24"/>
              </w:rPr>
              <w:t>i:</w:t>
            </w:r>
          </w:p>
          <w:p w14:paraId="38A3FF5F" w14:textId="77777777" w:rsidR="00F53534" w:rsidRPr="003467E8" w:rsidRDefault="00F53534" w:rsidP="00B378AF">
            <w:pPr>
              <w:pStyle w:val="Akapitzlist"/>
              <w:numPr>
                <w:ilvl w:val="0"/>
                <w:numId w:val="23"/>
              </w:num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3467E8">
              <w:rPr>
                <w:rFonts w:ascii="Arial" w:hAnsi="Arial" w:cs="Arial"/>
                <w:sz w:val="24"/>
                <w:szCs w:val="24"/>
              </w:rPr>
              <w:t>WLWK-RCR029 - Szacowana emisja gazów cieplarnianych,</w:t>
            </w:r>
          </w:p>
          <w:p w14:paraId="0688AC8B" w14:textId="77777777" w:rsidR="00F53534" w:rsidRPr="0014359F" w:rsidRDefault="00F53534" w:rsidP="00B378AF">
            <w:pPr>
              <w:pStyle w:val="Akapitzlist"/>
              <w:numPr>
                <w:ilvl w:val="0"/>
                <w:numId w:val="23"/>
              </w:num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3467E8">
              <w:rPr>
                <w:rFonts w:ascii="Arial" w:hAnsi="Arial" w:cs="Arial"/>
                <w:sz w:val="24"/>
                <w:szCs w:val="24"/>
              </w:rPr>
              <w:t xml:space="preserve">WLWK-RCR105 - Szacowana emisja gazów cieplarnianych z kotłów i systemów ciepłowniczych </w:t>
            </w:r>
            <w:r w:rsidRPr="003467E8">
              <w:rPr>
                <w:rFonts w:ascii="Arial" w:hAnsi="Arial" w:cs="Arial"/>
                <w:sz w:val="24"/>
                <w:szCs w:val="24"/>
              </w:rPr>
              <w:lastRenderedPageBreak/>
              <w:t>przekształconych z zasilania stałymi paliwami kopalnymi na zasilanie gazem.</w:t>
            </w:r>
          </w:p>
          <w:p w14:paraId="4B22CB3C" w14:textId="6A95D217" w:rsidR="00F53534" w:rsidRDefault="00F53534" w:rsidP="00B378AF">
            <w:pPr>
              <w:spacing w:before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682782">
              <w:rPr>
                <w:rFonts w:ascii="Arial" w:hAnsi="Arial" w:cs="Arial"/>
                <w:sz w:val="24"/>
                <w:szCs w:val="24"/>
              </w:rPr>
              <w:t>Kryterium weryfikowane jest w całej populacji wniosków.</w:t>
            </w:r>
          </w:p>
          <w:p w14:paraId="5356FB13" w14:textId="4673458C" w:rsidR="00F53534" w:rsidRDefault="00F53534" w:rsidP="00B378AF">
            <w:pPr>
              <w:spacing w:before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Kryterium fakultatywne, oceniane wyłącznie w przypadku, gdy wartość dofinansowania w złożonych wnioskach przekracza dostępną w naborze alokację.</w:t>
            </w:r>
          </w:p>
          <w:p w14:paraId="32ABE7A0" w14:textId="5FB37150" w:rsidR="00F53534" w:rsidRPr="00C51DA7" w:rsidRDefault="00F53534" w:rsidP="00B378AF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E3207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E1A5F1" w14:textId="77777777" w:rsidR="00F53534" w:rsidRPr="006637C9" w:rsidRDefault="00F53534" w:rsidP="00B378A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637C9">
              <w:rPr>
                <w:rFonts w:ascii="Arial" w:hAnsi="Arial" w:cs="Arial"/>
                <w:sz w:val="24"/>
                <w:szCs w:val="24"/>
              </w:rPr>
              <w:lastRenderedPageBreak/>
              <w:t xml:space="preserve">W kryterium można uzyskać maksymalnie </w:t>
            </w:r>
            <w:r>
              <w:rPr>
                <w:rFonts w:ascii="Arial" w:hAnsi="Arial" w:cs="Arial"/>
                <w:sz w:val="24"/>
                <w:szCs w:val="24"/>
              </w:rPr>
              <w:t>5</w:t>
            </w:r>
            <w:r w:rsidRPr="006637C9">
              <w:rPr>
                <w:rFonts w:ascii="Arial" w:hAnsi="Arial" w:cs="Arial"/>
                <w:sz w:val="24"/>
                <w:szCs w:val="24"/>
              </w:rPr>
              <w:t xml:space="preserve"> punktów. Punkty liczone będą w następujący sposób:</w:t>
            </w:r>
          </w:p>
          <w:p w14:paraId="76A7C698" w14:textId="77777777" w:rsidR="00F53534" w:rsidRDefault="00F53534" w:rsidP="00B378A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637C9">
              <w:rPr>
                <w:rFonts w:ascii="Arial" w:hAnsi="Arial" w:cs="Arial"/>
                <w:sz w:val="24"/>
                <w:szCs w:val="24"/>
              </w:rPr>
              <w:t xml:space="preserve">(Wart. </w:t>
            </w:r>
            <w:proofErr w:type="spellStart"/>
            <w:r w:rsidRPr="006637C9">
              <w:rPr>
                <w:rFonts w:ascii="Arial" w:hAnsi="Arial" w:cs="Arial"/>
                <w:sz w:val="24"/>
                <w:szCs w:val="24"/>
              </w:rPr>
              <w:t>Wsk</w:t>
            </w:r>
            <w:proofErr w:type="spellEnd"/>
            <w:r w:rsidRPr="006637C9">
              <w:rPr>
                <w:rFonts w:ascii="Arial" w:hAnsi="Arial" w:cs="Arial"/>
                <w:sz w:val="24"/>
                <w:szCs w:val="24"/>
              </w:rPr>
              <w:t xml:space="preserve">.)/(max. Wart. </w:t>
            </w:r>
            <w:proofErr w:type="spellStart"/>
            <w:r w:rsidRPr="006637C9">
              <w:rPr>
                <w:rFonts w:ascii="Arial" w:hAnsi="Arial" w:cs="Arial"/>
                <w:sz w:val="24"/>
                <w:szCs w:val="24"/>
              </w:rPr>
              <w:t>Wsk</w:t>
            </w:r>
            <w:proofErr w:type="spellEnd"/>
            <w:r w:rsidRPr="006637C9">
              <w:rPr>
                <w:rFonts w:ascii="Arial" w:hAnsi="Arial" w:cs="Arial"/>
                <w:sz w:val="24"/>
                <w:szCs w:val="24"/>
              </w:rPr>
              <w:t>.)*</w:t>
            </w: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AB054" w14:textId="77777777" w:rsidR="00F53534" w:rsidRDefault="00F53534" w:rsidP="00B378A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n/d</w:t>
            </w:r>
          </w:p>
        </w:tc>
      </w:tr>
      <w:tr w:rsidR="00097B10" w:rsidRPr="001F56F8" w14:paraId="7687911F" w14:textId="77777777" w:rsidTr="006402D1">
        <w:trPr>
          <w:trHeight w:val="42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3079F" w14:textId="763669A1" w:rsidR="00097B10" w:rsidRDefault="00097B10" w:rsidP="00B378A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D.4</w:t>
            </w:r>
          </w:p>
        </w:tc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81876" w14:textId="071501BC" w:rsidR="00097B10" w:rsidRPr="006637C9" w:rsidRDefault="00A24A1B" w:rsidP="00B378A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Wielkość podmiotu ubiegającego się o wsparcie</w:t>
            </w:r>
          </w:p>
        </w:tc>
        <w:tc>
          <w:tcPr>
            <w:tcW w:w="6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358E4" w14:textId="26B27314" w:rsidR="00097B10" w:rsidRDefault="00E821EE" w:rsidP="00B378AF">
            <w:pPr>
              <w:spacing w:before="60" w:after="12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 kryterium oceniamy wielkość podmiotu ubiegającego się o wsparcie w kontekście liczby samodzielnych lokali mieszkalnych</w:t>
            </w:r>
          </w:p>
          <w:p w14:paraId="1585DA34" w14:textId="24011619" w:rsidR="00E821EE" w:rsidRPr="00A42C50" w:rsidRDefault="00A97E2D" w:rsidP="00B378AF">
            <w:pPr>
              <w:pStyle w:val="Akapitzlist"/>
              <w:numPr>
                <w:ilvl w:val="0"/>
                <w:numId w:val="24"/>
              </w:num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A97E2D">
              <w:rPr>
                <w:rFonts w:ascii="Arial" w:hAnsi="Arial" w:cs="Arial"/>
                <w:sz w:val="24"/>
                <w:szCs w:val="24"/>
                <w:lang w:val="pl-PL"/>
              </w:rPr>
              <w:t>≤</w:t>
            </w:r>
            <w:r w:rsidR="00CA283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A24A1B">
              <w:rPr>
                <w:rFonts w:ascii="Arial" w:hAnsi="Arial" w:cs="Arial"/>
                <w:sz w:val="24"/>
                <w:szCs w:val="24"/>
              </w:rPr>
              <w:t>20</w:t>
            </w:r>
            <w:r w:rsidR="00E821E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42C50">
              <w:rPr>
                <w:rFonts w:ascii="Arial" w:hAnsi="Arial" w:cs="Arial"/>
                <w:sz w:val="24"/>
                <w:szCs w:val="24"/>
              </w:rPr>
              <w:t>–</w:t>
            </w:r>
            <w:r w:rsidR="00E821EE" w:rsidRPr="00A42C5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A24A1B">
              <w:rPr>
                <w:rFonts w:ascii="Arial" w:hAnsi="Arial" w:cs="Arial"/>
                <w:sz w:val="24"/>
                <w:szCs w:val="24"/>
              </w:rPr>
              <w:t>10</w:t>
            </w:r>
            <w:r w:rsidR="00E821EE" w:rsidRPr="00A42C50">
              <w:rPr>
                <w:rFonts w:ascii="Arial" w:hAnsi="Arial" w:cs="Arial"/>
                <w:sz w:val="24"/>
                <w:szCs w:val="24"/>
              </w:rPr>
              <w:t xml:space="preserve"> pkt</w:t>
            </w:r>
          </w:p>
          <w:p w14:paraId="4B10B948" w14:textId="6B173665" w:rsidR="00E821EE" w:rsidRPr="00A42C50" w:rsidRDefault="00A97E2D" w:rsidP="00B378AF">
            <w:pPr>
              <w:pStyle w:val="Akapitzlist"/>
              <w:numPr>
                <w:ilvl w:val="0"/>
                <w:numId w:val="24"/>
              </w:num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A97E2D">
              <w:rPr>
                <w:rFonts w:ascii="Arial" w:hAnsi="Arial" w:cs="Arial"/>
                <w:sz w:val="24"/>
                <w:szCs w:val="24"/>
                <w:lang w:val="pl-PL"/>
              </w:rPr>
              <w:t>≥</w:t>
            </w:r>
            <w:r w:rsidR="00E821E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A24A1B">
              <w:rPr>
                <w:rFonts w:ascii="Arial" w:hAnsi="Arial" w:cs="Arial"/>
                <w:sz w:val="24"/>
                <w:szCs w:val="24"/>
              </w:rPr>
              <w:t>2</w:t>
            </w: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="00E821E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97E2D">
              <w:rPr>
                <w:rFonts w:ascii="Arial" w:hAnsi="Arial" w:cs="Arial"/>
                <w:sz w:val="24"/>
                <w:szCs w:val="24"/>
                <w:lang w:val="pl-PL"/>
              </w:rPr>
              <w:t>≤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 xml:space="preserve"> </w:t>
            </w:r>
            <w:r w:rsidR="00AF760F">
              <w:rPr>
                <w:rFonts w:ascii="Arial" w:hAnsi="Arial" w:cs="Arial"/>
                <w:sz w:val="24"/>
                <w:szCs w:val="24"/>
              </w:rPr>
              <w:t>6</w:t>
            </w:r>
            <w:r w:rsidR="00A24A1B">
              <w:rPr>
                <w:rFonts w:ascii="Arial" w:hAnsi="Arial" w:cs="Arial"/>
                <w:sz w:val="24"/>
                <w:szCs w:val="24"/>
              </w:rPr>
              <w:t>0</w:t>
            </w:r>
            <w:r w:rsidR="00E821E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42C50">
              <w:rPr>
                <w:rFonts w:ascii="Arial" w:hAnsi="Arial" w:cs="Arial"/>
                <w:sz w:val="24"/>
                <w:szCs w:val="24"/>
              </w:rPr>
              <w:t>–</w:t>
            </w:r>
            <w:r w:rsidR="00E821EE" w:rsidRPr="00A42C5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A24A1B">
              <w:rPr>
                <w:rFonts w:ascii="Arial" w:hAnsi="Arial" w:cs="Arial"/>
                <w:sz w:val="24"/>
                <w:szCs w:val="24"/>
              </w:rPr>
              <w:t>6</w:t>
            </w:r>
            <w:r w:rsidR="00E821EE" w:rsidRPr="00A42C50">
              <w:rPr>
                <w:rFonts w:ascii="Arial" w:hAnsi="Arial" w:cs="Arial"/>
                <w:sz w:val="24"/>
                <w:szCs w:val="24"/>
              </w:rPr>
              <w:t xml:space="preserve"> pkt</w:t>
            </w:r>
          </w:p>
          <w:p w14:paraId="5BA0E86E" w14:textId="53D71EB6" w:rsidR="00E821EE" w:rsidRPr="00A42C50" w:rsidRDefault="00A97E2D" w:rsidP="00B378AF">
            <w:pPr>
              <w:pStyle w:val="Akapitzlist"/>
              <w:numPr>
                <w:ilvl w:val="0"/>
                <w:numId w:val="24"/>
              </w:num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A97E2D">
              <w:rPr>
                <w:rFonts w:ascii="Arial" w:hAnsi="Arial" w:cs="Arial"/>
                <w:sz w:val="24"/>
                <w:szCs w:val="24"/>
                <w:lang w:val="pl-PL"/>
              </w:rPr>
              <w:t>≥</w:t>
            </w:r>
            <w:r w:rsidR="00CA283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AF760F">
              <w:rPr>
                <w:rFonts w:ascii="Arial" w:hAnsi="Arial" w:cs="Arial"/>
                <w:sz w:val="24"/>
                <w:szCs w:val="24"/>
              </w:rPr>
              <w:t>6</w:t>
            </w: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="00CA283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97E2D">
              <w:rPr>
                <w:rFonts w:ascii="Arial" w:hAnsi="Arial" w:cs="Arial"/>
                <w:sz w:val="24"/>
                <w:szCs w:val="24"/>
                <w:lang w:val="pl-PL"/>
              </w:rPr>
              <w:t>≤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 xml:space="preserve"> </w:t>
            </w:r>
            <w:r w:rsidR="00AF760F">
              <w:rPr>
                <w:rFonts w:ascii="Arial" w:hAnsi="Arial" w:cs="Arial"/>
                <w:sz w:val="24"/>
                <w:szCs w:val="24"/>
              </w:rPr>
              <w:t>100</w:t>
            </w:r>
            <w:r w:rsidR="00E821EE" w:rsidRPr="00A42C50">
              <w:rPr>
                <w:rFonts w:ascii="Arial" w:hAnsi="Arial" w:cs="Arial"/>
                <w:sz w:val="24"/>
                <w:szCs w:val="24"/>
              </w:rPr>
              <w:t xml:space="preserve"> – </w:t>
            </w:r>
            <w:r w:rsidR="00A24A1B">
              <w:rPr>
                <w:rFonts w:ascii="Arial" w:hAnsi="Arial" w:cs="Arial"/>
                <w:sz w:val="24"/>
                <w:szCs w:val="24"/>
              </w:rPr>
              <w:t>2</w:t>
            </w:r>
            <w:r w:rsidR="00E821EE" w:rsidRPr="00A42C50">
              <w:rPr>
                <w:rFonts w:ascii="Arial" w:hAnsi="Arial" w:cs="Arial"/>
                <w:sz w:val="24"/>
                <w:szCs w:val="24"/>
              </w:rPr>
              <w:t xml:space="preserve"> pkt</w:t>
            </w:r>
          </w:p>
          <w:p w14:paraId="695F697A" w14:textId="0457036A" w:rsidR="00CA2831" w:rsidRPr="00877CC7" w:rsidRDefault="00A97E2D" w:rsidP="00B378AF">
            <w:pPr>
              <w:pStyle w:val="Akapitzlist"/>
              <w:numPr>
                <w:ilvl w:val="0"/>
                <w:numId w:val="24"/>
              </w:numPr>
              <w:spacing w:before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A97E2D">
              <w:rPr>
                <w:rFonts w:ascii="Arial" w:hAnsi="Arial" w:cs="Arial"/>
                <w:sz w:val="24"/>
                <w:szCs w:val="24"/>
                <w:lang w:val="pl-PL"/>
              </w:rPr>
              <w:t>≥</w:t>
            </w:r>
            <w:r w:rsidR="00CA283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A24A1B">
              <w:rPr>
                <w:rFonts w:ascii="Arial" w:hAnsi="Arial" w:cs="Arial"/>
                <w:sz w:val="24"/>
                <w:szCs w:val="24"/>
              </w:rPr>
              <w:t>10</w:t>
            </w: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="00E821EE" w:rsidRPr="00A42C50">
              <w:rPr>
                <w:rFonts w:ascii="Arial" w:hAnsi="Arial" w:cs="Arial"/>
                <w:sz w:val="24"/>
                <w:szCs w:val="24"/>
              </w:rPr>
              <w:t xml:space="preserve"> – </w:t>
            </w:r>
            <w:r w:rsidR="00A24A1B">
              <w:rPr>
                <w:rFonts w:ascii="Arial" w:hAnsi="Arial" w:cs="Arial"/>
                <w:sz w:val="24"/>
                <w:szCs w:val="24"/>
              </w:rPr>
              <w:t>0</w:t>
            </w:r>
            <w:r w:rsidR="00E821EE" w:rsidRPr="00A42C50">
              <w:rPr>
                <w:rFonts w:ascii="Arial" w:hAnsi="Arial" w:cs="Arial"/>
                <w:sz w:val="24"/>
                <w:szCs w:val="24"/>
              </w:rPr>
              <w:t xml:space="preserve"> pkt</w:t>
            </w:r>
          </w:p>
          <w:p w14:paraId="0EB23539" w14:textId="5863B9F0" w:rsidR="00CA2831" w:rsidRDefault="00CA2831" w:rsidP="00B378AF">
            <w:pPr>
              <w:spacing w:before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CA2831">
              <w:rPr>
                <w:rFonts w:ascii="Arial" w:hAnsi="Arial" w:cs="Arial"/>
                <w:sz w:val="24"/>
                <w:szCs w:val="24"/>
              </w:rPr>
              <w:t>Kryterium fakultatywne, oceniane wyłącznie w przypadku, gdy wartość dofinansowania w złożonych wnioskach przekracza dostępną w naborze alokację.</w:t>
            </w:r>
          </w:p>
          <w:p w14:paraId="2D9F1519" w14:textId="53CBEDD0" w:rsidR="00CA2831" w:rsidRPr="00CA2831" w:rsidRDefault="00CA2831" w:rsidP="00B378AF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E3207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85502" w14:textId="642D6B7C" w:rsidR="00CA2831" w:rsidRPr="006637C9" w:rsidRDefault="00A24A1B" w:rsidP="00B378A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  <w:r w:rsidR="00CA2831" w:rsidRPr="006637C9">
              <w:rPr>
                <w:rFonts w:ascii="Arial" w:hAnsi="Arial" w:cs="Arial"/>
                <w:sz w:val="24"/>
                <w:szCs w:val="24"/>
              </w:rPr>
              <w:t>-</w:t>
            </w:r>
            <w:r>
              <w:rPr>
                <w:rFonts w:ascii="Arial" w:hAnsi="Arial" w:cs="Arial"/>
                <w:sz w:val="24"/>
                <w:szCs w:val="24"/>
              </w:rPr>
              <w:t>10</w:t>
            </w:r>
            <w:r w:rsidR="00CA2831" w:rsidRPr="006637C9">
              <w:rPr>
                <w:rFonts w:ascii="Arial" w:hAnsi="Arial" w:cs="Arial"/>
                <w:sz w:val="24"/>
                <w:szCs w:val="24"/>
              </w:rPr>
              <w:t xml:space="preserve"> pkt </w:t>
            </w:r>
          </w:p>
          <w:p w14:paraId="67C7504F" w14:textId="02D134AC" w:rsidR="00EF132C" w:rsidRDefault="00CA2831" w:rsidP="00B378AF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6637C9">
              <w:rPr>
                <w:rFonts w:ascii="Arial" w:hAnsi="Arial" w:cs="Arial"/>
                <w:sz w:val="24"/>
                <w:szCs w:val="24"/>
              </w:rPr>
              <w:t>wg oceny</w:t>
            </w:r>
          </w:p>
          <w:p w14:paraId="4AF93CB1" w14:textId="734DABAF" w:rsidR="00A24A1B" w:rsidRPr="006637C9" w:rsidRDefault="00EF132C" w:rsidP="00B378A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</w:t>
            </w:r>
            <w:r w:rsidR="00A24A1B">
              <w:rPr>
                <w:rFonts w:ascii="Arial" w:hAnsi="Arial" w:cs="Arial"/>
                <w:sz w:val="24"/>
                <w:szCs w:val="24"/>
              </w:rPr>
              <w:t xml:space="preserve">ryterium </w:t>
            </w:r>
            <w:r w:rsidR="00AF760F">
              <w:rPr>
                <w:rFonts w:ascii="Arial" w:hAnsi="Arial" w:cs="Arial"/>
                <w:sz w:val="24"/>
                <w:szCs w:val="24"/>
              </w:rPr>
              <w:t>rozstrzygające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A3F9F" w14:textId="465D6E4E" w:rsidR="00097B10" w:rsidRDefault="00E821EE" w:rsidP="00B378A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</w:t>
            </w:r>
            <w:r w:rsidR="00AD0FFA">
              <w:rPr>
                <w:rFonts w:ascii="Arial" w:hAnsi="Arial" w:cs="Arial"/>
                <w:sz w:val="24"/>
                <w:szCs w:val="24"/>
              </w:rPr>
              <w:t>/</w:t>
            </w:r>
            <w:r>
              <w:rPr>
                <w:rFonts w:ascii="Arial" w:hAnsi="Arial" w:cs="Arial"/>
                <w:sz w:val="24"/>
                <w:szCs w:val="24"/>
              </w:rPr>
              <w:t>d</w:t>
            </w:r>
          </w:p>
        </w:tc>
      </w:tr>
      <w:tr w:rsidR="00BF77AB" w:rsidRPr="001F56F8" w14:paraId="4CC90D0C" w14:textId="77777777" w:rsidTr="006402D1">
        <w:trPr>
          <w:trHeight w:val="42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15FBD" w14:textId="79B5AE20" w:rsidR="00BF77AB" w:rsidRDefault="00BF77AB" w:rsidP="00B378A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D.5</w:t>
            </w:r>
          </w:p>
        </w:tc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28D68" w14:textId="48DFCABE" w:rsidR="00BF77AB" w:rsidRPr="006637C9" w:rsidRDefault="00BF77AB" w:rsidP="00B378A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Likwidacja indywidualnych źródeł ciepła</w:t>
            </w:r>
          </w:p>
        </w:tc>
        <w:tc>
          <w:tcPr>
            <w:tcW w:w="6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32550" w14:textId="663763AF" w:rsidR="00BF77AB" w:rsidRDefault="00BF77AB" w:rsidP="00B378AF">
            <w:pPr>
              <w:spacing w:before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 kryterium oceniamy czy w ramach projektu indywidualne źródła ciepła w lokalach mieszkalnych zostaną zastąpione przez zbiorcze źródło ciepła lub podłączenie do sieci ciepłowniczej.</w:t>
            </w:r>
          </w:p>
          <w:p w14:paraId="5B61B015" w14:textId="5C9B7750" w:rsidR="00BF77AB" w:rsidRDefault="00BF77AB" w:rsidP="00B378AF">
            <w:pPr>
              <w:spacing w:before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CA2831">
              <w:rPr>
                <w:rFonts w:ascii="Arial" w:hAnsi="Arial" w:cs="Arial"/>
                <w:sz w:val="24"/>
                <w:szCs w:val="24"/>
              </w:rPr>
              <w:t>Kryterium fakultatywne, oceniane wyłącznie w przypadku, gdy wartość dofinansowania w złożonych wnioskach przekracza dostępną w naborze alokację.</w:t>
            </w:r>
          </w:p>
          <w:p w14:paraId="6C77AE03" w14:textId="4E903CF9" w:rsidR="00BF77AB" w:rsidRDefault="00BF77AB" w:rsidP="00B378AF">
            <w:pPr>
              <w:spacing w:before="60" w:after="120" w:line="240" w:lineRule="auto"/>
              <w:rPr>
                <w:rFonts w:ascii="Arial" w:hAnsi="Arial" w:cs="Arial"/>
                <w:sz w:val="24"/>
                <w:szCs w:val="24"/>
              </w:rPr>
            </w:pPr>
            <w:r w:rsidRPr="007E3207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8F3AF" w14:textId="77777777" w:rsidR="00BF77AB" w:rsidRDefault="00BF77AB" w:rsidP="00B378AF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Tak – 2 pkt</w:t>
            </w:r>
          </w:p>
          <w:p w14:paraId="465BA41F" w14:textId="220972B1" w:rsidR="00BF77AB" w:rsidRPr="006637C9" w:rsidRDefault="00BF77AB" w:rsidP="00B378A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Nie – 0 pkt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41CFE" w14:textId="5F81BC47" w:rsidR="00BF77AB" w:rsidRDefault="00BF77AB" w:rsidP="00B378A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n/d</w:t>
            </w:r>
          </w:p>
        </w:tc>
      </w:tr>
    </w:tbl>
    <w:p w14:paraId="5CD9AB7C" w14:textId="77777777" w:rsidR="00F53534" w:rsidRPr="007F71DB" w:rsidRDefault="00F53534" w:rsidP="00B378AF">
      <w:pPr>
        <w:rPr>
          <w:rFonts w:ascii="Arial" w:hAnsi="Arial" w:cs="Arial"/>
          <w:sz w:val="24"/>
          <w:szCs w:val="24"/>
        </w:rPr>
      </w:pPr>
    </w:p>
    <w:sectPr w:rsidR="00F53534" w:rsidRPr="007F71DB" w:rsidSect="003C40D0">
      <w:pgSz w:w="16838" w:h="11906" w:orient="landscape"/>
      <w:pgMar w:top="1417" w:right="1245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E02257" w14:textId="77777777" w:rsidR="00CC697A" w:rsidRDefault="00CC697A" w:rsidP="00D15E00">
      <w:pPr>
        <w:spacing w:after="0" w:line="240" w:lineRule="auto"/>
      </w:pPr>
      <w:r>
        <w:separator/>
      </w:r>
    </w:p>
  </w:endnote>
  <w:endnote w:type="continuationSeparator" w:id="0">
    <w:p w14:paraId="4C9443DF" w14:textId="77777777" w:rsidR="00CC697A" w:rsidRDefault="00CC697A" w:rsidP="00D15E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242189" w14:textId="77777777" w:rsidR="00333557" w:rsidRDefault="00333557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Pr="0042025C">
      <w:rPr>
        <w:noProof/>
        <w:lang w:val="pl-PL"/>
      </w:rPr>
      <w:t>20</w:t>
    </w:r>
    <w:r>
      <w:fldChar w:fldCharType="end"/>
    </w:r>
  </w:p>
  <w:p w14:paraId="42276CB2" w14:textId="77777777" w:rsidR="00333557" w:rsidRDefault="0033355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E73FF5" w14:textId="448D94BD" w:rsidR="007B1DE4" w:rsidRDefault="007B1DE4" w:rsidP="007B1DE4">
    <w:pPr>
      <w:pStyle w:val="Stopka"/>
      <w:spacing w:after="0"/>
      <w:jc w:val="center"/>
    </w:pPr>
    <w:r>
      <w:rPr>
        <w:noProof/>
      </w:rPr>
      <w:drawing>
        <wp:inline distT="0" distB="0" distL="0" distR="0" wp14:anchorId="068FDE85" wp14:editId="58584F35">
          <wp:extent cx="6962775" cy="857250"/>
          <wp:effectExtent l="0" t="0" r="0" b="0"/>
          <wp:docPr id="1" name="Obraz 1" descr="Obraz zawierający: z lewej strony znak Funduszy Europejskich złożony z symbolu graficznego, nazwy Fundusze Europejskie dla Kujaw i Pomorza, następnie znak Unii Europejskiej składający się z flagi UE, napisu Dofinansowane przez Unię Europejską, z prawej strony herb Województwa Kujawsko-Pomorskiego z nazwą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: z lewej strony znak Funduszy Europejskich złożony z symbolu graficznego, nazwy Fundusze Europejskie dla Kujaw i Pomorza, następnie znak Unii Europejskiej składający się z flagi UE, napisu Dofinansowane przez Unię Europejską, z prawej strony herb Województwa Kujawsko-Pomorskiego z nazwą Samorząd Województwa Kujawsko-Pomor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62775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1613B9" w14:textId="77777777" w:rsidR="002D61A4" w:rsidRDefault="002D61A4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2D7929" w:rsidRPr="002D7929">
      <w:rPr>
        <w:noProof/>
        <w:lang w:val="pl-PL"/>
      </w:rPr>
      <w:t>18</w:t>
    </w:r>
    <w:r>
      <w:fldChar w:fldCharType="end"/>
    </w:r>
  </w:p>
  <w:p w14:paraId="16DEB4AB" w14:textId="77777777" w:rsidR="002D61A4" w:rsidRDefault="002D61A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B69B77" w14:textId="77777777" w:rsidR="00CC697A" w:rsidRDefault="00CC697A" w:rsidP="00D15E00">
      <w:pPr>
        <w:spacing w:after="0" w:line="240" w:lineRule="auto"/>
      </w:pPr>
      <w:r>
        <w:separator/>
      </w:r>
    </w:p>
  </w:footnote>
  <w:footnote w:type="continuationSeparator" w:id="0">
    <w:p w14:paraId="2220742C" w14:textId="77777777" w:rsidR="00CC697A" w:rsidRDefault="00CC697A" w:rsidP="00D15E00">
      <w:pPr>
        <w:spacing w:after="0" w:line="240" w:lineRule="auto"/>
      </w:pPr>
      <w:r>
        <w:continuationSeparator/>
      </w:r>
    </w:p>
  </w:footnote>
  <w:footnote w:id="1">
    <w:p w14:paraId="34E51985" w14:textId="77777777" w:rsidR="00A0133D" w:rsidRPr="007F71DB" w:rsidRDefault="00A0133D" w:rsidP="00A0133D">
      <w:pPr>
        <w:pStyle w:val="Tekstprzypisudolnego"/>
        <w:rPr>
          <w:rFonts w:ascii="Arial" w:hAnsi="Arial" w:cs="Arial"/>
          <w:sz w:val="24"/>
          <w:szCs w:val="24"/>
          <w:lang w:val="pl-PL"/>
        </w:rPr>
      </w:pPr>
      <w:r w:rsidRPr="007F71DB">
        <w:rPr>
          <w:rStyle w:val="Odwoanieprzypisudolnego"/>
          <w:rFonts w:ascii="Arial" w:hAnsi="Arial" w:cs="Arial"/>
          <w:sz w:val="24"/>
          <w:szCs w:val="24"/>
        </w:rPr>
        <w:footnoteRef/>
      </w:r>
      <w:r w:rsidRPr="007F71DB">
        <w:rPr>
          <w:rFonts w:ascii="Arial" w:hAnsi="Arial" w:cs="Arial"/>
          <w:sz w:val="24"/>
          <w:szCs w:val="24"/>
        </w:rPr>
        <w:t xml:space="preserve"> W każdym kryterium przez „wnioskodawcę” rozumiemy też partnera/partnerów, chyba że kryterium stanowi inaczej</w:t>
      </w:r>
      <w:r w:rsidRPr="007F71DB">
        <w:rPr>
          <w:rFonts w:ascii="Arial" w:hAnsi="Arial" w:cs="Arial"/>
          <w:sz w:val="24"/>
          <w:szCs w:val="24"/>
          <w:lang w:val="pl-PL"/>
        </w:rPr>
        <w:t>.</w:t>
      </w:r>
    </w:p>
  </w:footnote>
  <w:footnote w:id="2">
    <w:p w14:paraId="256BDC84" w14:textId="0A64E81A" w:rsidR="003C40D0" w:rsidRPr="007F71DB" w:rsidRDefault="003C40D0" w:rsidP="001D7DF8">
      <w:pPr>
        <w:pStyle w:val="Tekstprzypisudolnego"/>
        <w:rPr>
          <w:rFonts w:ascii="Arial" w:hAnsi="Arial" w:cs="Arial"/>
          <w:sz w:val="24"/>
          <w:szCs w:val="24"/>
        </w:rPr>
      </w:pPr>
      <w:r w:rsidRPr="007F71DB">
        <w:rPr>
          <w:rStyle w:val="Odwoanieprzypisudolnego"/>
          <w:rFonts w:ascii="Arial" w:hAnsi="Arial" w:cs="Arial"/>
          <w:sz w:val="24"/>
          <w:szCs w:val="24"/>
        </w:rPr>
        <w:footnoteRef/>
      </w:r>
      <w:r w:rsidRPr="007F71DB">
        <w:rPr>
          <w:rFonts w:ascii="Arial" w:hAnsi="Arial" w:cs="Arial"/>
          <w:sz w:val="24"/>
          <w:szCs w:val="24"/>
        </w:rPr>
        <w:t xml:space="preserve"> </w:t>
      </w:r>
      <w:r w:rsidRPr="007F71DB">
        <w:rPr>
          <w:rFonts w:ascii="Arial" w:hAnsi="Arial" w:cs="Arial"/>
          <w:bCs/>
          <w:sz w:val="24"/>
          <w:szCs w:val="24"/>
        </w:rPr>
        <w:t xml:space="preserve">Wykluczenia podmiotowe </w:t>
      </w:r>
      <w:r w:rsidR="00586430">
        <w:rPr>
          <w:rFonts w:ascii="Arial" w:hAnsi="Arial" w:cs="Arial"/>
          <w:bCs/>
          <w:sz w:val="24"/>
          <w:szCs w:val="24"/>
          <w:lang w:val="pl-PL"/>
        </w:rPr>
        <w:t>określone w regulaminie wyboru projektów</w:t>
      </w:r>
      <w:r w:rsidRPr="007F71DB">
        <w:rPr>
          <w:rFonts w:ascii="Arial" w:hAnsi="Arial" w:cs="Arial"/>
          <w:bCs/>
          <w:sz w:val="24"/>
          <w:szCs w:val="24"/>
        </w:rPr>
        <w:t xml:space="preserve"> weryfikowane będą przed podpisaniem umowy.</w:t>
      </w:r>
    </w:p>
  </w:footnote>
  <w:footnote w:id="3">
    <w:p w14:paraId="03C5C61C" w14:textId="77777777" w:rsidR="0039243E" w:rsidRPr="007F71DB" w:rsidRDefault="0039243E" w:rsidP="0039243E">
      <w:pPr>
        <w:pStyle w:val="Tekstprzypisudolnego"/>
        <w:rPr>
          <w:rFonts w:ascii="Arial" w:hAnsi="Arial" w:cs="Arial"/>
          <w:sz w:val="24"/>
          <w:szCs w:val="24"/>
        </w:rPr>
      </w:pPr>
      <w:r w:rsidRPr="007F71DB">
        <w:rPr>
          <w:rStyle w:val="Odwoanieprzypisudolnego"/>
          <w:rFonts w:ascii="Arial" w:hAnsi="Arial" w:cs="Arial"/>
          <w:sz w:val="24"/>
          <w:szCs w:val="24"/>
        </w:rPr>
        <w:footnoteRef/>
      </w:r>
      <w:r w:rsidRPr="007F71DB">
        <w:rPr>
          <w:rFonts w:ascii="Arial" w:hAnsi="Arial" w:cs="Arial"/>
          <w:sz w:val="24"/>
          <w:szCs w:val="24"/>
        </w:rPr>
        <w:t xml:space="preserve"> Rozporządzenie Parlamentu Europejskiego i Rady (UE) nr </w:t>
      </w:r>
      <w:r w:rsidRPr="007F71DB">
        <w:rPr>
          <w:rFonts w:ascii="Arial" w:hAnsi="Arial" w:cs="Arial"/>
          <w:sz w:val="24"/>
          <w:szCs w:val="24"/>
          <w:lang w:val="pl-PL"/>
        </w:rPr>
        <w:t>2021</w:t>
      </w:r>
      <w:r w:rsidRPr="007F71DB">
        <w:rPr>
          <w:rFonts w:ascii="Arial" w:hAnsi="Arial" w:cs="Arial"/>
          <w:sz w:val="24"/>
          <w:szCs w:val="24"/>
        </w:rPr>
        <w:t>/</w:t>
      </w:r>
      <w:r w:rsidRPr="007F71DB">
        <w:rPr>
          <w:rFonts w:ascii="Arial" w:hAnsi="Arial" w:cs="Arial"/>
          <w:sz w:val="24"/>
          <w:szCs w:val="24"/>
          <w:lang w:val="pl-PL"/>
        </w:rPr>
        <w:t>1060</w:t>
      </w:r>
      <w:r w:rsidRPr="007F71DB">
        <w:rPr>
          <w:rFonts w:ascii="Arial" w:hAnsi="Arial" w:cs="Arial"/>
          <w:sz w:val="24"/>
          <w:szCs w:val="24"/>
        </w:rPr>
        <w:t xml:space="preserve"> z dnia </w:t>
      </w:r>
      <w:r w:rsidRPr="007F71DB">
        <w:rPr>
          <w:rFonts w:ascii="Arial" w:hAnsi="Arial" w:cs="Arial"/>
          <w:sz w:val="24"/>
          <w:szCs w:val="24"/>
          <w:lang w:val="pl-PL"/>
        </w:rPr>
        <w:t>24</w:t>
      </w:r>
      <w:r w:rsidRPr="007F71DB">
        <w:rPr>
          <w:rFonts w:ascii="Arial" w:hAnsi="Arial" w:cs="Arial"/>
          <w:sz w:val="24"/>
          <w:szCs w:val="24"/>
        </w:rPr>
        <w:t xml:space="preserve"> </w:t>
      </w:r>
      <w:r w:rsidRPr="007F71DB">
        <w:rPr>
          <w:rFonts w:ascii="Arial" w:hAnsi="Arial" w:cs="Arial"/>
          <w:sz w:val="24"/>
          <w:szCs w:val="24"/>
          <w:lang w:val="pl-PL"/>
        </w:rPr>
        <w:t>czerwca</w:t>
      </w:r>
      <w:r w:rsidRPr="007F71DB">
        <w:rPr>
          <w:rFonts w:ascii="Arial" w:hAnsi="Arial" w:cs="Arial"/>
          <w:sz w:val="24"/>
          <w:szCs w:val="24"/>
        </w:rPr>
        <w:t xml:space="preserve"> 20</w:t>
      </w:r>
      <w:r w:rsidRPr="007F71DB">
        <w:rPr>
          <w:rFonts w:ascii="Arial" w:hAnsi="Arial" w:cs="Arial"/>
          <w:sz w:val="24"/>
          <w:szCs w:val="24"/>
          <w:lang w:val="pl-PL"/>
        </w:rPr>
        <w:t>2</w:t>
      </w:r>
      <w:r w:rsidRPr="007F71DB">
        <w:rPr>
          <w:rFonts w:ascii="Arial" w:hAnsi="Arial" w:cs="Arial"/>
          <w:sz w:val="24"/>
          <w:szCs w:val="24"/>
        </w:rPr>
        <w:t>1 r. ustanawiające wspólne przepisy dotyczące Europejskiego Funduszu Rozwoju Regionalnego, Europejskiego Funduszu Społecznego</w:t>
      </w:r>
      <w:r w:rsidRPr="007F71DB">
        <w:rPr>
          <w:rFonts w:ascii="Arial" w:hAnsi="Arial" w:cs="Arial"/>
          <w:sz w:val="24"/>
          <w:szCs w:val="24"/>
          <w:lang w:val="pl-PL"/>
        </w:rPr>
        <w:t xml:space="preserve"> Plus</w:t>
      </w:r>
      <w:r w:rsidRPr="007F71DB">
        <w:rPr>
          <w:rFonts w:ascii="Arial" w:hAnsi="Arial" w:cs="Arial"/>
          <w:sz w:val="24"/>
          <w:szCs w:val="24"/>
        </w:rPr>
        <w:t>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</w:t>
      </w:r>
      <w:r w:rsidRPr="007F71DB">
        <w:rPr>
          <w:rFonts w:ascii="Arial" w:hAnsi="Arial" w:cs="Arial"/>
          <w:sz w:val="24"/>
          <w:szCs w:val="24"/>
          <w:lang w:val="pl-PL"/>
        </w:rPr>
        <w:t xml:space="preserve"> </w:t>
      </w:r>
      <w:r w:rsidRPr="007F71DB">
        <w:rPr>
          <w:rFonts w:ascii="Arial" w:hAnsi="Arial" w:cs="Arial"/>
          <w:sz w:val="24"/>
          <w:szCs w:val="24"/>
        </w:rPr>
        <w:t>(Dz. Urz. UE L</w:t>
      </w:r>
      <w:r w:rsidRPr="007F71DB">
        <w:rPr>
          <w:rFonts w:ascii="Arial" w:hAnsi="Arial" w:cs="Arial"/>
          <w:sz w:val="24"/>
          <w:szCs w:val="24"/>
          <w:lang w:val="pl-PL"/>
        </w:rPr>
        <w:t xml:space="preserve"> 231/159</w:t>
      </w:r>
      <w:r w:rsidRPr="007F71DB">
        <w:rPr>
          <w:rFonts w:ascii="Arial" w:hAnsi="Arial" w:cs="Arial"/>
          <w:sz w:val="24"/>
          <w:szCs w:val="24"/>
        </w:rPr>
        <w:t xml:space="preserve"> z </w:t>
      </w:r>
      <w:r w:rsidRPr="007F71DB">
        <w:rPr>
          <w:rFonts w:ascii="Arial" w:hAnsi="Arial" w:cs="Arial"/>
          <w:sz w:val="24"/>
          <w:szCs w:val="24"/>
          <w:lang w:val="pl-PL"/>
        </w:rPr>
        <w:t>3</w:t>
      </w:r>
      <w:r w:rsidRPr="007F71DB">
        <w:rPr>
          <w:rFonts w:ascii="Arial" w:hAnsi="Arial" w:cs="Arial"/>
          <w:sz w:val="24"/>
          <w:szCs w:val="24"/>
        </w:rPr>
        <w:t>0.</w:t>
      </w:r>
      <w:r w:rsidRPr="007F71DB">
        <w:rPr>
          <w:rFonts w:ascii="Arial" w:hAnsi="Arial" w:cs="Arial"/>
          <w:sz w:val="24"/>
          <w:szCs w:val="24"/>
          <w:lang w:val="pl-PL"/>
        </w:rPr>
        <w:t>06</w:t>
      </w:r>
      <w:r w:rsidRPr="007F71DB">
        <w:rPr>
          <w:rFonts w:ascii="Arial" w:hAnsi="Arial" w:cs="Arial"/>
          <w:sz w:val="24"/>
          <w:szCs w:val="24"/>
        </w:rPr>
        <w:t>.20</w:t>
      </w:r>
      <w:r w:rsidRPr="007F71DB">
        <w:rPr>
          <w:rFonts w:ascii="Arial" w:hAnsi="Arial" w:cs="Arial"/>
          <w:sz w:val="24"/>
          <w:szCs w:val="24"/>
          <w:lang w:val="pl-PL"/>
        </w:rPr>
        <w:t>2</w:t>
      </w:r>
      <w:r w:rsidRPr="007F71DB">
        <w:rPr>
          <w:rFonts w:ascii="Arial" w:hAnsi="Arial" w:cs="Arial"/>
          <w:sz w:val="24"/>
          <w:szCs w:val="24"/>
        </w:rPr>
        <w:t xml:space="preserve">1) (dalej: rozporządzenie </w:t>
      </w:r>
      <w:r w:rsidRPr="007F71DB">
        <w:rPr>
          <w:rFonts w:ascii="Arial" w:hAnsi="Arial" w:cs="Arial"/>
          <w:sz w:val="24"/>
          <w:szCs w:val="24"/>
          <w:lang w:val="pl-PL"/>
        </w:rPr>
        <w:t>nr 2021/1060</w:t>
      </w:r>
      <w:r w:rsidRPr="007F71DB">
        <w:rPr>
          <w:rFonts w:ascii="Arial" w:hAnsi="Arial" w:cs="Arial"/>
          <w:sz w:val="24"/>
          <w:szCs w:val="24"/>
        </w:rPr>
        <w:t>).</w:t>
      </w:r>
    </w:p>
  </w:footnote>
  <w:footnote w:id="4">
    <w:p w14:paraId="51B5E8D1" w14:textId="77777777" w:rsidR="00301393" w:rsidRDefault="00301393" w:rsidP="0030139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7007E7">
        <w:rPr>
          <w:rStyle w:val="Odwoanieprzypisudolnego"/>
          <w:rFonts w:ascii="Arial" w:hAnsi="Arial" w:cs="Arial"/>
          <w:sz w:val="24"/>
          <w:szCs w:val="24"/>
        </w:rPr>
        <w:footnoteRef/>
      </w:r>
      <w:r w:rsidRPr="007007E7">
        <w:rPr>
          <w:rFonts w:ascii="Arial" w:hAnsi="Arial" w:cs="Arial"/>
          <w:sz w:val="24"/>
          <w:szCs w:val="24"/>
        </w:rPr>
        <w:t xml:space="preserve"> </w:t>
      </w:r>
      <w:r w:rsidRPr="00084400">
        <w:rPr>
          <w:rFonts w:ascii="Arial" w:hAnsi="Arial" w:cs="Arial"/>
          <w:sz w:val="24"/>
          <w:szCs w:val="24"/>
        </w:rPr>
        <w:t>W przypadku projektów partnerskich, gdzie partnerem jest JST lub podmiot kontrolowany lub zależny od JST, wnioskodawca oświadcza</w:t>
      </w:r>
      <w:r>
        <w:rPr>
          <w:rFonts w:ascii="Arial" w:hAnsi="Arial" w:cs="Arial"/>
          <w:sz w:val="24"/>
          <w:szCs w:val="24"/>
        </w:rPr>
        <w:t xml:space="preserve"> we wniosku o dofinansowanie, że dysponuje oświadczeniem każdego z partnerów, zgodnie z którym partner nie podjął jakichkolwiek działań dyskryminacyjnych, sprzecznych z zasadami określonymi w art. 9 ust. 3 rozporządzenia nr 2021/1060.</w:t>
      </w:r>
    </w:p>
  </w:footnote>
  <w:footnote w:id="5">
    <w:p w14:paraId="6CAAC2B3" w14:textId="02C63D21" w:rsidR="00BE0D76" w:rsidRPr="00544205" w:rsidRDefault="00BE0D76">
      <w:pPr>
        <w:pStyle w:val="Tekstprzypisudolnego"/>
      </w:pPr>
      <w:r w:rsidRPr="00544205">
        <w:rPr>
          <w:rStyle w:val="Odwoanieprzypisudolnego"/>
          <w:rFonts w:ascii="Arial" w:hAnsi="Arial" w:cs="Arial"/>
          <w:sz w:val="24"/>
          <w:szCs w:val="24"/>
        </w:rPr>
        <w:footnoteRef/>
      </w:r>
      <w:r w:rsidRPr="00544205">
        <w:rPr>
          <w:rFonts w:ascii="Arial" w:hAnsi="Arial" w:cs="Arial"/>
          <w:sz w:val="24"/>
          <w:szCs w:val="24"/>
        </w:rPr>
        <w:t xml:space="preserve"> </w:t>
      </w:r>
      <w:r w:rsidR="00745D9A" w:rsidRPr="00745D9A">
        <w:rPr>
          <w:rFonts w:ascii="Arial" w:hAnsi="Arial" w:cs="Arial"/>
          <w:sz w:val="24"/>
          <w:szCs w:val="24"/>
          <w:lang w:val="pl-PL"/>
        </w:rPr>
        <w:t>Należy posiadać wszystkie pozostałe decyzje, pozwolenia, uzgodnienia oraz opracowania składające się na dokumentację techniczną wymagane do złożenia wniosku o wydanie pozwolenia administracyjnego zezwalającego na realizację inwestycji</w:t>
      </w:r>
      <w:r w:rsidRPr="00544205">
        <w:rPr>
          <w:rFonts w:ascii="Arial" w:hAnsi="Arial" w:cs="Arial"/>
          <w:sz w:val="24"/>
          <w:szCs w:val="24"/>
        </w:rPr>
        <w:t>.</w:t>
      </w:r>
    </w:p>
  </w:footnote>
  <w:footnote w:id="6">
    <w:p w14:paraId="6DFC2D3C" w14:textId="77777777" w:rsidR="00BE0D76" w:rsidRPr="00C35067" w:rsidRDefault="00BE0D76">
      <w:pPr>
        <w:pStyle w:val="Tekstprzypisudolnego"/>
        <w:rPr>
          <w:rFonts w:ascii="Arial" w:hAnsi="Arial" w:cs="Arial"/>
          <w:sz w:val="24"/>
          <w:szCs w:val="24"/>
        </w:rPr>
      </w:pPr>
      <w:r w:rsidRPr="00C35067">
        <w:rPr>
          <w:rStyle w:val="Odwoanieprzypisudolnego"/>
          <w:rFonts w:ascii="Arial" w:hAnsi="Arial" w:cs="Arial"/>
          <w:sz w:val="24"/>
          <w:szCs w:val="24"/>
        </w:rPr>
        <w:footnoteRef/>
      </w:r>
      <w:r w:rsidRPr="00C35067">
        <w:rPr>
          <w:rFonts w:ascii="Arial" w:hAnsi="Arial" w:cs="Arial"/>
          <w:sz w:val="24"/>
          <w:szCs w:val="24"/>
        </w:rPr>
        <w:t xml:space="preserve"> W oparciu o przygotowany przez wnioskodawcę na etapie podpisania umowy harmonogram otrzymania takiego pozwolenia.</w:t>
      </w:r>
    </w:p>
  </w:footnote>
  <w:footnote w:id="7">
    <w:p w14:paraId="4984EF34" w14:textId="77CD4FF2" w:rsidR="00B732A7" w:rsidRPr="00B732A7" w:rsidRDefault="00B732A7">
      <w:pPr>
        <w:pStyle w:val="Tekstprzypisudolnego"/>
      </w:pPr>
      <w:r w:rsidRPr="00B732A7">
        <w:rPr>
          <w:rStyle w:val="Odwoanieprzypisudolnego"/>
          <w:rFonts w:ascii="Arial" w:hAnsi="Arial" w:cs="Arial"/>
          <w:sz w:val="24"/>
          <w:szCs w:val="24"/>
        </w:rPr>
        <w:footnoteRef/>
      </w:r>
      <w:r w:rsidRPr="00B732A7">
        <w:rPr>
          <w:rStyle w:val="Odwoanieprzypisudolnego"/>
          <w:rFonts w:ascii="Arial" w:hAnsi="Arial" w:cs="Arial"/>
          <w:sz w:val="24"/>
          <w:szCs w:val="24"/>
        </w:rPr>
        <w:t xml:space="preserve"> </w:t>
      </w:r>
      <w:r w:rsidRPr="00B732A7">
        <w:rPr>
          <w:rFonts w:ascii="Arial" w:hAnsi="Arial" w:cs="Arial"/>
          <w:sz w:val="24"/>
          <w:szCs w:val="24"/>
        </w:rPr>
        <w:t xml:space="preserve">Przez nieefektywne źródło ciepła w rozumieniu Programu należy rozumieć źródło ciepła na paliwo stałe niespełniające wymagań rozporządzenia Ministra Rozwoju i Finansów z dnia 1 sierpnia 2017 r. w sprawie wymagań dla kotłów na paliwo stałe lub Rozporządzenia Komisji (UE) 2015/1189 z dnia 28 kwietnia 2015 r. w sprawie wykonania dyrektywy Parlamentu Europejskiego i Rady 2009/125/WE w odniesieniu do wymogów dotyczących </w:t>
      </w:r>
      <w:proofErr w:type="spellStart"/>
      <w:r w:rsidRPr="00B732A7">
        <w:rPr>
          <w:rFonts w:ascii="Arial" w:hAnsi="Arial" w:cs="Arial"/>
          <w:sz w:val="24"/>
          <w:szCs w:val="24"/>
        </w:rPr>
        <w:t>ekoprojektu</w:t>
      </w:r>
      <w:proofErr w:type="spellEnd"/>
      <w:r w:rsidRPr="00B732A7">
        <w:rPr>
          <w:rFonts w:ascii="Arial" w:hAnsi="Arial" w:cs="Arial"/>
          <w:sz w:val="24"/>
          <w:szCs w:val="24"/>
        </w:rPr>
        <w:t xml:space="preserve"> dla kotłów na paliwo stałe.</w:t>
      </w:r>
    </w:p>
  </w:footnote>
  <w:footnote w:id="8">
    <w:p w14:paraId="0016BB0D" w14:textId="77777777" w:rsidR="001F1AB3" w:rsidRPr="00FC32E4" w:rsidRDefault="001F1AB3" w:rsidP="001F1AB3">
      <w:pPr>
        <w:pStyle w:val="Tekstprzypisudolnego"/>
      </w:pPr>
      <w:r w:rsidRPr="00265BB2">
        <w:rPr>
          <w:rStyle w:val="Odwoanieprzypisudolnego"/>
          <w:rFonts w:ascii="Arial" w:hAnsi="Arial" w:cs="Arial"/>
          <w:sz w:val="24"/>
          <w:szCs w:val="24"/>
        </w:rPr>
        <w:footnoteRef/>
      </w:r>
      <w:r w:rsidRPr="00265BB2">
        <w:rPr>
          <w:rFonts w:ascii="Arial" w:hAnsi="Arial" w:cs="Arial"/>
          <w:sz w:val="24"/>
          <w:szCs w:val="24"/>
        </w:rPr>
        <w:t xml:space="preserve"> W przypadku zmiany </w:t>
      </w:r>
      <w:proofErr w:type="spellStart"/>
      <w:r w:rsidRPr="00265BB2">
        <w:rPr>
          <w:rFonts w:ascii="Arial" w:hAnsi="Arial" w:cs="Arial"/>
          <w:sz w:val="24"/>
          <w:szCs w:val="24"/>
        </w:rPr>
        <w:t>SzOP</w:t>
      </w:r>
      <w:proofErr w:type="spellEnd"/>
      <w:r w:rsidRPr="00265BB2">
        <w:rPr>
          <w:rFonts w:ascii="Arial" w:hAnsi="Arial" w:cs="Arial"/>
          <w:sz w:val="24"/>
          <w:szCs w:val="24"/>
        </w:rPr>
        <w:t xml:space="preserve"> w późniejszym terminie przy ocenie lub potwierdzaniu spełniania kryterium w związku z art. 62 ustawy z dnia 28 kwietnia 2022 r. o zasadach realizacji zadań finansowanych ze środków europejskich w perspektywie finansowej 2021-2027 (Dz. U. poz. 1079) mogą mieć zastosowanie zapisy korzystniejsze dla wnioskodawcy. Decyzja w tym zakresie podejmowana będzie przez Instytucję Zarządzającą na wniosek Beneficjenta</w:t>
      </w:r>
      <w:bookmarkStart w:id="4" w:name="_Hlk145318610"/>
      <w:r w:rsidRPr="00265BB2">
        <w:rPr>
          <w:rFonts w:ascii="Arial" w:hAnsi="Arial" w:cs="Arial"/>
          <w:sz w:val="24"/>
          <w:szCs w:val="24"/>
        </w:rPr>
        <w:t>.</w:t>
      </w:r>
      <w:r>
        <w:t xml:space="preserve">  </w:t>
      </w:r>
      <w:bookmarkEnd w:id="4"/>
    </w:p>
  </w:footnote>
  <w:footnote w:id="9">
    <w:p w14:paraId="5708CFB0" w14:textId="60EB6338" w:rsidR="00D57557" w:rsidRPr="007007E7" w:rsidRDefault="00D57557" w:rsidP="00D57557">
      <w:pPr>
        <w:pStyle w:val="Tekstprzypisudolnego"/>
        <w:rPr>
          <w:rFonts w:ascii="Arial" w:hAnsi="Arial" w:cs="Arial"/>
          <w:sz w:val="24"/>
          <w:szCs w:val="24"/>
        </w:rPr>
      </w:pPr>
      <w:r w:rsidRPr="007007E7">
        <w:rPr>
          <w:rStyle w:val="Odwoanieprzypisudolnego"/>
          <w:rFonts w:ascii="Arial" w:hAnsi="Arial" w:cs="Arial"/>
          <w:sz w:val="24"/>
          <w:szCs w:val="24"/>
        </w:rPr>
        <w:footnoteRef/>
      </w:r>
      <w:r w:rsidRPr="007007E7">
        <w:rPr>
          <w:rFonts w:ascii="Arial" w:hAnsi="Arial" w:cs="Arial"/>
          <w:sz w:val="24"/>
          <w:szCs w:val="24"/>
        </w:rPr>
        <w:t xml:space="preserve"> Pkt. 207 Zawiadomienia Komisji w sprawie pojęcia pomocy państwa w rozumieniu art. 107 ust. 1 Traktatu o funkcjonowaniu Unii Europejskiej  (Dz. Urz. UE C 262 z dnia 19 lipca 2016 r., str. 1) – dokument dostępny jest pod adresem: </w:t>
      </w:r>
      <w:hyperlink r:id="rId1" w:tgtFrame="_blank" w:history="1">
        <w:r w:rsidRPr="007007E7">
          <w:rPr>
            <w:rStyle w:val="Hipercze"/>
            <w:rFonts w:ascii="Arial" w:hAnsi="Arial" w:cs="Arial"/>
            <w:color w:val="0563C1"/>
            <w:sz w:val="24"/>
            <w:szCs w:val="24"/>
          </w:rPr>
          <w:t>http://eur-lex.europa.eu/legal-content/PL/TXT/PDF/?uri=CELEX:52016XC0719(05)&amp;from=EN</w:t>
        </w:r>
      </w:hyperlink>
      <w:r w:rsidR="000F0B6F">
        <w:rPr>
          <w:rStyle w:val="Hipercze"/>
          <w:rFonts w:ascii="Arial" w:hAnsi="Arial" w:cs="Arial"/>
          <w:color w:val="0563C1"/>
          <w:sz w:val="24"/>
          <w:szCs w:val="24"/>
        </w:rPr>
        <w:t>.</w:t>
      </w:r>
    </w:p>
  </w:footnote>
  <w:footnote w:id="10">
    <w:p w14:paraId="3CC14CBC" w14:textId="7D4254F0" w:rsidR="0080530B" w:rsidRPr="007F71DB" w:rsidRDefault="0080530B">
      <w:pPr>
        <w:pStyle w:val="Tekstprzypisudolnego"/>
        <w:rPr>
          <w:rFonts w:ascii="Arial" w:hAnsi="Arial" w:cs="Arial"/>
          <w:sz w:val="24"/>
          <w:szCs w:val="24"/>
        </w:rPr>
      </w:pPr>
      <w:r w:rsidRPr="007F71DB">
        <w:rPr>
          <w:rStyle w:val="Odwoanieprzypisudolnego"/>
          <w:rFonts w:ascii="Arial" w:hAnsi="Arial" w:cs="Arial"/>
          <w:sz w:val="24"/>
          <w:szCs w:val="24"/>
        </w:rPr>
        <w:footnoteRef/>
      </w:r>
      <w:r w:rsidRPr="007F71DB">
        <w:rPr>
          <w:rFonts w:ascii="Arial" w:hAnsi="Arial" w:cs="Arial"/>
          <w:sz w:val="24"/>
          <w:szCs w:val="24"/>
        </w:rPr>
        <w:t xml:space="preserve"> </w:t>
      </w:r>
      <w:r w:rsidRPr="007F71DB">
        <w:rPr>
          <w:rFonts w:ascii="Arial" w:hAnsi="Arial" w:cs="Arial"/>
          <w:sz w:val="24"/>
          <w:szCs w:val="24"/>
          <w:lang w:val="pl-PL"/>
        </w:rPr>
        <w:t xml:space="preserve">Zasada DNSH oznacza „Do no </w:t>
      </w:r>
      <w:proofErr w:type="spellStart"/>
      <w:r w:rsidRPr="007F71DB">
        <w:rPr>
          <w:rFonts w:ascii="Arial" w:hAnsi="Arial" w:cs="Arial"/>
          <w:sz w:val="24"/>
          <w:szCs w:val="24"/>
          <w:lang w:val="pl-PL"/>
        </w:rPr>
        <w:t>significant</w:t>
      </w:r>
      <w:proofErr w:type="spellEnd"/>
      <w:r w:rsidRPr="007F71DB">
        <w:rPr>
          <w:rFonts w:ascii="Arial" w:hAnsi="Arial" w:cs="Arial"/>
          <w:sz w:val="24"/>
          <w:szCs w:val="24"/>
          <w:lang w:val="pl-PL"/>
        </w:rPr>
        <w:t xml:space="preserve"> </w:t>
      </w:r>
      <w:proofErr w:type="spellStart"/>
      <w:r w:rsidRPr="007F71DB">
        <w:rPr>
          <w:rFonts w:ascii="Arial" w:hAnsi="Arial" w:cs="Arial"/>
          <w:sz w:val="24"/>
          <w:szCs w:val="24"/>
          <w:lang w:val="pl-PL"/>
        </w:rPr>
        <w:t>harm</w:t>
      </w:r>
      <w:proofErr w:type="spellEnd"/>
      <w:r w:rsidRPr="007F71DB">
        <w:rPr>
          <w:rFonts w:ascii="Arial" w:hAnsi="Arial" w:cs="Arial"/>
          <w:sz w:val="24"/>
          <w:szCs w:val="24"/>
          <w:lang w:val="pl-PL"/>
        </w:rPr>
        <w:t xml:space="preserve">”, czyli „nie czyń poważnych szkód”. Zasada ma zapewnić, że działania, które w znacznym stopniu szkodzą środowisku i przynoszą więcej strat niż korzyści nie będą uznawane jako inwestycje zrównoważone środowiskowo. Szczegółowe informacje zawarte są w dokumencie „Ocena zgodności z zasadą „nie czyń poważnych szkód” (DNSH) zakresów wsparcia zawartych w projekcie programu regionalnego Fundusze Europejskie dla Kujaw i Pomorza na lata 2021-2027”. Dokument dostępny jest na stronie </w:t>
      </w:r>
      <w:hyperlink r:id="rId2" w:history="1">
        <w:r w:rsidRPr="007F71DB">
          <w:rPr>
            <w:rStyle w:val="Hipercze"/>
            <w:rFonts w:ascii="Arial" w:hAnsi="Arial" w:cs="Arial"/>
            <w:sz w:val="24"/>
            <w:szCs w:val="24"/>
            <w:lang w:val="pl-PL"/>
          </w:rPr>
          <w:t>https://mojregion.eu/rpo/wp-content/uploads/sites/3/2022/11/uz-6-22-41-1624-z.pdf</w:t>
        </w:r>
      </w:hyperlink>
      <w:r w:rsidRPr="007F71DB">
        <w:rPr>
          <w:rFonts w:ascii="Arial" w:hAnsi="Arial" w:cs="Arial"/>
          <w:sz w:val="24"/>
          <w:szCs w:val="24"/>
          <w:lang w:val="pl-PL"/>
        </w:rPr>
        <w:t>.</w:t>
      </w:r>
    </w:p>
  </w:footnote>
  <w:footnote w:id="11">
    <w:p w14:paraId="1BE1FACE" w14:textId="37D2771F" w:rsidR="00641BDC" w:rsidRPr="007F71DB" w:rsidRDefault="00641BDC" w:rsidP="00641BDC">
      <w:pPr>
        <w:pStyle w:val="Tekstprzypisudolnego"/>
        <w:rPr>
          <w:rFonts w:ascii="Arial" w:hAnsi="Arial" w:cs="Arial"/>
          <w:sz w:val="24"/>
          <w:szCs w:val="24"/>
        </w:rPr>
      </w:pPr>
      <w:r w:rsidRPr="007F71DB">
        <w:rPr>
          <w:rStyle w:val="Odwoanieprzypisudolnego"/>
          <w:rFonts w:ascii="Arial" w:hAnsi="Arial" w:cs="Arial"/>
          <w:sz w:val="24"/>
          <w:szCs w:val="24"/>
        </w:rPr>
        <w:footnoteRef/>
      </w:r>
      <w:r w:rsidRPr="007F71DB">
        <w:rPr>
          <w:rFonts w:ascii="Arial" w:hAnsi="Arial" w:cs="Arial"/>
          <w:sz w:val="24"/>
          <w:szCs w:val="24"/>
        </w:rPr>
        <w:t xml:space="preserve"> Kryterium weryfikowane w oparciu o wniosek o dofinansowanie projektu oraz o listę miejscowości, w których odnotowano przekroczenie dopuszczalnych wartości stężeń pyłu zawieszonego PM 10</w:t>
      </w:r>
      <w:r w:rsidRPr="007F71DB">
        <w:rPr>
          <w:rFonts w:ascii="Arial" w:hAnsi="Arial" w:cs="Arial"/>
          <w:sz w:val="24"/>
          <w:szCs w:val="24"/>
          <w:lang w:val="pl-PL"/>
        </w:rPr>
        <w:t xml:space="preserve"> i </w:t>
      </w:r>
      <w:r w:rsidR="0010544B">
        <w:rPr>
          <w:rFonts w:ascii="Arial" w:hAnsi="Arial" w:cs="Arial"/>
          <w:sz w:val="24"/>
          <w:szCs w:val="24"/>
          <w:lang w:val="pl-PL"/>
        </w:rPr>
        <w:t xml:space="preserve">PM </w:t>
      </w:r>
      <w:r w:rsidRPr="007F71DB">
        <w:rPr>
          <w:rFonts w:ascii="Arial" w:hAnsi="Arial" w:cs="Arial"/>
          <w:sz w:val="24"/>
          <w:szCs w:val="24"/>
          <w:lang w:val="pl-PL"/>
        </w:rPr>
        <w:t>2,5</w:t>
      </w:r>
      <w:r w:rsidRPr="007F71DB">
        <w:rPr>
          <w:rFonts w:ascii="Arial" w:hAnsi="Arial" w:cs="Arial"/>
          <w:sz w:val="24"/>
          <w:szCs w:val="24"/>
        </w:rPr>
        <w:t>.</w:t>
      </w:r>
      <w:r w:rsidRPr="007F71DB">
        <w:rPr>
          <w:rFonts w:ascii="Arial" w:hAnsi="Arial" w:cs="Arial"/>
          <w:sz w:val="24"/>
          <w:szCs w:val="24"/>
          <w:lang w:val="pl-PL"/>
        </w:rPr>
        <w:t xml:space="preserve"> </w:t>
      </w:r>
      <w:r w:rsidRPr="007F71DB">
        <w:rPr>
          <w:rFonts w:ascii="Arial" w:hAnsi="Arial" w:cs="Arial"/>
          <w:sz w:val="24"/>
          <w:szCs w:val="24"/>
        </w:rPr>
        <w:t>Lista miejscowości, w których odnotowano przekroczenie dopuszczalnych wartości stężeń pyłu zawieszonego PM 10</w:t>
      </w:r>
      <w:r w:rsidRPr="007F71DB">
        <w:rPr>
          <w:rFonts w:ascii="Arial" w:hAnsi="Arial" w:cs="Arial"/>
          <w:sz w:val="24"/>
          <w:szCs w:val="24"/>
          <w:lang w:val="pl-PL"/>
        </w:rPr>
        <w:t xml:space="preserve"> i </w:t>
      </w:r>
      <w:r w:rsidR="0010544B">
        <w:rPr>
          <w:rFonts w:ascii="Arial" w:hAnsi="Arial" w:cs="Arial"/>
          <w:sz w:val="24"/>
          <w:szCs w:val="24"/>
          <w:lang w:val="pl-PL"/>
        </w:rPr>
        <w:t xml:space="preserve">PM </w:t>
      </w:r>
      <w:r w:rsidRPr="007F71DB">
        <w:rPr>
          <w:rFonts w:ascii="Arial" w:hAnsi="Arial" w:cs="Arial"/>
          <w:sz w:val="24"/>
          <w:szCs w:val="24"/>
          <w:lang w:val="pl-PL"/>
        </w:rPr>
        <w:t>2,5</w:t>
      </w:r>
      <w:r w:rsidRPr="007F71DB">
        <w:rPr>
          <w:rFonts w:ascii="Arial" w:hAnsi="Arial" w:cs="Arial"/>
          <w:sz w:val="24"/>
          <w:szCs w:val="24"/>
        </w:rPr>
        <w:t xml:space="preserve"> stanowi załącznik do Regulaminu konkursu</w:t>
      </w:r>
      <w:r w:rsidRPr="007F71DB">
        <w:rPr>
          <w:rFonts w:ascii="Arial" w:hAnsi="Arial" w:cs="Arial"/>
          <w:sz w:val="24"/>
          <w:szCs w:val="24"/>
          <w:lang w:val="pl-PL"/>
        </w:rPr>
        <w:t xml:space="preserve"> na podstawie Rocznej oceny jakości powietrza województwa kujawsko-pomorskiego przygotowywanej przez Główny Inspektorat Ochrony Środowiska</w:t>
      </w:r>
      <w:r w:rsidRPr="007F71DB">
        <w:rPr>
          <w:rFonts w:ascii="Arial" w:hAnsi="Arial" w:cs="Arial"/>
          <w:sz w:val="24"/>
          <w:szCs w:val="24"/>
        </w:rPr>
        <w:t>.</w:t>
      </w:r>
    </w:p>
  </w:footnote>
  <w:footnote w:id="12">
    <w:p w14:paraId="1E305074" w14:textId="77777777" w:rsidR="00EB2B6B" w:rsidRPr="007F71DB" w:rsidRDefault="00EB2B6B" w:rsidP="001D7DF8">
      <w:pPr>
        <w:pStyle w:val="Tekstprzypisudolnego"/>
        <w:rPr>
          <w:rFonts w:ascii="Arial" w:hAnsi="Arial" w:cs="Arial"/>
          <w:sz w:val="24"/>
          <w:szCs w:val="24"/>
          <w:lang w:val="pl-PL"/>
        </w:rPr>
      </w:pPr>
      <w:r w:rsidRPr="007F71DB">
        <w:rPr>
          <w:rStyle w:val="Odwoanieprzypisudolnego"/>
          <w:rFonts w:ascii="Arial" w:hAnsi="Arial" w:cs="Arial"/>
          <w:sz w:val="24"/>
          <w:szCs w:val="24"/>
        </w:rPr>
        <w:footnoteRef/>
      </w:r>
      <w:r w:rsidRPr="007F71DB">
        <w:rPr>
          <w:rFonts w:ascii="Arial" w:hAnsi="Arial" w:cs="Arial"/>
          <w:sz w:val="24"/>
          <w:szCs w:val="24"/>
        </w:rPr>
        <w:t xml:space="preserve"> </w:t>
      </w:r>
      <w:r w:rsidRPr="007F71DB">
        <w:rPr>
          <w:rFonts w:ascii="Arial" w:hAnsi="Arial" w:cs="Arial"/>
          <w:sz w:val="24"/>
          <w:szCs w:val="24"/>
          <w:lang w:val="pl-PL"/>
        </w:rPr>
        <w:t>Na potrzeby oceny projektów stosuje się Wytyczne dotyczące kwalifikowalności wydatków na lata 2021-2027 wydane przez Ministra Funduszy i Polityki Regionalnej, aktualne na dzień ogłoszenia naboru. Do potwierdzenia kwalifikowalności wydatków w realizowanych projektach, stosowana będzie wersja wytycznych obowiązująca w dniu poniesienia wydatku, z uwzględnieniem pkt 7-9 Rozdziału 1. wytycznych.</w:t>
      </w:r>
    </w:p>
  </w:footnote>
  <w:footnote w:id="13">
    <w:p w14:paraId="7F3F39F4" w14:textId="77777777" w:rsidR="004F46AD" w:rsidRPr="007F71DB" w:rsidRDefault="004F46AD" w:rsidP="004F46A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4F46AD">
        <w:rPr>
          <w:rStyle w:val="Odwoanieprzypisudolnego"/>
          <w:rFonts w:ascii="Arial" w:hAnsi="Arial" w:cs="Arial"/>
          <w:sz w:val="24"/>
          <w:szCs w:val="24"/>
        </w:rPr>
        <w:footnoteRef/>
      </w:r>
      <w:r>
        <w:rPr>
          <w:rFonts w:ascii="Arial" w:hAnsi="Arial" w:cs="Arial"/>
          <w:sz w:val="24"/>
          <w:szCs w:val="24"/>
        </w:rPr>
        <w:t xml:space="preserve"> </w:t>
      </w:r>
      <w:r w:rsidRPr="007F71DB">
        <w:rPr>
          <w:rFonts w:ascii="Arial" w:hAnsi="Arial" w:cs="Arial"/>
          <w:sz w:val="24"/>
          <w:szCs w:val="24"/>
        </w:rPr>
        <w:t xml:space="preserve">art. 7 ust. 1 </w:t>
      </w:r>
      <w:r>
        <w:rPr>
          <w:rFonts w:ascii="Arial" w:hAnsi="Arial" w:cs="Arial"/>
          <w:sz w:val="24"/>
          <w:szCs w:val="24"/>
        </w:rPr>
        <w:t xml:space="preserve">lit h oraz ust. 4 </w:t>
      </w:r>
      <w:r w:rsidRPr="007F71DB">
        <w:rPr>
          <w:rFonts w:ascii="Arial" w:hAnsi="Arial" w:cs="Arial"/>
          <w:sz w:val="24"/>
          <w:szCs w:val="24"/>
        </w:rPr>
        <w:t xml:space="preserve">rozporządzenia nr 2021/1058 (Rozporządzenie Parlamentu Europejskiego i Rady (UE) 2021/1058 z dnia 24 czerwca 2021 r. w sprawie Europejskiego Funduszu Rozwoju Regionalnego i Funduszu Spójności (Dz. U. UE. L. z 2021 r. Nr 231, str. 60 z </w:t>
      </w:r>
      <w:proofErr w:type="spellStart"/>
      <w:r w:rsidRPr="007F71DB">
        <w:rPr>
          <w:rFonts w:ascii="Arial" w:hAnsi="Arial" w:cs="Arial"/>
          <w:sz w:val="24"/>
          <w:szCs w:val="24"/>
        </w:rPr>
        <w:t>późn</w:t>
      </w:r>
      <w:proofErr w:type="spellEnd"/>
      <w:r w:rsidRPr="007F71DB">
        <w:rPr>
          <w:rFonts w:ascii="Arial" w:hAnsi="Arial" w:cs="Arial"/>
          <w:sz w:val="24"/>
          <w:szCs w:val="24"/>
        </w:rPr>
        <w:t>. zm.)</w:t>
      </w:r>
      <w:r>
        <w:rPr>
          <w:rFonts w:ascii="Arial" w:hAnsi="Arial" w:cs="Arial"/>
          <w:sz w:val="24"/>
          <w:szCs w:val="24"/>
        </w:rPr>
        <w:t>;</w:t>
      </w:r>
    </w:p>
    <w:p w14:paraId="379F3CDA" w14:textId="77777777" w:rsidR="004F46AD" w:rsidRPr="004F46AD" w:rsidRDefault="004F46AD" w:rsidP="004F46AD">
      <w:pPr>
        <w:pStyle w:val="Tekstprzypisudolnego"/>
        <w:rPr>
          <w:lang w:val="pl-PL"/>
        </w:rPr>
      </w:pPr>
    </w:p>
  </w:footnote>
  <w:footnote w:id="14">
    <w:p w14:paraId="123A3BE4" w14:textId="77777777" w:rsidR="00044645" w:rsidRPr="007F71DB" w:rsidRDefault="00044645" w:rsidP="001D7DF8">
      <w:pPr>
        <w:pStyle w:val="Tekstprzypisudolnego"/>
        <w:rPr>
          <w:rFonts w:ascii="Arial" w:hAnsi="Arial" w:cs="Arial"/>
          <w:sz w:val="24"/>
          <w:szCs w:val="24"/>
          <w:lang w:val="pl-PL"/>
        </w:rPr>
      </w:pPr>
      <w:r w:rsidRPr="007F71DB">
        <w:rPr>
          <w:rStyle w:val="Odwoanieprzypisudolnego"/>
          <w:rFonts w:ascii="Arial" w:hAnsi="Arial" w:cs="Arial"/>
          <w:sz w:val="24"/>
          <w:szCs w:val="24"/>
        </w:rPr>
        <w:footnoteRef/>
      </w:r>
      <w:r w:rsidRPr="007F71DB">
        <w:rPr>
          <w:rFonts w:ascii="Arial" w:hAnsi="Arial" w:cs="Arial"/>
          <w:sz w:val="24"/>
          <w:szCs w:val="24"/>
        </w:rPr>
        <w:t xml:space="preserve"> </w:t>
      </w:r>
      <w:r w:rsidRPr="007F71DB">
        <w:rPr>
          <w:rFonts w:ascii="Arial" w:hAnsi="Arial" w:cs="Arial"/>
          <w:sz w:val="24"/>
          <w:szCs w:val="24"/>
          <w:lang w:val="pl-PL"/>
        </w:rPr>
        <w:t>Np. energia z paneli fotowoltaicznych zasilająca pompę ciepła.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1CC31A" w14:textId="7F6ECF70" w:rsidR="00F505A8" w:rsidRPr="000D7DBD" w:rsidRDefault="003B0E82" w:rsidP="000D7DBD">
    <w:pPr>
      <w:spacing w:after="0" w:line="240" w:lineRule="auto"/>
      <w:rPr>
        <w:sz w:val="24"/>
        <w:szCs w:val="24"/>
      </w:rPr>
    </w:pPr>
    <w:r w:rsidRPr="007B1DE4">
      <w:rPr>
        <w:rFonts w:ascii="Arial" w:hAnsi="Arial" w:cs="Arial"/>
        <w:bCs/>
        <w:sz w:val="24"/>
        <w:szCs w:val="24"/>
      </w:rPr>
      <w:t xml:space="preserve">FUNDUSZE EUROPEJSKIE DLA KUJAW I POMORZA </w:t>
    </w:r>
    <w:r w:rsidRPr="000D7DBD">
      <w:rPr>
        <w:rFonts w:ascii="Arial" w:hAnsi="Arial" w:cs="Arial"/>
        <w:bCs/>
        <w:sz w:val="24"/>
        <w:szCs w:val="24"/>
      </w:rPr>
      <w:t>2021-2027</w:t>
    </w:r>
    <w:r w:rsidR="00F505A8" w:rsidRPr="000D7DBD">
      <w:rPr>
        <w:sz w:val="24"/>
        <w:szCs w:val="24"/>
      </w:rPr>
      <w:t xml:space="preserve"> </w:t>
    </w:r>
  </w:p>
  <w:p w14:paraId="65BB970D" w14:textId="77777777" w:rsidR="00112361" w:rsidRPr="000D7DBD" w:rsidRDefault="000F41B6" w:rsidP="000D7DBD">
    <w:pPr>
      <w:spacing w:after="0" w:line="240" w:lineRule="auto"/>
      <w:ind w:left="9072"/>
      <w:rPr>
        <w:rFonts w:ascii="Arial" w:hAnsi="Arial" w:cs="Arial"/>
        <w:bCs/>
        <w:sz w:val="24"/>
        <w:szCs w:val="24"/>
        <w:lang w:val="x-none"/>
      </w:rPr>
    </w:pPr>
    <w:r w:rsidRPr="000D7DBD">
      <w:rPr>
        <w:rFonts w:ascii="Arial" w:hAnsi="Arial" w:cs="Arial"/>
        <w:bCs/>
        <w:sz w:val="24"/>
        <w:szCs w:val="24"/>
        <w:lang w:val="x-none"/>
      </w:rPr>
      <w:t>Załącznik</w:t>
    </w:r>
    <w:r w:rsidR="00112361" w:rsidRPr="000D7DBD">
      <w:rPr>
        <w:rFonts w:ascii="Arial" w:hAnsi="Arial" w:cs="Arial"/>
        <w:bCs/>
        <w:sz w:val="24"/>
        <w:szCs w:val="24"/>
        <w:lang w:val="x-none"/>
      </w:rPr>
      <w:t xml:space="preserve"> nr 1</w:t>
    </w:r>
    <w:r w:rsidR="002D462F" w:rsidRPr="000D7DBD">
      <w:rPr>
        <w:rFonts w:ascii="Arial" w:hAnsi="Arial" w:cs="Arial"/>
        <w:bCs/>
        <w:sz w:val="24"/>
        <w:szCs w:val="24"/>
        <w:lang w:val="x-none"/>
      </w:rPr>
      <w:t xml:space="preserve"> do</w:t>
    </w:r>
    <w:r w:rsidRPr="000D7DBD">
      <w:rPr>
        <w:rFonts w:ascii="Arial" w:hAnsi="Arial" w:cs="Arial"/>
        <w:bCs/>
        <w:sz w:val="24"/>
        <w:szCs w:val="24"/>
        <w:lang w:val="x-none"/>
      </w:rPr>
      <w:t xml:space="preserve"> </w:t>
    </w:r>
    <w:r w:rsidR="00112361" w:rsidRPr="000D7DBD">
      <w:rPr>
        <w:rFonts w:ascii="Arial" w:hAnsi="Arial" w:cs="Arial"/>
        <w:bCs/>
        <w:sz w:val="24"/>
        <w:szCs w:val="24"/>
        <w:lang w:val="x-none"/>
      </w:rPr>
      <w:t xml:space="preserve">Stanowiska nr 1/2025 </w:t>
    </w:r>
  </w:p>
  <w:p w14:paraId="1E7D63AC" w14:textId="77777777" w:rsidR="000D7DBD" w:rsidRPr="000D7DBD" w:rsidRDefault="000D7DBD" w:rsidP="000D7DBD">
    <w:pPr>
      <w:tabs>
        <w:tab w:val="left" w:pos="9923"/>
      </w:tabs>
      <w:spacing w:after="0"/>
      <w:ind w:left="9072"/>
      <w:rPr>
        <w:rFonts w:ascii="Arial" w:hAnsi="Arial" w:cs="Arial"/>
        <w:bCs/>
        <w:sz w:val="24"/>
        <w:szCs w:val="24"/>
      </w:rPr>
    </w:pPr>
    <w:r w:rsidRPr="000D7DBD">
      <w:rPr>
        <w:rFonts w:ascii="Arial" w:hAnsi="Arial" w:cs="Arial"/>
        <w:bCs/>
        <w:sz w:val="24"/>
        <w:szCs w:val="24"/>
      </w:rPr>
      <w:t>Grupy roboczej ds. EFRR</w:t>
    </w:r>
  </w:p>
  <w:p w14:paraId="14F30328" w14:textId="4A47CCAC" w:rsidR="00F54C01" w:rsidRPr="000D7DBD" w:rsidRDefault="000D7DBD" w:rsidP="000D7DBD">
    <w:pPr>
      <w:tabs>
        <w:tab w:val="left" w:pos="9923"/>
      </w:tabs>
      <w:spacing w:after="0"/>
      <w:ind w:left="9072"/>
      <w:rPr>
        <w:rFonts w:ascii="Arial" w:hAnsi="Arial" w:cs="Arial"/>
        <w:bCs/>
        <w:sz w:val="24"/>
        <w:szCs w:val="24"/>
      </w:rPr>
    </w:pPr>
    <w:r w:rsidRPr="000D7DBD">
      <w:rPr>
        <w:rFonts w:ascii="Arial" w:hAnsi="Arial" w:cs="Arial"/>
        <w:bCs/>
        <w:sz w:val="24"/>
        <w:szCs w:val="24"/>
      </w:rPr>
      <w:t>przy KM FEdKP 2021-2027 z 7 stycznia 2025 r.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08B5D1" w14:textId="77777777" w:rsidR="00516D69" w:rsidRPr="00516D69" w:rsidRDefault="003C40D0" w:rsidP="00516D69">
    <w:pPr>
      <w:tabs>
        <w:tab w:val="left" w:pos="9923"/>
      </w:tabs>
      <w:spacing w:after="0" w:line="240" w:lineRule="auto"/>
      <w:ind w:left="9923"/>
      <w:jc w:val="right"/>
      <w:rPr>
        <w:rFonts w:cs="Calibri"/>
        <w:bCs/>
        <w:sz w:val="20"/>
        <w:szCs w:val="20"/>
        <w:lang w:val="x-none"/>
      </w:rPr>
    </w:pPr>
    <w:r>
      <w:tab/>
    </w:r>
  </w:p>
  <w:p w14:paraId="73085188" w14:textId="43160E3A" w:rsidR="003C40D0" w:rsidRPr="003C40D0" w:rsidRDefault="003C40D0" w:rsidP="0058728E">
    <w:pPr>
      <w:tabs>
        <w:tab w:val="left" w:pos="9923"/>
      </w:tabs>
      <w:spacing w:after="0" w:line="240" w:lineRule="auto"/>
      <w:ind w:left="9923"/>
      <w:jc w:val="right"/>
      <w:rPr>
        <w:rFonts w:cs="Calibri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/>
      </w:rPr>
    </w:lvl>
  </w:abstractNum>
  <w:abstractNum w:abstractNumId="1" w15:restartNumberingAfterBreak="0">
    <w:nsid w:val="05360C16"/>
    <w:multiLevelType w:val="hybridMultilevel"/>
    <w:tmpl w:val="C0F02848"/>
    <w:lvl w:ilvl="0" w:tplc="9524F8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3C5AF5"/>
    <w:multiLevelType w:val="hybridMultilevel"/>
    <w:tmpl w:val="7D107464"/>
    <w:lvl w:ilvl="0" w:tplc="9524F8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DE4DA8"/>
    <w:multiLevelType w:val="hybridMultilevel"/>
    <w:tmpl w:val="5C94FFBC"/>
    <w:lvl w:ilvl="0" w:tplc="9524F8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B76856"/>
    <w:multiLevelType w:val="hybridMultilevel"/>
    <w:tmpl w:val="D298927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685C45"/>
    <w:multiLevelType w:val="hybridMultilevel"/>
    <w:tmpl w:val="F32C90A4"/>
    <w:lvl w:ilvl="0" w:tplc="9524F8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7A5AFE"/>
    <w:multiLevelType w:val="hybridMultilevel"/>
    <w:tmpl w:val="2250CE22"/>
    <w:lvl w:ilvl="0" w:tplc="9524F8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B74907"/>
    <w:multiLevelType w:val="hybridMultilevel"/>
    <w:tmpl w:val="A9B8AC7A"/>
    <w:lvl w:ilvl="0" w:tplc="9524F8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E44DC7"/>
    <w:multiLevelType w:val="hybridMultilevel"/>
    <w:tmpl w:val="99364758"/>
    <w:lvl w:ilvl="0" w:tplc="9524F8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D23453"/>
    <w:multiLevelType w:val="hybridMultilevel"/>
    <w:tmpl w:val="35FC6324"/>
    <w:lvl w:ilvl="0" w:tplc="9524F8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3F7EBC"/>
    <w:multiLevelType w:val="hybridMultilevel"/>
    <w:tmpl w:val="AC84EF82"/>
    <w:lvl w:ilvl="0" w:tplc="9524F8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B00C9C"/>
    <w:multiLevelType w:val="hybridMultilevel"/>
    <w:tmpl w:val="BE88D9B0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2F1C1A"/>
    <w:multiLevelType w:val="hybridMultilevel"/>
    <w:tmpl w:val="01D6C988"/>
    <w:lvl w:ilvl="0" w:tplc="9524F8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1C27B84"/>
    <w:multiLevelType w:val="hybridMultilevel"/>
    <w:tmpl w:val="6C4C01B0"/>
    <w:lvl w:ilvl="0" w:tplc="9524F8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3932776"/>
    <w:multiLevelType w:val="hybridMultilevel"/>
    <w:tmpl w:val="750E3A5A"/>
    <w:lvl w:ilvl="0" w:tplc="9524F8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F01165"/>
    <w:multiLevelType w:val="hybridMultilevel"/>
    <w:tmpl w:val="541ABF72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524D3C"/>
    <w:multiLevelType w:val="hybridMultilevel"/>
    <w:tmpl w:val="52C6CC8A"/>
    <w:lvl w:ilvl="0" w:tplc="9524F82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502C6A51"/>
    <w:multiLevelType w:val="hybridMultilevel"/>
    <w:tmpl w:val="0D84F7E2"/>
    <w:lvl w:ilvl="0" w:tplc="9524F8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D357417"/>
    <w:multiLevelType w:val="hybridMultilevel"/>
    <w:tmpl w:val="BCEAD43C"/>
    <w:lvl w:ilvl="0" w:tplc="955A197C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DDF032D"/>
    <w:multiLevelType w:val="hybridMultilevel"/>
    <w:tmpl w:val="F740F23C"/>
    <w:lvl w:ilvl="0" w:tplc="9524F8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9524F82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EF22C8D"/>
    <w:multiLevelType w:val="hybridMultilevel"/>
    <w:tmpl w:val="86BC6B5A"/>
    <w:lvl w:ilvl="0" w:tplc="9524F8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4347A68"/>
    <w:multiLevelType w:val="hybridMultilevel"/>
    <w:tmpl w:val="15420DAC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611740A"/>
    <w:multiLevelType w:val="hybridMultilevel"/>
    <w:tmpl w:val="CB5C0D40"/>
    <w:lvl w:ilvl="0" w:tplc="9524F8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8B53411"/>
    <w:multiLevelType w:val="hybridMultilevel"/>
    <w:tmpl w:val="5852CDBC"/>
    <w:lvl w:ilvl="0" w:tplc="9524F8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E1D26C3"/>
    <w:multiLevelType w:val="hybridMultilevel"/>
    <w:tmpl w:val="A3D24CD8"/>
    <w:lvl w:ilvl="0" w:tplc="9524F82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FFFFFFF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FFFFFFF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FFFFFFF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FFFFFFF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FFFFFFF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FFFFFFF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FFFFFFF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5" w15:restartNumberingAfterBreak="0">
    <w:nsid w:val="78D97A40"/>
    <w:multiLevelType w:val="hybridMultilevel"/>
    <w:tmpl w:val="C422FC6E"/>
    <w:lvl w:ilvl="0" w:tplc="5EFEAE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97A008A"/>
    <w:multiLevelType w:val="hybridMultilevel"/>
    <w:tmpl w:val="FDA68C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50209161">
    <w:abstractNumId w:val="18"/>
  </w:num>
  <w:num w:numId="2" w16cid:durableId="1558316882">
    <w:abstractNumId w:val="26"/>
  </w:num>
  <w:num w:numId="3" w16cid:durableId="283730786">
    <w:abstractNumId w:val="4"/>
  </w:num>
  <w:num w:numId="4" w16cid:durableId="228731417">
    <w:abstractNumId w:val="1"/>
  </w:num>
  <w:num w:numId="5" w16cid:durableId="970476649">
    <w:abstractNumId w:val="19"/>
  </w:num>
  <w:num w:numId="6" w16cid:durableId="491529595">
    <w:abstractNumId w:val="3"/>
  </w:num>
  <w:num w:numId="7" w16cid:durableId="1747606102">
    <w:abstractNumId w:val="7"/>
  </w:num>
  <w:num w:numId="8" w16cid:durableId="41516962">
    <w:abstractNumId w:val="16"/>
  </w:num>
  <w:num w:numId="9" w16cid:durableId="642538186">
    <w:abstractNumId w:val="14"/>
  </w:num>
  <w:num w:numId="10" w16cid:durableId="1151023340">
    <w:abstractNumId w:val="12"/>
  </w:num>
  <w:num w:numId="11" w16cid:durableId="2062705513">
    <w:abstractNumId w:val="6"/>
  </w:num>
  <w:num w:numId="12" w16cid:durableId="341470690">
    <w:abstractNumId w:val="8"/>
  </w:num>
  <w:num w:numId="13" w16cid:durableId="1194732508">
    <w:abstractNumId w:val="20"/>
  </w:num>
  <w:num w:numId="14" w16cid:durableId="1314676677">
    <w:abstractNumId w:val="10"/>
  </w:num>
  <w:num w:numId="15" w16cid:durableId="1250456925">
    <w:abstractNumId w:val="24"/>
  </w:num>
  <w:num w:numId="16" w16cid:durableId="1913654838">
    <w:abstractNumId w:val="22"/>
  </w:num>
  <w:num w:numId="17" w16cid:durableId="512840268">
    <w:abstractNumId w:val="5"/>
  </w:num>
  <w:num w:numId="18" w16cid:durableId="136728004">
    <w:abstractNumId w:val="9"/>
  </w:num>
  <w:num w:numId="19" w16cid:durableId="1760712996">
    <w:abstractNumId w:val="17"/>
  </w:num>
  <w:num w:numId="20" w16cid:durableId="724376284">
    <w:abstractNumId w:val="23"/>
  </w:num>
  <w:num w:numId="21" w16cid:durableId="44766216">
    <w:abstractNumId w:val="15"/>
  </w:num>
  <w:num w:numId="22" w16cid:durableId="314843383">
    <w:abstractNumId w:val="25"/>
  </w:num>
  <w:num w:numId="23" w16cid:durableId="1615095698">
    <w:abstractNumId w:val="2"/>
  </w:num>
  <w:num w:numId="24" w16cid:durableId="1405105596">
    <w:abstractNumId w:val="13"/>
  </w:num>
  <w:num w:numId="25" w16cid:durableId="1611090136">
    <w:abstractNumId w:val="11"/>
  </w:num>
  <w:num w:numId="26" w16cid:durableId="30805722">
    <w:abstractNumId w:val="21"/>
  </w:num>
  <w:numIdMacAtCleanup w:val="20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Paweł Łopatowski">
    <w15:presenceInfo w15:providerId="AD" w15:userId="S::p.lopatowski@umwkp365.pl::d3ce2407-55cf-4ea3-bf7d-2fdf113735fd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4F2E"/>
    <w:rsid w:val="00002ED9"/>
    <w:rsid w:val="000039EF"/>
    <w:rsid w:val="00003A8A"/>
    <w:rsid w:val="00003C97"/>
    <w:rsid w:val="000055BA"/>
    <w:rsid w:val="000060A9"/>
    <w:rsid w:val="000065B3"/>
    <w:rsid w:val="00006914"/>
    <w:rsid w:val="000109D6"/>
    <w:rsid w:val="000111B1"/>
    <w:rsid w:val="00013422"/>
    <w:rsid w:val="00014DF0"/>
    <w:rsid w:val="00016679"/>
    <w:rsid w:val="00016D47"/>
    <w:rsid w:val="0002063F"/>
    <w:rsid w:val="00022525"/>
    <w:rsid w:val="00022E78"/>
    <w:rsid w:val="00023781"/>
    <w:rsid w:val="0002428B"/>
    <w:rsid w:val="000257C7"/>
    <w:rsid w:val="00025A17"/>
    <w:rsid w:val="00027741"/>
    <w:rsid w:val="00030D91"/>
    <w:rsid w:val="00031AB9"/>
    <w:rsid w:val="00032389"/>
    <w:rsid w:val="00032AF9"/>
    <w:rsid w:val="0003381B"/>
    <w:rsid w:val="00033A49"/>
    <w:rsid w:val="00034282"/>
    <w:rsid w:val="00034341"/>
    <w:rsid w:val="000346A2"/>
    <w:rsid w:val="0003550B"/>
    <w:rsid w:val="00035C4A"/>
    <w:rsid w:val="00036281"/>
    <w:rsid w:val="0003678F"/>
    <w:rsid w:val="00036E89"/>
    <w:rsid w:val="00040723"/>
    <w:rsid w:val="00041263"/>
    <w:rsid w:val="00041F67"/>
    <w:rsid w:val="000424AE"/>
    <w:rsid w:val="00042C53"/>
    <w:rsid w:val="00042CAB"/>
    <w:rsid w:val="00044645"/>
    <w:rsid w:val="000464CC"/>
    <w:rsid w:val="00046E00"/>
    <w:rsid w:val="00046EB9"/>
    <w:rsid w:val="000479E3"/>
    <w:rsid w:val="00050D1E"/>
    <w:rsid w:val="0005274F"/>
    <w:rsid w:val="00052B0B"/>
    <w:rsid w:val="00052C04"/>
    <w:rsid w:val="00053558"/>
    <w:rsid w:val="00053EB7"/>
    <w:rsid w:val="0005661B"/>
    <w:rsid w:val="00056F33"/>
    <w:rsid w:val="00061620"/>
    <w:rsid w:val="00061813"/>
    <w:rsid w:val="00061A47"/>
    <w:rsid w:val="00061CED"/>
    <w:rsid w:val="000628BA"/>
    <w:rsid w:val="00063415"/>
    <w:rsid w:val="00063E79"/>
    <w:rsid w:val="00063E7D"/>
    <w:rsid w:val="00064624"/>
    <w:rsid w:val="00070E97"/>
    <w:rsid w:val="00071696"/>
    <w:rsid w:val="000723C9"/>
    <w:rsid w:val="0007401F"/>
    <w:rsid w:val="000747B0"/>
    <w:rsid w:val="00074CC2"/>
    <w:rsid w:val="00075A6A"/>
    <w:rsid w:val="00076E69"/>
    <w:rsid w:val="0007701A"/>
    <w:rsid w:val="000801CA"/>
    <w:rsid w:val="00080562"/>
    <w:rsid w:val="00080626"/>
    <w:rsid w:val="00081F7E"/>
    <w:rsid w:val="0008212E"/>
    <w:rsid w:val="00082337"/>
    <w:rsid w:val="000826AF"/>
    <w:rsid w:val="00082A9B"/>
    <w:rsid w:val="00083BA1"/>
    <w:rsid w:val="00085328"/>
    <w:rsid w:val="000856D3"/>
    <w:rsid w:val="00087144"/>
    <w:rsid w:val="00090485"/>
    <w:rsid w:val="00092099"/>
    <w:rsid w:val="000926D1"/>
    <w:rsid w:val="00092E90"/>
    <w:rsid w:val="0009347A"/>
    <w:rsid w:val="00094415"/>
    <w:rsid w:val="00094D65"/>
    <w:rsid w:val="00094F61"/>
    <w:rsid w:val="0009576A"/>
    <w:rsid w:val="00095BAC"/>
    <w:rsid w:val="00096994"/>
    <w:rsid w:val="00096DD1"/>
    <w:rsid w:val="00097B10"/>
    <w:rsid w:val="000A0C10"/>
    <w:rsid w:val="000A0CD3"/>
    <w:rsid w:val="000A11EC"/>
    <w:rsid w:val="000A23C7"/>
    <w:rsid w:val="000A29D0"/>
    <w:rsid w:val="000A34D3"/>
    <w:rsid w:val="000A3AC5"/>
    <w:rsid w:val="000A406B"/>
    <w:rsid w:val="000A484B"/>
    <w:rsid w:val="000A4A4E"/>
    <w:rsid w:val="000B0BA9"/>
    <w:rsid w:val="000B12E4"/>
    <w:rsid w:val="000B1D05"/>
    <w:rsid w:val="000B31D5"/>
    <w:rsid w:val="000B3BE5"/>
    <w:rsid w:val="000B6B8E"/>
    <w:rsid w:val="000B7349"/>
    <w:rsid w:val="000B7726"/>
    <w:rsid w:val="000B786A"/>
    <w:rsid w:val="000B79E6"/>
    <w:rsid w:val="000C06BC"/>
    <w:rsid w:val="000C1821"/>
    <w:rsid w:val="000C2BA7"/>
    <w:rsid w:val="000C356A"/>
    <w:rsid w:val="000C3776"/>
    <w:rsid w:val="000C4341"/>
    <w:rsid w:val="000C4789"/>
    <w:rsid w:val="000C57A6"/>
    <w:rsid w:val="000C5C11"/>
    <w:rsid w:val="000C699A"/>
    <w:rsid w:val="000C6CE7"/>
    <w:rsid w:val="000C767F"/>
    <w:rsid w:val="000C7945"/>
    <w:rsid w:val="000C7B6B"/>
    <w:rsid w:val="000D0297"/>
    <w:rsid w:val="000D033A"/>
    <w:rsid w:val="000D10B4"/>
    <w:rsid w:val="000D10D1"/>
    <w:rsid w:val="000D36F0"/>
    <w:rsid w:val="000D376D"/>
    <w:rsid w:val="000D38F0"/>
    <w:rsid w:val="000D3A5D"/>
    <w:rsid w:val="000D3BCA"/>
    <w:rsid w:val="000D3ED9"/>
    <w:rsid w:val="000D435C"/>
    <w:rsid w:val="000D4562"/>
    <w:rsid w:val="000D4BD2"/>
    <w:rsid w:val="000D4D17"/>
    <w:rsid w:val="000D5F8F"/>
    <w:rsid w:val="000D685B"/>
    <w:rsid w:val="000D6BC6"/>
    <w:rsid w:val="000D6EEA"/>
    <w:rsid w:val="000D797B"/>
    <w:rsid w:val="000D7A3B"/>
    <w:rsid w:val="000D7DBD"/>
    <w:rsid w:val="000D7F99"/>
    <w:rsid w:val="000E0055"/>
    <w:rsid w:val="000E05B9"/>
    <w:rsid w:val="000E067C"/>
    <w:rsid w:val="000E14E8"/>
    <w:rsid w:val="000E2130"/>
    <w:rsid w:val="000E24DF"/>
    <w:rsid w:val="000E29B4"/>
    <w:rsid w:val="000E308B"/>
    <w:rsid w:val="000E3E20"/>
    <w:rsid w:val="000E3FEF"/>
    <w:rsid w:val="000E6EA0"/>
    <w:rsid w:val="000E7C54"/>
    <w:rsid w:val="000F0B6F"/>
    <w:rsid w:val="000F0F5C"/>
    <w:rsid w:val="000F14ED"/>
    <w:rsid w:val="000F1D24"/>
    <w:rsid w:val="000F1E04"/>
    <w:rsid w:val="000F2C45"/>
    <w:rsid w:val="000F41B6"/>
    <w:rsid w:val="000F5B20"/>
    <w:rsid w:val="000F7BB0"/>
    <w:rsid w:val="0010120E"/>
    <w:rsid w:val="001021F9"/>
    <w:rsid w:val="00102431"/>
    <w:rsid w:val="001041B4"/>
    <w:rsid w:val="0010544B"/>
    <w:rsid w:val="00106B5D"/>
    <w:rsid w:val="001070AB"/>
    <w:rsid w:val="001116C5"/>
    <w:rsid w:val="00111B37"/>
    <w:rsid w:val="00112361"/>
    <w:rsid w:val="00112544"/>
    <w:rsid w:val="00112638"/>
    <w:rsid w:val="00113278"/>
    <w:rsid w:val="001133F9"/>
    <w:rsid w:val="001153EF"/>
    <w:rsid w:val="00115881"/>
    <w:rsid w:val="00115A44"/>
    <w:rsid w:val="00115DFA"/>
    <w:rsid w:val="0011683B"/>
    <w:rsid w:val="00116908"/>
    <w:rsid w:val="00121CE1"/>
    <w:rsid w:val="00122FAA"/>
    <w:rsid w:val="00124AA3"/>
    <w:rsid w:val="00124BF7"/>
    <w:rsid w:val="001257CF"/>
    <w:rsid w:val="0012588A"/>
    <w:rsid w:val="00130AD5"/>
    <w:rsid w:val="001313A1"/>
    <w:rsid w:val="001313FC"/>
    <w:rsid w:val="00133346"/>
    <w:rsid w:val="00133793"/>
    <w:rsid w:val="001349DB"/>
    <w:rsid w:val="00134A02"/>
    <w:rsid w:val="0013506B"/>
    <w:rsid w:val="00135460"/>
    <w:rsid w:val="001354F3"/>
    <w:rsid w:val="00135D08"/>
    <w:rsid w:val="00135DC8"/>
    <w:rsid w:val="00136096"/>
    <w:rsid w:val="001367A4"/>
    <w:rsid w:val="0013699A"/>
    <w:rsid w:val="0013710E"/>
    <w:rsid w:val="00140249"/>
    <w:rsid w:val="001410BD"/>
    <w:rsid w:val="00141E9C"/>
    <w:rsid w:val="0014395E"/>
    <w:rsid w:val="0014592B"/>
    <w:rsid w:val="00145EB7"/>
    <w:rsid w:val="00146606"/>
    <w:rsid w:val="00147828"/>
    <w:rsid w:val="00152458"/>
    <w:rsid w:val="00153C0A"/>
    <w:rsid w:val="00155285"/>
    <w:rsid w:val="00155A42"/>
    <w:rsid w:val="001573FB"/>
    <w:rsid w:val="00160766"/>
    <w:rsid w:val="0016162D"/>
    <w:rsid w:val="00161724"/>
    <w:rsid w:val="0016180A"/>
    <w:rsid w:val="00162792"/>
    <w:rsid w:val="0016356D"/>
    <w:rsid w:val="00164996"/>
    <w:rsid w:val="00165D28"/>
    <w:rsid w:val="00166515"/>
    <w:rsid w:val="001666A5"/>
    <w:rsid w:val="001673C1"/>
    <w:rsid w:val="00167EE8"/>
    <w:rsid w:val="001706E8"/>
    <w:rsid w:val="0017558F"/>
    <w:rsid w:val="00176C74"/>
    <w:rsid w:val="0017778E"/>
    <w:rsid w:val="0017795A"/>
    <w:rsid w:val="0018103D"/>
    <w:rsid w:val="00183F6C"/>
    <w:rsid w:val="00184467"/>
    <w:rsid w:val="00184B4A"/>
    <w:rsid w:val="00184C79"/>
    <w:rsid w:val="00185DA0"/>
    <w:rsid w:val="001862EB"/>
    <w:rsid w:val="00186CBC"/>
    <w:rsid w:val="00187F30"/>
    <w:rsid w:val="00190AC4"/>
    <w:rsid w:val="00190DE6"/>
    <w:rsid w:val="0019164F"/>
    <w:rsid w:val="00191786"/>
    <w:rsid w:val="00193625"/>
    <w:rsid w:val="0019520F"/>
    <w:rsid w:val="001960B7"/>
    <w:rsid w:val="001968E8"/>
    <w:rsid w:val="00196B0B"/>
    <w:rsid w:val="0019798A"/>
    <w:rsid w:val="00197A69"/>
    <w:rsid w:val="001A00D9"/>
    <w:rsid w:val="001A0506"/>
    <w:rsid w:val="001A0E91"/>
    <w:rsid w:val="001A10C3"/>
    <w:rsid w:val="001A1603"/>
    <w:rsid w:val="001A2717"/>
    <w:rsid w:val="001A276E"/>
    <w:rsid w:val="001A4FA0"/>
    <w:rsid w:val="001A62D2"/>
    <w:rsid w:val="001A7C70"/>
    <w:rsid w:val="001B014F"/>
    <w:rsid w:val="001B107C"/>
    <w:rsid w:val="001B1142"/>
    <w:rsid w:val="001B2E8D"/>
    <w:rsid w:val="001B3207"/>
    <w:rsid w:val="001B3C79"/>
    <w:rsid w:val="001B453B"/>
    <w:rsid w:val="001B5028"/>
    <w:rsid w:val="001B6062"/>
    <w:rsid w:val="001B6BB3"/>
    <w:rsid w:val="001B7756"/>
    <w:rsid w:val="001B7EFF"/>
    <w:rsid w:val="001B7F6E"/>
    <w:rsid w:val="001C0732"/>
    <w:rsid w:val="001C17D7"/>
    <w:rsid w:val="001C1F5B"/>
    <w:rsid w:val="001C27B3"/>
    <w:rsid w:val="001C2DD2"/>
    <w:rsid w:val="001C660A"/>
    <w:rsid w:val="001C6A54"/>
    <w:rsid w:val="001C6B99"/>
    <w:rsid w:val="001C778C"/>
    <w:rsid w:val="001C7CBD"/>
    <w:rsid w:val="001D03FB"/>
    <w:rsid w:val="001D2BA8"/>
    <w:rsid w:val="001D3AF0"/>
    <w:rsid w:val="001D46CD"/>
    <w:rsid w:val="001D4CD9"/>
    <w:rsid w:val="001D4EFF"/>
    <w:rsid w:val="001D5770"/>
    <w:rsid w:val="001D73F9"/>
    <w:rsid w:val="001D7DF8"/>
    <w:rsid w:val="001E0FBD"/>
    <w:rsid w:val="001E2370"/>
    <w:rsid w:val="001E23BF"/>
    <w:rsid w:val="001E3CD5"/>
    <w:rsid w:val="001E3D50"/>
    <w:rsid w:val="001E4A7B"/>
    <w:rsid w:val="001E6AAB"/>
    <w:rsid w:val="001E6F91"/>
    <w:rsid w:val="001E73FB"/>
    <w:rsid w:val="001E7523"/>
    <w:rsid w:val="001F0952"/>
    <w:rsid w:val="001F14E1"/>
    <w:rsid w:val="001F1AB3"/>
    <w:rsid w:val="001F1BAD"/>
    <w:rsid w:val="001F210A"/>
    <w:rsid w:val="001F2F40"/>
    <w:rsid w:val="001F318B"/>
    <w:rsid w:val="001F31DD"/>
    <w:rsid w:val="001F35FB"/>
    <w:rsid w:val="001F381B"/>
    <w:rsid w:val="001F4479"/>
    <w:rsid w:val="001F452B"/>
    <w:rsid w:val="001F47B3"/>
    <w:rsid w:val="001F763D"/>
    <w:rsid w:val="00200E12"/>
    <w:rsid w:val="00200ED8"/>
    <w:rsid w:val="002017C5"/>
    <w:rsid w:val="00202A25"/>
    <w:rsid w:val="00203B67"/>
    <w:rsid w:val="0020416A"/>
    <w:rsid w:val="00204DC2"/>
    <w:rsid w:val="00205C2B"/>
    <w:rsid w:val="00205D12"/>
    <w:rsid w:val="00206686"/>
    <w:rsid w:val="00211DF1"/>
    <w:rsid w:val="00212CB3"/>
    <w:rsid w:val="00215738"/>
    <w:rsid w:val="002166CE"/>
    <w:rsid w:val="00216D0F"/>
    <w:rsid w:val="002216C9"/>
    <w:rsid w:val="002217F5"/>
    <w:rsid w:val="00222C1C"/>
    <w:rsid w:val="002248F4"/>
    <w:rsid w:val="00225188"/>
    <w:rsid w:val="00225D21"/>
    <w:rsid w:val="00226015"/>
    <w:rsid w:val="00226BFB"/>
    <w:rsid w:val="00226E0A"/>
    <w:rsid w:val="00226F0A"/>
    <w:rsid w:val="0022798F"/>
    <w:rsid w:val="002311A2"/>
    <w:rsid w:val="00231A39"/>
    <w:rsid w:val="002320B5"/>
    <w:rsid w:val="00232EAF"/>
    <w:rsid w:val="00233678"/>
    <w:rsid w:val="00234046"/>
    <w:rsid w:val="0023491A"/>
    <w:rsid w:val="00234AEB"/>
    <w:rsid w:val="002352F4"/>
    <w:rsid w:val="0023598E"/>
    <w:rsid w:val="002363B3"/>
    <w:rsid w:val="00236CEF"/>
    <w:rsid w:val="00237117"/>
    <w:rsid w:val="00240397"/>
    <w:rsid w:val="0024296A"/>
    <w:rsid w:val="00243557"/>
    <w:rsid w:val="00243C37"/>
    <w:rsid w:val="00244D00"/>
    <w:rsid w:val="0024746D"/>
    <w:rsid w:val="00247510"/>
    <w:rsid w:val="00250E8E"/>
    <w:rsid w:val="002522DD"/>
    <w:rsid w:val="002524FD"/>
    <w:rsid w:val="002526D4"/>
    <w:rsid w:val="00252A8B"/>
    <w:rsid w:val="00252B05"/>
    <w:rsid w:val="002530CC"/>
    <w:rsid w:val="002533D6"/>
    <w:rsid w:val="00253892"/>
    <w:rsid w:val="00253A63"/>
    <w:rsid w:val="00254D39"/>
    <w:rsid w:val="00255C87"/>
    <w:rsid w:val="002566AC"/>
    <w:rsid w:val="002567CE"/>
    <w:rsid w:val="00257037"/>
    <w:rsid w:val="0025728F"/>
    <w:rsid w:val="002572DF"/>
    <w:rsid w:val="002575FF"/>
    <w:rsid w:val="002576B9"/>
    <w:rsid w:val="002604B8"/>
    <w:rsid w:val="002606BF"/>
    <w:rsid w:val="00260CFE"/>
    <w:rsid w:val="0026200B"/>
    <w:rsid w:val="0026248A"/>
    <w:rsid w:val="0026369F"/>
    <w:rsid w:val="00263B34"/>
    <w:rsid w:val="00263B5F"/>
    <w:rsid w:val="002646C9"/>
    <w:rsid w:val="00265574"/>
    <w:rsid w:val="00266A2F"/>
    <w:rsid w:val="002671DC"/>
    <w:rsid w:val="002676BE"/>
    <w:rsid w:val="00267783"/>
    <w:rsid w:val="00270591"/>
    <w:rsid w:val="0027104C"/>
    <w:rsid w:val="00271EBA"/>
    <w:rsid w:val="00272413"/>
    <w:rsid w:val="002739CC"/>
    <w:rsid w:val="00274803"/>
    <w:rsid w:val="00274908"/>
    <w:rsid w:val="00274DCD"/>
    <w:rsid w:val="00275159"/>
    <w:rsid w:val="0027568B"/>
    <w:rsid w:val="002763E6"/>
    <w:rsid w:val="00277537"/>
    <w:rsid w:val="00277861"/>
    <w:rsid w:val="00277A94"/>
    <w:rsid w:val="002801C0"/>
    <w:rsid w:val="00281361"/>
    <w:rsid w:val="0028168B"/>
    <w:rsid w:val="00281A2E"/>
    <w:rsid w:val="00281B9C"/>
    <w:rsid w:val="002844F4"/>
    <w:rsid w:val="00284BE9"/>
    <w:rsid w:val="0028733D"/>
    <w:rsid w:val="00287F62"/>
    <w:rsid w:val="0029078F"/>
    <w:rsid w:val="002939CD"/>
    <w:rsid w:val="0029409B"/>
    <w:rsid w:val="00294A58"/>
    <w:rsid w:val="00295083"/>
    <w:rsid w:val="0029514F"/>
    <w:rsid w:val="002957E7"/>
    <w:rsid w:val="00295DC8"/>
    <w:rsid w:val="00295F87"/>
    <w:rsid w:val="00295FC1"/>
    <w:rsid w:val="0029663B"/>
    <w:rsid w:val="0029726F"/>
    <w:rsid w:val="0029786B"/>
    <w:rsid w:val="00297DF7"/>
    <w:rsid w:val="002A0B8A"/>
    <w:rsid w:val="002A1BEA"/>
    <w:rsid w:val="002A2577"/>
    <w:rsid w:val="002A2941"/>
    <w:rsid w:val="002A35A8"/>
    <w:rsid w:val="002A3E1B"/>
    <w:rsid w:val="002A407E"/>
    <w:rsid w:val="002A51B0"/>
    <w:rsid w:val="002A68A7"/>
    <w:rsid w:val="002A68DC"/>
    <w:rsid w:val="002A6FD7"/>
    <w:rsid w:val="002A7E8D"/>
    <w:rsid w:val="002B0B26"/>
    <w:rsid w:val="002B0D07"/>
    <w:rsid w:val="002B0DF5"/>
    <w:rsid w:val="002B19FB"/>
    <w:rsid w:val="002B1EEE"/>
    <w:rsid w:val="002B2C68"/>
    <w:rsid w:val="002B4841"/>
    <w:rsid w:val="002B4A7D"/>
    <w:rsid w:val="002B5482"/>
    <w:rsid w:val="002B6370"/>
    <w:rsid w:val="002B68BF"/>
    <w:rsid w:val="002B722C"/>
    <w:rsid w:val="002B7370"/>
    <w:rsid w:val="002B768F"/>
    <w:rsid w:val="002B7D66"/>
    <w:rsid w:val="002C1078"/>
    <w:rsid w:val="002C19DB"/>
    <w:rsid w:val="002C2048"/>
    <w:rsid w:val="002C2309"/>
    <w:rsid w:val="002C24E9"/>
    <w:rsid w:val="002C2CE8"/>
    <w:rsid w:val="002C3269"/>
    <w:rsid w:val="002C3BB2"/>
    <w:rsid w:val="002C4843"/>
    <w:rsid w:val="002C4FE0"/>
    <w:rsid w:val="002C50E4"/>
    <w:rsid w:val="002C5DB6"/>
    <w:rsid w:val="002C66D6"/>
    <w:rsid w:val="002C6AD8"/>
    <w:rsid w:val="002D0017"/>
    <w:rsid w:val="002D3F32"/>
    <w:rsid w:val="002D462F"/>
    <w:rsid w:val="002D5840"/>
    <w:rsid w:val="002D5D2D"/>
    <w:rsid w:val="002D61A4"/>
    <w:rsid w:val="002D7929"/>
    <w:rsid w:val="002E06F2"/>
    <w:rsid w:val="002E163D"/>
    <w:rsid w:val="002E21B2"/>
    <w:rsid w:val="002E3FFF"/>
    <w:rsid w:val="002E5356"/>
    <w:rsid w:val="002E5720"/>
    <w:rsid w:val="002E668B"/>
    <w:rsid w:val="002E7B8C"/>
    <w:rsid w:val="002F05DF"/>
    <w:rsid w:val="002F0FF7"/>
    <w:rsid w:val="002F10D2"/>
    <w:rsid w:val="002F14BA"/>
    <w:rsid w:val="002F1668"/>
    <w:rsid w:val="002F1CF1"/>
    <w:rsid w:val="002F31EB"/>
    <w:rsid w:val="002F3283"/>
    <w:rsid w:val="002F45A7"/>
    <w:rsid w:val="002F5711"/>
    <w:rsid w:val="002F64F4"/>
    <w:rsid w:val="002F6998"/>
    <w:rsid w:val="002F7290"/>
    <w:rsid w:val="002F7BE1"/>
    <w:rsid w:val="00300526"/>
    <w:rsid w:val="00300914"/>
    <w:rsid w:val="00301393"/>
    <w:rsid w:val="00301B65"/>
    <w:rsid w:val="003022A0"/>
    <w:rsid w:val="003025D8"/>
    <w:rsid w:val="00303BF5"/>
    <w:rsid w:val="00303CA3"/>
    <w:rsid w:val="00303EAF"/>
    <w:rsid w:val="00304440"/>
    <w:rsid w:val="00304532"/>
    <w:rsid w:val="0030473D"/>
    <w:rsid w:val="00304B1A"/>
    <w:rsid w:val="003060A0"/>
    <w:rsid w:val="003063CE"/>
    <w:rsid w:val="00306857"/>
    <w:rsid w:val="00306C27"/>
    <w:rsid w:val="00307726"/>
    <w:rsid w:val="00307B5B"/>
    <w:rsid w:val="003101B3"/>
    <w:rsid w:val="003128EE"/>
    <w:rsid w:val="0031446F"/>
    <w:rsid w:val="003146A9"/>
    <w:rsid w:val="00315A79"/>
    <w:rsid w:val="00315CFA"/>
    <w:rsid w:val="00320007"/>
    <w:rsid w:val="00322624"/>
    <w:rsid w:val="003226FC"/>
    <w:rsid w:val="0032394F"/>
    <w:rsid w:val="00323F86"/>
    <w:rsid w:val="00324201"/>
    <w:rsid w:val="00324653"/>
    <w:rsid w:val="00324B25"/>
    <w:rsid w:val="0032590D"/>
    <w:rsid w:val="003259BB"/>
    <w:rsid w:val="003271C4"/>
    <w:rsid w:val="00327AB1"/>
    <w:rsid w:val="0033104A"/>
    <w:rsid w:val="0033125C"/>
    <w:rsid w:val="00332FEA"/>
    <w:rsid w:val="00333557"/>
    <w:rsid w:val="00333970"/>
    <w:rsid w:val="003339CA"/>
    <w:rsid w:val="00333C0A"/>
    <w:rsid w:val="00334A65"/>
    <w:rsid w:val="00334CAB"/>
    <w:rsid w:val="00335C97"/>
    <w:rsid w:val="00335EC9"/>
    <w:rsid w:val="00335F39"/>
    <w:rsid w:val="0033632E"/>
    <w:rsid w:val="003427FA"/>
    <w:rsid w:val="00342DB1"/>
    <w:rsid w:val="00343082"/>
    <w:rsid w:val="00343131"/>
    <w:rsid w:val="00343BEA"/>
    <w:rsid w:val="00345D0F"/>
    <w:rsid w:val="00345DDF"/>
    <w:rsid w:val="00346152"/>
    <w:rsid w:val="00346879"/>
    <w:rsid w:val="003475A3"/>
    <w:rsid w:val="00347BEC"/>
    <w:rsid w:val="00347DB2"/>
    <w:rsid w:val="00347EA3"/>
    <w:rsid w:val="00350347"/>
    <w:rsid w:val="003504C7"/>
    <w:rsid w:val="003509E9"/>
    <w:rsid w:val="003528CA"/>
    <w:rsid w:val="0035648F"/>
    <w:rsid w:val="00356D81"/>
    <w:rsid w:val="00357B85"/>
    <w:rsid w:val="003604E5"/>
    <w:rsid w:val="003606C2"/>
    <w:rsid w:val="00360FA9"/>
    <w:rsid w:val="00363335"/>
    <w:rsid w:val="003635F5"/>
    <w:rsid w:val="003636A9"/>
    <w:rsid w:val="00363983"/>
    <w:rsid w:val="003639A4"/>
    <w:rsid w:val="00363AC8"/>
    <w:rsid w:val="00364447"/>
    <w:rsid w:val="003655AA"/>
    <w:rsid w:val="003657E6"/>
    <w:rsid w:val="00367401"/>
    <w:rsid w:val="00371DE3"/>
    <w:rsid w:val="00373881"/>
    <w:rsid w:val="00374692"/>
    <w:rsid w:val="00375206"/>
    <w:rsid w:val="00375B35"/>
    <w:rsid w:val="0037608C"/>
    <w:rsid w:val="00376EC9"/>
    <w:rsid w:val="0037779C"/>
    <w:rsid w:val="00377F1C"/>
    <w:rsid w:val="00381AF7"/>
    <w:rsid w:val="0038260A"/>
    <w:rsid w:val="00382A9E"/>
    <w:rsid w:val="00382B3A"/>
    <w:rsid w:val="00382C77"/>
    <w:rsid w:val="00384191"/>
    <w:rsid w:val="00385972"/>
    <w:rsid w:val="003859BE"/>
    <w:rsid w:val="00386042"/>
    <w:rsid w:val="00386E53"/>
    <w:rsid w:val="0039070B"/>
    <w:rsid w:val="00392003"/>
    <w:rsid w:val="0039243E"/>
    <w:rsid w:val="00392ABD"/>
    <w:rsid w:val="00392B6F"/>
    <w:rsid w:val="003931EF"/>
    <w:rsid w:val="00393617"/>
    <w:rsid w:val="0039375D"/>
    <w:rsid w:val="00395AF1"/>
    <w:rsid w:val="00396072"/>
    <w:rsid w:val="00397489"/>
    <w:rsid w:val="00397CAD"/>
    <w:rsid w:val="003A0754"/>
    <w:rsid w:val="003A17CF"/>
    <w:rsid w:val="003A1F38"/>
    <w:rsid w:val="003A32E8"/>
    <w:rsid w:val="003A3E90"/>
    <w:rsid w:val="003A4AC4"/>
    <w:rsid w:val="003A6E3C"/>
    <w:rsid w:val="003A7F16"/>
    <w:rsid w:val="003B0E82"/>
    <w:rsid w:val="003B35AA"/>
    <w:rsid w:val="003B38AC"/>
    <w:rsid w:val="003B3BCF"/>
    <w:rsid w:val="003B4DEB"/>
    <w:rsid w:val="003B4E2F"/>
    <w:rsid w:val="003B521A"/>
    <w:rsid w:val="003B5420"/>
    <w:rsid w:val="003B7EC2"/>
    <w:rsid w:val="003C0D46"/>
    <w:rsid w:val="003C0E21"/>
    <w:rsid w:val="003C0E62"/>
    <w:rsid w:val="003C2B44"/>
    <w:rsid w:val="003C357A"/>
    <w:rsid w:val="003C397F"/>
    <w:rsid w:val="003C40D0"/>
    <w:rsid w:val="003C49C1"/>
    <w:rsid w:val="003C70B7"/>
    <w:rsid w:val="003C70E5"/>
    <w:rsid w:val="003C7627"/>
    <w:rsid w:val="003C77B6"/>
    <w:rsid w:val="003D0797"/>
    <w:rsid w:val="003D0A63"/>
    <w:rsid w:val="003D1A14"/>
    <w:rsid w:val="003D1B9C"/>
    <w:rsid w:val="003D256D"/>
    <w:rsid w:val="003D3209"/>
    <w:rsid w:val="003D3312"/>
    <w:rsid w:val="003D34B8"/>
    <w:rsid w:val="003D3D8E"/>
    <w:rsid w:val="003D4399"/>
    <w:rsid w:val="003D4E7D"/>
    <w:rsid w:val="003D6454"/>
    <w:rsid w:val="003D679A"/>
    <w:rsid w:val="003D6993"/>
    <w:rsid w:val="003D703E"/>
    <w:rsid w:val="003D77BA"/>
    <w:rsid w:val="003E039B"/>
    <w:rsid w:val="003E0D1F"/>
    <w:rsid w:val="003E1574"/>
    <w:rsid w:val="003E1D1F"/>
    <w:rsid w:val="003E24EA"/>
    <w:rsid w:val="003E268D"/>
    <w:rsid w:val="003E3F6B"/>
    <w:rsid w:val="003E4557"/>
    <w:rsid w:val="003E46A9"/>
    <w:rsid w:val="003E4803"/>
    <w:rsid w:val="003E4AB3"/>
    <w:rsid w:val="003E5650"/>
    <w:rsid w:val="003E5790"/>
    <w:rsid w:val="003E5B82"/>
    <w:rsid w:val="003F0F0D"/>
    <w:rsid w:val="003F2419"/>
    <w:rsid w:val="003F332D"/>
    <w:rsid w:val="003F39B7"/>
    <w:rsid w:val="003F39BF"/>
    <w:rsid w:val="003F4AE0"/>
    <w:rsid w:val="003F5039"/>
    <w:rsid w:val="003F7897"/>
    <w:rsid w:val="00400CE7"/>
    <w:rsid w:val="00401459"/>
    <w:rsid w:val="00401E35"/>
    <w:rsid w:val="00401FE8"/>
    <w:rsid w:val="00402E7D"/>
    <w:rsid w:val="004052E3"/>
    <w:rsid w:val="0040586D"/>
    <w:rsid w:val="004058B8"/>
    <w:rsid w:val="00406DB4"/>
    <w:rsid w:val="00407BDB"/>
    <w:rsid w:val="00410CB9"/>
    <w:rsid w:val="00410E88"/>
    <w:rsid w:val="00410E8F"/>
    <w:rsid w:val="00411B3C"/>
    <w:rsid w:val="00411B7D"/>
    <w:rsid w:val="004125B9"/>
    <w:rsid w:val="0041313D"/>
    <w:rsid w:val="00413ADF"/>
    <w:rsid w:val="00413DAC"/>
    <w:rsid w:val="00414AAD"/>
    <w:rsid w:val="004158C4"/>
    <w:rsid w:val="00415BA1"/>
    <w:rsid w:val="004176BE"/>
    <w:rsid w:val="0041783F"/>
    <w:rsid w:val="004202FD"/>
    <w:rsid w:val="00421022"/>
    <w:rsid w:val="0042249E"/>
    <w:rsid w:val="0042253A"/>
    <w:rsid w:val="00422FBA"/>
    <w:rsid w:val="004240B9"/>
    <w:rsid w:val="00424B68"/>
    <w:rsid w:val="00425BD2"/>
    <w:rsid w:val="00425C12"/>
    <w:rsid w:val="00425C4E"/>
    <w:rsid w:val="004266F2"/>
    <w:rsid w:val="00426A72"/>
    <w:rsid w:val="00427210"/>
    <w:rsid w:val="004272D2"/>
    <w:rsid w:val="00427516"/>
    <w:rsid w:val="00427892"/>
    <w:rsid w:val="00427BA0"/>
    <w:rsid w:val="00430718"/>
    <w:rsid w:val="004313D2"/>
    <w:rsid w:val="0043151E"/>
    <w:rsid w:val="0043184B"/>
    <w:rsid w:val="00431C9C"/>
    <w:rsid w:val="004328BD"/>
    <w:rsid w:val="00434209"/>
    <w:rsid w:val="00434B65"/>
    <w:rsid w:val="00434E72"/>
    <w:rsid w:val="00435334"/>
    <w:rsid w:val="00435A75"/>
    <w:rsid w:val="00436A8F"/>
    <w:rsid w:val="00437360"/>
    <w:rsid w:val="00440BF0"/>
    <w:rsid w:val="004417A3"/>
    <w:rsid w:val="0044198C"/>
    <w:rsid w:val="00441FC4"/>
    <w:rsid w:val="0044312D"/>
    <w:rsid w:val="0044461B"/>
    <w:rsid w:val="00444F02"/>
    <w:rsid w:val="00445334"/>
    <w:rsid w:val="00445FCD"/>
    <w:rsid w:val="004478E4"/>
    <w:rsid w:val="0045011D"/>
    <w:rsid w:val="004503CC"/>
    <w:rsid w:val="004528D0"/>
    <w:rsid w:val="00452919"/>
    <w:rsid w:val="00452DD4"/>
    <w:rsid w:val="00453E85"/>
    <w:rsid w:val="00454551"/>
    <w:rsid w:val="00454670"/>
    <w:rsid w:val="00455F93"/>
    <w:rsid w:val="004562B0"/>
    <w:rsid w:val="00456826"/>
    <w:rsid w:val="0045731C"/>
    <w:rsid w:val="004602AB"/>
    <w:rsid w:val="0046108E"/>
    <w:rsid w:val="0046248C"/>
    <w:rsid w:val="0046279C"/>
    <w:rsid w:val="00462815"/>
    <w:rsid w:val="004640F7"/>
    <w:rsid w:val="004645A4"/>
    <w:rsid w:val="00464988"/>
    <w:rsid w:val="00464AB6"/>
    <w:rsid w:val="004656C7"/>
    <w:rsid w:val="004658E0"/>
    <w:rsid w:val="00466DAD"/>
    <w:rsid w:val="0046777A"/>
    <w:rsid w:val="004702A4"/>
    <w:rsid w:val="00470710"/>
    <w:rsid w:val="00470A44"/>
    <w:rsid w:val="004712FF"/>
    <w:rsid w:val="00473088"/>
    <w:rsid w:val="004749D9"/>
    <w:rsid w:val="0047602B"/>
    <w:rsid w:val="00477E34"/>
    <w:rsid w:val="00480798"/>
    <w:rsid w:val="0048148D"/>
    <w:rsid w:val="004825E0"/>
    <w:rsid w:val="00484C93"/>
    <w:rsid w:val="0048644C"/>
    <w:rsid w:val="004865F1"/>
    <w:rsid w:val="00486D7B"/>
    <w:rsid w:val="0049024D"/>
    <w:rsid w:val="004904DD"/>
    <w:rsid w:val="00492368"/>
    <w:rsid w:val="00492F9B"/>
    <w:rsid w:val="004948B8"/>
    <w:rsid w:val="0049599F"/>
    <w:rsid w:val="00495EFA"/>
    <w:rsid w:val="004973B5"/>
    <w:rsid w:val="004976B6"/>
    <w:rsid w:val="004A0F68"/>
    <w:rsid w:val="004A1062"/>
    <w:rsid w:val="004A3B72"/>
    <w:rsid w:val="004A4431"/>
    <w:rsid w:val="004A5171"/>
    <w:rsid w:val="004A5298"/>
    <w:rsid w:val="004A6AD6"/>
    <w:rsid w:val="004A709F"/>
    <w:rsid w:val="004A774E"/>
    <w:rsid w:val="004B03D8"/>
    <w:rsid w:val="004B196C"/>
    <w:rsid w:val="004B273F"/>
    <w:rsid w:val="004B2781"/>
    <w:rsid w:val="004B27F0"/>
    <w:rsid w:val="004B321E"/>
    <w:rsid w:val="004B3421"/>
    <w:rsid w:val="004B435A"/>
    <w:rsid w:val="004B4E2A"/>
    <w:rsid w:val="004B50C2"/>
    <w:rsid w:val="004B5A81"/>
    <w:rsid w:val="004B6930"/>
    <w:rsid w:val="004B6A5D"/>
    <w:rsid w:val="004C0702"/>
    <w:rsid w:val="004C0C2B"/>
    <w:rsid w:val="004C2006"/>
    <w:rsid w:val="004C205D"/>
    <w:rsid w:val="004C2375"/>
    <w:rsid w:val="004C336F"/>
    <w:rsid w:val="004C429E"/>
    <w:rsid w:val="004C5093"/>
    <w:rsid w:val="004C563D"/>
    <w:rsid w:val="004C5DAD"/>
    <w:rsid w:val="004C7A15"/>
    <w:rsid w:val="004D17F4"/>
    <w:rsid w:val="004D1F28"/>
    <w:rsid w:val="004D24AB"/>
    <w:rsid w:val="004D25F9"/>
    <w:rsid w:val="004D28B0"/>
    <w:rsid w:val="004D2AD2"/>
    <w:rsid w:val="004D2E6D"/>
    <w:rsid w:val="004D3378"/>
    <w:rsid w:val="004D46F7"/>
    <w:rsid w:val="004D54AB"/>
    <w:rsid w:val="004D565A"/>
    <w:rsid w:val="004D5CA5"/>
    <w:rsid w:val="004D5E32"/>
    <w:rsid w:val="004D7602"/>
    <w:rsid w:val="004D7859"/>
    <w:rsid w:val="004D7E27"/>
    <w:rsid w:val="004E1DFA"/>
    <w:rsid w:val="004E3A6D"/>
    <w:rsid w:val="004E3EC8"/>
    <w:rsid w:val="004E3FAD"/>
    <w:rsid w:val="004E45FE"/>
    <w:rsid w:val="004E495D"/>
    <w:rsid w:val="004E4B6C"/>
    <w:rsid w:val="004E509D"/>
    <w:rsid w:val="004F01D6"/>
    <w:rsid w:val="004F0E3F"/>
    <w:rsid w:val="004F1CD9"/>
    <w:rsid w:val="004F30DB"/>
    <w:rsid w:val="004F3F95"/>
    <w:rsid w:val="004F46AD"/>
    <w:rsid w:val="004F50EA"/>
    <w:rsid w:val="004F6AE9"/>
    <w:rsid w:val="004F6D9D"/>
    <w:rsid w:val="004F7D75"/>
    <w:rsid w:val="00500076"/>
    <w:rsid w:val="00500FB0"/>
    <w:rsid w:val="005013B3"/>
    <w:rsid w:val="005018EC"/>
    <w:rsid w:val="00503168"/>
    <w:rsid w:val="00505150"/>
    <w:rsid w:val="005051ED"/>
    <w:rsid w:val="00505803"/>
    <w:rsid w:val="00507B1D"/>
    <w:rsid w:val="00510313"/>
    <w:rsid w:val="00511230"/>
    <w:rsid w:val="005115B8"/>
    <w:rsid w:val="00512587"/>
    <w:rsid w:val="005147EB"/>
    <w:rsid w:val="00514956"/>
    <w:rsid w:val="0051572A"/>
    <w:rsid w:val="0051581B"/>
    <w:rsid w:val="00515FC4"/>
    <w:rsid w:val="005161F8"/>
    <w:rsid w:val="00516C31"/>
    <w:rsid w:val="00516D69"/>
    <w:rsid w:val="005172B5"/>
    <w:rsid w:val="00520097"/>
    <w:rsid w:val="005208C9"/>
    <w:rsid w:val="00521685"/>
    <w:rsid w:val="0052189D"/>
    <w:rsid w:val="00523018"/>
    <w:rsid w:val="005231D3"/>
    <w:rsid w:val="005233D4"/>
    <w:rsid w:val="00523781"/>
    <w:rsid w:val="00523F8B"/>
    <w:rsid w:val="0052499A"/>
    <w:rsid w:val="00526636"/>
    <w:rsid w:val="00526A2E"/>
    <w:rsid w:val="00526F68"/>
    <w:rsid w:val="00527F64"/>
    <w:rsid w:val="0053003E"/>
    <w:rsid w:val="00530A76"/>
    <w:rsid w:val="00531BE2"/>
    <w:rsid w:val="00532C11"/>
    <w:rsid w:val="005345CD"/>
    <w:rsid w:val="00534C64"/>
    <w:rsid w:val="00534F65"/>
    <w:rsid w:val="005358EE"/>
    <w:rsid w:val="00536720"/>
    <w:rsid w:val="00537AC9"/>
    <w:rsid w:val="005400F7"/>
    <w:rsid w:val="0054014E"/>
    <w:rsid w:val="00540ADD"/>
    <w:rsid w:val="00541118"/>
    <w:rsid w:val="0054325D"/>
    <w:rsid w:val="005450EC"/>
    <w:rsid w:val="00545A4C"/>
    <w:rsid w:val="00545F3B"/>
    <w:rsid w:val="00546247"/>
    <w:rsid w:val="0054631E"/>
    <w:rsid w:val="005477D3"/>
    <w:rsid w:val="00547F60"/>
    <w:rsid w:val="00550D85"/>
    <w:rsid w:val="005511B5"/>
    <w:rsid w:val="00552265"/>
    <w:rsid w:val="00552366"/>
    <w:rsid w:val="00553710"/>
    <w:rsid w:val="00555270"/>
    <w:rsid w:val="00555C12"/>
    <w:rsid w:val="00556932"/>
    <w:rsid w:val="00557420"/>
    <w:rsid w:val="00557CC7"/>
    <w:rsid w:val="00560419"/>
    <w:rsid w:val="005606CC"/>
    <w:rsid w:val="00560D28"/>
    <w:rsid w:val="00561213"/>
    <w:rsid w:val="0056156C"/>
    <w:rsid w:val="00561A93"/>
    <w:rsid w:val="00562252"/>
    <w:rsid w:val="00563C25"/>
    <w:rsid w:val="0056532E"/>
    <w:rsid w:val="005661C9"/>
    <w:rsid w:val="0056659A"/>
    <w:rsid w:val="0056663D"/>
    <w:rsid w:val="005670FD"/>
    <w:rsid w:val="0057057A"/>
    <w:rsid w:val="0057112D"/>
    <w:rsid w:val="00571D43"/>
    <w:rsid w:val="00572662"/>
    <w:rsid w:val="005729E0"/>
    <w:rsid w:val="005738F7"/>
    <w:rsid w:val="00574726"/>
    <w:rsid w:val="00575BE7"/>
    <w:rsid w:val="00576538"/>
    <w:rsid w:val="005774CA"/>
    <w:rsid w:val="005776E8"/>
    <w:rsid w:val="005777D5"/>
    <w:rsid w:val="00577E56"/>
    <w:rsid w:val="00580902"/>
    <w:rsid w:val="00581F36"/>
    <w:rsid w:val="00583109"/>
    <w:rsid w:val="00583EA1"/>
    <w:rsid w:val="00584957"/>
    <w:rsid w:val="00585318"/>
    <w:rsid w:val="00586430"/>
    <w:rsid w:val="00586A6D"/>
    <w:rsid w:val="00587219"/>
    <w:rsid w:val="0058728E"/>
    <w:rsid w:val="005874D7"/>
    <w:rsid w:val="00587919"/>
    <w:rsid w:val="00590541"/>
    <w:rsid w:val="00590D8F"/>
    <w:rsid w:val="0059154E"/>
    <w:rsid w:val="00591B15"/>
    <w:rsid w:val="00591DFA"/>
    <w:rsid w:val="00591E6A"/>
    <w:rsid w:val="005932A0"/>
    <w:rsid w:val="00595C8F"/>
    <w:rsid w:val="00596AD0"/>
    <w:rsid w:val="00596C15"/>
    <w:rsid w:val="00597380"/>
    <w:rsid w:val="005A1552"/>
    <w:rsid w:val="005A17BF"/>
    <w:rsid w:val="005A21E8"/>
    <w:rsid w:val="005A24E7"/>
    <w:rsid w:val="005A33B1"/>
    <w:rsid w:val="005A379B"/>
    <w:rsid w:val="005A478B"/>
    <w:rsid w:val="005A484E"/>
    <w:rsid w:val="005A53F9"/>
    <w:rsid w:val="005A6A39"/>
    <w:rsid w:val="005A74D8"/>
    <w:rsid w:val="005B0B7A"/>
    <w:rsid w:val="005B1122"/>
    <w:rsid w:val="005B1181"/>
    <w:rsid w:val="005B1A3F"/>
    <w:rsid w:val="005B2732"/>
    <w:rsid w:val="005B2918"/>
    <w:rsid w:val="005B35A4"/>
    <w:rsid w:val="005B3B1E"/>
    <w:rsid w:val="005B4031"/>
    <w:rsid w:val="005B4E9A"/>
    <w:rsid w:val="005B54B3"/>
    <w:rsid w:val="005B6C4B"/>
    <w:rsid w:val="005B741A"/>
    <w:rsid w:val="005B76EE"/>
    <w:rsid w:val="005C025F"/>
    <w:rsid w:val="005C0DB7"/>
    <w:rsid w:val="005C149B"/>
    <w:rsid w:val="005C1839"/>
    <w:rsid w:val="005C2574"/>
    <w:rsid w:val="005C469E"/>
    <w:rsid w:val="005C47D0"/>
    <w:rsid w:val="005C607E"/>
    <w:rsid w:val="005C76CE"/>
    <w:rsid w:val="005D0597"/>
    <w:rsid w:val="005D0AB5"/>
    <w:rsid w:val="005D133A"/>
    <w:rsid w:val="005D2671"/>
    <w:rsid w:val="005D38B5"/>
    <w:rsid w:val="005D4CBA"/>
    <w:rsid w:val="005D58B1"/>
    <w:rsid w:val="005D5E65"/>
    <w:rsid w:val="005D6B8D"/>
    <w:rsid w:val="005E070E"/>
    <w:rsid w:val="005E1B55"/>
    <w:rsid w:val="005E1F86"/>
    <w:rsid w:val="005E2466"/>
    <w:rsid w:val="005E2D87"/>
    <w:rsid w:val="005E3A82"/>
    <w:rsid w:val="005E67BF"/>
    <w:rsid w:val="005E7494"/>
    <w:rsid w:val="005E74AE"/>
    <w:rsid w:val="005E7F23"/>
    <w:rsid w:val="005F0A3C"/>
    <w:rsid w:val="005F0A82"/>
    <w:rsid w:val="005F1346"/>
    <w:rsid w:val="005F13E0"/>
    <w:rsid w:val="005F140B"/>
    <w:rsid w:val="005F1963"/>
    <w:rsid w:val="005F1991"/>
    <w:rsid w:val="005F2482"/>
    <w:rsid w:val="005F24A6"/>
    <w:rsid w:val="005F475A"/>
    <w:rsid w:val="005F4A89"/>
    <w:rsid w:val="005F5A65"/>
    <w:rsid w:val="005F5F96"/>
    <w:rsid w:val="005F60B3"/>
    <w:rsid w:val="005F76A2"/>
    <w:rsid w:val="005F7710"/>
    <w:rsid w:val="005F7D17"/>
    <w:rsid w:val="005F7F00"/>
    <w:rsid w:val="00600B16"/>
    <w:rsid w:val="006011A9"/>
    <w:rsid w:val="00601505"/>
    <w:rsid w:val="0060207B"/>
    <w:rsid w:val="00602B39"/>
    <w:rsid w:val="0060318B"/>
    <w:rsid w:val="0060335F"/>
    <w:rsid w:val="00604068"/>
    <w:rsid w:val="006054D7"/>
    <w:rsid w:val="006067A1"/>
    <w:rsid w:val="00607343"/>
    <w:rsid w:val="00607386"/>
    <w:rsid w:val="00607BF0"/>
    <w:rsid w:val="0061003F"/>
    <w:rsid w:val="00612233"/>
    <w:rsid w:val="006131FD"/>
    <w:rsid w:val="0061493F"/>
    <w:rsid w:val="006149DD"/>
    <w:rsid w:val="0061512E"/>
    <w:rsid w:val="0061601C"/>
    <w:rsid w:val="00616843"/>
    <w:rsid w:val="006169FD"/>
    <w:rsid w:val="00617276"/>
    <w:rsid w:val="00620242"/>
    <w:rsid w:val="00620555"/>
    <w:rsid w:val="00621836"/>
    <w:rsid w:val="006228F4"/>
    <w:rsid w:val="00622D71"/>
    <w:rsid w:val="0062353A"/>
    <w:rsid w:val="00626571"/>
    <w:rsid w:val="00627FD0"/>
    <w:rsid w:val="0063039B"/>
    <w:rsid w:val="00631177"/>
    <w:rsid w:val="006313AB"/>
    <w:rsid w:val="00634297"/>
    <w:rsid w:val="00635658"/>
    <w:rsid w:val="00635F97"/>
    <w:rsid w:val="006361C6"/>
    <w:rsid w:val="00636758"/>
    <w:rsid w:val="00640070"/>
    <w:rsid w:val="0064155D"/>
    <w:rsid w:val="00641B59"/>
    <w:rsid w:val="00641BDC"/>
    <w:rsid w:val="00641C7B"/>
    <w:rsid w:val="006424F2"/>
    <w:rsid w:val="006429A6"/>
    <w:rsid w:val="0064451B"/>
    <w:rsid w:val="00645ACE"/>
    <w:rsid w:val="0064651E"/>
    <w:rsid w:val="00646F63"/>
    <w:rsid w:val="00647170"/>
    <w:rsid w:val="0065070C"/>
    <w:rsid w:val="00650907"/>
    <w:rsid w:val="00650DDA"/>
    <w:rsid w:val="0065116B"/>
    <w:rsid w:val="0065122E"/>
    <w:rsid w:val="006514B6"/>
    <w:rsid w:val="00651FFB"/>
    <w:rsid w:val="006530AC"/>
    <w:rsid w:val="006541FE"/>
    <w:rsid w:val="00654A47"/>
    <w:rsid w:val="00655BDA"/>
    <w:rsid w:val="0065600D"/>
    <w:rsid w:val="00656998"/>
    <w:rsid w:val="00657A64"/>
    <w:rsid w:val="00657CB2"/>
    <w:rsid w:val="00660214"/>
    <w:rsid w:val="00661597"/>
    <w:rsid w:val="00662ACB"/>
    <w:rsid w:val="00663773"/>
    <w:rsid w:val="006640F9"/>
    <w:rsid w:val="0066452B"/>
    <w:rsid w:val="0066669A"/>
    <w:rsid w:val="00666AB9"/>
    <w:rsid w:val="006711C0"/>
    <w:rsid w:val="006714D1"/>
    <w:rsid w:val="006715FF"/>
    <w:rsid w:val="00671717"/>
    <w:rsid w:val="00672123"/>
    <w:rsid w:val="00673804"/>
    <w:rsid w:val="00673BE4"/>
    <w:rsid w:val="00673ECE"/>
    <w:rsid w:val="006751B5"/>
    <w:rsid w:val="00676F7A"/>
    <w:rsid w:val="00680D8F"/>
    <w:rsid w:val="0068173C"/>
    <w:rsid w:val="00681F89"/>
    <w:rsid w:val="006823BC"/>
    <w:rsid w:val="00682BD1"/>
    <w:rsid w:val="0068347C"/>
    <w:rsid w:val="0068375B"/>
    <w:rsid w:val="00683900"/>
    <w:rsid w:val="00683B60"/>
    <w:rsid w:val="00683D23"/>
    <w:rsid w:val="006860E9"/>
    <w:rsid w:val="006861E6"/>
    <w:rsid w:val="006865D0"/>
    <w:rsid w:val="0068741B"/>
    <w:rsid w:val="00690D05"/>
    <w:rsid w:val="00690D33"/>
    <w:rsid w:val="00691A7B"/>
    <w:rsid w:val="00693EBA"/>
    <w:rsid w:val="00694208"/>
    <w:rsid w:val="00694505"/>
    <w:rsid w:val="006945EA"/>
    <w:rsid w:val="00694BF9"/>
    <w:rsid w:val="00695230"/>
    <w:rsid w:val="00695547"/>
    <w:rsid w:val="006959D0"/>
    <w:rsid w:val="00696085"/>
    <w:rsid w:val="006A0B64"/>
    <w:rsid w:val="006A0DCE"/>
    <w:rsid w:val="006A1076"/>
    <w:rsid w:val="006A1FAC"/>
    <w:rsid w:val="006A2711"/>
    <w:rsid w:val="006A2D70"/>
    <w:rsid w:val="006A3675"/>
    <w:rsid w:val="006A36A9"/>
    <w:rsid w:val="006A64AF"/>
    <w:rsid w:val="006A7054"/>
    <w:rsid w:val="006B0DC7"/>
    <w:rsid w:val="006B1661"/>
    <w:rsid w:val="006B1E47"/>
    <w:rsid w:val="006B2F37"/>
    <w:rsid w:val="006B31BE"/>
    <w:rsid w:val="006B40A1"/>
    <w:rsid w:val="006B40D1"/>
    <w:rsid w:val="006B4251"/>
    <w:rsid w:val="006B4693"/>
    <w:rsid w:val="006B4931"/>
    <w:rsid w:val="006B5C84"/>
    <w:rsid w:val="006B6173"/>
    <w:rsid w:val="006B667C"/>
    <w:rsid w:val="006B74F1"/>
    <w:rsid w:val="006B7B8C"/>
    <w:rsid w:val="006C1C0B"/>
    <w:rsid w:val="006C4CF1"/>
    <w:rsid w:val="006C55B4"/>
    <w:rsid w:val="006C5E80"/>
    <w:rsid w:val="006C660C"/>
    <w:rsid w:val="006C7682"/>
    <w:rsid w:val="006C7E4E"/>
    <w:rsid w:val="006D0AE6"/>
    <w:rsid w:val="006D2375"/>
    <w:rsid w:val="006D2EB3"/>
    <w:rsid w:val="006D5858"/>
    <w:rsid w:val="006D611E"/>
    <w:rsid w:val="006D7EF9"/>
    <w:rsid w:val="006E016D"/>
    <w:rsid w:val="006E0941"/>
    <w:rsid w:val="006E0B80"/>
    <w:rsid w:val="006E116A"/>
    <w:rsid w:val="006E175E"/>
    <w:rsid w:val="006E1F7B"/>
    <w:rsid w:val="006E293B"/>
    <w:rsid w:val="006E2F29"/>
    <w:rsid w:val="006E33DA"/>
    <w:rsid w:val="006E39C5"/>
    <w:rsid w:val="006E3C3A"/>
    <w:rsid w:val="006E4B05"/>
    <w:rsid w:val="006E4D85"/>
    <w:rsid w:val="006E5662"/>
    <w:rsid w:val="006E66EE"/>
    <w:rsid w:val="006E758B"/>
    <w:rsid w:val="006E75D7"/>
    <w:rsid w:val="006F008F"/>
    <w:rsid w:val="006F0A63"/>
    <w:rsid w:val="006F1C26"/>
    <w:rsid w:val="006F1C4A"/>
    <w:rsid w:val="006F206C"/>
    <w:rsid w:val="006F2909"/>
    <w:rsid w:val="006F2F21"/>
    <w:rsid w:val="006F31BE"/>
    <w:rsid w:val="006F3206"/>
    <w:rsid w:val="006F6464"/>
    <w:rsid w:val="006F6B66"/>
    <w:rsid w:val="006F7150"/>
    <w:rsid w:val="006F728E"/>
    <w:rsid w:val="006F7491"/>
    <w:rsid w:val="006F7AFF"/>
    <w:rsid w:val="007038CC"/>
    <w:rsid w:val="00704036"/>
    <w:rsid w:val="00704206"/>
    <w:rsid w:val="007048E1"/>
    <w:rsid w:val="00704905"/>
    <w:rsid w:val="00705A6C"/>
    <w:rsid w:val="00706592"/>
    <w:rsid w:val="00706CCF"/>
    <w:rsid w:val="00707D40"/>
    <w:rsid w:val="0071039F"/>
    <w:rsid w:val="007108DC"/>
    <w:rsid w:val="00710AEE"/>
    <w:rsid w:val="00711481"/>
    <w:rsid w:val="00711A28"/>
    <w:rsid w:val="00713002"/>
    <w:rsid w:val="007136D5"/>
    <w:rsid w:val="0071446A"/>
    <w:rsid w:val="007148DE"/>
    <w:rsid w:val="00717D79"/>
    <w:rsid w:val="00720A65"/>
    <w:rsid w:val="00722167"/>
    <w:rsid w:val="00724C81"/>
    <w:rsid w:val="00724E19"/>
    <w:rsid w:val="007257F1"/>
    <w:rsid w:val="00725E17"/>
    <w:rsid w:val="00726006"/>
    <w:rsid w:val="0072736E"/>
    <w:rsid w:val="007275B5"/>
    <w:rsid w:val="00730535"/>
    <w:rsid w:val="00732BD2"/>
    <w:rsid w:val="00732E27"/>
    <w:rsid w:val="0073321D"/>
    <w:rsid w:val="00734D71"/>
    <w:rsid w:val="00734F2B"/>
    <w:rsid w:val="00735083"/>
    <w:rsid w:val="00735103"/>
    <w:rsid w:val="00735A62"/>
    <w:rsid w:val="00735CD9"/>
    <w:rsid w:val="00736A32"/>
    <w:rsid w:val="00740077"/>
    <w:rsid w:val="007410E3"/>
    <w:rsid w:val="0074151C"/>
    <w:rsid w:val="00741C20"/>
    <w:rsid w:val="007435B1"/>
    <w:rsid w:val="00744419"/>
    <w:rsid w:val="00744726"/>
    <w:rsid w:val="00745D9A"/>
    <w:rsid w:val="00746719"/>
    <w:rsid w:val="00747708"/>
    <w:rsid w:val="00747F9B"/>
    <w:rsid w:val="00750006"/>
    <w:rsid w:val="007501B7"/>
    <w:rsid w:val="00750CF7"/>
    <w:rsid w:val="00751784"/>
    <w:rsid w:val="00751FB2"/>
    <w:rsid w:val="0075219F"/>
    <w:rsid w:val="00752864"/>
    <w:rsid w:val="007532AD"/>
    <w:rsid w:val="00753507"/>
    <w:rsid w:val="00753BB4"/>
    <w:rsid w:val="00753E9E"/>
    <w:rsid w:val="007552E8"/>
    <w:rsid w:val="00756C80"/>
    <w:rsid w:val="00757170"/>
    <w:rsid w:val="00760331"/>
    <w:rsid w:val="0076166B"/>
    <w:rsid w:val="00761C21"/>
    <w:rsid w:val="00762867"/>
    <w:rsid w:val="00762BCF"/>
    <w:rsid w:val="00763B8A"/>
    <w:rsid w:val="00763F72"/>
    <w:rsid w:val="007650B9"/>
    <w:rsid w:val="00766A95"/>
    <w:rsid w:val="00766AB7"/>
    <w:rsid w:val="00766E09"/>
    <w:rsid w:val="007677C9"/>
    <w:rsid w:val="00767E9E"/>
    <w:rsid w:val="007702F7"/>
    <w:rsid w:val="00770AA3"/>
    <w:rsid w:val="00770C07"/>
    <w:rsid w:val="007733DD"/>
    <w:rsid w:val="007738A0"/>
    <w:rsid w:val="00773A9F"/>
    <w:rsid w:val="007749FB"/>
    <w:rsid w:val="007750C5"/>
    <w:rsid w:val="00775A92"/>
    <w:rsid w:val="007760DA"/>
    <w:rsid w:val="00776A8A"/>
    <w:rsid w:val="00776E52"/>
    <w:rsid w:val="00780605"/>
    <w:rsid w:val="00780771"/>
    <w:rsid w:val="00780CDA"/>
    <w:rsid w:val="00780E84"/>
    <w:rsid w:val="00781F95"/>
    <w:rsid w:val="007823B6"/>
    <w:rsid w:val="007835F1"/>
    <w:rsid w:val="00783B0C"/>
    <w:rsid w:val="00784623"/>
    <w:rsid w:val="0078496A"/>
    <w:rsid w:val="00785797"/>
    <w:rsid w:val="00787DA2"/>
    <w:rsid w:val="00792AB7"/>
    <w:rsid w:val="00792ED9"/>
    <w:rsid w:val="0079358B"/>
    <w:rsid w:val="00793B33"/>
    <w:rsid w:val="00793F90"/>
    <w:rsid w:val="00794A9D"/>
    <w:rsid w:val="00794F64"/>
    <w:rsid w:val="0079615C"/>
    <w:rsid w:val="007968FF"/>
    <w:rsid w:val="00796A46"/>
    <w:rsid w:val="00797539"/>
    <w:rsid w:val="007A075E"/>
    <w:rsid w:val="007A14CE"/>
    <w:rsid w:val="007A17C0"/>
    <w:rsid w:val="007A20BD"/>
    <w:rsid w:val="007A243E"/>
    <w:rsid w:val="007A3680"/>
    <w:rsid w:val="007A4228"/>
    <w:rsid w:val="007A49F7"/>
    <w:rsid w:val="007A6203"/>
    <w:rsid w:val="007A7948"/>
    <w:rsid w:val="007B022E"/>
    <w:rsid w:val="007B089D"/>
    <w:rsid w:val="007B08CC"/>
    <w:rsid w:val="007B0AB2"/>
    <w:rsid w:val="007B0FCB"/>
    <w:rsid w:val="007B13FE"/>
    <w:rsid w:val="007B1D6C"/>
    <w:rsid w:val="007B1DE4"/>
    <w:rsid w:val="007B293D"/>
    <w:rsid w:val="007B2BEE"/>
    <w:rsid w:val="007B3F8A"/>
    <w:rsid w:val="007B42C9"/>
    <w:rsid w:val="007B54BA"/>
    <w:rsid w:val="007B6046"/>
    <w:rsid w:val="007C027A"/>
    <w:rsid w:val="007C072B"/>
    <w:rsid w:val="007C293F"/>
    <w:rsid w:val="007C2A16"/>
    <w:rsid w:val="007C2F6D"/>
    <w:rsid w:val="007C347F"/>
    <w:rsid w:val="007C3D2D"/>
    <w:rsid w:val="007C474D"/>
    <w:rsid w:val="007C492A"/>
    <w:rsid w:val="007C57D4"/>
    <w:rsid w:val="007C7799"/>
    <w:rsid w:val="007D394F"/>
    <w:rsid w:val="007D3A25"/>
    <w:rsid w:val="007D4D18"/>
    <w:rsid w:val="007D66E4"/>
    <w:rsid w:val="007E008A"/>
    <w:rsid w:val="007E0407"/>
    <w:rsid w:val="007E0BF4"/>
    <w:rsid w:val="007E1633"/>
    <w:rsid w:val="007E4915"/>
    <w:rsid w:val="007E5098"/>
    <w:rsid w:val="007E5137"/>
    <w:rsid w:val="007E53FC"/>
    <w:rsid w:val="007E57ED"/>
    <w:rsid w:val="007E593D"/>
    <w:rsid w:val="007E653E"/>
    <w:rsid w:val="007E6C0B"/>
    <w:rsid w:val="007E6EF3"/>
    <w:rsid w:val="007E6F2E"/>
    <w:rsid w:val="007E71F5"/>
    <w:rsid w:val="007E75FC"/>
    <w:rsid w:val="007F034A"/>
    <w:rsid w:val="007F0D7F"/>
    <w:rsid w:val="007F1816"/>
    <w:rsid w:val="007F196C"/>
    <w:rsid w:val="007F2190"/>
    <w:rsid w:val="007F340B"/>
    <w:rsid w:val="007F3615"/>
    <w:rsid w:val="007F43C5"/>
    <w:rsid w:val="007F4CFE"/>
    <w:rsid w:val="007F4D37"/>
    <w:rsid w:val="007F5363"/>
    <w:rsid w:val="007F53E1"/>
    <w:rsid w:val="007F5752"/>
    <w:rsid w:val="007F5B85"/>
    <w:rsid w:val="007F6704"/>
    <w:rsid w:val="007F6875"/>
    <w:rsid w:val="007F6BDC"/>
    <w:rsid w:val="007F6CB2"/>
    <w:rsid w:val="007F71DB"/>
    <w:rsid w:val="007F7F19"/>
    <w:rsid w:val="008008C2"/>
    <w:rsid w:val="00800E7A"/>
    <w:rsid w:val="00800F05"/>
    <w:rsid w:val="008018EB"/>
    <w:rsid w:val="008019DB"/>
    <w:rsid w:val="00801F5C"/>
    <w:rsid w:val="008025EC"/>
    <w:rsid w:val="008039D0"/>
    <w:rsid w:val="0080406E"/>
    <w:rsid w:val="0080483C"/>
    <w:rsid w:val="0080530B"/>
    <w:rsid w:val="0080598F"/>
    <w:rsid w:val="00806636"/>
    <w:rsid w:val="00806B66"/>
    <w:rsid w:val="00806C1C"/>
    <w:rsid w:val="00810660"/>
    <w:rsid w:val="00811546"/>
    <w:rsid w:val="00813792"/>
    <w:rsid w:val="00814235"/>
    <w:rsid w:val="00814909"/>
    <w:rsid w:val="008160B4"/>
    <w:rsid w:val="0081622D"/>
    <w:rsid w:val="008162E2"/>
    <w:rsid w:val="00817AC1"/>
    <w:rsid w:val="00820D14"/>
    <w:rsid w:val="0082168F"/>
    <w:rsid w:val="00822018"/>
    <w:rsid w:val="00822A71"/>
    <w:rsid w:val="008234CA"/>
    <w:rsid w:val="00826486"/>
    <w:rsid w:val="00826B8A"/>
    <w:rsid w:val="00826CE7"/>
    <w:rsid w:val="0083087A"/>
    <w:rsid w:val="00831400"/>
    <w:rsid w:val="00832F66"/>
    <w:rsid w:val="008332FF"/>
    <w:rsid w:val="008339B6"/>
    <w:rsid w:val="00833FFD"/>
    <w:rsid w:val="00834FA1"/>
    <w:rsid w:val="008360D9"/>
    <w:rsid w:val="008369D0"/>
    <w:rsid w:val="00836E6A"/>
    <w:rsid w:val="00837567"/>
    <w:rsid w:val="00837619"/>
    <w:rsid w:val="00837C11"/>
    <w:rsid w:val="00837C64"/>
    <w:rsid w:val="00840694"/>
    <w:rsid w:val="0084080E"/>
    <w:rsid w:val="00840FF4"/>
    <w:rsid w:val="00841F89"/>
    <w:rsid w:val="00842195"/>
    <w:rsid w:val="0084384C"/>
    <w:rsid w:val="00844514"/>
    <w:rsid w:val="008450AA"/>
    <w:rsid w:val="00847798"/>
    <w:rsid w:val="00847A25"/>
    <w:rsid w:val="00847EF2"/>
    <w:rsid w:val="008504F6"/>
    <w:rsid w:val="00852168"/>
    <w:rsid w:val="0085271A"/>
    <w:rsid w:val="008530F3"/>
    <w:rsid w:val="00853432"/>
    <w:rsid w:val="00854616"/>
    <w:rsid w:val="008556B7"/>
    <w:rsid w:val="00856889"/>
    <w:rsid w:val="00856C01"/>
    <w:rsid w:val="00857458"/>
    <w:rsid w:val="00857D4B"/>
    <w:rsid w:val="008603C2"/>
    <w:rsid w:val="008613F8"/>
    <w:rsid w:val="00862640"/>
    <w:rsid w:val="00862AEF"/>
    <w:rsid w:val="0086347D"/>
    <w:rsid w:val="008638A5"/>
    <w:rsid w:val="0086411C"/>
    <w:rsid w:val="00864888"/>
    <w:rsid w:val="00864C9E"/>
    <w:rsid w:val="00865908"/>
    <w:rsid w:val="00865B88"/>
    <w:rsid w:val="00865EFA"/>
    <w:rsid w:val="00866FB8"/>
    <w:rsid w:val="00867DA8"/>
    <w:rsid w:val="00871775"/>
    <w:rsid w:val="008721B2"/>
    <w:rsid w:val="00873134"/>
    <w:rsid w:val="008731A6"/>
    <w:rsid w:val="00874858"/>
    <w:rsid w:val="00874DAC"/>
    <w:rsid w:val="00875BC2"/>
    <w:rsid w:val="00875D00"/>
    <w:rsid w:val="00876500"/>
    <w:rsid w:val="00877A5D"/>
    <w:rsid w:val="00877AAE"/>
    <w:rsid w:val="00877CC7"/>
    <w:rsid w:val="008812FE"/>
    <w:rsid w:val="00883456"/>
    <w:rsid w:val="0088392D"/>
    <w:rsid w:val="00883F10"/>
    <w:rsid w:val="008856CF"/>
    <w:rsid w:val="0088690D"/>
    <w:rsid w:val="00887289"/>
    <w:rsid w:val="00887298"/>
    <w:rsid w:val="008873B6"/>
    <w:rsid w:val="008878E5"/>
    <w:rsid w:val="00890329"/>
    <w:rsid w:val="0089051F"/>
    <w:rsid w:val="008915B8"/>
    <w:rsid w:val="008926E9"/>
    <w:rsid w:val="00892CF4"/>
    <w:rsid w:val="008935A4"/>
    <w:rsid w:val="00894A2A"/>
    <w:rsid w:val="008956F3"/>
    <w:rsid w:val="00896792"/>
    <w:rsid w:val="00896E33"/>
    <w:rsid w:val="008A0C63"/>
    <w:rsid w:val="008A1B54"/>
    <w:rsid w:val="008A23CA"/>
    <w:rsid w:val="008A2524"/>
    <w:rsid w:val="008A2914"/>
    <w:rsid w:val="008A2C22"/>
    <w:rsid w:val="008A3A26"/>
    <w:rsid w:val="008A547D"/>
    <w:rsid w:val="008A612E"/>
    <w:rsid w:val="008A7DB8"/>
    <w:rsid w:val="008B0171"/>
    <w:rsid w:val="008B0D2F"/>
    <w:rsid w:val="008B1221"/>
    <w:rsid w:val="008B132F"/>
    <w:rsid w:val="008B14DC"/>
    <w:rsid w:val="008B1725"/>
    <w:rsid w:val="008B1AA6"/>
    <w:rsid w:val="008B1AA7"/>
    <w:rsid w:val="008B2A6A"/>
    <w:rsid w:val="008B2E67"/>
    <w:rsid w:val="008B36FC"/>
    <w:rsid w:val="008B39DD"/>
    <w:rsid w:val="008B4BCB"/>
    <w:rsid w:val="008B5FB6"/>
    <w:rsid w:val="008C1A85"/>
    <w:rsid w:val="008C3652"/>
    <w:rsid w:val="008C3C41"/>
    <w:rsid w:val="008C3EA4"/>
    <w:rsid w:val="008C4106"/>
    <w:rsid w:val="008C4C3D"/>
    <w:rsid w:val="008C514F"/>
    <w:rsid w:val="008C5E9C"/>
    <w:rsid w:val="008C695B"/>
    <w:rsid w:val="008C6BFD"/>
    <w:rsid w:val="008C6C3F"/>
    <w:rsid w:val="008D0EA0"/>
    <w:rsid w:val="008D274C"/>
    <w:rsid w:val="008D34A3"/>
    <w:rsid w:val="008D34C7"/>
    <w:rsid w:val="008D469D"/>
    <w:rsid w:val="008D4ABD"/>
    <w:rsid w:val="008D5E07"/>
    <w:rsid w:val="008D65F0"/>
    <w:rsid w:val="008D6621"/>
    <w:rsid w:val="008D6AF1"/>
    <w:rsid w:val="008D7AD7"/>
    <w:rsid w:val="008D7EC3"/>
    <w:rsid w:val="008E02A2"/>
    <w:rsid w:val="008E0DA2"/>
    <w:rsid w:val="008E26F3"/>
    <w:rsid w:val="008E2E90"/>
    <w:rsid w:val="008E39C7"/>
    <w:rsid w:val="008E3F86"/>
    <w:rsid w:val="008E4C8F"/>
    <w:rsid w:val="008E77DA"/>
    <w:rsid w:val="008F0C05"/>
    <w:rsid w:val="008F1233"/>
    <w:rsid w:val="008F12B7"/>
    <w:rsid w:val="008F18A9"/>
    <w:rsid w:val="008F3507"/>
    <w:rsid w:val="008F4F2E"/>
    <w:rsid w:val="008F5127"/>
    <w:rsid w:val="008F5431"/>
    <w:rsid w:val="008F54E0"/>
    <w:rsid w:val="008F6178"/>
    <w:rsid w:val="008F6288"/>
    <w:rsid w:val="008F7257"/>
    <w:rsid w:val="00901587"/>
    <w:rsid w:val="00903398"/>
    <w:rsid w:val="00904982"/>
    <w:rsid w:val="0090499F"/>
    <w:rsid w:val="00904F79"/>
    <w:rsid w:val="009050F5"/>
    <w:rsid w:val="0090649F"/>
    <w:rsid w:val="009066FD"/>
    <w:rsid w:val="00907670"/>
    <w:rsid w:val="009104AB"/>
    <w:rsid w:val="00910B5A"/>
    <w:rsid w:val="00911666"/>
    <w:rsid w:val="00911E61"/>
    <w:rsid w:val="009124B7"/>
    <w:rsid w:val="00912C34"/>
    <w:rsid w:val="009137A0"/>
    <w:rsid w:val="00913BEA"/>
    <w:rsid w:val="00915ACA"/>
    <w:rsid w:val="00916558"/>
    <w:rsid w:val="009166FA"/>
    <w:rsid w:val="0092270E"/>
    <w:rsid w:val="00922DD3"/>
    <w:rsid w:val="00926892"/>
    <w:rsid w:val="00926FB9"/>
    <w:rsid w:val="009274C7"/>
    <w:rsid w:val="0093160E"/>
    <w:rsid w:val="009317F3"/>
    <w:rsid w:val="009318AF"/>
    <w:rsid w:val="00932660"/>
    <w:rsid w:val="00932A4F"/>
    <w:rsid w:val="00932EFC"/>
    <w:rsid w:val="00933259"/>
    <w:rsid w:val="00933900"/>
    <w:rsid w:val="00933A52"/>
    <w:rsid w:val="0093634B"/>
    <w:rsid w:val="009367C4"/>
    <w:rsid w:val="0094218F"/>
    <w:rsid w:val="00943450"/>
    <w:rsid w:val="00943D47"/>
    <w:rsid w:val="00943FE7"/>
    <w:rsid w:val="0094442E"/>
    <w:rsid w:val="009446B8"/>
    <w:rsid w:val="00945201"/>
    <w:rsid w:val="0094655A"/>
    <w:rsid w:val="00946701"/>
    <w:rsid w:val="009468BF"/>
    <w:rsid w:val="00946AC8"/>
    <w:rsid w:val="00947387"/>
    <w:rsid w:val="00950066"/>
    <w:rsid w:val="009501EE"/>
    <w:rsid w:val="00950FBB"/>
    <w:rsid w:val="00951EB0"/>
    <w:rsid w:val="009523F8"/>
    <w:rsid w:val="00952B0A"/>
    <w:rsid w:val="00953238"/>
    <w:rsid w:val="009553E6"/>
    <w:rsid w:val="009558CD"/>
    <w:rsid w:val="00955E08"/>
    <w:rsid w:val="00956616"/>
    <w:rsid w:val="009573A9"/>
    <w:rsid w:val="00957EFE"/>
    <w:rsid w:val="0096078C"/>
    <w:rsid w:val="00960873"/>
    <w:rsid w:val="009608F1"/>
    <w:rsid w:val="00960E36"/>
    <w:rsid w:val="00961E40"/>
    <w:rsid w:val="00962140"/>
    <w:rsid w:val="00962D10"/>
    <w:rsid w:val="00962D3C"/>
    <w:rsid w:val="0096308D"/>
    <w:rsid w:val="00963546"/>
    <w:rsid w:val="009642E1"/>
    <w:rsid w:val="00964571"/>
    <w:rsid w:val="009646D9"/>
    <w:rsid w:val="009649E8"/>
    <w:rsid w:val="00965FAB"/>
    <w:rsid w:val="0096742D"/>
    <w:rsid w:val="00970428"/>
    <w:rsid w:val="0097137C"/>
    <w:rsid w:val="00971400"/>
    <w:rsid w:val="009718F0"/>
    <w:rsid w:val="00972A85"/>
    <w:rsid w:val="0097435E"/>
    <w:rsid w:val="009767D8"/>
    <w:rsid w:val="00976B75"/>
    <w:rsid w:val="009777A4"/>
    <w:rsid w:val="009800D9"/>
    <w:rsid w:val="00980198"/>
    <w:rsid w:val="009803DE"/>
    <w:rsid w:val="009805AD"/>
    <w:rsid w:val="009805CE"/>
    <w:rsid w:val="00981390"/>
    <w:rsid w:val="009817CA"/>
    <w:rsid w:val="00981956"/>
    <w:rsid w:val="00981964"/>
    <w:rsid w:val="00982AEA"/>
    <w:rsid w:val="00985931"/>
    <w:rsid w:val="009860F2"/>
    <w:rsid w:val="009875B2"/>
    <w:rsid w:val="00987ABF"/>
    <w:rsid w:val="00991248"/>
    <w:rsid w:val="0099141A"/>
    <w:rsid w:val="00991666"/>
    <w:rsid w:val="0099191A"/>
    <w:rsid w:val="00991EA9"/>
    <w:rsid w:val="009923AC"/>
    <w:rsid w:val="009958B7"/>
    <w:rsid w:val="009963FB"/>
    <w:rsid w:val="009A04F2"/>
    <w:rsid w:val="009A1A1F"/>
    <w:rsid w:val="009A2361"/>
    <w:rsid w:val="009A2B2D"/>
    <w:rsid w:val="009A3DC5"/>
    <w:rsid w:val="009A45DC"/>
    <w:rsid w:val="009A4DA2"/>
    <w:rsid w:val="009A6055"/>
    <w:rsid w:val="009B10CE"/>
    <w:rsid w:val="009B120E"/>
    <w:rsid w:val="009B1A55"/>
    <w:rsid w:val="009B2DEA"/>
    <w:rsid w:val="009B2E78"/>
    <w:rsid w:val="009B33E2"/>
    <w:rsid w:val="009B377D"/>
    <w:rsid w:val="009B3B61"/>
    <w:rsid w:val="009B517B"/>
    <w:rsid w:val="009B5A30"/>
    <w:rsid w:val="009B5E48"/>
    <w:rsid w:val="009C0A3D"/>
    <w:rsid w:val="009C1A33"/>
    <w:rsid w:val="009C289C"/>
    <w:rsid w:val="009C3B05"/>
    <w:rsid w:val="009C3CF4"/>
    <w:rsid w:val="009C4AF9"/>
    <w:rsid w:val="009C6054"/>
    <w:rsid w:val="009C6F1C"/>
    <w:rsid w:val="009C76E8"/>
    <w:rsid w:val="009C7B5E"/>
    <w:rsid w:val="009D082E"/>
    <w:rsid w:val="009D089E"/>
    <w:rsid w:val="009D10E7"/>
    <w:rsid w:val="009D19AB"/>
    <w:rsid w:val="009D20E2"/>
    <w:rsid w:val="009D2574"/>
    <w:rsid w:val="009D2840"/>
    <w:rsid w:val="009D374B"/>
    <w:rsid w:val="009D5920"/>
    <w:rsid w:val="009D5D2D"/>
    <w:rsid w:val="009D6128"/>
    <w:rsid w:val="009D6610"/>
    <w:rsid w:val="009D762B"/>
    <w:rsid w:val="009E1C50"/>
    <w:rsid w:val="009E3B6D"/>
    <w:rsid w:val="009E4060"/>
    <w:rsid w:val="009E5AAA"/>
    <w:rsid w:val="009E71FA"/>
    <w:rsid w:val="009E72DD"/>
    <w:rsid w:val="009F014C"/>
    <w:rsid w:val="009F0F70"/>
    <w:rsid w:val="009F1EA6"/>
    <w:rsid w:val="009F1FC4"/>
    <w:rsid w:val="009F234D"/>
    <w:rsid w:val="009F25DB"/>
    <w:rsid w:val="009F4714"/>
    <w:rsid w:val="009F4A95"/>
    <w:rsid w:val="009F4BA0"/>
    <w:rsid w:val="009F5366"/>
    <w:rsid w:val="009F5825"/>
    <w:rsid w:val="009F5DE7"/>
    <w:rsid w:val="009F6237"/>
    <w:rsid w:val="009F64D7"/>
    <w:rsid w:val="009F7281"/>
    <w:rsid w:val="009F796B"/>
    <w:rsid w:val="009F7A1E"/>
    <w:rsid w:val="009F7D50"/>
    <w:rsid w:val="00A0011C"/>
    <w:rsid w:val="00A0133D"/>
    <w:rsid w:val="00A05015"/>
    <w:rsid w:val="00A0779B"/>
    <w:rsid w:val="00A1038D"/>
    <w:rsid w:val="00A10939"/>
    <w:rsid w:val="00A1204D"/>
    <w:rsid w:val="00A127F3"/>
    <w:rsid w:val="00A12E4A"/>
    <w:rsid w:val="00A13081"/>
    <w:rsid w:val="00A13487"/>
    <w:rsid w:val="00A135C6"/>
    <w:rsid w:val="00A13A3F"/>
    <w:rsid w:val="00A13B5C"/>
    <w:rsid w:val="00A143E6"/>
    <w:rsid w:val="00A1501D"/>
    <w:rsid w:val="00A15A5C"/>
    <w:rsid w:val="00A15C74"/>
    <w:rsid w:val="00A17339"/>
    <w:rsid w:val="00A20537"/>
    <w:rsid w:val="00A21186"/>
    <w:rsid w:val="00A212DD"/>
    <w:rsid w:val="00A21328"/>
    <w:rsid w:val="00A22D6B"/>
    <w:rsid w:val="00A24A1B"/>
    <w:rsid w:val="00A25E48"/>
    <w:rsid w:val="00A25E7D"/>
    <w:rsid w:val="00A31105"/>
    <w:rsid w:val="00A328C8"/>
    <w:rsid w:val="00A33430"/>
    <w:rsid w:val="00A338BD"/>
    <w:rsid w:val="00A34104"/>
    <w:rsid w:val="00A344DB"/>
    <w:rsid w:val="00A35C6D"/>
    <w:rsid w:val="00A36539"/>
    <w:rsid w:val="00A36D00"/>
    <w:rsid w:val="00A37193"/>
    <w:rsid w:val="00A40A3E"/>
    <w:rsid w:val="00A41CDF"/>
    <w:rsid w:val="00A42C6E"/>
    <w:rsid w:val="00A439AC"/>
    <w:rsid w:val="00A43F8D"/>
    <w:rsid w:val="00A46058"/>
    <w:rsid w:val="00A46261"/>
    <w:rsid w:val="00A46326"/>
    <w:rsid w:val="00A46933"/>
    <w:rsid w:val="00A46A91"/>
    <w:rsid w:val="00A471B3"/>
    <w:rsid w:val="00A50757"/>
    <w:rsid w:val="00A5076A"/>
    <w:rsid w:val="00A514B6"/>
    <w:rsid w:val="00A52282"/>
    <w:rsid w:val="00A5396B"/>
    <w:rsid w:val="00A53E61"/>
    <w:rsid w:val="00A55944"/>
    <w:rsid w:val="00A57111"/>
    <w:rsid w:val="00A579BA"/>
    <w:rsid w:val="00A60673"/>
    <w:rsid w:val="00A61E8A"/>
    <w:rsid w:val="00A62014"/>
    <w:rsid w:val="00A623D7"/>
    <w:rsid w:val="00A62ECC"/>
    <w:rsid w:val="00A62F71"/>
    <w:rsid w:val="00A65294"/>
    <w:rsid w:val="00A65386"/>
    <w:rsid w:val="00A6569A"/>
    <w:rsid w:val="00A65A82"/>
    <w:rsid w:val="00A65AFB"/>
    <w:rsid w:val="00A66AA1"/>
    <w:rsid w:val="00A67C37"/>
    <w:rsid w:val="00A67F6C"/>
    <w:rsid w:val="00A73029"/>
    <w:rsid w:val="00A734FB"/>
    <w:rsid w:val="00A737B7"/>
    <w:rsid w:val="00A74749"/>
    <w:rsid w:val="00A75A73"/>
    <w:rsid w:val="00A77F67"/>
    <w:rsid w:val="00A826AD"/>
    <w:rsid w:val="00A84143"/>
    <w:rsid w:val="00A842C5"/>
    <w:rsid w:val="00A8451F"/>
    <w:rsid w:val="00A8471D"/>
    <w:rsid w:val="00A85448"/>
    <w:rsid w:val="00A85DBE"/>
    <w:rsid w:val="00A8637A"/>
    <w:rsid w:val="00A864D1"/>
    <w:rsid w:val="00A86A19"/>
    <w:rsid w:val="00A86A89"/>
    <w:rsid w:val="00A86E85"/>
    <w:rsid w:val="00A870D3"/>
    <w:rsid w:val="00A874B8"/>
    <w:rsid w:val="00A8761F"/>
    <w:rsid w:val="00A9033C"/>
    <w:rsid w:val="00A92248"/>
    <w:rsid w:val="00A93608"/>
    <w:rsid w:val="00A93627"/>
    <w:rsid w:val="00A940BE"/>
    <w:rsid w:val="00A95A01"/>
    <w:rsid w:val="00A96041"/>
    <w:rsid w:val="00A97224"/>
    <w:rsid w:val="00A97617"/>
    <w:rsid w:val="00A97723"/>
    <w:rsid w:val="00A977F5"/>
    <w:rsid w:val="00A97E2D"/>
    <w:rsid w:val="00AA11CA"/>
    <w:rsid w:val="00AA237B"/>
    <w:rsid w:val="00AA2521"/>
    <w:rsid w:val="00AA3AE9"/>
    <w:rsid w:val="00AA483F"/>
    <w:rsid w:val="00AA4C21"/>
    <w:rsid w:val="00AA5BF2"/>
    <w:rsid w:val="00AA6966"/>
    <w:rsid w:val="00AA77DC"/>
    <w:rsid w:val="00AA7B22"/>
    <w:rsid w:val="00AA7EEF"/>
    <w:rsid w:val="00AB0F84"/>
    <w:rsid w:val="00AB7CCB"/>
    <w:rsid w:val="00AC03EE"/>
    <w:rsid w:val="00AC0CC1"/>
    <w:rsid w:val="00AC11AB"/>
    <w:rsid w:val="00AC141A"/>
    <w:rsid w:val="00AC1D0A"/>
    <w:rsid w:val="00AC3F9A"/>
    <w:rsid w:val="00AC5333"/>
    <w:rsid w:val="00AC56D9"/>
    <w:rsid w:val="00AC5F0C"/>
    <w:rsid w:val="00AC60F0"/>
    <w:rsid w:val="00AC65E1"/>
    <w:rsid w:val="00AC76D2"/>
    <w:rsid w:val="00AD0E48"/>
    <w:rsid w:val="00AD0E75"/>
    <w:rsid w:val="00AD0FFA"/>
    <w:rsid w:val="00AD312E"/>
    <w:rsid w:val="00AD44C5"/>
    <w:rsid w:val="00AD48A7"/>
    <w:rsid w:val="00AD4975"/>
    <w:rsid w:val="00AD6174"/>
    <w:rsid w:val="00AD68AC"/>
    <w:rsid w:val="00AD7C78"/>
    <w:rsid w:val="00AD7EE0"/>
    <w:rsid w:val="00AE0128"/>
    <w:rsid w:val="00AE3EC9"/>
    <w:rsid w:val="00AE42A5"/>
    <w:rsid w:val="00AE4B44"/>
    <w:rsid w:val="00AE60B2"/>
    <w:rsid w:val="00AE65F9"/>
    <w:rsid w:val="00AE6BB6"/>
    <w:rsid w:val="00AF007E"/>
    <w:rsid w:val="00AF1E0A"/>
    <w:rsid w:val="00AF1EB4"/>
    <w:rsid w:val="00AF233D"/>
    <w:rsid w:val="00AF2E37"/>
    <w:rsid w:val="00AF2ECB"/>
    <w:rsid w:val="00AF3932"/>
    <w:rsid w:val="00AF406B"/>
    <w:rsid w:val="00AF42A1"/>
    <w:rsid w:val="00AF503A"/>
    <w:rsid w:val="00AF506B"/>
    <w:rsid w:val="00AF50DE"/>
    <w:rsid w:val="00AF5174"/>
    <w:rsid w:val="00AF5688"/>
    <w:rsid w:val="00AF581B"/>
    <w:rsid w:val="00AF5FB3"/>
    <w:rsid w:val="00AF62A4"/>
    <w:rsid w:val="00AF6909"/>
    <w:rsid w:val="00AF6F98"/>
    <w:rsid w:val="00AF72E2"/>
    <w:rsid w:val="00AF755B"/>
    <w:rsid w:val="00AF760F"/>
    <w:rsid w:val="00AF7DF9"/>
    <w:rsid w:val="00B00362"/>
    <w:rsid w:val="00B004B8"/>
    <w:rsid w:val="00B009D8"/>
    <w:rsid w:val="00B01A85"/>
    <w:rsid w:val="00B01E91"/>
    <w:rsid w:val="00B046FE"/>
    <w:rsid w:val="00B0486B"/>
    <w:rsid w:val="00B0660F"/>
    <w:rsid w:val="00B073DD"/>
    <w:rsid w:val="00B076CD"/>
    <w:rsid w:val="00B10A64"/>
    <w:rsid w:val="00B10B0D"/>
    <w:rsid w:val="00B12095"/>
    <w:rsid w:val="00B129D5"/>
    <w:rsid w:val="00B1361E"/>
    <w:rsid w:val="00B13ABC"/>
    <w:rsid w:val="00B1419B"/>
    <w:rsid w:val="00B14FD7"/>
    <w:rsid w:val="00B15969"/>
    <w:rsid w:val="00B167BD"/>
    <w:rsid w:val="00B2055E"/>
    <w:rsid w:val="00B20A1A"/>
    <w:rsid w:val="00B21FA1"/>
    <w:rsid w:val="00B23243"/>
    <w:rsid w:val="00B25908"/>
    <w:rsid w:val="00B3034B"/>
    <w:rsid w:val="00B30EC4"/>
    <w:rsid w:val="00B31800"/>
    <w:rsid w:val="00B31CD5"/>
    <w:rsid w:val="00B32B41"/>
    <w:rsid w:val="00B33723"/>
    <w:rsid w:val="00B354FC"/>
    <w:rsid w:val="00B356E5"/>
    <w:rsid w:val="00B35864"/>
    <w:rsid w:val="00B378AF"/>
    <w:rsid w:val="00B37A7E"/>
    <w:rsid w:val="00B401E3"/>
    <w:rsid w:val="00B4078F"/>
    <w:rsid w:val="00B40E34"/>
    <w:rsid w:val="00B41081"/>
    <w:rsid w:val="00B417FD"/>
    <w:rsid w:val="00B423B8"/>
    <w:rsid w:val="00B439D7"/>
    <w:rsid w:val="00B43A5F"/>
    <w:rsid w:val="00B449E6"/>
    <w:rsid w:val="00B45886"/>
    <w:rsid w:val="00B4636C"/>
    <w:rsid w:val="00B466DA"/>
    <w:rsid w:val="00B46B81"/>
    <w:rsid w:val="00B47085"/>
    <w:rsid w:val="00B47407"/>
    <w:rsid w:val="00B47966"/>
    <w:rsid w:val="00B50CB1"/>
    <w:rsid w:val="00B528AD"/>
    <w:rsid w:val="00B52BC7"/>
    <w:rsid w:val="00B533BF"/>
    <w:rsid w:val="00B53A4A"/>
    <w:rsid w:val="00B53AA3"/>
    <w:rsid w:val="00B547F0"/>
    <w:rsid w:val="00B54F5B"/>
    <w:rsid w:val="00B55394"/>
    <w:rsid w:val="00B5590E"/>
    <w:rsid w:val="00B55A9F"/>
    <w:rsid w:val="00B55D73"/>
    <w:rsid w:val="00B56BA8"/>
    <w:rsid w:val="00B56E5F"/>
    <w:rsid w:val="00B573D1"/>
    <w:rsid w:val="00B57522"/>
    <w:rsid w:val="00B60640"/>
    <w:rsid w:val="00B607FB"/>
    <w:rsid w:val="00B61BB8"/>
    <w:rsid w:val="00B61BC0"/>
    <w:rsid w:val="00B61F7E"/>
    <w:rsid w:val="00B6209D"/>
    <w:rsid w:val="00B62549"/>
    <w:rsid w:val="00B63D6C"/>
    <w:rsid w:val="00B648A8"/>
    <w:rsid w:val="00B64927"/>
    <w:rsid w:val="00B656BE"/>
    <w:rsid w:val="00B65765"/>
    <w:rsid w:val="00B65D35"/>
    <w:rsid w:val="00B677A8"/>
    <w:rsid w:val="00B70729"/>
    <w:rsid w:val="00B70748"/>
    <w:rsid w:val="00B717E1"/>
    <w:rsid w:val="00B71B82"/>
    <w:rsid w:val="00B71F5B"/>
    <w:rsid w:val="00B7236F"/>
    <w:rsid w:val="00B72CA0"/>
    <w:rsid w:val="00B732A7"/>
    <w:rsid w:val="00B73D9A"/>
    <w:rsid w:val="00B7435A"/>
    <w:rsid w:val="00B744FD"/>
    <w:rsid w:val="00B748B2"/>
    <w:rsid w:val="00B74F5A"/>
    <w:rsid w:val="00B759E2"/>
    <w:rsid w:val="00B76D31"/>
    <w:rsid w:val="00B80E7B"/>
    <w:rsid w:val="00B81241"/>
    <w:rsid w:val="00B81D07"/>
    <w:rsid w:val="00B82338"/>
    <w:rsid w:val="00B83A3E"/>
    <w:rsid w:val="00B8444F"/>
    <w:rsid w:val="00B849C9"/>
    <w:rsid w:val="00B8503C"/>
    <w:rsid w:val="00B850AC"/>
    <w:rsid w:val="00B87324"/>
    <w:rsid w:val="00B87E91"/>
    <w:rsid w:val="00B910C2"/>
    <w:rsid w:val="00B92652"/>
    <w:rsid w:val="00B92845"/>
    <w:rsid w:val="00B929A1"/>
    <w:rsid w:val="00B946BE"/>
    <w:rsid w:val="00B94BC5"/>
    <w:rsid w:val="00B950EA"/>
    <w:rsid w:val="00B951FA"/>
    <w:rsid w:val="00B96705"/>
    <w:rsid w:val="00B96F21"/>
    <w:rsid w:val="00B972BA"/>
    <w:rsid w:val="00BA0402"/>
    <w:rsid w:val="00BA1DC3"/>
    <w:rsid w:val="00BA2971"/>
    <w:rsid w:val="00BA3F36"/>
    <w:rsid w:val="00BA4074"/>
    <w:rsid w:val="00BA4300"/>
    <w:rsid w:val="00BA444E"/>
    <w:rsid w:val="00BA4FFC"/>
    <w:rsid w:val="00BA6395"/>
    <w:rsid w:val="00BA6E34"/>
    <w:rsid w:val="00BB09C6"/>
    <w:rsid w:val="00BB16A4"/>
    <w:rsid w:val="00BB1C3F"/>
    <w:rsid w:val="00BB3160"/>
    <w:rsid w:val="00BB3336"/>
    <w:rsid w:val="00BB3F42"/>
    <w:rsid w:val="00BB4346"/>
    <w:rsid w:val="00BB497E"/>
    <w:rsid w:val="00BB5047"/>
    <w:rsid w:val="00BB61FF"/>
    <w:rsid w:val="00BB6400"/>
    <w:rsid w:val="00BB7489"/>
    <w:rsid w:val="00BC00FA"/>
    <w:rsid w:val="00BC078D"/>
    <w:rsid w:val="00BC239E"/>
    <w:rsid w:val="00BC3097"/>
    <w:rsid w:val="00BC3E68"/>
    <w:rsid w:val="00BC4851"/>
    <w:rsid w:val="00BC6544"/>
    <w:rsid w:val="00BD0C91"/>
    <w:rsid w:val="00BD0E15"/>
    <w:rsid w:val="00BD0F81"/>
    <w:rsid w:val="00BD101D"/>
    <w:rsid w:val="00BD54BE"/>
    <w:rsid w:val="00BD5EE0"/>
    <w:rsid w:val="00BD667B"/>
    <w:rsid w:val="00BD68D0"/>
    <w:rsid w:val="00BD6D20"/>
    <w:rsid w:val="00BD6E48"/>
    <w:rsid w:val="00BE0D76"/>
    <w:rsid w:val="00BE1282"/>
    <w:rsid w:val="00BE1C32"/>
    <w:rsid w:val="00BE2041"/>
    <w:rsid w:val="00BE2CC9"/>
    <w:rsid w:val="00BE4057"/>
    <w:rsid w:val="00BE6331"/>
    <w:rsid w:val="00BE6BB9"/>
    <w:rsid w:val="00BE6E4B"/>
    <w:rsid w:val="00BE7209"/>
    <w:rsid w:val="00BE72FF"/>
    <w:rsid w:val="00BE795A"/>
    <w:rsid w:val="00BE7DC0"/>
    <w:rsid w:val="00BF116F"/>
    <w:rsid w:val="00BF2AF6"/>
    <w:rsid w:val="00BF3212"/>
    <w:rsid w:val="00BF3B82"/>
    <w:rsid w:val="00BF3C61"/>
    <w:rsid w:val="00BF3D75"/>
    <w:rsid w:val="00BF3D76"/>
    <w:rsid w:val="00BF40DF"/>
    <w:rsid w:val="00BF4EDC"/>
    <w:rsid w:val="00BF5822"/>
    <w:rsid w:val="00BF6008"/>
    <w:rsid w:val="00BF6CE1"/>
    <w:rsid w:val="00BF734A"/>
    <w:rsid w:val="00BF77AB"/>
    <w:rsid w:val="00BF7A85"/>
    <w:rsid w:val="00C0214D"/>
    <w:rsid w:val="00C02B79"/>
    <w:rsid w:val="00C03583"/>
    <w:rsid w:val="00C038EC"/>
    <w:rsid w:val="00C03981"/>
    <w:rsid w:val="00C04374"/>
    <w:rsid w:val="00C04545"/>
    <w:rsid w:val="00C0485B"/>
    <w:rsid w:val="00C05AF5"/>
    <w:rsid w:val="00C06143"/>
    <w:rsid w:val="00C063C7"/>
    <w:rsid w:val="00C07C4B"/>
    <w:rsid w:val="00C115F2"/>
    <w:rsid w:val="00C1192D"/>
    <w:rsid w:val="00C14E41"/>
    <w:rsid w:val="00C15598"/>
    <w:rsid w:val="00C15AFE"/>
    <w:rsid w:val="00C15CFF"/>
    <w:rsid w:val="00C164C1"/>
    <w:rsid w:val="00C168B9"/>
    <w:rsid w:val="00C16AF9"/>
    <w:rsid w:val="00C172F2"/>
    <w:rsid w:val="00C207FE"/>
    <w:rsid w:val="00C20CC8"/>
    <w:rsid w:val="00C211C9"/>
    <w:rsid w:val="00C21931"/>
    <w:rsid w:val="00C221B8"/>
    <w:rsid w:val="00C22214"/>
    <w:rsid w:val="00C22801"/>
    <w:rsid w:val="00C22A6A"/>
    <w:rsid w:val="00C2412F"/>
    <w:rsid w:val="00C242AA"/>
    <w:rsid w:val="00C259A0"/>
    <w:rsid w:val="00C27A9B"/>
    <w:rsid w:val="00C30140"/>
    <w:rsid w:val="00C30498"/>
    <w:rsid w:val="00C3099E"/>
    <w:rsid w:val="00C31979"/>
    <w:rsid w:val="00C3266D"/>
    <w:rsid w:val="00C32B75"/>
    <w:rsid w:val="00C330F5"/>
    <w:rsid w:val="00C334B1"/>
    <w:rsid w:val="00C3374F"/>
    <w:rsid w:val="00C3461E"/>
    <w:rsid w:val="00C3568E"/>
    <w:rsid w:val="00C356BA"/>
    <w:rsid w:val="00C35D5C"/>
    <w:rsid w:val="00C36C4F"/>
    <w:rsid w:val="00C404A6"/>
    <w:rsid w:val="00C41B31"/>
    <w:rsid w:val="00C43624"/>
    <w:rsid w:val="00C43EFB"/>
    <w:rsid w:val="00C44C0F"/>
    <w:rsid w:val="00C466DF"/>
    <w:rsid w:val="00C51DA7"/>
    <w:rsid w:val="00C5271E"/>
    <w:rsid w:val="00C52D21"/>
    <w:rsid w:val="00C52F78"/>
    <w:rsid w:val="00C531B0"/>
    <w:rsid w:val="00C5390C"/>
    <w:rsid w:val="00C53B86"/>
    <w:rsid w:val="00C56A47"/>
    <w:rsid w:val="00C57605"/>
    <w:rsid w:val="00C60767"/>
    <w:rsid w:val="00C609FB"/>
    <w:rsid w:val="00C60F71"/>
    <w:rsid w:val="00C61ACF"/>
    <w:rsid w:val="00C62465"/>
    <w:rsid w:val="00C6279E"/>
    <w:rsid w:val="00C62BAF"/>
    <w:rsid w:val="00C63FAA"/>
    <w:rsid w:val="00C64D51"/>
    <w:rsid w:val="00C659FC"/>
    <w:rsid w:val="00C6775A"/>
    <w:rsid w:val="00C67CDE"/>
    <w:rsid w:val="00C70004"/>
    <w:rsid w:val="00C7051D"/>
    <w:rsid w:val="00C70A74"/>
    <w:rsid w:val="00C70B36"/>
    <w:rsid w:val="00C70B38"/>
    <w:rsid w:val="00C72F9D"/>
    <w:rsid w:val="00C73554"/>
    <w:rsid w:val="00C73CAC"/>
    <w:rsid w:val="00C7423E"/>
    <w:rsid w:val="00C742ED"/>
    <w:rsid w:val="00C7601E"/>
    <w:rsid w:val="00C76254"/>
    <w:rsid w:val="00C7640B"/>
    <w:rsid w:val="00C7678E"/>
    <w:rsid w:val="00C76B0A"/>
    <w:rsid w:val="00C76FAA"/>
    <w:rsid w:val="00C77081"/>
    <w:rsid w:val="00C819C8"/>
    <w:rsid w:val="00C8204F"/>
    <w:rsid w:val="00C83810"/>
    <w:rsid w:val="00C83BD6"/>
    <w:rsid w:val="00C85EB2"/>
    <w:rsid w:val="00C87012"/>
    <w:rsid w:val="00C87536"/>
    <w:rsid w:val="00C877C4"/>
    <w:rsid w:val="00C90287"/>
    <w:rsid w:val="00C905BA"/>
    <w:rsid w:val="00C9091E"/>
    <w:rsid w:val="00C92101"/>
    <w:rsid w:val="00C9217F"/>
    <w:rsid w:val="00C92721"/>
    <w:rsid w:val="00C94991"/>
    <w:rsid w:val="00C9552A"/>
    <w:rsid w:val="00C9619A"/>
    <w:rsid w:val="00C96719"/>
    <w:rsid w:val="00C96AC0"/>
    <w:rsid w:val="00C978FD"/>
    <w:rsid w:val="00CA0719"/>
    <w:rsid w:val="00CA1A54"/>
    <w:rsid w:val="00CA1F19"/>
    <w:rsid w:val="00CA2831"/>
    <w:rsid w:val="00CA2BC0"/>
    <w:rsid w:val="00CA3238"/>
    <w:rsid w:val="00CA3547"/>
    <w:rsid w:val="00CA4528"/>
    <w:rsid w:val="00CA528A"/>
    <w:rsid w:val="00CA529F"/>
    <w:rsid w:val="00CA534C"/>
    <w:rsid w:val="00CA5526"/>
    <w:rsid w:val="00CA6D97"/>
    <w:rsid w:val="00CB2520"/>
    <w:rsid w:val="00CB2AA8"/>
    <w:rsid w:val="00CB2B1E"/>
    <w:rsid w:val="00CB2F59"/>
    <w:rsid w:val="00CB38C8"/>
    <w:rsid w:val="00CB3D69"/>
    <w:rsid w:val="00CB4DEB"/>
    <w:rsid w:val="00CB5348"/>
    <w:rsid w:val="00CB7495"/>
    <w:rsid w:val="00CB7BE8"/>
    <w:rsid w:val="00CC0736"/>
    <w:rsid w:val="00CC0B19"/>
    <w:rsid w:val="00CC0EFB"/>
    <w:rsid w:val="00CC0F5D"/>
    <w:rsid w:val="00CC2B3B"/>
    <w:rsid w:val="00CC392D"/>
    <w:rsid w:val="00CC3C72"/>
    <w:rsid w:val="00CC4BCE"/>
    <w:rsid w:val="00CC520D"/>
    <w:rsid w:val="00CC52DA"/>
    <w:rsid w:val="00CC53C3"/>
    <w:rsid w:val="00CC5FFC"/>
    <w:rsid w:val="00CC6682"/>
    <w:rsid w:val="00CC697A"/>
    <w:rsid w:val="00CC70FC"/>
    <w:rsid w:val="00CC7972"/>
    <w:rsid w:val="00CD0D10"/>
    <w:rsid w:val="00CD0DF1"/>
    <w:rsid w:val="00CD13F0"/>
    <w:rsid w:val="00CD16F5"/>
    <w:rsid w:val="00CD2046"/>
    <w:rsid w:val="00CD207C"/>
    <w:rsid w:val="00CD3B75"/>
    <w:rsid w:val="00CD3C25"/>
    <w:rsid w:val="00CD3D2B"/>
    <w:rsid w:val="00CD4555"/>
    <w:rsid w:val="00CD4FC5"/>
    <w:rsid w:val="00CD5C23"/>
    <w:rsid w:val="00CD5E75"/>
    <w:rsid w:val="00CD626C"/>
    <w:rsid w:val="00CD65D5"/>
    <w:rsid w:val="00CD6D1E"/>
    <w:rsid w:val="00CD70AF"/>
    <w:rsid w:val="00CE002B"/>
    <w:rsid w:val="00CE1008"/>
    <w:rsid w:val="00CE14F7"/>
    <w:rsid w:val="00CE1686"/>
    <w:rsid w:val="00CE1B10"/>
    <w:rsid w:val="00CE2C77"/>
    <w:rsid w:val="00CE3251"/>
    <w:rsid w:val="00CE34E1"/>
    <w:rsid w:val="00CE3DBF"/>
    <w:rsid w:val="00CE4262"/>
    <w:rsid w:val="00CE4895"/>
    <w:rsid w:val="00CE51E5"/>
    <w:rsid w:val="00CE5FE0"/>
    <w:rsid w:val="00CE6A7D"/>
    <w:rsid w:val="00CE6B9C"/>
    <w:rsid w:val="00CE7045"/>
    <w:rsid w:val="00CE747D"/>
    <w:rsid w:val="00CF0989"/>
    <w:rsid w:val="00CF1853"/>
    <w:rsid w:val="00CF1A99"/>
    <w:rsid w:val="00CF1CA8"/>
    <w:rsid w:val="00CF26E8"/>
    <w:rsid w:val="00CF3590"/>
    <w:rsid w:val="00CF36C7"/>
    <w:rsid w:val="00CF4E4A"/>
    <w:rsid w:val="00CF53F3"/>
    <w:rsid w:val="00CF6872"/>
    <w:rsid w:val="00D01D44"/>
    <w:rsid w:val="00D034BC"/>
    <w:rsid w:val="00D04414"/>
    <w:rsid w:val="00D04D0D"/>
    <w:rsid w:val="00D050F5"/>
    <w:rsid w:val="00D057F1"/>
    <w:rsid w:val="00D06192"/>
    <w:rsid w:val="00D0687F"/>
    <w:rsid w:val="00D07FA9"/>
    <w:rsid w:val="00D12E66"/>
    <w:rsid w:val="00D12F6C"/>
    <w:rsid w:val="00D14A34"/>
    <w:rsid w:val="00D14AD6"/>
    <w:rsid w:val="00D15417"/>
    <w:rsid w:val="00D15E00"/>
    <w:rsid w:val="00D15E94"/>
    <w:rsid w:val="00D1622B"/>
    <w:rsid w:val="00D16C5C"/>
    <w:rsid w:val="00D22524"/>
    <w:rsid w:val="00D2282D"/>
    <w:rsid w:val="00D243AD"/>
    <w:rsid w:val="00D24CE0"/>
    <w:rsid w:val="00D26418"/>
    <w:rsid w:val="00D26483"/>
    <w:rsid w:val="00D27AF8"/>
    <w:rsid w:val="00D3060C"/>
    <w:rsid w:val="00D316B3"/>
    <w:rsid w:val="00D31F36"/>
    <w:rsid w:val="00D31F65"/>
    <w:rsid w:val="00D32513"/>
    <w:rsid w:val="00D3302B"/>
    <w:rsid w:val="00D33C49"/>
    <w:rsid w:val="00D34B18"/>
    <w:rsid w:val="00D34ED0"/>
    <w:rsid w:val="00D34FC7"/>
    <w:rsid w:val="00D35185"/>
    <w:rsid w:val="00D371F3"/>
    <w:rsid w:val="00D407C9"/>
    <w:rsid w:val="00D40E5C"/>
    <w:rsid w:val="00D42AC1"/>
    <w:rsid w:val="00D45DD8"/>
    <w:rsid w:val="00D50C77"/>
    <w:rsid w:val="00D50E7E"/>
    <w:rsid w:val="00D515CA"/>
    <w:rsid w:val="00D51FE9"/>
    <w:rsid w:val="00D53630"/>
    <w:rsid w:val="00D549FA"/>
    <w:rsid w:val="00D55123"/>
    <w:rsid w:val="00D57557"/>
    <w:rsid w:val="00D57797"/>
    <w:rsid w:val="00D603EE"/>
    <w:rsid w:val="00D60CA4"/>
    <w:rsid w:val="00D61BBA"/>
    <w:rsid w:val="00D63504"/>
    <w:rsid w:val="00D643F9"/>
    <w:rsid w:val="00D653A5"/>
    <w:rsid w:val="00D65564"/>
    <w:rsid w:val="00D65DC8"/>
    <w:rsid w:val="00D6679D"/>
    <w:rsid w:val="00D67517"/>
    <w:rsid w:val="00D67598"/>
    <w:rsid w:val="00D67CBC"/>
    <w:rsid w:val="00D67E6C"/>
    <w:rsid w:val="00D702C3"/>
    <w:rsid w:val="00D7052A"/>
    <w:rsid w:val="00D70BB7"/>
    <w:rsid w:val="00D72348"/>
    <w:rsid w:val="00D7247B"/>
    <w:rsid w:val="00D7250B"/>
    <w:rsid w:val="00D72599"/>
    <w:rsid w:val="00D72D89"/>
    <w:rsid w:val="00D73F2B"/>
    <w:rsid w:val="00D741A9"/>
    <w:rsid w:val="00D743D6"/>
    <w:rsid w:val="00D75338"/>
    <w:rsid w:val="00D76431"/>
    <w:rsid w:val="00D766A8"/>
    <w:rsid w:val="00D76B23"/>
    <w:rsid w:val="00D76DBA"/>
    <w:rsid w:val="00D808A6"/>
    <w:rsid w:val="00D81095"/>
    <w:rsid w:val="00D817D4"/>
    <w:rsid w:val="00D821FE"/>
    <w:rsid w:val="00D8241E"/>
    <w:rsid w:val="00D82FF4"/>
    <w:rsid w:val="00D83760"/>
    <w:rsid w:val="00D8519A"/>
    <w:rsid w:val="00D8580C"/>
    <w:rsid w:val="00D86A78"/>
    <w:rsid w:val="00D877C6"/>
    <w:rsid w:val="00D877F9"/>
    <w:rsid w:val="00D908C9"/>
    <w:rsid w:val="00D92276"/>
    <w:rsid w:val="00D92F97"/>
    <w:rsid w:val="00D936DC"/>
    <w:rsid w:val="00D93775"/>
    <w:rsid w:val="00D93D1D"/>
    <w:rsid w:val="00D953C0"/>
    <w:rsid w:val="00D967E4"/>
    <w:rsid w:val="00D97854"/>
    <w:rsid w:val="00DA1D24"/>
    <w:rsid w:val="00DA1F42"/>
    <w:rsid w:val="00DA378F"/>
    <w:rsid w:val="00DA3F0D"/>
    <w:rsid w:val="00DA43CA"/>
    <w:rsid w:val="00DA52D4"/>
    <w:rsid w:val="00DA635C"/>
    <w:rsid w:val="00DA75B7"/>
    <w:rsid w:val="00DA7A05"/>
    <w:rsid w:val="00DB1191"/>
    <w:rsid w:val="00DB1F41"/>
    <w:rsid w:val="00DB32C0"/>
    <w:rsid w:val="00DB369E"/>
    <w:rsid w:val="00DB398F"/>
    <w:rsid w:val="00DB3C6D"/>
    <w:rsid w:val="00DB3EEA"/>
    <w:rsid w:val="00DB4361"/>
    <w:rsid w:val="00DB48EE"/>
    <w:rsid w:val="00DB5103"/>
    <w:rsid w:val="00DB5DA2"/>
    <w:rsid w:val="00DB5F6C"/>
    <w:rsid w:val="00DB6D4F"/>
    <w:rsid w:val="00DB7300"/>
    <w:rsid w:val="00DC0011"/>
    <w:rsid w:val="00DC0169"/>
    <w:rsid w:val="00DC02E0"/>
    <w:rsid w:val="00DC0726"/>
    <w:rsid w:val="00DC0FBB"/>
    <w:rsid w:val="00DC12D9"/>
    <w:rsid w:val="00DC2136"/>
    <w:rsid w:val="00DC2284"/>
    <w:rsid w:val="00DC37DD"/>
    <w:rsid w:val="00DC425F"/>
    <w:rsid w:val="00DC4351"/>
    <w:rsid w:val="00DC4A5B"/>
    <w:rsid w:val="00DC6CE1"/>
    <w:rsid w:val="00DC7487"/>
    <w:rsid w:val="00DD26D1"/>
    <w:rsid w:val="00DD3FB9"/>
    <w:rsid w:val="00DD3FE9"/>
    <w:rsid w:val="00DD4BA5"/>
    <w:rsid w:val="00DD4E2B"/>
    <w:rsid w:val="00DD520C"/>
    <w:rsid w:val="00DD5754"/>
    <w:rsid w:val="00DD5803"/>
    <w:rsid w:val="00DD5B57"/>
    <w:rsid w:val="00DD5EC0"/>
    <w:rsid w:val="00DD5F35"/>
    <w:rsid w:val="00DD5F47"/>
    <w:rsid w:val="00DD6117"/>
    <w:rsid w:val="00DD6EF7"/>
    <w:rsid w:val="00DD7FD4"/>
    <w:rsid w:val="00DE0158"/>
    <w:rsid w:val="00DE09CD"/>
    <w:rsid w:val="00DE1F8A"/>
    <w:rsid w:val="00DE26C9"/>
    <w:rsid w:val="00DE2BE1"/>
    <w:rsid w:val="00DE33DD"/>
    <w:rsid w:val="00DE358E"/>
    <w:rsid w:val="00DE3AD8"/>
    <w:rsid w:val="00DE3C65"/>
    <w:rsid w:val="00DE3D8C"/>
    <w:rsid w:val="00DE451A"/>
    <w:rsid w:val="00DE4916"/>
    <w:rsid w:val="00DE5C1C"/>
    <w:rsid w:val="00DE5C55"/>
    <w:rsid w:val="00DF07BD"/>
    <w:rsid w:val="00DF160A"/>
    <w:rsid w:val="00DF16DA"/>
    <w:rsid w:val="00DF19AC"/>
    <w:rsid w:val="00DF2462"/>
    <w:rsid w:val="00DF2FC8"/>
    <w:rsid w:val="00DF2FDC"/>
    <w:rsid w:val="00DF3DF4"/>
    <w:rsid w:val="00DF6356"/>
    <w:rsid w:val="00E00B16"/>
    <w:rsid w:val="00E00B55"/>
    <w:rsid w:val="00E010AB"/>
    <w:rsid w:val="00E01DE6"/>
    <w:rsid w:val="00E0278F"/>
    <w:rsid w:val="00E03A35"/>
    <w:rsid w:val="00E046D1"/>
    <w:rsid w:val="00E04946"/>
    <w:rsid w:val="00E04FEA"/>
    <w:rsid w:val="00E05A5E"/>
    <w:rsid w:val="00E06077"/>
    <w:rsid w:val="00E06BA9"/>
    <w:rsid w:val="00E10492"/>
    <w:rsid w:val="00E10B3C"/>
    <w:rsid w:val="00E1131C"/>
    <w:rsid w:val="00E11AC1"/>
    <w:rsid w:val="00E11D32"/>
    <w:rsid w:val="00E11F9F"/>
    <w:rsid w:val="00E12097"/>
    <w:rsid w:val="00E1277B"/>
    <w:rsid w:val="00E127BA"/>
    <w:rsid w:val="00E129CC"/>
    <w:rsid w:val="00E14E9D"/>
    <w:rsid w:val="00E156AF"/>
    <w:rsid w:val="00E15C7C"/>
    <w:rsid w:val="00E15EB8"/>
    <w:rsid w:val="00E16400"/>
    <w:rsid w:val="00E16407"/>
    <w:rsid w:val="00E1678E"/>
    <w:rsid w:val="00E17312"/>
    <w:rsid w:val="00E17C3D"/>
    <w:rsid w:val="00E215A2"/>
    <w:rsid w:val="00E231FC"/>
    <w:rsid w:val="00E24703"/>
    <w:rsid w:val="00E24D54"/>
    <w:rsid w:val="00E24ED2"/>
    <w:rsid w:val="00E25ED2"/>
    <w:rsid w:val="00E2687A"/>
    <w:rsid w:val="00E26E35"/>
    <w:rsid w:val="00E26F33"/>
    <w:rsid w:val="00E278A5"/>
    <w:rsid w:val="00E3109B"/>
    <w:rsid w:val="00E31FC9"/>
    <w:rsid w:val="00E332EC"/>
    <w:rsid w:val="00E3341C"/>
    <w:rsid w:val="00E33792"/>
    <w:rsid w:val="00E33BBC"/>
    <w:rsid w:val="00E33D3B"/>
    <w:rsid w:val="00E347F6"/>
    <w:rsid w:val="00E34B54"/>
    <w:rsid w:val="00E350EA"/>
    <w:rsid w:val="00E36CCF"/>
    <w:rsid w:val="00E405B2"/>
    <w:rsid w:val="00E44B6B"/>
    <w:rsid w:val="00E44B76"/>
    <w:rsid w:val="00E45C43"/>
    <w:rsid w:val="00E45CB9"/>
    <w:rsid w:val="00E4668C"/>
    <w:rsid w:val="00E4719C"/>
    <w:rsid w:val="00E50724"/>
    <w:rsid w:val="00E50867"/>
    <w:rsid w:val="00E508F2"/>
    <w:rsid w:val="00E50B2B"/>
    <w:rsid w:val="00E51060"/>
    <w:rsid w:val="00E51DE7"/>
    <w:rsid w:val="00E54A6C"/>
    <w:rsid w:val="00E54E79"/>
    <w:rsid w:val="00E5505D"/>
    <w:rsid w:val="00E553C1"/>
    <w:rsid w:val="00E571AB"/>
    <w:rsid w:val="00E57E52"/>
    <w:rsid w:val="00E601B2"/>
    <w:rsid w:val="00E6056C"/>
    <w:rsid w:val="00E612B4"/>
    <w:rsid w:val="00E62675"/>
    <w:rsid w:val="00E643FE"/>
    <w:rsid w:val="00E6458D"/>
    <w:rsid w:val="00E64F61"/>
    <w:rsid w:val="00E665CA"/>
    <w:rsid w:val="00E700B5"/>
    <w:rsid w:val="00E70870"/>
    <w:rsid w:val="00E70C82"/>
    <w:rsid w:val="00E729F0"/>
    <w:rsid w:val="00E73940"/>
    <w:rsid w:val="00E73990"/>
    <w:rsid w:val="00E76439"/>
    <w:rsid w:val="00E77196"/>
    <w:rsid w:val="00E776EB"/>
    <w:rsid w:val="00E7796D"/>
    <w:rsid w:val="00E80122"/>
    <w:rsid w:val="00E80FBA"/>
    <w:rsid w:val="00E81432"/>
    <w:rsid w:val="00E82178"/>
    <w:rsid w:val="00E821EE"/>
    <w:rsid w:val="00E830C1"/>
    <w:rsid w:val="00E8316B"/>
    <w:rsid w:val="00E8383A"/>
    <w:rsid w:val="00E838F2"/>
    <w:rsid w:val="00E83EEF"/>
    <w:rsid w:val="00E84BA8"/>
    <w:rsid w:val="00E84EFB"/>
    <w:rsid w:val="00E8562F"/>
    <w:rsid w:val="00E85BB3"/>
    <w:rsid w:val="00E85E45"/>
    <w:rsid w:val="00E865F2"/>
    <w:rsid w:val="00E86EC2"/>
    <w:rsid w:val="00E876E8"/>
    <w:rsid w:val="00E903F2"/>
    <w:rsid w:val="00E90BEC"/>
    <w:rsid w:val="00E91635"/>
    <w:rsid w:val="00E91D5D"/>
    <w:rsid w:val="00E929A8"/>
    <w:rsid w:val="00E939B0"/>
    <w:rsid w:val="00E94AF3"/>
    <w:rsid w:val="00E950C8"/>
    <w:rsid w:val="00E9573A"/>
    <w:rsid w:val="00E96341"/>
    <w:rsid w:val="00E96BB8"/>
    <w:rsid w:val="00E97001"/>
    <w:rsid w:val="00E9796E"/>
    <w:rsid w:val="00E97D8F"/>
    <w:rsid w:val="00EA014A"/>
    <w:rsid w:val="00EA04C7"/>
    <w:rsid w:val="00EA25EA"/>
    <w:rsid w:val="00EA383D"/>
    <w:rsid w:val="00EA3E22"/>
    <w:rsid w:val="00EA4C9C"/>
    <w:rsid w:val="00EA6AA9"/>
    <w:rsid w:val="00EA78DB"/>
    <w:rsid w:val="00EA7B77"/>
    <w:rsid w:val="00EA7F73"/>
    <w:rsid w:val="00EA7FBA"/>
    <w:rsid w:val="00EB00AA"/>
    <w:rsid w:val="00EB022B"/>
    <w:rsid w:val="00EB2B6B"/>
    <w:rsid w:val="00EB500F"/>
    <w:rsid w:val="00EB5171"/>
    <w:rsid w:val="00EB53F7"/>
    <w:rsid w:val="00EB5972"/>
    <w:rsid w:val="00EB5BFE"/>
    <w:rsid w:val="00EB5D94"/>
    <w:rsid w:val="00EB6720"/>
    <w:rsid w:val="00EC5377"/>
    <w:rsid w:val="00EC5E19"/>
    <w:rsid w:val="00EC61A5"/>
    <w:rsid w:val="00EC7093"/>
    <w:rsid w:val="00ED1568"/>
    <w:rsid w:val="00ED177B"/>
    <w:rsid w:val="00ED1E7C"/>
    <w:rsid w:val="00ED21B0"/>
    <w:rsid w:val="00ED4798"/>
    <w:rsid w:val="00ED4D41"/>
    <w:rsid w:val="00ED4FC5"/>
    <w:rsid w:val="00ED5912"/>
    <w:rsid w:val="00ED7540"/>
    <w:rsid w:val="00ED774C"/>
    <w:rsid w:val="00ED7DAC"/>
    <w:rsid w:val="00EE1B7F"/>
    <w:rsid w:val="00EE2458"/>
    <w:rsid w:val="00EE2489"/>
    <w:rsid w:val="00EE2CC4"/>
    <w:rsid w:val="00EE2F3F"/>
    <w:rsid w:val="00EE4082"/>
    <w:rsid w:val="00EE5CB0"/>
    <w:rsid w:val="00EE6A69"/>
    <w:rsid w:val="00EE6F1F"/>
    <w:rsid w:val="00EF0A27"/>
    <w:rsid w:val="00EF1115"/>
    <w:rsid w:val="00EF1235"/>
    <w:rsid w:val="00EF132C"/>
    <w:rsid w:val="00EF202A"/>
    <w:rsid w:val="00EF2039"/>
    <w:rsid w:val="00EF2628"/>
    <w:rsid w:val="00EF45EA"/>
    <w:rsid w:val="00EF4D1A"/>
    <w:rsid w:val="00EF53EA"/>
    <w:rsid w:val="00EF60BB"/>
    <w:rsid w:val="00EF6910"/>
    <w:rsid w:val="00F00062"/>
    <w:rsid w:val="00F001AB"/>
    <w:rsid w:val="00F03147"/>
    <w:rsid w:val="00F040CD"/>
    <w:rsid w:val="00F041DD"/>
    <w:rsid w:val="00F043CD"/>
    <w:rsid w:val="00F04577"/>
    <w:rsid w:val="00F056CB"/>
    <w:rsid w:val="00F0602C"/>
    <w:rsid w:val="00F07688"/>
    <w:rsid w:val="00F07863"/>
    <w:rsid w:val="00F07D96"/>
    <w:rsid w:val="00F10CAA"/>
    <w:rsid w:val="00F11141"/>
    <w:rsid w:val="00F111E8"/>
    <w:rsid w:val="00F13D9E"/>
    <w:rsid w:val="00F1408C"/>
    <w:rsid w:val="00F1449D"/>
    <w:rsid w:val="00F15D0F"/>
    <w:rsid w:val="00F15FB9"/>
    <w:rsid w:val="00F179A2"/>
    <w:rsid w:val="00F17CF4"/>
    <w:rsid w:val="00F20593"/>
    <w:rsid w:val="00F20AE3"/>
    <w:rsid w:val="00F20D43"/>
    <w:rsid w:val="00F22149"/>
    <w:rsid w:val="00F26B6B"/>
    <w:rsid w:val="00F276CF"/>
    <w:rsid w:val="00F276DE"/>
    <w:rsid w:val="00F31355"/>
    <w:rsid w:val="00F31BFB"/>
    <w:rsid w:val="00F31C41"/>
    <w:rsid w:val="00F33B85"/>
    <w:rsid w:val="00F344C5"/>
    <w:rsid w:val="00F3572E"/>
    <w:rsid w:val="00F359C6"/>
    <w:rsid w:val="00F36442"/>
    <w:rsid w:val="00F36846"/>
    <w:rsid w:val="00F3699A"/>
    <w:rsid w:val="00F3721E"/>
    <w:rsid w:val="00F404F7"/>
    <w:rsid w:val="00F409D7"/>
    <w:rsid w:val="00F4172E"/>
    <w:rsid w:val="00F42E48"/>
    <w:rsid w:val="00F43E8D"/>
    <w:rsid w:val="00F4450C"/>
    <w:rsid w:val="00F45354"/>
    <w:rsid w:val="00F45413"/>
    <w:rsid w:val="00F458C2"/>
    <w:rsid w:val="00F45AC2"/>
    <w:rsid w:val="00F46260"/>
    <w:rsid w:val="00F464D4"/>
    <w:rsid w:val="00F46D0B"/>
    <w:rsid w:val="00F505A8"/>
    <w:rsid w:val="00F51395"/>
    <w:rsid w:val="00F53534"/>
    <w:rsid w:val="00F53612"/>
    <w:rsid w:val="00F536FA"/>
    <w:rsid w:val="00F54C01"/>
    <w:rsid w:val="00F554EE"/>
    <w:rsid w:val="00F559C3"/>
    <w:rsid w:val="00F56C5B"/>
    <w:rsid w:val="00F5712C"/>
    <w:rsid w:val="00F57248"/>
    <w:rsid w:val="00F61295"/>
    <w:rsid w:val="00F62A43"/>
    <w:rsid w:val="00F62E67"/>
    <w:rsid w:val="00F63C68"/>
    <w:rsid w:val="00F659D3"/>
    <w:rsid w:val="00F65C36"/>
    <w:rsid w:val="00F667FB"/>
    <w:rsid w:val="00F66BBD"/>
    <w:rsid w:val="00F67F26"/>
    <w:rsid w:val="00F70412"/>
    <w:rsid w:val="00F7041D"/>
    <w:rsid w:val="00F720A7"/>
    <w:rsid w:val="00F737F2"/>
    <w:rsid w:val="00F75072"/>
    <w:rsid w:val="00F757B4"/>
    <w:rsid w:val="00F759E2"/>
    <w:rsid w:val="00F7664F"/>
    <w:rsid w:val="00F76E21"/>
    <w:rsid w:val="00F77171"/>
    <w:rsid w:val="00F7752C"/>
    <w:rsid w:val="00F7788B"/>
    <w:rsid w:val="00F81E33"/>
    <w:rsid w:val="00F84078"/>
    <w:rsid w:val="00F854D9"/>
    <w:rsid w:val="00F85DC5"/>
    <w:rsid w:val="00F8760D"/>
    <w:rsid w:val="00F90BAD"/>
    <w:rsid w:val="00F91131"/>
    <w:rsid w:val="00F9161B"/>
    <w:rsid w:val="00F93D0F"/>
    <w:rsid w:val="00F94ADB"/>
    <w:rsid w:val="00F94B47"/>
    <w:rsid w:val="00F95463"/>
    <w:rsid w:val="00F962E1"/>
    <w:rsid w:val="00F966AE"/>
    <w:rsid w:val="00F96934"/>
    <w:rsid w:val="00F971AB"/>
    <w:rsid w:val="00F97460"/>
    <w:rsid w:val="00FA0B41"/>
    <w:rsid w:val="00FA22EA"/>
    <w:rsid w:val="00FA2B0D"/>
    <w:rsid w:val="00FA2B62"/>
    <w:rsid w:val="00FA2CE7"/>
    <w:rsid w:val="00FA60AB"/>
    <w:rsid w:val="00FA677A"/>
    <w:rsid w:val="00FA777F"/>
    <w:rsid w:val="00FA7920"/>
    <w:rsid w:val="00FA7C50"/>
    <w:rsid w:val="00FA7EF8"/>
    <w:rsid w:val="00FB066C"/>
    <w:rsid w:val="00FB0B9F"/>
    <w:rsid w:val="00FB0DD9"/>
    <w:rsid w:val="00FB0E40"/>
    <w:rsid w:val="00FB26AC"/>
    <w:rsid w:val="00FB2F69"/>
    <w:rsid w:val="00FB38F0"/>
    <w:rsid w:val="00FB6530"/>
    <w:rsid w:val="00FB67F7"/>
    <w:rsid w:val="00FB7BE9"/>
    <w:rsid w:val="00FB7C1B"/>
    <w:rsid w:val="00FC005E"/>
    <w:rsid w:val="00FC1D97"/>
    <w:rsid w:val="00FC278E"/>
    <w:rsid w:val="00FC3806"/>
    <w:rsid w:val="00FC3E7A"/>
    <w:rsid w:val="00FC4417"/>
    <w:rsid w:val="00FC4985"/>
    <w:rsid w:val="00FC5BDD"/>
    <w:rsid w:val="00FC607A"/>
    <w:rsid w:val="00FD00D1"/>
    <w:rsid w:val="00FD1BFB"/>
    <w:rsid w:val="00FD222F"/>
    <w:rsid w:val="00FD2857"/>
    <w:rsid w:val="00FD4AED"/>
    <w:rsid w:val="00FD502D"/>
    <w:rsid w:val="00FD5281"/>
    <w:rsid w:val="00FD638A"/>
    <w:rsid w:val="00FD6927"/>
    <w:rsid w:val="00FD6F57"/>
    <w:rsid w:val="00FD78E0"/>
    <w:rsid w:val="00FD7C9D"/>
    <w:rsid w:val="00FD7FC0"/>
    <w:rsid w:val="00FE0A67"/>
    <w:rsid w:val="00FE1204"/>
    <w:rsid w:val="00FE1E44"/>
    <w:rsid w:val="00FE2878"/>
    <w:rsid w:val="00FE2981"/>
    <w:rsid w:val="00FE2C21"/>
    <w:rsid w:val="00FE3861"/>
    <w:rsid w:val="00FE431D"/>
    <w:rsid w:val="00FE55F3"/>
    <w:rsid w:val="00FE69AA"/>
    <w:rsid w:val="00FE7489"/>
    <w:rsid w:val="00FF0240"/>
    <w:rsid w:val="00FF0C2A"/>
    <w:rsid w:val="00FF1633"/>
    <w:rsid w:val="00FF1F50"/>
    <w:rsid w:val="00FF30EA"/>
    <w:rsid w:val="00FF39F8"/>
    <w:rsid w:val="00FF3FD9"/>
    <w:rsid w:val="00FF43D5"/>
    <w:rsid w:val="00FF5547"/>
    <w:rsid w:val="00FF56EB"/>
    <w:rsid w:val="00FF6620"/>
    <w:rsid w:val="00FF7880"/>
    <w:rsid w:val="00FF78FA"/>
    <w:rsid w:val="168C6A78"/>
    <w:rsid w:val="1B8717A1"/>
    <w:rsid w:val="2ABB539C"/>
    <w:rsid w:val="2DE77330"/>
    <w:rsid w:val="399D1660"/>
    <w:rsid w:val="40325960"/>
    <w:rsid w:val="44CACDFE"/>
    <w:rsid w:val="58BF3291"/>
    <w:rsid w:val="6B409100"/>
    <w:rsid w:val="6CF2D09F"/>
    <w:rsid w:val="6DC5A60C"/>
    <w:rsid w:val="6F359549"/>
    <w:rsid w:val="720A84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306642"/>
  <w15:chartTrackingRefBased/>
  <w15:docId w15:val="{B8BE196B-255D-4660-B939-99CF07A31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F760F"/>
    <w:pPr>
      <w:spacing w:after="200" w:line="276" w:lineRule="auto"/>
    </w:pPr>
    <w:rPr>
      <w:sz w:val="22"/>
      <w:szCs w:val="22"/>
      <w:lang w:val="pl-PL"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40723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1F763D"/>
    <w:pPr>
      <w:keepNext/>
      <w:spacing w:after="0" w:line="240" w:lineRule="auto"/>
      <w:ind w:firstLine="360"/>
      <w:jc w:val="both"/>
      <w:outlineLvl w:val="1"/>
    </w:pPr>
    <w:rPr>
      <w:rFonts w:ascii="Tahoma" w:eastAsia="Times New Roman" w:hAnsi="Tahoma"/>
      <w:b/>
      <w:sz w:val="20"/>
      <w:szCs w:val="24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F763D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8F4F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umerowanie,List Paragraph,Akapit z listą BS"/>
    <w:basedOn w:val="Normalny"/>
    <w:link w:val="AkapitzlistZnak"/>
    <w:qFormat/>
    <w:rsid w:val="008F4F2E"/>
    <w:pPr>
      <w:ind w:left="720"/>
      <w:contextualSpacing/>
    </w:pPr>
    <w:rPr>
      <w:lang w:val="x-none"/>
    </w:rPr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Znak,FOOTNOTES,o,fn,Znak Znak,Fußno"/>
    <w:basedOn w:val="Normalny"/>
    <w:link w:val="TekstprzypisudolnegoZnak"/>
    <w:uiPriority w:val="99"/>
    <w:unhideWhenUsed/>
    <w:qFormat/>
    <w:rsid w:val="00D15E00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Znak Znak1"/>
    <w:link w:val="Tekstprzypisudolnego"/>
    <w:uiPriority w:val="99"/>
    <w:rsid w:val="00D15E00"/>
    <w:rPr>
      <w:sz w:val="20"/>
      <w:szCs w:val="20"/>
    </w:rPr>
  </w:style>
  <w:style w:type="character" w:styleId="Odwoanieprzypisudolnego">
    <w:name w:val="footnote reference"/>
    <w:aliases w:val="Footnote Reference Number,Footnote symbol,Footnote reference number,note TESI,SUPERS,EN Footnote Reference,Footnote number,Ref,de nota al pie,Odwo3anie przypisu,Times 10 Point,Exposant 3 Point,number,16 Poi,Odwołanie przypisu"/>
    <w:uiPriority w:val="99"/>
    <w:unhideWhenUsed/>
    <w:rsid w:val="00D15E00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21836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621836"/>
    <w:rPr>
      <w:rFonts w:ascii="Tahoma" w:hAnsi="Tahoma" w:cs="Tahoma"/>
      <w:sz w:val="16"/>
      <w:szCs w:val="16"/>
    </w:rPr>
  </w:style>
  <w:style w:type="paragraph" w:customStyle="1" w:styleId="Default">
    <w:name w:val="Default"/>
    <w:link w:val="DefaultZnak"/>
    <w:qFormat/>
    <w:rsid w:val="00297DF7"/>
    <w:pPr>
      <w:autoSpaceDE w:val="0"/>
      <w:autoSpaceDN w:val="0"/>
      <w:adjustRightInd w:val="0"/>
    </w:pPr>
    <w:rPr>
      <w:rFonts w:cs="Calibri"/>
      <w:color w:val="000000"/>
      <w:sz w:val="24"/>
      <w:szCs w:val="24"/>
      <w:lang w:val="pl-PL" w:eastAsia="en-US"/>
    </w:rPr>
  </w:style>
  <w:style w:type="character" w:styleId="Odwoaniedokomentarza">
    <w:name w:val="annotation reference"/>
    <w:uiPriority w:val="99"/>
    <w:unhideWhenUsed/>
    <w:rsid w:val="00297DF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97DF7"/>
    <w:pPr>
      <w:spacing w:line="240" w:lineRule="auto"/>
    </w:pPr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297DF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97DF7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297DF7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F36442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F36442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F36442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F36442"/>
    <w:rPr>
      <w:sz w:val="22"/>
      <w:szCs w:val="22"/>
      <w:lang w:eastAsia="en-US"/>
    </w:rPr>
  </w:style>
  <w:style w:type="character" w:styleId="Hipercze">
    <w:name w:val="Hyperlink"/>
    <w:uiPriority w:val="99"/>
    <w:unhideWhenUsed/>
    <w:rsid w:val="00112638"/>
    <w:rPr>
      <w:color w:val="0000FF"/>
      <w:u w:val="single"/>
    </w:rPr>
  </w:style>
  <w:style w:type="character" w:styleId="UyteHipercze">
    <w:name w:val="FollowedHyperlink"/>
    <w:uiPriority w:val="99"/>
    <w:semiHidden/>
    <w:unhideWhenUsed/>
    <w:rsid w:val="00112638"/>
    <w:rPr>
      <w:color w:val="800080"/>
      <w:u w:val="single"/>
    </w:rPr>
  </w:style>
  <w:style w:type="character" w:customStyle="1" w:styleId="AkapitzlistZnak">
    <w:name w:val="Akapit z listą Znak"/>
    <w:aliases w:val="Numerowanie Znak,List Paragraph Znak,Akapit z listą BS Znak"/>
    <w:link w:val="Akapitzlist"/>
    <w:qFormat/>
    <w:locked/>
    <w:rsid w:val="004528D0"/>
    <w:rPr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396072"/>
    <w:rPr>
      <w:sz w:val="22"/>
      <w:szCs w:val="22"/>
      <w:lang w:val="pl-PL" w:eastAsia="en-US"/>
    </w:rPr>
  </w:style>
  <w:style w:type="paragraph" w:styleId="NormalnyWeb">
    <w:name w:val="Normal (Web)"/>
    <w:basedOn w:val="Normalny"/>
    <w:uiPriority w:val="99"/>
    <w:semiHidden/>
    <w:unhideWhenUsed/>
    <w:rsid w:val="00135DC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Nierozpoznanawzmianka">
    <w:name w:val="Unresolved Mention"/>
    <w:uiPriority w:val="99"/>
    <w:semiHidden/>
    <w:unhideWhenUsed/>
    <w:rsid w:val="00965FAB"/>
    <w:rPr>
      <w:color w:val="605E5C"/>
      <w:shd w:val="clear" w:color="auto" w:fill="E1DFDD"/>
    </w:rPr>
  </w:style>
  <w:style w:type="character" w:customStyle="1" w:styleId="Nagwek2Znak">
    <w:name w:val="Nagłówek 2 Znak"/>
    <w:link w:val="Nagwek2"/>
    <w:rsid w:val="001F763D"/>
    <w:rPr>
      <w:rFonts w:ascii="Tahoma" w:eastAsia="Times New Roman" w:hAnsi="Tahoma"/>
      <w:b/>
      <w:szCs w:val="24"/>
      <w:lang w:eastAsia="en-US"/>
    </w:rPr>
  </w:style>
  <w:style w:type="character" w:customStyle="1" w:styleId="Nagwek3Znak">
    <w:name w:val="Nagłówek 3 Znak"/>
    <w:link w:val="Nagwek3"/>
    <w:uiPriority w:val="9"/>
    <w:semiHidden/>
    <w:rsid w:val="001F763D"/>
    <w:rPr>
      <w:rFonts w:ascii="Cambria" w:eastAsia="Times New Roman" w:hAnsi="Cambria"/>
      <w:b/>
      <w:bCs/>
      <w:color w:val="4F81BD"/>
      <w:sz w:val="22"/>
      <w:szCs w:val="22"/>
      <w:lang w:eastAsia="en-US"/>
    </w:rPr>
  </w:style>
  <w:style w:type="character" w:customStyle="1" w:styleId="cf01">
    <w:name w:val="cf01"/>
    <w:rsid w:val="001A0506"/>
    <w:rPr>
      <w:rFonts w:ascii="Segoe UI" w:hAnsi="Segoe UI" w:cs="Segoe UI" w:hint="default"/>
      <w:sz w:val="18"/>
      <w:szCs w:val="18"/>
    </w:rPr>
  </w:style>
  <w:style w:type="character" w:customStyle="1" w:styleId="Nagwek1Znak">
    <w:name w:val="Nagłówek 1 Znak"/>
    <w:link w:val="Nagwek1"/>
    <w:uiPriority w:val="9"/>
    <w:rsid w:val="00040723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character" w:customStyle="1" w:styleId="DefaultZnak">
    <w:name w:val="Default Znak"/>
    <w:link w:val="Default"/>
    <w:rsid w:val="00904982"/>
    <w:rPr>
      <w:rFonts w:cs="Calibri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90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6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8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5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4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0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9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7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74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13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12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57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115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748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796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256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782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25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414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471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43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216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601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850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299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95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29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731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11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769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1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23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1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2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76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612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462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411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91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686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688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77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01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904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482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260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41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812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36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30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06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638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968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2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42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0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25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07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7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60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3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44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57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4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57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2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8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1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75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1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6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7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9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0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9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9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7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3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7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4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06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0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8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7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7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43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7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5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489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41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90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478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336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89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489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872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830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9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microsoft.com/office/2011/relationships/people" Target="people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mojregion.eu/rpo/wp-content/uploads/sites/3/2022/11/uz-6-22-41-1624-z.pdf" TargetMode="External"/><Relationship Id="rId1" Type="http://schemas.openxmlformats.org/officeDocument/2006/relationships/hyperlink" Target="http://eur-lex.europa.eu/legal-content/PL/TXT/PDF/?uri=CELEX:52016XC0719(05)&amp;from=E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697B7BFF882854783B2AFEB81A9CCE9" ma:contentTypeVersion="4" ma:contentTypeDescription="Crée un document." ma:contentTypeScope="" ma:versionID="05155010413e264bbe24243c6f9b9113">
  <xsd:schema xmlns:xsd="http://www.w3.org/2001/XMLSchema" xmlns:xs="http://www.w3.org/2001/XMLSchema" xmlns:p="http://schemas.microsoft.com/office/2006/metadata/properties" xmlns:ns2="9a9637e9-1c11-4ee9-91b8-f060e3608fb2" xmlns:ns3="4af8c89d-4332-4d32-84a3-abf4120a8008" targetNamespace="http://schemas.microsoft.com/office/2006/metadata/properties" ma:root="true" ma:fieldsID="26214597c6c2d736b071a209aff097cb" ns2:_="" ns3:_="">
    <xsd:import namespace="9a9637e9-1c11-4ee9-91b8-f060e3608fb2"/>
    <xsd:import namespace="4af8c89d-4332-4d32-84a3-abf4120a800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9637e9-1c11-4ee9-91b8-f060e3608fb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f8c89d-4332-4d32-84a3-abf4120a800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63D9912-3072-4167-836D-F56FF749FA0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34526FA-A2BD-4820-A752-07884F56AA9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A35E418-C662-42B8-9783-FE52BA54064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87BD0D3-F1B1-4BAE-90DE-4F632892A1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a9637e9-1c11-4ee9-91b8-f060e3608fb2"/>
    <ds:schemaRef ds:uri="4af8c89d-4332-4d32-84a3-abf4120a800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1085</TotalTime>
  <Pages>27</Pages>
  <Words>5024</Words>
  <Characters>30148</Characters>
  <Application>Microsoft Office Word</Application>
  <DocSecurity>0</DocSecurity>
  <Lines>251</Lines>
  <Paragraphs>70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umwkp</Company>
  <LinksUpToDate>false</LinksUpToDate>
  <CharactersWithSpaces>35102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a.sikora</dc:creator>
  <cp:keywords/>
  <cp:lastModifiedBy>Lucyna Swoińska-Lasota</cp:lastModifiedBy>
  <cp:revision>469</cp:revision>
  <cp:lastPrinted>2023-04-12T05:35:00Z</cp:lastPrinted>
  <dcterms:created xsi:type="dcterms:W3CDTF">2023-03-30T09:59:00Z</dcterms:created>
  <dcterms:modified xsi:type="dcterms:W3CDTF">2025-01-12T20:02:00Z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0x0101007697B7BFF882854783B2AFEB81A9CCE9</vt:lpwstr>
  </property>
</Properties>
</file>