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7B25" w14:textId="77777777" w:rsidR="00A12E4A" w:rsidRPr="000A04D0" w:rsidRDefault="00A12E4A" w:rsidP="000A04D0">
      <w:pPr>
        <w:pStyle w:val="Tytu"/>
        <w:jc w:val="left"/>
        <w:rPr>
          <w:rFonts w:ascii="Arial" w:hAnsi="Arial" w:cs="Arial"/>
          <w:sz w:val="28"/>
          <w:szCs w:val="28"/>
        </w:rPr>
      </w:pPr>
      <w:r w:rsidRPr="000A04D0">
        <w:rPr>
          <w:rFonts w:ascii="Arial" w:hAnsi="Arial" w:cs="Arial"/>
          <w:sz w:val="28"/>
          <w:szCs w:val="28"/>
        </w:rPr>
        <w:t>Kryteria wyboru projektów</w:t>
      </w:r>
    </w:p>
    <w:p w14:paraId="0379291D" w14:textId="38F90FE4" w:rsidR="00170632" w:rsidRPr="00624D21" w:rsidRDefault="00170632" w:rsidP="0099129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Priorytet</w:t>
      </w:r>
      <w:r w:rsidRPr="00624D21">
        <w:rPr>
          <w:rFonts w:ascii="Arial" w:hAnsi="Arial" w:cs="Arial"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4</w:t>
      </w:r>
      <w:r w:rsidR="00F07FB9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Fundusze europejskie na rzecz spójności i dostępności komunikacyjnej regionu</w:t>
      </w:r>
    </w:p>
    <w:p w14:paraId="5A2AFBE0" w14:textId="77777777" w:rsidR="00170632" w:rsidRPr="00624D21" w:rsidRDefault="00170632" w:rsidP="0099129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Cel szczegółowy 3</w:t>
      </w:r>
      <w:r w:rsidR="005B30F7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ii</w:t>
      </w:r>
      <w:r w:rsidR="005B30F7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Rozwój i udoskonalenie zrównoważonej, odpornej na zmiany klimatu, inteligentnej i intermodalnej mobilności na poziomie krajowym, regionalnym i lokalnym, w tym poprawę dostępu do TEN-T oraz mobilności transgranicznej</w:t>
      </w:r>
    </w:p>
    <w:p w14:paraId="3E0D9F03" w14:textId="77777777" w:rsidR="00170632" w:rsidRPr="00EA6727" w:rsidRDefault="00170632" w:rsidP="00EA6727">
      <w:pPr>
        <w:pStyle w:val="Podtytu"/>
        <w:jc w:val="left"/>
        <w:rPr>
          <w:rFonts w:ascii="Arial" w:hAnsi="Arial" w:cs="Arial"/>
        </w:rPr>
      </w:pPr>
      <w:r w:rsidRPr="00EA6727">
        <w:rPr>
          <w:rFonts w:ascii="Arial" w:hAnsi="Arial" w:cs="Arial"/>
          <w:b/>
          <w:bCs/>
        </w:rPr>
        <w:t xml:space="preserve">Działanie 4.2 </w:t>
      </w:r>
      <w:bookmarkStart w:id="0" w:name="_Hlk152929420"/>
      <w:r w:rsidRPr="00EA6727">
        <w:rPr>
          <w:rFonts w:ascii="Arial" w:hAnsi="Arial" w:cs="Arial"/>
        </w:rPr>
        <w:t xml:space="preserve">Rozwój i poprawa zrównoważonej mobilności na szczeblu regionalnym i </w:t>
      </w:r>
      <w:r w:rsidR="00693D0D" w:rsidRPr="00EA6727">
        <w:rPr>
          <w:rFonts w:ascii="Arial" w:hAnsi="Arial" w:cs="Arial"/>
        </w:rPr>
        <w:t>lokalnym</w:t>
      </w:r>
      <w:bookmarkEnd w:id="0"/>
    </w:p>
    <w:p w14:paraId="2B99F961" w14:textId="77777777" w:rsidR="001647C6" w:rsidRPr="00EA6727" w:rsidRDefault="00170632" w:rsidP="00EA6727">
      <w:pPr>
        <w:pStyle w:val="Podtytu"/>
        <w:jc w:val="left"/>
        <w:rPr>
          <w:rFonts w:ascii="Arial" w:hAnsi="Arial" w:cs="Arial"/>
          <w:b/>
          <w:bCs/>
        </w:rPr>
      </w:pPr>
      <w:r w:rsidRPr="00EA6727">
        <w:rPr>
          <w:rFonts w:ascii="Arial" w:hAnsi="Arial" w:cs="Arial"/>
          <w:b/>
          <w:bCs/>
        </w:rPr>
        <w:t>Schemat: Rozwój transportu pozamiejskiego</w:t>
      </w:r>
    </w:p>
    <w:p w14:paraId="4D00B60F" w14:textId="77777777" w:rsidR="00170632" w:rsidRPr="00624D21" w:rsidRDefault="00170632" w:rsidP="0099129A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170632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170632">
        <w:rPr>
          <w:rFonts w:ascii="Arial" w:hAnsi="Arial" w:cs="Arial"/>
          <w:sz w:val="24"/>
          <w:szCs w:val="24"/>
        </w:rPr>
        <w:t>: konkurencyjny</w:t>
      </w:r>
    </w:p>
    <w:p w14:paraId="2F5543A7" w14:textId="77777777" w:rsidR="00E22197" w:rsidRDefault="00170632" w:rsidP="0099129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170632">
        <w:rPr>
          <w:rFonts w:ascii="Arial" w:hAnsi="Arial" w:cs="Arial"/>
          <w:b/>
          <w:bCs/>
          <w:color w:val="000000"/>
          <w:sz w:val="24"/>
          <w:szCs w:val="24"/>
        </w:rPr>
        <w:t>Nabór jest skierowany do</w:t>
      </w:r>
      <w:r w:rsidR="00E22197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75112E37" w14:textId="77777777" w:rsidR="00E22197" w:rsidRPr="00A8716A" w:rsidRDefault="002D5C97" w:rsidP="0099129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A8716A">
        <w:rPr>
          <w:rFonts w:ascii="Arial" w:hAnsi="Arial" w:cs="Arial"/>
          <w:color w:val="000000"/>
          <w:sz w:val="24"/>
          <w:szCs w:val="24"/>
        </w:rPr>
        <w:t>j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 xml:space="preserve">ednostek </w:t>
      </w:r>
      <w:r w:rsidRPr="00A8716A">
        <w:rPr>
          <w:rFonts w:ascii="Arial" w:hAnsi="Arial" w:cs="Arial"/>
          <w:color w:val="000000"/>
          <w:sz w:val="24"/>
          <w:szCs w:val="24"/>
        </w:rPr>
        <w:t>s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 xml:space="preserve">amorządu </w:t>
      </w:r>
      <w:r w:rsidRPr="00A8716A">
        <w:rPr>
          <w:rFonts w:ascii="Arial" w:hAnsi="Arial" w:cs="Arial"/>
          <w:color w:val="000000"/>
          <w:sz w:val="24"/>
          <w:szCs w:val="24"/>
        </w:rPr>
        <w:t>t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>erytorialnego,</w:t>
      </w:r>
      <w:r w:rsidR="00A8716A" w:rsidRPr="00A8716A">
        <w:rPr>
          <w:rFonts w:ascii="Arial" w:hAnsi="Arial" w:cs="Arial"/>
          <w:color w:val="000000"/>
          <w:sz w:val="24"/>
          <w:szCs w:val="24"/>
        </w:rPr>
        <w:t xml:space="preserve"> 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>dużych przedsiębiorstw,</w:t>
      </w:r>
      <w:r w:rsidR="00A8716A" w:rsidRPr="00A8716A">
        <w:rPr>
          <w:rFonts w:ascii="Arial" w:hAnsi="Arial" w:cs="Arial"/>
          <w:color w:val="000000"/>
          <w:sz w:val="24"/>
          <w:szCs w:val="24"/>
        </w:rPr>
        <w:t xml:space="preserve"> 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>MŚP,</w:t>
      </w:r>
      <w:r w:rsidR="00A8716A">
        <w:rPr>
          <w:rFonts w:ascii="Arial" w:hAnsi="Arial" w:cs="Arial"/>
          <w:color w:val="000000"/>
          <w:sz w:val="24"/>
          <w:szCs w:val="24"/>
        </w:rPr>
        <w:t xml:space="preserve"> 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>organizatorów i operatorów publicznego transportu zbiorowego</w:t>
      </w:r>
      <w:r w:rsidR="00A8716A">
        <w:rPr>
          <w:rFonts w:ascii="Arial" w:hAnsi="Arial" w:cs="Arial"/>
          <w:color w:val="000000"/>
          <w:sz w:val="24"/>
          <w:szCs w:val="24"/>
        </w:rPr>
        <w:t>.</w:t>
      </w:r>
    </w:p>
    <w:p w14:paraId="2F26D7F0" w14:textId="77777777" w:rsidR="00170632" w:rsidRDefault="00170632" w:rsidP="0099129A">
      <w:pPr>
        <w:spacing w:before="120" w:after="0"/>
        <w:rPr>
          <w:rFonts w:ascii="Arial" w:hAnsi="Arial" w:cs="Arial"/>
          <w:color w:val="000000"/>
          <w:sz w:val="24"/>
          <w:szCs w:val="24"/>
        </w:rPr>
      </w:pPr>
      <w:r w:rsidRPr="00170632">
        <w:rPr>
          <w:rFonts w:ascii="Arial" w:hAnsi="Arial" w:cs="Arial"/>
          <w:b/>
          <w:bCs/>
          <w:color w:val="000000"/>
          <w:sz w:val="24"/>
          <w:szCs w:val="24"/>
        </w:rPr>
        <w:t>Zakres wsparcia to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14:paraId="0036D1A8" w14:textId="77777777" w:rsidR="00170632" w:rsidRDefault="00E22197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170632" w:rsidRPr="00170632">
        <w:rPr>
          <w:rFonts w:ascii="Arial" w:hAnsi="Arial" w:cs="Arial"/>
          <w:color w:val="000000"/>
          <w:sz w:val="24"/>
          <w:szCs w:val="24"/>
        </w:rPr>
        <w:t>akup taboru autobusowego wykorzystywanego w pozamiejskim publicznym transporcie zbiorowym na zasadach użyteczności publicznej wraz z niezbędną infrastrukturą do jego obsługi</w:t>
      </w:r>
      <w:r w:rsidR="00A8716A">
        <w:rPr>
          <w:rFonts w:ascii="Arial" w:hAnsi="Arial" w:cs="Arial"/>
          <w:color w:val="000000"/>
          <w:sz w:val="24"/>
          <w:szCs w:val="24"/>
        </w:rPr>
        <w:t>,</w:t>
      </w:r>
    </w:p>
    <w:p w14:paraId="5215C7BD" w14:textId="77777777" w:rsidR="00170632" w:rsidRDefault="00E22197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</w:t>
      </w:r>
      <w:r w:rsidR="00170632" w:rsidRPr="00170632">
        <w:rPr>
          <w:rFonts w:ascii="Arial" w:hAnsi="Arial" w:cs="Arial"/>
          <w:color w:val="000000"/>
          <w:sz w:val="24"/>
          <w:szCs w:val="24"/>
        </w:rPr>
        <w:t>ozwój punktowej infrastruktury pasażerskiej (np. węzły przesiadkowe, przystanki, wiaty, kładki dla pieszych, parkingi "</w:t>
      </w:r>
      <w:proofErr w:type="spellStart"/>
      <w:r w:rsidR="00170632" w:rsidRPr="00170632">
        <w:rPr>
          <w:rFonts w:ascii="Arial" w:hAnsi="Arial" w:cs="Arial"/>
          <w:color w:val="000000"/>
          <w:sz w:val="24"/>
          <w:szCs w:val="24"/>
        </w:rPr>
        <w:t>park&amp;ride</w:t>
      </w:r>
      <w:proofErr w:type="spellEnd"/>
      <w:r w:rsidR="00170632" w:rsidRPr="00170632">
        <w:rPr>
          <w:rFonts w:ascii="Arial" w:hAnsi="Arial" w:cs="Arial"/>
          <w:color w:val="000000"/>
          <w:sz w:val="24"/>
          <w:szCs w:val="24"/>
        </w:rPr>
        <w:t>")</w:t>
      </w:r>
      <w:r w:rsidR="00A8716A">
        <w:rPr>
          <w:rFonts w:ascii="Arial" w:hAnsi="Arial" w:cs="Arial"/>
          <w:color w:val="000000"/>
          <w:sz w:val="24"/>
          <w:szCs w:val="24"/>
        </w:rPr>
        <w:t>,</w:t>
      </w:r>
    </w:p>
    <w:p w14:paraId="289C6FDC" w14:textId="77777777" w:rsidR="00A8716A" w:rsidRDefault="00A8716A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</w:t>
      </w:r>
      <w:r w:rsidRPr="00A8716A">
        <w:rPr>
          <w:rFonts w:ascii="Arial" w:hAnsi="Arial" w:cs="Arial"/>
          <w:color w:val="000000"/>
          <w:sz w:val="24"/>
          <w:szCs w:val="24"/>
        </w:rPr>
        <w:t>ntegracja różnych gałęzi transportu (w tym system "biletu regionalnego")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147C16C1" w14:textId="77777777" w:rsidR="00A8716A" w:rsidRDefault="00A8716A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Pr="00A8716A">
        <w:rPr>
          <w:rFonts w:ascii="Arial" w:hAnsi="Arial" w:cs="Arial"/>
          <w:color w:val="000000"/>
          <w:sz w:val="24"/>
          <w:szCs w:val="24"/>
        </w:rPr>
        <w:t>sparcie usług transportowych typu „od drzwi do drzwi” lub „na żądanie”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778196B1" w14:textId="77777777" w:rsidR="00A8716A" w:rsidRPr="00624D21" w:rsidRDefault="00A8716A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 w:rsidRPr="00A8716A">
        <w:rPr>
          <w:rFonts w:ascii="Arial" w:hAnsi="Arial" w:cs="Arial"/>
          <w:color w:val="000000"/>
          <w:sz w:val="24"/>
          <w:szCs w:val="24"/>
        </w:rPr>
        <w:t xml:space="preserve">Inwestycje w infrastrukturę ładowania i tankowania pojazdów </w:t>
      </w:r>
      <w:proofErr w:type="spellStart"/>
      <w:r w:rsidRPr="00A8716A">
        <w:rPr>
          <w:rFonts w:ascii="Arial" w:hAnsi="Arial" w:cs="Arial"/>
          <w:color w:val="000000"/>
          <w:sz w:val="24"/>
          <w:szCs w:val="24"/>
        </w:rPr>
        <w:t>bezemisyjnych</w:t>
      </w:r>
      <w:proofErr w:type="spellEnd"/>
      <w:r w:rsidRPr="00A8716A">
        <w:rPr>
          <w:rFonts w:ascii="Arial" w:hAnsi="Arial" w:cs="Arial"/>
          <w:color w:val="000000"/>
          <w:sz w:val="24"/>
          <w:szCs w:val="24"/>
        </w:rPr>
        <w:t>, w odniesieniu do taboru kolejowego i autobusowego w transporcie publicznym oraz transportu indywidualnego</w:t>
      </w:r>
      <w:r w:rsidR="00255829">
        <w:rPr>
          <w:rFonts w:ascii="Arial" w:hAnsi="Arial" w:cs="Arial"/>
          <w:color w:val="000000"/>
          <w:sz w:val="24"/>
          <w:szCs w:val="24"/>
        </w:rPr>
        <w:t>.</w:t>
      </w:r>
    </w:p>
    <w:p w14:paraId="417F076D" w14:textId="77777777" w:rsidR="00DA3F0D" w:rsidRPr="00E36112" w:rsidRDefault="007257F1" w:rsidP="0099129A">
      <w:pPr>
        <w:pStyle w:val="Nagwek1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36112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DE2B71" w14:paraId="38DE14AE" w14:textId="77777777" w:rsidTr="0099129A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14CB5A4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DE2B71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6E134A3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2B7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78AD25CE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2B7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259052D0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2B7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CC5BC85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2B7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857C3" w:rsidRPr="00DE2B71" w14:paraId="5BF0AD7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ACC334C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46D8CD84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65111CE" w14:textId="77777777" w:rsidR="003C40D0" w:rsidRPr="00DE2B71" w:rsidRDefault="003C40D0" w:rsidP="0099129A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2B7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F24BEEF" w14:textId="77777777" w:rsidR="003C40D0" w:rsidRPr="00DE2B71" w:rsidRDefault="003C40D0" w:rsidP="0099129A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2B71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FBDD261" w14:textId="77777777" w:rsidR="003C40D0" w:rsidRPr="00DE2B71" w:rsidRDefault="003C40D0" w:rsidP="0099129A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2B7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03CC14E" w14:textId="77777777" w:rsidR="003C40D0" w:rsidRPr="00DE2B71" w:rsidRDefault="003C40D0" w:rsidP="0099129A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E2B71">
              <w:rPr>
                <w:rFonts w:ascii="Arial" w:hAnsi="Arial" w:cs="Arial"/>
                <w:bCs/>
                <w:sz w:val="24"/>
                <w:szCs w:val="24"/>
              </w:rPr>
              <w:t xml:space="preserve"> wszystkie załączniki </w:t>
            </w:r>
            <w:r w:rsidR="007F2DBA">
              <w:rPr>
                <w:rFonts w:ascii="Arial" w:hAnsi="Arial" w:cs="Arial"/>
                <w:bCs/>
                <w:sz w:val="24"/>
                <w:szCs w:val="24"/>
              </w:rPr>
              <w:t>zostały podpisane zgodnie ze sposobem wskazanym w Regulaminie wyboru projektów.</w:t>
            </w:r>
          </w:p>
          <w:p w14:paraId="15D0C719" w14:textId="77777777" w:rsidR="003C40D0" w:rsidRPr="00DE2B71" w:rsidRDefault="003C40D0" w:rsidP="0099129A">
            <w:pPr>
              <w:spacing w:before="24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572C3EE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E2B7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D33DA1" w14:textId="77777777" w:rsidR="003C40D0" w:rsidRPr="00DE2B71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F01DDC" w14:textId="77777777" w:rsidR="003C40D0" w:rsidRPr="00DE2B71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EB648A1" w14:textId="77777777" w:rsidR="003C40D0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0D1BCF" w14:textId="77777777" w:rsidR="00A97249" w:rsidRPr="00DE2B71" w:rsidRDefault="00A97249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7B4635" w14:paraId="7DF7BF54" w14:textId="77777777" w:rsidTr="008C44FE">
        <w:trPr>
          <w:trHeight w:val="70"/>
        </w:trPr>
        <w:tc>
          <w:tcPr>
            <w:tcW w:w="1110" w:type="dxa"/>
            <w:vAlign w:val="center"/>
          </w:tcPr>
          <w:p w14:paraId="3B3A8857" w14:textId="77777777" w:rsidR="003C40D0" w:rsidRPr="00FC139B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4F8D4599" w14:textId="77777777" w:rsidR="003C40D0" w:rsidRPr="00FC139B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1A427C" w:rsidRPr="00FC13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427C" w:rsidRPr="00FC139B">
              <w:rPr>
                <w:rFonts w:ascii="Arial" w:hAnsi="Arial" w:cs="Arial"/>
                <w:sz w:val="24"/>
                <w:szCs w:val="24"/>
              </w:rPr>
              <w:br/>
              <w:t>i podmiotowe</w:t>
            </w:r>
          </w:p>
        </w:tc>
        <w:tc>
          <w:tcPr>
            <w:tcW w:w="7199" w:type="dxa"/>
          </w:tcPr>
          <w:p w14:paraId="79B3F02C" w14:textId="77777777" w:rsidR="003C40D0" w:rsidRPr="00FC139B" w:rsidRDefault="003C40D0" w:rsidP="0099129A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C139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1A427C" w:rsidRPr="00FC139B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</w:t>
            </w:r>
            <w:r w:rsidR="0057688F" w:rsidRPr="00FC139B">
              <w:rPr>
                <w:rFonts w:ascii="Arial" w:hAnsi="Arial" w:cs="Arial"/>
                <w:bCs/>
                <w:sz w:val="24"/>
                <w:szCs w:val="24"/>
              </w:rPr>
              <w:t>ów</w:t>
            </w:r>
            <w:r w:rsidR="007F2DB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1A427C" w:rsidRPr="00FC139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FC139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FC139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0711AFEA" w14:textId="77777777" w:rsidR="003C40D0" w:rsidRPr="00FC139B" w:rsidRDefault="003C40D0" w:rsidP="0099129A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C139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4C965516" w14:textId="77777777" w:rsidR="003C40D0" w:rsidRPr="00FC139B" w:rsidRDefault="003C40D0" w:rsidP="0099129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C139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3E4B05DC" w14:textId="77777777" w:rsidR="003C40D0" w:rsidRPr="00FA3C80" w:rsidRDefault="003C40D0" w:rsidP="009912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A3C80">
              <w:rPr>
                <w:rFonts w:ascii="Arial" w:hAnsi="Arial" w:cs="Arial"/>
                <w:bCs/>
                <w:sz w:val="24"/>
                <w:szCs w:val="24"/>
              </w:rPr>
              <w:t>w art. 7 ust. 1 rozporządzenia nr 2021/1058</w:t>
            </w:r>
            <w:r w:rsidR="00617B88" w:rsidRPr="00FA3C80">
              <w:rPr>
                <w:rFonts w:ascii="Arial" w:hAnsi="Arial" w:cs="Arial"/>
                <w:bCs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</w:t>
            </w:r>
            <w:r w:rsidR="00617B88" w:rsidRPr="00FA3C80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Funduszu Spójności (Dz. U. UE. L. z 2021 r. Nr 231, str. 60 z </w:t>
            </w:r>
            <w:proofErr w:type="spellStart"/>
            <w:r w:rsidR="00617B88" w:rsidRPr="00FA3C80">
              <w:rPr>
                <w:rFonts w:ascii="Arial" w:hAnsi="Arial" w:cs="Arial"/>
                <w:bCs/>
                <w:sz w:val="24"/>
                <w:szCs w:val="24"/>
              </w:rPr>
              <w:t>późn</w:t>
            </w:r>
            <w:proofErr w:type="spellEnd"/>
            <w:r w:rsidR="00617B88" w:rsidRPr="00FA3C80">
              <w:rPr>
                <w:rFonts w:ascii="Arial" w:hAnsi="Arial" w:cs="Arial"/>
                <w:bCs/>
                <w:sz w:val="24"/>
                <w:szCs w:val="24"/>
              </w:rPr>
              <w:t>. zm.)</w:t>
            </w:r>
            <w:r w:rsidR="00AF6406" w:rsidRPr="00FA3C80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5F2C8CBB" w14:textId="77777777" w:rsidR="003C40D0" w:rsidRPr="00FC139B" w:rsidRDefault="003C40D0" w:rsidP="009912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FC139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C139B">
              <w:rPr>
                <w:rFonts w:ascii="Arial" w:hAnsi="Arial" w:cs="Arial"/>
                <w:sz w:val="24"/>
                <w:szCs w:val="24"/>
              </w:rPr>
              <w:t>. zm.)</w:t>
            </w:r>
            <w:r w:rsidR="00AF6406" w:rsidRPr="00FC139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1FCA88" w14:textId="77777777" w:rsidR="00026EED" w:rsidRDefault="0054701A" w:rsidP="0099129A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54701A">
              <w:rPr>
                <w:rFonts w:ascii="Arial" w:hAnsi="Arial" w:cs="Arial"/>
                <w:sz w:val="24"/>
                <w:szCs w:val="24"/>
              </w:rPr>
              <w:t>w art. 1 Rozporządzeni</w:t>
            </w:r>
            <w:r w:rsidR="00AE6E16">
              <w:rPr>
                <w:rFonts w:ascii="Arial" w:hAnsi="Arial" w:cs="Arial"/>
                <w:sz w:val="24"/>
                <w:szCs w:val="24"/>
              </w:rPr>
              <w:t>a</w:t>
            </w:r>
            <w:r w:rsidRPr="0054701A">
              <w:rPr>
                <w:rFonts w:ascii="Arial" w:hAnsi="Arial" w:cs="Arial"/>
                <w:sz w:val="24"/>
                <w:szCs w:val="24"/>
              </w:rPr>
              <w:t xml:space="preserve"> Komisji (UE)</w:t>
            </w:r>
            <w:r w:rsidR="00AE6E1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Pr="0054701A">
              <w:rPr>
                <w:rFonts w:ascii="Arial" w:hAnsi="Arial" w:cs="Arial"/>
                <w:sz w:val="24"/>
                <w:szCs w:val="24"/>
              </w:rPr>
              <w:t xml:space="preserve"> 2023/2831 z dnia 13 grudnia 2023 r. w sprawie stosowania art. 107 i 108 Traktatu o funkcjonowaniu Unii Europejskiej do pomocy de </w:t>
            </w:r>
            <w:proofErr w:type="spellStart"/>
            <w:r w:rsidRPr="0054701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54701A"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026EE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A9B320" w14:textId="77777777" w:rsidR="00040F27" w:rsidRPr="00201490" w:rsidRDefault="00040F27" w:rsidP="0099129A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040F27">
              <w:rPr>
                <w:rFonts w:ascii="Arial" w:hAnsi="Arial" w:cs="Arial"/>
                <w:sz w:val="24"/>
                <w:szCs w:val="24"/>
              </w:rPr>
              <w:t xml:space="preserve">art. 1 rozporządzenia Komisji (UE) 2023/2832 z dnia 13 grudnia 2023 r. w sprawie stosowania art. 107 i 108 Traktatu o funkcjonowaniu Unii Europejskiej do pomocy de </w:t>
            </w:r>
            <w:proofErr w:type="spellStart"/>
            <w:r w:rsidRPr="00040F2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040F27">
              <w:rPr>
                <w:rFonts w:ascii="Arial" w:hAnsi="Arial" w:cs="Arial"/>
                <w:sz w:val="24"/>
                <w:szCs w:val="24"/>
              </w:rPr>
              <w:t xml:space="preserve"> przyznawanej przedsiębiorstwom wykonującym usługi świadczone w ogólnym interesie gospodarczym (Dz. U. UE. L. z 2023 r. poz. 2832).</w:t>
            </w:r>
          </w:p>
          <w:p w14:paraId="1249A5CC" w14:textId="77777777" w:rsidR="003C40D0" w:rsidRPr="00F90942" w:rsidRDefault="003C40D0" w:rsidP="009912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F9094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AE6E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AF6406" w:rsidRPr="00F9094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6A4E6A" w14:textId="77777777" w:rsidR="006A74D7" w:rsidRPr="00FC139B" w:rsidRDefault="006A74D7" w:rsidP="0099129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C139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projekt nie został fizycznie ukończony lub w pełni wdrożony przed złożeniem wniosku o dofinansowanie projektu zgodnie </w:t>
            </w:r>
            <w:r w:rsidR="005B70E7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FC139B">
              <w:rPr>
                <w:rFonts w:ascii="Arial" w:hAnsi="Arial" w:cs="Arial"/>
                <w:sz w:val="24"/>
                <w:szCs w:val="24"/>
                <w:lang w:val="pl-PL"/>
              </w:rPr>
              <w:t>z art. 63 ust. 6 rozporządzenia nr 2021/1060</w:t>
            </w:r>
            <w:r w:rsidR="0057688F" w:rsidRPr="00FC139B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F4F010A" w14:textId="77777777" w:rsidR="0057688F" w:rsidRPr="00FC139B" w:rsidRDefault="0057688F" w:rsidP="0099129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C139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4E7AFE1" w14:textId="77777777" w:rsidR="003C40D0" w:rsidRPr="00FC139B" w:rsidRDefault="003C40D0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7531D02" w14:textId="77777777" w:rsidR="003C40D0" w:rsidRPr="00FC139B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8CC080" w14:textId="77777777" w:rsidR="003C40D0" w:rsidRPr="00FC139B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C1C21E" w14:textId="77777777" w:rsidR="003C40D0" w:rsidRPr="00FC139B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840EE03" w14:textId="77777777" w:rsidR="003C40D0" w:rsidRPr="0099129A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FC139B" w:rsidRPr="007B4635" w14:paraId="573B2378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2473FC58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0A47524" w14:textId="77777777" w:rsidR="00362444" w:rsidRPr="00FC139B" w:rsidRDefault="00362444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FC139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FC139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102EB043" w14:textId="77777777" w:rsidR="00362444" w:rsidRPr="00FC139B" w:rsidRDefault="00362444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AE6E16">
              <w:rPr>
                <w:rFonts w:ascii="Arial" w:hAnsi="Arial" w:cs="Arial"/>
                <w:sz w:val="24"/>
                <w:szCs w:val="24"/>
              </w:rPr>
              <w:t>sprawdzamy</w:t>
            </w:r>
            <w:r w:rsidRPr="00FC139B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6A2CA712" w14:textId="77777777" w:rsidR="00362444" w:rsidRPr="00FC139B" w:rsidRDefault="00362444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E12483D" w14:textId="77777777" w:rsidR="00362444" w:rsidRPr="00FA3C80" w:rsidRDefault="00362444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FA3C80">
              <w:rPr>
                <w:rFonts w:ascii="Arial" w:hAnsi="Arial" w:cs="Arial"/>
                <w:sz w:val="24"/>
                <w:szCs w:val="24"/>
              </w:rPr>
              <w:t xml:space="preserve"> wniosku o dofinansowanie.</w:t>
            </w:r>
          </w:p>
          <w:p w14:paraId="2E6A18D0" w14:textId="77777777" w:rsidR="00362444" w:rsidRPr="00FC139B" w:rsidRDefault="00362444" w:rsidP="0099129A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A9724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A97249">
              <w:rPr>
                <w:rFonts w:ascii="Arial" w:hAnsi="Arial" w:cs="Arial"/>
                <w:sz w:val="24"/>
                <w:szCs w:val="24"/>
                <w:vertAlign w:val="superscript"/>
              </w:rPr>
              <w:t>,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 zawarte we wniosku o dofinansowanie projektu, o braku obowiązywania na terenie jednostki samorządu terytorialnego dyskryminujących aktów prawa miejscowego oraz w oparciu o </w:t>
            </w:r>
            <w:r w:rsidR="00AE6E16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AE6E16">
              <w:rPr>
                <w:rFonts w:ascii="Arial" w:hAnsi="Arial" w:cs="Arial"/>
                <w:sz w:val="24"/>
                <w:szCs w:val="24"/>
              </w:rPr>
              <w:t>dotyczące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AE6E16">
              <w:rPr>
                <w:rFonts w:ascii="Arial" w:hAnsi="Arial" w:cs="Arial"/>
                <w:sz w:val="24"/>
                <w:szCs w:val="24"/>
              </w:rPr>
              <w:t>aktualne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746B66F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ED1961E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78D5EA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BB343C1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01B08FCD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12CCA337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F9E28AE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18B81CB" w14:textId="77777777" w:rsidR="00362444" w:rsidRPr="007B4635" w:rsidRDefault="00362444" w:rsidP="0099129A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7579B5">
              <w:rPr>
                <w:rFonts w:ascii="Arial" w:hAnsi="Arial" w:cs="Arial"/>
                <w:sz w:val="24"/>
                <w:szCs w:val="24"/>
              </w:rPr>
              <w:t>.</w:t>
            </w:r>
            <w:r w:rsidR="00FC13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FFEEF68" w14:textId="77777777" w:rsidR="00362444" w:rsidRPr="0099129A" w:rsidRDefault="00362444" w:rsidP="0099129A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52335E7E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BCFACB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EDEA41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409569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2444" w:rsidRPr="007B4635" w14:paraId="57A28201" w14:textId="77777777" w:rsidTr="005C0350">
        <w:trPr>
          <w:trHeight w:val="992"/>
        </w:trPr>
        <w:tc>
          <w:tcPr>
            <w:tcW w:w="1110" w:type="dxa"/>
            <w:vAlign w:val="center"/>
          </w:tcPr>
          <w:p w14:paraId="6D8956DB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48D5EFEB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261EB8D" w14:textId="77777777" w:rsidR="006E5D27" w:rsidRDefault="00362444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AE6E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na moment złożenia wniosku o dofinansowanie wnioskodawca posiada prawo do dysponowania gruntami lub obiektami na cele inwestycji, posiada wymaganą </w:t>
            </w: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dokumentację techniczną i projektową, wymagane prawem decyzje</w:t>
            </w:r>
            <w:r w:rsidR="00197C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139B">
              <w:rPr>
                <w:rFonts w:ascii="Arial" w:hAnsi="Arial" w:cs="Arial"/>
                <w:sz w:val="24"/>
                <w:szCs w:val="24"/>
              </w:rPr>
              <w:t>, uzgodnienia i pozwolenia administracyjne</w:t>
            </w:r>
            <w:r w:rsidR="006E5D2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196709E" w14:textId="77777777" w:rsidR="00AE6E16" w:rsidRPr="00AE6E16" w:rsidRDefault="00AE6E16" w:rsidP="0099129A">
            <w:pPr>
              <w:spacing w:before="60" w:after="6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AE6E16">
              <w:rPr>
                <w:rFonts w:ascii="Arial" w:hAnsi="Arial" w:cs="Arial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536B228E" w14:textId="77777777" w:rsidR="00AE6E16" w:rsidRPr="00AE6E16" w:rsidRDefault="00AE6E16" w:rsidP="0099129A">
            <w:pPr>
              <w:spacing w:before="60" w:after="6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AE6E16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AE6E16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AE6E16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AE6E16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AE6E16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50199486" w14:textId="77777777" w:rsidR="00362444" w:rsidRPr="00FC139B" w:rsidRDefault="00AE6E16" w:rsidP="0099129A">
            <w:pPr>
              <w:spacing w:before="120" w:after="6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AE6E16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0063CAF3" w14:textId="77777777" w:rsidR="00362444" w:rsidRPr="00FC139B" w:rsidRDefault="00362444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F6D7FD5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CDC0A7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E64D0AB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CA601DF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E6E16" w:rsidRPr="007B4635" w14:paraId="282F39AC" w14:textId="77777777" w:rsidTr="005C0350">
        <w:trPr>
          <w:trHeight w:val="992"/>
        </w:trPr>
        <w:tc>
          <w:tcPr>
            <w:tcW w:w="1110" w:type="dxa"/>
            <w:vAlign w:val="center"/>
          </w:tcPr>
          <w:p w14:paraId="106250D5" w14:textId="77777777" w:rsidR="00AE6E16" w:rsidRPr="00FC139B" w:rsidRDefault="00AE6E16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26C3C782" w14:textId="77777777" w:rsidR="00AE6E16" w:rsidRPr="00FC139B" w:rsidRDefault="00AE6E16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3FC98EAF" w14:textId="77777777" w:rsidR="00AE6E16" w:rsidRPr="00E81FE6" w:rsidRDefault="00AE6E16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32739BDA" w14:textId="77777777" w:rsidR="00AE6E16" w:rsidRPr="00E81FE6" w:rsidRDefault="00AE6E16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182ED097" w14:textId="77777777" w:rsidR="00AE6E16" w:rsidRPr="00FC139B" w:rsidRDefault="00AE6E16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704F4E4" w14:textId="77777777" w:rsidR="00AE6E16" w:rsidRPr="00E81FE6" w:rsidRDefault="00AE6E16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433A5F8" w14:textId="77777777" w:rsidR="00AE6E16" w:rsidRPr="00E81FE6" w:rsidRDefault="00AE6E16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72FE72" w14:textId="77777777" w:rsidR="00AE6E16" w:rsidRPr="00E81FE6" w:rsidRDefault="00AE6E16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2985638" w14:textId="77777777" w:rsidR="00AE6E16" w:rsidRPr="00E81FE6" w:rsidRDefault="00AE6E16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09309776" w14:textId="77777777" w:rsidR="00AE6E16" w:rsidRPr="00FC139B" w:rsidRDefault="00AE6E16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6C450FA" w14:textId="77777777" w:rsidR="002C2CE8" w:rsidRPr="00E36112" w:rsidRDefault="007257F1" w:rsidP="0099129A">
      <w:pPr>
        <w:pStyle w:val="Nagwek1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36112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5"/>
        <w:gridCol w:w="3418"/>
        <w:gridCol w:w="6907"/>
        <w:gridCol w:w="3015"/>
      </w:tblGrid>
      <w:tr w:rsidR="00C314D9" w:rsidRPr="00C314D9" w14:paraId="1FBE4465" w14:textId="77777777" w:rsidTr="0099129A">
        <w:trPr>
          <w:trHeight w:val="283"/>
          <w:tblHeader/>
        </w:trPr>
        <w:tc>
          <w:tcPr>
            <w:tcW w:w="1085" w:type="dxa"/>
            <w:shd w:val="clear" w:color="auto" w:fill="E7E6E6"/>
            <w:vAlign w:val="center"/>
          </w:tcPr>
          <w:p w14:paraId="24636A54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14F2D463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07" w:type="dxa"/>
            <w:shd w:val="clear" w:color="auto" w:fill="E7E6E6"/>
            <w:vAlign w:val="center"/>
          </w:tcPr>
          <w:p w14:paraId="42CA9276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015" w:type="dxa"/>
            <w:shd w:val="clear" w:color="auto" w:fill="E7E6E6"/>
            <w:vAlign w:val="center"/>
          </w:tcPr>
          <w:p w14:paraId="7061910E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A06BE45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B700B" w:rsidRPr="00C314D9" w14:paraId="3F41E124" w14:textId="77777777" w:rsidTr="0079021F">
        <w:trPr>
          <w:trHeight w:val="7277"/>
        </w:trPr>
        <w:tc>
          <w:tcPr>
            <w:tcW w:w="1085" w:type="dxa"/>
            <w:vAlign w:val="center"/>
          </w:tcPr>
          <w:p w14:paraId="61529CAC" w14:textId="77777777" w:rsidR="009B700B" w:rsidRPr="00C314D9" w:rsidRDefault="009B700B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3951655A" w14:textId="77777777" w:rsidR="009B700B" w:rsidRPr="00C314D9" w:rsidRDefault="009B700B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907" w:type="dxa"/>
            <w:shd w:val="clear" w:color="auto" w:fill="auto"/>
          </w:tcPr>
          <w:p w14:paraId="02A9F2A2" w14:textId="77777777" w:rsidR="009B700B" w:rsidRPr="005D24C2" w:rsidRDefault="009B700B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4CCDE886" w14:textId="77777777" w:rsidR="009B700B" w:rsidRPr="005D24C2" w:rsidRDefault="009B700B" w:rsidP="0099129A">
            <w:pPr>
              <w:numPr>
                <w:ilvl w:val="0"/>
                <w:numId w:val="11"/>
              </w:numPr>
              <w:spacing w:before="100" w:beforeAutospacing="1" w:after="100" w:afterAutospacing="1"/>
              <w:ind w:hanging="329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 xml:space="preserve">jednostki samorządu terytorialnego, </w:t>
            </w:r>
          </w:p>
          <w:p w14:paraId="125E34F3" w14:textId="77777777" w:rsidR="009B700B" w:rsidRPr="005D24C2" w:rsidRDefault="009B700B" w:rsidP="0099129A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przedsiębiorstwa,</w:t>
            </w:r>
          </w:p>
          <w:p w14:paraId="432217B5" w14:textId="77777777" w:rsidR="009B700B" w:rsidRPr="005D24C2" w:rsidRDefault="009B700B" w:rsidP="0099129A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organizatorzy i operatorzy publicznego transportu zbiorowego.</w:t>
            </w:r>
          </w:p>
          <w:p w14:paraId="0DF454E5" w14:textId="77777777" w:rsidR="009B700B" w:rsidRPr="005D24C2" w:rsidDel="007968FF" w:rsidRDefault="009B700B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  <w:p w14:paraId="71699C5F" w14:textId="77777777" w:rsidR="009B700B" w:rsidRPr="005D24C2" w:rsidDel="007968FF" w:rsidRDefault="009B700B" w:rsidP="0099129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015" w:type="dxa"/>
          </w:tcPr>
          <w:p w14:paraId="7BA0D7C7" w14:textId="77777777" w:rsidR="009B700B" w:rsidRPr="005D24C2" w:rsidRDefault="009B700B" w:rsidP="005D24C2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D24C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82E374" w14:textId="77777777" w:rsidR="009B700B" w:rsidRPr="005D24C2" w:rsidRDefault="009B700B" w:rsidP="005D24C2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5CC437" w14:textId="77777777" w:rsidR="009B700B" w:rsidRPr="005D24C2" w:rsidRDefault="009B700B" w:rsidP="005D24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DE03B1C" w14:textId="77777777" w:rsidR="009B700B" w:rsidRPr="005D24C2" w:rsidRDefault="009B700B" w:rsidP="005D24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E4885CC" w14:textId="77777777" w:rsidR="009B700B" w:rsidRPr="005D24C2" w:rsidRDefault="009B700B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674" w:rsidRPr="00C314D9" w14:paraId="3E124854" w14:textId="77777777" w:rsidTr="007D4FE2">
        <w:trPr>
          <w:trHeight w:val="283"/>
        </w:trPr>
        <w:tc>
          <w:tcPr>
            <w:tcW w:w="1085" w:type="dxa"/>
            <w:vAlign w:val="center"/>
          </w:tcPr>
          <w:p w14:paraId="5D66E9A2" w14:textId="77777777" w:rsidR="00E14674" w:rsidRPr="00C314D9" w:rsidRDefault="00E1467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3418" w:type="dxa"/>
            <w:vAlign w:val="center"/>
          </w:tcPr>
          <w:p w14:paraId="501DD799" w14:textId="77777777" w:rsidR="00E14674" w:rsidRPr="00C314D9" w:rsidRDefault="00E1467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  <w:bookmarkEnd w:id="2"/>
          </w:p>
        </w:tc>
        <w:tc>
          <w:tcPr>
            <w:tcW w:w="6907" w:type="dxa"/>
            <w:shd w:val="clear" w:color="auto" w:fill="auto"/>
          </w:tcPr>
          <w:p w14:paraId="23E4EA11" w14:textId="77777777" w:rsidR="008C3417" w:rsidRPr="008C3417" w:rsidRDefault="00BE702C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8C3417"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</w:t>
            </w:r>
            <w:r w:rsidR="008C3417" w:rsidRPr="008C3417">
              <w:rPr>
                <w:rFonts w:ascii="Arial" w:hAnsi="Arial" w:cs="Arial"/>
                <w:sz w:val="24"/>
                <w:szCs w:val="24"/>
              </w:rPr>
              <w:lastRenderedPageBreak/>
              <w:t xml:space="preserve">środków europejskich w perspektywie finansowej 2021-2027 (Dz.U. </w:t>
            </w:r>
            <w:r w:rsidR="0015462A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8C3417" w:rsidRPr="008C3417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="0015462A">
              <w:rPr>
                <w:rFonts w:ascii="Arial" w:hAnsi="Arial" w:cs="Arial"/>
                <w:sz w:val="24"/>
                <w:szCs w:val="24"/>
              </w:rPr>
              <w:t xml:space="preserve">r. </w:t>
            </w:r>
            <w:r w:rsidR="008C3417" w:rsidRPr="008C3417">
              <w:rPr>
                <w:rFonts w:ascii="Arial" w:hAnsi="Arial" w:cs="Arial"/>
                <w:sz w:val="24"/>
                <w:szCs w:val="24"/>
              </w:rPr>
              <w:t>poz. 1079).</w:t>
            </w:r>
          </w:p>
          <w:p w14:paraId="1FF44DB8" w14:textId="77777777" w:rsidR="00E14674" w:rsidRPr="00C314D9" w:rsidRDefault="008C3417" w:rsidP="0099129A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BE702C"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  <w:bookmarkEnd w:id="3"/>
          </w:p>
        </w:tc>
        <w:tc>
          <w:tcPr>
            <w:tcW w:w="3015" w:type="dxa"/>
          </w:tcPr>
          <w:p w14:paraId="7A564084" w14:textId="77777777" w:rsidR="008C3417" w:rsidRPr="00FC139B" w:rsidRDefault="008C3417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9F5FC64" w14:textId="77777777" w:rsidR="008C3417" w:rsidRPr="00FC139B" w:rsidRDefault="008C3417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CE06CA8" w14:textId="77777777" w:rsidR="008C3417" w:rsidRPr="00FC139B" w:rsidRDefault="008C3417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8B54B30" w14:textId="77777777" w:rsidR="00E14674" w:rsidRPr="00C314D9" w:rsidRDefault="008C3417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7479777B" w14:textId="77777777" w:rsidTr="007D4FE2">
        <w:trPr>
          <w:trHeight w:val="283"/>
        </w:trPr>
        <w:tc>
          <w:tcPr>
            <w:tcW w:w="1085" w:type="dxa"/>
            <w:vAlign w:val="center"/>
          </w:tcPr>
          <w:p w14:paraId="5E6D9AD3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2DD98877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0D5501B8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07" w:type="dxa"/>
          </w:tcPr>
          <w:p w14:paraId="112FA412" w14:textId="77777777" w:rsidR="003C40D0" w:rsidRPr="00C314D9" w:rsidRDefault="003C40D0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6BB6112A" w14:textId="77777777" w:rsidR="0044123E" w:rsidRDefault="0044123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akup taboru autobusowego wykorzystywanego w pozamiejskim publicznym transporcie zbiorowym na zasadach użyteczności publicznej wraz z niezbędną infrastrukturą do jego obsługi</w:t>
            </w:r>
            <w:commentRangeStart w:id="4"/>
            <w:ins w:id="5" w:author="Dagmara Wend" w:date="2025-01-09T13:25:00Z">
              <w:r w:rsidR="009B700B">
                <w:rPr>
                  <w:rStyle w:val="Odwoanieprzypisudolnego"/>
                  <w:rFonts w:ascii="Arial" w:hAnsi="Arial" w:cs="Arial"/>
                  <w:color w:val="000000"/>
                  <w:sz w:val="24"/>
                  <w:szCs w:val="24"/>
                </w:rPr>
                <w:footnoteReference w:id="7"/>
              </w:r>
            </w:ins>
            <w:r w:rsidR="001843C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commentRangeEnd w:id="4"/>
            <w:r w:rsidR="00D019D6">
              <w:rPr>
                <w:rStyle w:val="Odwoaniedokomentarza"/>
                <w:lang w:val="x-none" w:eastAsia="x-none"/>
              </w:rPr>
              <w:commentReference w:id="4"/>
            </w:r>
          </w:p>
          <w:p w14:paraId="42BD752A" w14:textId="77777777" w:rsidR="0044123E" w:rsidRDefault="0044123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</w:t>
            </w:r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ozwój punktowej infrastruktury pasażerskiej (np. węzły przesiadkowe, przystanki, wiaty, kładki dla pieszych, parkingi "</w:t>
            </w:r>
            <w:proofErr w:type="spellStart"/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park&amp;ride</w:t>
            </w:r>
            <w:proofErr w:type="spellEnd"/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"</w:t>
            </w:r>
            <w:r w:rsidR="00296EA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1843C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9449E4D" w14:textId="77777777" w:rsidR="00A538DE" w:rsidRDefault="00A538D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 xml:space="preserve">Integracja różnych gałęzi transportu (w tym system "biletu </w:t>
            </w:r>
            <w:r w:rsidR="00BF0739">
              <w:rPr>
                <w:rFonts w:ascii="Arial" w:hAnsi="Arial" w:cs="Arial"/>
                <w:color w:val="000000"/>
                <w:sz w:val="24"/>
                <w:szCs w:val="24"/>
              </w:rPr>
              <w:t>lokalnego</w:t>
            </w:r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>")</w:t>
            </w:r>
            <w:r w:rsidR="001843C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879EC34" w14:textId="77777777" w:rsidR="00A538DE" w:rsidRDefault="00A538D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>Wsparcie usług transportowych typu „od drzwi do drzwi” lub „na żądanie”</w:t>
            </w:r>
            <w:r w:rsidR="001843C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8676706" w14:textId="77777777" w:rsidR="00A538DE" w:rsidRPr="00624D21" w:rsidRDefault="00A538D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 xml:space="preserve">Inwestycje w infrastrukturę ładowania i tankowania pojazdów </w:t>
            </w:r>
            <w:proofErr w:type="spellStart"/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>bezemisyjnych</w:t>
            </w:r>
            <w:proofErr w:type="spellEnd"/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>, w odniesieniu do taboru kolejowego i autobusowego w transporcie publicznym oraz transportu indywidualnego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1E82CBF" w14:textId="77777777" w:rsidR="003C40D0" w:rsidRPr="00C314D9" w:rsidRDefault="003C40D0" w:rsidP="0099129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13094D84" w14:textId="77777777" w:rsidR="00B279DD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6EF8848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4C2F5D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BC1CA45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19833A1D" w14:textId="77777777" w:rsidTr="007D4FE2">
        <w:trPr>
          <w:trHeight w:val="283"/>
        </w:trPr>
        <w:tc>
          <w:tcPr>
            <w:tcW w:w="1085" w:type="dxa"/>
            <w:vAlign w:val="center"/>
          </w:tcPr>
          <w:p w14:paraId="72E98F49" w14:textId="77777777" w:rsidR="008B1221" w:rsidRPr="00C314D9" w:rsidRDefault="008B1221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052AC90D" w14:textId="77777777" w:rsidR="008B1221" w:rsidRPr="00C314D9" w:rsidRDefault="008B1221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07" w:type="dxa"/>
          </w:tcPr>
          <w:p w14:paraId="556FAFFE" w14:textId="77777777" w:rsidR="00DF63AD" w:rsidRDefault="004F64E7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F64E7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733ED0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733ED0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733ED0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4F64E7">
              <w:rPr>
                <w:rFonts w:ascii="Arial" w:hAnsi="Arial" w:cs="Arial"/>
                <w:sz w:val="24"/>
                <w:szCs w:val="24"/>
              </w:rPr>
              <w:t>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4F64E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BF8CEC" w14:textId="77777777" w:rsidR="008B1221" w:rsidRPr="00C314D9" w:rsidRDefault="008B1221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278E17EC" w14:textId="77777777" w:rsidR="008B1221" w:rsidRPr="00C314D9" w:rsidRDefault="008B1221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387894" w14:textId="77777777" w:rsidR="008B1221" w:rsidRPr="00C314D9" w:rsidRDefault="008B1221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E766FF3" w14:textId="77777777" w:rsidR="008B1221" w:rsidRPr="00C314D9" w:rsidRDefault="008B1221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B1A13B" w14:textId="77777777" w:rsidR="008B1221" w:rsidRPr="00C314D9" w:rsidRDefault="008B1221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70A5C282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5A5930AB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2AACEA90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C314D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907" w:type="dxa"/>
          </w:tcPr>
          <w:p w14:paraId="46AF5301" w14:textId="77777777" w:rsidR="0044123E" w:rsidRPr="007E3207" w:rsidRDefault="0044123E" w:rsidP="0099129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4F102C26" w14:textId="77777777" w:rsidR="0044123E" w:rsidRPr="007E3207" w:rsidRDefault="0044123E" w:rsidP="0099129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3A7A7F07" w14:textId="77777777" w:rsidR="0044123E" w:rsidRDefault="0044123E" w:rsidP="0099129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pomoc jest zgodna z rozporządzeniem nr 651/2014 z dnia 17 czerwca 2014 r. uznając</w:t>
            </w:r>
            <w:r w:rsidR="000C6055">
              <w:rPr>
                <w:rFonts w:ascii="Arial" w:hAnsi="Arial" w:cs="Arial"/>
                <w:sz w:val="24"/>
                <w:szCs w:val="24"/>
              </w:rPr>
              <w:t>ym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 niektóre rodzaje pomocy za zgodne z rynkiem wewnętrznym w zastosowaniu art. 107 i 108 Traktatu) (Dz. Urz. UE L 187 z 26.06.2014 z </w:t>
            </w:r>
            <w:proofErr w:type="spellStart"/>
            <w:r w:rsidRPr="007E320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E3207">
              <w:rPr>
                <w:rFonts w:ascii="Arial" w:hAnsi="Arial" w:cs="Arial"/>
                <w:sz w:val="24"/>
                <w:szCs w:val="24"/>
              </w:rPr>
              <w:t>. zm.)</w:t>
            </w:r>
            <w:r w:rsidR="00523943">
              <w:rPr>
                <w:rFonts w:ascii="Arial" w:hAnsi="Arial" w:cs="Arial"/>
                <w:sz w:val="24"/>
                <w:szCs w:val="24"/>
              </w:rPr>
              <w:t xml:space="preserve"> oraz w tym z </w:t>
            </w:r>
            <w:r w:rsidR="00523943" w:rsidRPr="00D733F5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z dnia 18 stycznia 2024 r. w sprawie udzielania pomocy inwestycyjnej na infrastrukturę ładowania lub tankowania, zakup pojazdów ekologicznie czystych lub </w:t>
            </w:r>
            <w:proofErr w:type="spellStart"/>
            <w:r w:rsidR="00523943" w:rsidRPr="00D733F5">
              <w:rPr>
                <w:rFonts w:ascii="Arial" w:hAnsi="Arial" w:cs="Arial"/>
                <w:sz w:val="24"/>
                <w:szCs w:val="24"/>
              </w:rPr>
              <w:t>bezemisyjnych</w:t>
            </w:r>
            <w:proofErr w:type="spellEnd"/>
            <w:r w:rsidR="00523943" w:rsidRPr="00D733F5">
              <w:rPr>
                <w:rFonts w:ascii="Arial" w:hAnsi="Arial" w:cs="Arial"/>
                <w:sz w:val="24"/>
                <w:szCs w:val="24"/>
              </w:rPr>
              <w:t xml:space="preserve"> oraz na doposażenie pojazdów w ramach regionalnych programów na lata 2021–2027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868057D" w14:textId="77777777" w:rsidR="00412EE4" w:rsidRDefault="00412EE4" w:rsidP="0099129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412EE4">
              <w:rPr>
                <w:rFonts w:ascii="Arial" w:hAnsi="Arial" w:cs="Arial"/>
                <w:sz w:val="24"/>
                <w:szCs w:val="24"/>
              </w:rPr>
              <w:t xml:space="preserve">pomoc udzielana jest zgodnie z Rozporządzeniem (WE) NR 1370/2007 Parlamentu Europejskiego i Rady z dnia 23 października 2007 r. dotyczącego usług publicznych w zakresie kolejowego i drogowego transportu </w:t>
            </w:r>
            <w:r w:rsidRPr="00412EE4">
              <w:rPr>
                <w:rFonts w:ascii="Arial" w:hAnsi="Arial" w:cs="Arial"/>
                <w:sz w:val="24"/>
                <w:szCs w:val="24"/>
              </w:rPr>
              <w:lastRenderedPageBreak/>
              <w:t>pasażerskiego oraz uchylającego rozporządzenia Rady (EWG) nr 1191/69 i (EWG) nr 1107/70 lub</w:t>
            </w:r>
          </w:p>
          <w:p w14:paraId="19A74D00" w14:textId="77777777" w:rsidR="00D733F5" w:rsidRDefault="0054701A" w:rsidP="0099129A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733F5">
              <w:rPr>
                <w:rFonts w:ascii="Arial" w:hAnsi="Arial" w:cs="Arial"/>
                <w:sz w:val="24"/>
                <w:szCs w:val="24"/>
              </w:rPr>
              <w:t xml:space="preserve">pomoc jest zgodna z rozporządzeniem nr 2023/2831 </w:t>
            </w:r>
            <w:r w:rsidR="007750BB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="007750BB" w:rsidRPr="00B35267">
              <w:rPr>
                <w:rFonts w:ascii="Arial" w:hAnsi="Arial" w:cs="Arial"/>
                <w:sz w:val="24"/>
                <w:szCs w:val="24"/>
              </w:rPr>
              <w:t xml:space="preserve">rozporządzeniem ministra właściwego do spraw rozwoju regionalnego, określającym szczegółowe przeznaczenie, warunki i tryb udzielania pomocy de </w:t>
            </w:r>
            <w:proofErr w:type="spellStart"/>
            <w:r w:rsidR="007750BB" w:rsidRPr="00B3526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7750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33F5" w:rsidRPr="00D733F5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241C281" w14:textId="77777777" w:rsidR="0079096E" w:rsidRDefault="0079096E" w:rsidP="0099129A">
            <w:pPr>
              <w:numPr>
                <w:ilvl w:val="0"/>
                <w:numId w:val="20"/>
              </w:numPr>
              <w:spacing w:before="120"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pomoc jest zgodna z </w:t>
            </w:r>
            <w:r w:rsidRPr="0079096E">
              <w:rPr>
                <w:rFonts w:ascii="Arial" w:hAnsi="Arial" w:cs="Arial"/>
                <w:sz w:val="24"/>
                <w:szCs w:val="24"/>
              </w:rPr>
              <w:t xml:space="preserve">rozporządzeniem Komisji (UE) 2023/2832 z dnia 13 grudnia 2023 r. w sprawie stosowania art. 107 i 108 Traktatu o funkcjonowaniu Unii Europejskiej do pomocy de </w:t>
            </w:r>
            <w:proofErr w:type="spellStart"/>
            <w:r w:rsidRPr="0079096E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79096E">
              <w:rPr>
                <w:rFonts w:ascii="Arial" w:hAnsi="Arial" w:cs="Arial"/>
                <w:sz w:val="24"/>
                <w:szCs w:val="24"/>
              </w:rPr>
              <w:t xml:space="preserve"> przyznawanej przedsiębiorstwom wykonującym usługi świadczone w ogólnym interesie gospodarczym</w:t>
            </w:r>
            <w:r w:rsidR="00886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62DF" w:rsidRPr="00E67E5B">
              <w:rPr>
                <w:rFonts w:ascii="Arial" w:hAnsi="Arial" w:cs="Arial"/>
                <w:sz w:val="24"/>
                <w:szCs w:val="24"/>
              </w:rPr>
              <w:t>(Dz. U. UE. L. z 2023 r. poz. 2832)</w:t>
            </w:r>
            <w:r w:rsidR="008862DF" w:rsidRPr="00954D3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CFAFF8" w14:textId="77777777" w:rsidR="0026141B" w:rsidRPr="007B6BFA" w:rsidRDefault="0026141B" w:rsidP="0099129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6BFA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</w:t>
            </w:r>
            <w:r w:rsidR="004B2C12" w:rsidRPr="00003076">
              <w:rPr>
                <w:rFonts w:ascii="Arial" w:hAnsi="Arial" w:cs="Arial"/>
                <w:sz w:val="24"/>
                <w:szCs w:val="24"/>
              </w:rPr>
              <w:t>niegospodarczym</w:t>
            </w:r>
            <w:r w:rsidR="004B2C12"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4B2C12" w:rsidRPr="000030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D9EA685" w14:textId="77777777" w:rsidR="0026141B" w:rsidRDefault="0026141B" w:rsidP="0099129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6BFA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</w:t>
            </w:r>
            <w:r w:rsidRPr="007B6BFA">
              <w:rPr>
                <w:rFonts w:ascii="Arial" w:hAnsi="Arial" w:cs="Arial"/>
                <w:sz w:val="24"/>
                <w:szCs w:val="24"/>
              </w:rPr>
              <w:lastRenderedPageBreak/>
              <w:t>gospodarcza w całym okresie amortyzacji infrastruktury sfinansowanej ze środków FEdKP 2021-2027 będzie miała charakter pomocniczy.</w:t>
            </w:r>
          </w:p>
          <w:p w14:paraId="1A6705AC" w14:textId="77777777" w:rsidR="003C40D0" w:rsidRPr="00C314D9" w:rsidRDefault="0044123E" w:rsidP="0099129A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7D516AA7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7757A56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0E2FDD9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31480D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6F40B657" w14:textId="77777777" w:rsidTr="007D4FE2">
        <w:trPr>
          <w:trHeight w:val="992"/>
        </w:trPr>
        <w:tc>
          <w:tcPr>
            <w:tcW w:w="1085" w:type="dxa"/>
            <w:vAlign w:val="center"/>
          </w:tcPr>
          <w:p w14:paraId="2223E060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5563931F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907" w:type="dxa"/>
          </w:tcPr>
          <w:p w14:paraId="680FFAB4" w14:textId="77777777" w:rsidR="003C40D0" w:rsidRPr="00C314D9" w:rsidRDefault="003C40D0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4811C18D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Wnioskodawca wykaże, że projekt jest zgodny z celami</w:t>
            </w:r>
            <w:r w:rsidR="00331627" w:rsidRPr="00C314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6C3B2938" w14:textId="77777777" w:rsidR="0049397C" w:rsidRPr="0049397C" w:rsidRDefault="0049397C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9397C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="00CE37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4939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A931DF" w14:textId="77777777" w:rsidR="00D316B3" w:rsidRDefault="0049397C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9397C">
              <w:rPr>
                <w:rFonts w:ascii="Arial" w:hAnsi="Arial" w:cs="Arial"/>
                <w:sz w:val="24"/>
                <w:szCs w:val="24"/>
              </w:rPr>
              <w:t xml:space="preserve">W celu potwierdzenia spełnienia zasady DNSH w tym kryterium sprawdzamy, czy w projekcie przewidziano </w:t>
            </w:r>
            <w:r w:rsidRPr="0049397C">
              <w:rPr>
                <w:rFonts w:ascii="Arial" w:hAnsi="Arial" w:cs="Arial"/>
                <w:sz w:val="24"/>
                <w:szCs w:val="24"/>
              </w:rPr>
              <w:lastRenderedPageBreak/>
              <w:t>następujące rozwiązania wspierające zgodność z zasadą DNSH:</w:t>
            </w:r>
          </w:p>
          <w:p w14:paraId="59EAFA79" w14:textId="77777777" w:rsidR="0049397C" w:rsidRPr="0049397C" w:rsidRDefault="0049397C" w:rsidP="0099129A">
            <w:pPr>
              <w:numPr>
                <w:ilvl w:val="0"/>
                <w:numId w:val="21"/>
              </w:num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9397C">
              <w:rPr>
                <w:rFonts w:ascii="Arial" w:hAnsi="Arial" w:cs="Arial"/>
                <w:sz w:val="24"/>
                <w:szCs w:val="24"/>
              </w:rPr>
              <w:t>w przypadku projektów infrastrukturalnych – stosowanie rozwiązań mających na celu uodpornienie inwestycji na zmiany klimatu</w:t>
            </w:r>
            <w:r w:rsidR="002C6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97D238" w14:textId="77777777" w:rsidR="003C40D0" w:rsidRPr="00C314D9" w:rsidRDefault="003C40D0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4A0806" w:rsidRPr="00C314D9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314D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15" w:type="dxa"/>
          </w:tcPr>
          <w:p w14:paraId="29687527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C314D9">
              <w:rPr>
                <w:rFonts w:ascii="Arial" w:hAnsi="Arial" w:cs="Arial"/>
                <w:sz w:val="24"/>
                <w:szCs w:val="24"/>
              </w:rPr>
              <w:t>AK</w:t>
            </w:r>
            <w:r w:rsidRPr="00C314D9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C314D9">
              <w:rPr>
                <w:rFonts w:ascii="Arial" w:hAnsi="Arial" w:cs="Arial"/>
                <w:sz w:val="24"/>
                <w:szCs w:val="24"/>
              </w:rPr>
              <w:t>NIE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632599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A61C8D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A20903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5017E0A4" w14:textId="77777777" w:rsidTr="007D4FE2">
        <w:trPr>
          <w:trHeight w:val="992"/>
        </w:trPr>
        <w:tc>
          <w:tcPr>
            <w:tcW w:w="1085" w:type="dxa"/>
            <w:vAlign w:val="center"/>
          </w:tcPr>
          <w:p w14:paraId="20A02A5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3B85BD8D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07" w:type="dxa"/>
          </w:tcPr>
          <w:p w14:paraId="14C5918F" w14:textId="77777777" w:rsidR="00833B5A" w:rsidRPr="00C314D9" w:rsidRDefault="00833B5A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7A6DCB6D" w14:textId="77777777" w:rsidR="00833B5A" w:rsidRPr="00C314D9" w:rsidRDefault="00833B5A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E36112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C314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220271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015" w:type="dxa"/>
          </w:tcPr>
          <w:p w14:paraId="70C48DFA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F87A35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92DDDB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5607CF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1763D3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257690EC" w14:textId="77777777" w:rsidTr="007D4FE2">
        <w:trPr>
          <w:trHeight w:val="992"/>
        </w:trPr>
        <w:tc>
          <w:tcPr>
            <w:tcW w:w="1085" w:type="dxa"/>
            <w:vAlign w:val="center"/>
          </w:tcPr>
          <w:p w14:paraId="3F11D61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2A4FC48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5133D034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907" w:type="dxa"/>
          </w:tcPr>
          <w:p w14:paraId="4BC72E36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344A6DC" w14:textId="77777777" w:rsidR="00833B5A" w:rsidRPr="00C314D9" w:rsidRDefault="00833B5A" w:rsidP="0099129A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</w:t>
            </w: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społeczeństwa w ochronie środowiska oraz o ocenach oddziaływania na środowisko (Dz.U. z 20</w:t>
            </w:r>
            <w:r w:rsidR="004F7B2D">
              <w:rPr>
                <w:rFonts w:ascii="Arial" w:hAnsi="Arial" w:cs="Arial"/>
                <w:sz w:val="24"/>
                <w:szCs w:val="24"/>
              </w:rPr>
              <w:t>24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F7B2D">
              <w:rPr>
                <w:rFonts w:ascii="Arial" w:hAnsi="Arial" w:cs="Arial"/>
                <w:sz w:val="24"/>
                <w:szCs w:val="24"/>
              </w:rPr>
              <w:t>1112</w:t>
            </w:r>
            <w:r w:rsidRPr="00C314D9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6BC20635" w14:textId="77777777" w:rsidR="00833B5A" w:rsidRPr="00C314D9" w:rsidRDefault="00833B5A" w:rsidP="0099129A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71162E">
              <w:rPr>
                <w:rFonts w:ascii="Arial" w:hAnsi="Arial" w:cs="Arial"/>
                <w:sz w:val="24"/>
                <w:szCs w:val="24"/>
              </w:rPr>
              <w:t>4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1162E">
              <w:rPr>
                <w:rFonts w:ascii="Arial" w:hAnsi="Arial" w:cs="Arial"/>
                <w:sz w:val="24"/>
                <w:szCs w:val="24"/>
              </w:rPr>
              <w:t>54</w:t>
            </w:r>
            <w:r w:rsidRPr="00C314D9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0D75199D" w14:textId="77777777" w:rsidR="00833B5A" w:rsidRPr="00C314D9" w:rsidRDefault="00833B5A" w:rsidP="0099129A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4F7B2D">
              <w:rPr>
                <w:rFonts w:ascii="Arial" w:hAnsi="Arial" w:cs="Arial"/>
                <w:sz w:val="24"/>
                <w:szCs w:val="24"/>
              </w:rPr>
              <w:t>24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F7B2D">
              <w:rPr>
                <w:rFonts w:ascii="Arial" w:hAnsi="Arial" w:cs="Arial"/>
                <w:sz w:val="24"/>
                <w:szCs w:val="24"/>
              </w:rPr>
              <w:t>1478</w:t>
            </w:r>
            <w:r w:rsidRPr="00C314D9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60646756" w14:textId="77777777" w:rsidR="00833B5A" w:rsidRPr="00C314D9" w:rsidRDefault="00833B5A" w:rsidP="0099129A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ustawą z dnia 20 lipca 2017 r. Prawo wodne (Dz. U</w:t>
            </w:r>
            <w:r w:rsidRPr="0049397C">
              <w:rPr>
                <w:rFonts w:ascii="Arial" w:hAnsi="Arial" w:cs="Arial"/>
                <w:sz w:val="24"/>
                <w:szCs w:val="24"/>
              </w:rPr>
              <w:t>.</w:t>
            </w:r>
            <w:r w:rsidR="0049397C" w:rsidRPr="0049397C">
              <w:rPr>
                <w:rFonts w:ascii="Arial" w:hAnsi="Arial" w:cs="Arial"/>
                <w:sz w:val="24"/>
                <w:szCs w:val="24"/>
              </w:rPr>
              <w:t xml:space="preserve"> z 20</w:t>
            </w:r>
            <w:r w:rsidR="004F7B2D">
              <w:rPr>
                <w:rFonts w:ascii="Arial" w:hAnsi="Arial" w:cs="Arial"/>
                <w:sz w:val="24"/>
                <w:szCs w:val="24"/>
              </w:rPr>
              <w:t>24</w:t>
            </w:r>
            <w:r w:rsidR="0049397C" w:rsidRPr="0049397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F7B2D">
              <w:rPr>
                <w:rFonts w:ascii="Arial" w:hAnsi="Arial" w:cs="Arial"/>
                <w:sz w:val="24"/>
                <w:szCs w:val="24"/>
              </w:rPr>
              <w:t>1087</w:t>
            </w:r>
            <w:r w:rsidR="00E36112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="00E361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36112">
              <w:rPr>
                <w:rFonts w:ascii="Arial" w:hAnsi="Arial" w:cs="Arial"/>
                <w:sz w:val="24"/>
                <w:szCs w:val="24"/>
              </w:rPr>
              <w:t>. zm.</w:t>
            </w:r>
            <w:r w:rsidRPr="00C314D9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E36112">
              <w:rPr>
                <w:rFonts w:ascii="Arial" w:hAnsi="Arial" w:cs="Arial"/>
                <w:sz w:val="24"/>
                <w:szCs w:val="24"/>
              </w:rPr>
              <w:t>ą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06DD3D24" w14:textId="77777777" w:rsidR="00833B5A" w:rsidRPr="00C314D9" w:rsidRDefault="00E36112" w:rsidP="0099129A">
            <w:pPr>
              <w:numPr>
                <w:ilvl w:val="0"/>
                <w:numId w:val="8"/>
              </w:num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833B5A" w:rsidRPr="00C314D9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07F3AF5" w14:textId="77777777" w:rsidR="00833B5A" w:rsidRPr="00C314D9" w:rsidRDefault="00833B5A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B1A08" w:rsidRPr="00C314D9">
              <w:rPr>
                <w:rFonts w:ascii="Arial" w:hAnsi="Arial" w:cs="Arial"/>
                <w:sz w:val="24"/>
                <w:szCs w:val="24"/>
              </w:rPr>
              <w:t xml:space="preserve">zakres projektu jest </w:t>
            </w:r>
            <w:r w:rsidR="002B1A08"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zgodny z decyzją o środowiskowych uwarunkowaniach oraz </w:t>
            </w:r>
            <w:r w:rsidRPr="00C314D9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5C05C1A3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63E27523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1B4A147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99BC0F1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458E1C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0269874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187EBB74" w14:textId="77777777" w:rsidTr="007D4FE2">
        <w:trPr>
          <w:trHeight w:val="1559"/>
        </w:trPr>
        <w:tc>
          <w:tcPr>
            <w:tcW w:w="1085" w:type="dxa"/>
            <w:vAlign w:val="center"/>
          </w:tcPr>
          <w:p w14:paraId="50A26C14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02190A8B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07" w:type="dxa"/>
          </w:tcPr>
          <w:p w14:paraId="15B630B8" w14:textId="77777777" w:rsidR="00833B5A" w:rsidRPr="00DA6A60" w:rsidRDefault="00833B5A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977BB7F" w14:textId="77777777" w:rsidR="00833B5A" w:rsidRPr="00DA6A60" w:rsidRDefault="00833B5A" w:rsidP="0099129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DB748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160A78A" w14:textId="77777777" w:rsidR="00833B5A" w:rsidRPr="00DA6A60" w:rsidRDefault="00833B5A" w:rsidP="0099129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04084003" w14:textId="77777777" w:rsidR="00833B5A" w:rsidRPr="00DA6A60" w:rsidRDefault="00833B5A" w:rsidP="0099129A">
            <w:pPr>
              <w:numPr>
                <w:ilvl w:val="0"/>
                <w:numId w:val="6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B8C75A0" w14:textId="77777777" w:rsidR="00833B5A" w:rsidRPr="00DA6A60" w:rsidRDefault="00833B5A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689605A" w14:textId="77777777" w:rsidR="00833B5A" w:rsidRPr="00DA6A60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3F4245BF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A6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C7A7D30" w14:textId="77777777" w:rsidR="00833B5A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217B3F" w14:textId="77777777" w:rsidR="00833B5A" w:rsidRPr="00DA6A60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81ED70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197F4C3E" w14:textId="77777777" w:rsidTr="007D4FE2">
        <w:trPr>
          <w:trHeight w:val="416"/>
        </w:trPr>
        <w:tc>
          <w:tcPr>
            <w:tcW w:w="1085" w:type="dxa"/>
            <w:vAlign w:val="center"/>
          </w:tcPr>
          <w:p w14:paraId="50EA1BD8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18" w:type="dxa"/>
            <w:vAlign w:val="center"/>
          </w:tcPr>
          <w:p w14:paraId="403B0AF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07" w:type="dxa"/>
          </w:tcPr>
          <w:p w14:paraId="34210D09" w14:textId="77777777" w:rsidR="00833B5A" w:rsidRPr="00C314D9" w:rsidRDefault="00833B5A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2FDE18A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10C27215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E9F485A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FA76B6E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24D1206C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05D59153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34D891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653474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89A10B3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09E97ADB" w14:textId="77777777" w:rsidTr="007D4FE2">
        <w:trPr>
          <w:trHeight w:val="416"/>
        </w:trPr>
        <w:tc>
          <w:tcPr>
            <w:tcW w:w="1085" w:type="dxa"/>
            <w:vAlign w:val="center"/>
          </w:tcPr>
          <w:p w14:paraId="439C9641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693D0A23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07" w:type="dxa"/>
          </w:tcPr>
          <w:p w14:paraId="65BAC857" w14:textId="77777777" w:rsidR="00833B5A" w:rsidRPr="00C314D9" w:rsidRDefault="00833B5A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2B1A08" w:rsidRPr="00C314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4D9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49A49376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49B9F83F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7E7575AE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308A85" w14:textId="77777777" w:rsidR="00C01470" w:rsidRPr="00C314D9" w:rsidRDefault="00C01470" w:rsidP="009912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03F0954" w14:textId="77777777" w:rsidR="00833B5A" w:rsidRPr="00C314D9" w:rsidRDefault="00C01470" w:rsidP="009912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D559C7A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3860E0A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797CC9F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1DB10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8DAC7D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1EE950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3C24E3D1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5D1AE066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6B1F95C6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07" w:type="dxa"/>
          </w:tcPr>
          <w:p w14:paraId="35C1BC46" w14:textId="77777777" w:rsidR="00833B5A" w:rsidRPr="00C314D9" w:rsidRDefault="00833B5A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460A045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C314D9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C314D9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69F164E9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4" w:name="_Hlk126574575"/>
            <w:r w:rsidRPr="00C314D9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4"/>
            <w:r w:rsidRPr="00C314D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6CB9236C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590CBD7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EE8B644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0A553A0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18603F5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5D5297F5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49C768F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7D1CA6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7C0D7D4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472C0CA2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6E448FE1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5750AB77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495C25" w:rsidRPr="00C314D9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, w tym </w:t>
            </w: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907" w:type="dxa"/>
          </w:tcPr>
          <w:p w14:paraId="4CCED077" w14:textId="77777777" w:rsidR="00B65A03" w:rsidRPr="00C314D9" w:rsidRDefault="00833B5A" w:rsidP="0099129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nie występują niezgodności zapisów wniosku o dofinansowanie projektu z zasadą równości szans i niedyskryminacji, określoną w art. 9 Rozporządzenia 2021/1060 oraz we wniosku o </w:t>
            </w: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35205613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3492DF8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195587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6EB533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72A50AE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D65D868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0DD9EE12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7FED909E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57D2019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07" w:type="dxa"/>
          </w:tcPr>
          <w:p w14:paraId="2E9327C4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5E6948FE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8221A5C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1F59E5F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D8AE9E" w14:textId="77777777" w:rsidR="00833B5A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AFB478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AB4DF6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2DAC590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641FA299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7C8EEA53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11C05E6D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07" w:type="dxa"/>
          </w:tcPr>
          <w:p w14:paraId="1BF34135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C314D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314D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E195E47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E42A356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2D80D00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1B9F98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A5BCF5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4EB67A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9BB5E5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7120C09A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2CADA3BF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1C6F99E6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07" w:type="dxa"/>
          </w:tcPr>
          <w:p w14:paraId="006FD949" w14:textId="77777777" w:rsidR="00833B5A" w:rsidRPr="00C314D9" w:rsidRDefault="00833B5A" w:rsidP="0099129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5DEF78FE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4701A04F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46FDB8E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469CCA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F9F928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5D82C1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1089C803" w14:textId="77777777" w:rsidR="007257F1" w:rsidRPr="00E36112" w:rsidRDefault="007257F1" w:rsidP="0099129A">
      <w:pPr>
        <w:pStyle w:val="Nagwek1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36112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2836"/>
        <w:gridCol w:w="7032"/>
        <w:gridCol w:w="3458"/>
      </w:tblGrid>
      <w:tr w:rsidR="007F3744" w:rsidRPr="007B4635" w14:paraId="2AAA49D8" w14:textId="77777777" w:rsidTr="0099129A">
        <w:trPr>
          <w:tblHeader/>
        </w:trPr>
        <w:tc>
          <w:tcPr>
            <w:tcW w:w="1133" w:type="dxa"/>
            <w:shd w:val="clear" w:color="auto" w:fill="E7E6E6"/>
            <w:vAlign w:val="center"/>
          </w:tcPr>
          <w:p w14:paraId="10CADC81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6" w:type="dxa"/>
            <w:shd w:val="clear" w:color="auto" w:fill="E7E6E6"/>
            <w:vAlign w:val="center"/>
          </w:tcPr>
          <w:p w14:paraId="517A0A4B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32" w:type="dxa"/>
            <w:shd w:val="clear" w:color="auto" w:fill="E7E6E6"/>
            <w:vAlign w:val="center"/>
          </w:tcPr>
          <w:p w14:paraId="51E9B962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58" w:type="dxa"/>
            <w:shd w:val="clear" w:color="auto" w:fill="E7E6E6"/>
            <w:vAlign w:val="center"/>
          </w:tcPr>
          <w:p w14:paraId="0E79D226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27FC4B5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0E4B60" w:rsidRPr="007B4635" w14:paraId="613630DD" w14:textId="77777777" w:rsidTr="0099129A">
        <w:tc>
          <w:tcPr>
            <w:tcW w:w="1133" w:type="dxa"/>
            <w:vAlign w:val="center"/>
          </w:tcPr>
          <w:p w14:paraId="61DFA122" w14:textId="77777777" w:rsidR="000E4B60" w:rsidRPr="00B37CE3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6" w:type="dxa"/>
            <w:vAlign w:val="center"/>
          </w:tcPr>
          <w:p w14:paraId="5B3581FF" w14:textId="77777777" w:rsidR="000E4B60" w:rsidRPr="00B37CE3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032" w:type="dxa"/>
          </w:tcPr>
          <w:p w14:paraId="2EC8FC03" w14:textId="77777777" w:rsidR="000E4B60" w:rsidRPr="003347B4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 xml:space="preserve">W kryterium sprawdzamy, czy projekt </w:t>
            </w:r>
            <w:r>
              <w:rPr>
                <w:rFonts w:ascii="Arial" w:hAnsi="Arial" w:cs="Arial"/>
                <w:sz w:val="24"/>
                <w:szCs w:val="24"/>
              </w:rPr>
              <w:t xml:space="preserve">jest zgodny z 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Regionaln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Transportow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dla Województwa Kujawsko-Pomorskiego na lata 2021-2027</w:t>
            </w:r>
            <w:r>
              <w:rPr>
                <w:rFonts w:ascii="Arial" w:hAnsi="Arial" w:cs="Arial"/>
                <w:sz w:val="24"/>
                <w:szCs w:val="24"/>
              </w:rPr>
              <w:t xml:space="preserve"> lub innym dokumentem planowania transportu na poziomie lokalnym</w:t>
            </w:r>
            <w:r w:rsidRPr="003347B4">
              <w:rPr>
                <w:rFonts w:ascii="Arial" w:hAnsi="Arial" w:cs="Arial"/>
                <w:sz w:val="24"/>
                <w:szCs w:val="24"/>
              </w:rPr>
              <w:t>, aktualn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na dzień wszczęcia postępowania.</w:t>
            </w:r>
          </w:p>
          <w:p w14:paraId="6F78D9E6" w14:textId="77777777" w:rsidR="000E4B60" w:rsidRPr="00B37CE3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0A4C5275" w14:textId="77777777" w:rsidR="000E4B60" w:rsidRPr="003347B4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D03F665" w14:textId="77777777" w:rsidR="000E4B60" w:rsidRPr="003347B4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105AC2" w14:textId="77777777" w:rsidR="000E4B60" w:rsidRPr="003347B4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7684B0" w14:textId="77777777" w:rsidR="000E4B60" w:rsidRPr="003347B4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CD4753" w14:textId="77777777" w:rsidR="000E4B60" w:rsidRPr="00B37CE3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E4B60" w:rsidRPr="007B4635" w14:paraId="4BA232D5" w14:textId="77777777" w:rsidTr="0099129A">
        <w:tc>
          <w:tcPr>
            <w:tcW w:w="1133" w:type="dxa"/>
            <w:vAlign w:val="center"/>
          </w:tcPr>
          <w:p w14:paraId="76FD75D5" w14:textId="77777777" w:rsidR="000E4B60" w:rsidRPr="00B37CE3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36" w:type="dxa"/>
            <w:vAlign w:val="center"/>
          </w:tcPr>
          <w:p w14:paraId="749E6DA1" w14:textId="77777777" w:rsidR="000E4B60" w:rsidRPr="00B37CE3" w:rsidRDefault="008E40DC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Jakość ekologiczna pojazdów</w:t>
            </w:r>
            <w:r w:rsidR="000E4B6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32" w:type="dxa"/>
          </w:tcPr>
          <w:p w14:paraId="7CE0A010" w14:textId="77777777" w:rsidR="00FF1279" w:rsidRPr="00FF1279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="00812B06" w:rsidRPr="00812B06">
              <w:rPr>
                <w:rFonts w:ascii="Arial" w:hAnsi="Arial" w:cs="Arial"/>
                <w:sz w:val="24"/>
                <w:szCs w:val="24"/>
              </w:rPr>
              <w:t xml:space="preserve">czy pojazdy na potrzeby publicznego transportu zbiorowego spełnią wymogi „czystych ekologicznie pojazdów” w rozumieniu Dyrektywy 2009/33/WE z dnia 23 kwietnia 2009 r. </w:t>
            </w:r>
            <w:r w:rsidR="002D4028">
              <w:rPr>
                <w:rFonts w:ascii="Arial" w:hAnsi="Arial" w:cs="Arial"/>
                <w:sz w:val="24"/>
                <w:szCs w:val="24"/>
              </w:rPr>
              <w:t xml:space="preserve">(z </w:t>
            </w:r>
            <w:proofErr w:type="spellStart"/>
            <w:r w:rsidR="002D402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D4028">
              <w:rPr>
                <w:rFonts w:ascii="Arial" w:hAnsi="Arial" w:cs="Arial"/>
                <w:sz w:val="24"/>
                <w:szCs w:val="24"/>
              </w:rPr>
              <w:t xml:space="preserve">. zm.) </w:t>
            </w:r>
            <w:r w:rsidR="00812B06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="00812B06" w:rsidRPr="00812B06">
              <w:rPr>
                <w:rFonts w:ascii="Arial" w:hAnsi="Arial" w:cs="Arial"/>
                <w:sz w:val="24"/>
                <w:szCs w:val="24"/>
              </w:rPr>
              <w:t>Dyrektywy PE i Rady (UE) 2019/1161</w:t>
            </w:r>
            <w:r w:rsidR="00812B06">
              <w:rPr>
                <w:rFonts w:ascii="Arial" w:hAnsi="Arial" w:cs="Arial"/>
                <w:sz w:val="24"/>
                <w:szCs w:val="24"/>
              </w:rPr>
              <w:t xml:space="preserve"> z 20 czerwca 2019 r. </w:t>
            </w:r>
            <w:r w:rsidR="00812B06" w:rsidRPr="00812B06">
              <w:rPr>
                <w:rFonts w:ascii="Arial" w:hAnsi="Arial" w:cs="Arial"/>
                <w:sz w:val="24"/>
                <w:szCs w:val="24"/>
              </w:rPr>
              <w:t>w sprawie promowania ekologicznie czystych i energooszczędnych pojazdów transportu drogowego</w:t>
            </w:r>
            <w:r w:rsidR="004F64E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697947" w14:textId="77777777" w:rsidR="00FF1279" w:rsidRPr="0099129A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F1279">
              <w:rPr>
                <w:rFonts w:ascii="Arial" w:hAnsi="Arial" w:cs="Arial"/>
                <w:sz w:val="24"/>
                <w:szCs w:val="24"/>
                <w:u w:val="single"/>
              </w:rPr>
              <w:t xml:space="preserve">Kryterium dotyczy projektów, w których planuje się zakup taboru autobusowego. </w:t>
            </w:r>
          </w:p>
          <w:p w14:paraId="795E6F2F" w14:textId="77777777" w:rsidR="000E4B60" w:rsidRPr="007B4635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5C4E40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43D3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36DC4879" w14:textId="77777777" w:rsidR="000E4B60" w:rsidRPr="00D43D3B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BD52119" w14:textId="77777777" w:rsidR="000E4B60" w:rsidRPr="00D43D3B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A639F6F" w14:textId="77777777" w:rsidR="000E4B60" w:rsidRPr="00D43D3B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E85FFB" w14:textId="77777777" w:rsidR="000E4B60" w:rsidRPr="00D43D3B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FB7075D" w14:textId="77777777" w:rsidR="000E4B60" w:rsidRPr="00B37CE3" w:rsidRDefault="000E4B60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E4B60" w:rsidRPr="007B4635" w14:paraId="2CEE5463" w14:textId="77777777" w:rsidTr="0099129A">
        <w:tc>
          <w:tcPr>
            <w:tcW w:w="1133" w:type="dxa"/>
            <w:vAlign w:val="center"/>
          </w:tcPr>
          <w:p w14:paraId="2884EA20" w14:textId="77777777" w:rsidR="000E4B60" w:rsidRPr="00D40DD4" w:rsidRDefault="00236528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C.3</w:t>
            </w:r>
          </w:p>
        </w:tc>
        <w:tc>
          <w:tcPr>
            <w:tcW w:w="2836" w:type="dxa"/>
            <w:vAlign w:val="center"/>
          </w:tcPr>
          <w:p w14:paraId="0E1691D0" w14:textId="77777777" w:rsidR="000E4B60" w:rsidRPr="00D40DD4" w:rsidRDefault="008E40DC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Park&amp;ride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”- l</w:t>
            </w:r>
            <w:r w:rsidR="00236528">
              <w:rPr>
                <w:rFonts w:ascii="Arial" w:hAnsi="Arial" w:cs="Arial"/>
                <w:sz w:val="24"/>
                <w:szCs w:val="24"/>
              </w:rPr>
              <w:t>okalizacja inwestycji</w:t>
            </w:r>
          </w:p>
        </w:tc>
        <w:tc>
          <w:tcPr>
            <w:tcW w:w="7032" w:type="dxa"/>
          </w:tcPr>
          <w:p w14:paraId="12E49748" w14:textId="77777777" w:rsidR="00E57F55" w:rsidRDefault="00236528" w:rsidP="0042527D">
            <w:pPr>
              <w:spacing w:before="100" w:beforeAutospacing="1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lokalizacja inwestycji</w:t>
            </w:r>
            <w:r w:rsidR="00E57F5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8C59E7" w14:textId="77777777" w:rsidR="00E57F55" w:rsidRDefault="00E57F55" w:rsidP="0042527D">
            <w:pPr>
              <w:numPr>
                <w:ilvl w:val="0"/>
                <w:numId w:val="23"/>
              </w:numPr>
              <w:spacing w:before="100" w:beforeAutospacing="1" w:after="120" w:line="240" w:lineRule="auto"/>
              <w:ind w:left="777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będzie</w:t>
            </w:r>
            <w:r w:rsidR="00236528" w:rsidRPr="00236528">
              <w:rPr>
                <w:rFonts w:ascii="Arial" w:hAnsi="Arial" w:cs="Arial"/>
                <w:sz w:val="24"/>
                <w:szCs w:val="24"/>
              </w:rPr>
              <w:t xml:space="preserve"> zapewniała integrację z publicznym transportem zbiorowym</w:t>
            </w:r>
            <w:r w:rsidR="004D073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3161EE53" w14:textId="77777777" w:rsidR="00197577" w:rsidRPr="00197577" w:rsidRDefault="00E57F55" w:rsidP="0099129A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197577">
              <w:rPr>
                <w:rFonts w:ascii="Arial" w:hAnsi="Arial" w:cs="Arial"/>
                <w:sz w:val="24"/>
                <w:szCs w:val="24"/>
              </w:rPr>
              <w:t>nie będzie realizowana w miastach</w:t>
            </w:r>
            <w:r w:rsidR="00236528" w:rsidRPr="00236528">
              <w:rPr>
                <w:rFonts w:ascii="Arial" w:hAnsi="Arial" w:cs="Arial"/>
                <w:sz w:val="24"/>
                <w:szCs w:val="24"/>
              </w:rPr>
              <w:t xml:space="preserve"> powyżej 50 tys.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7577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ieszkańców</w:t>
            </w:r>
            <w:r w:rsidR="001975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500C637" w14:textId="77777777" w:rsidR="006E5D27" w:rsidRDefault="006E5D27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5" w:name="_Hlk161213758"/>
            <w:r w:rsidRPr="006E5D27">
              <w:rPr>
                <w:rFonts w:ascii="Arial" w:hAnsi="Arial" w:cs="Arial"/>
                <w:sz w:val="24"/>
                <w:szCs w:val="24"/>
              </w:rPr>
              <w:t>Realizacja inwestycji w infrastrukturę „</w:t>
            </w:r>
            <w:proofErr w:type="spellStart"/>
            <w:r w:rsidRPr="006E5D27">
              <w:rPr>
                <w:rFonts w:ascii="Arial" w:hAnsi="Arial" w:cs="Arial"/>
                <w:sz w:val="24"/>
                <w:szCs w:val="24"/>
              </w:rPr>
              <w:t>park&amp;ride</w:t>
            </w:r>
            <w:proofErr w:type="spellEnd"/>
            <w:r w:rsidRPr="006E5D27">
              <w:rPr>
                <w:rFonts w:ascii="Arial" w:hAnsi="Arial" w:cs="Arial"/>
                <w:sz w:val="24"/>
                <w:szCs w:val="24"/>
              </w:rPr>
              <w:t>” musi być warunkowana przygotowaniem i uzasadniona w analizie potrzeb.</w:t>
            </w:r>
            <w:bookmarkEnd w:id="25"/>
          </w:p>
          <w:p w14:paraId="59C0DA36" w14:textId="77777777" w:rsidR="00236528" w:rsidRPr="0099129A" w:rsidRDefault="00AA529E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A529E">
              <w:rPr>
                <w:rFonts w:ascii="Arial" w:hAnsi="Arial" w:cs="Arial"/>
                <w:sz w:val="24"/>
                <w:szCs w:val="24"/>
                <w:u w:val="single"/>
              </w:rPr>
              <w:t>Kryterium dotyczy projektów, w których planuje się inwestycje w infrastrukturę „</w:t>
            </w:r>
            <w:proofErr w:type="spellStart"/>
            <w:r w:rsidRPr="00AA529E">
              <w:rPr>
                <w:rFonts w:ascii="Arial" w:hAnsi="Arial" w:cs="Arial"/>
                <w:sz w:val="24"/>
                <w:szCs w:val="24"/>
                <w:u w:val="single"/>
              </w:rPr>
              <w:t>park&amp;ride</w:t>
            </w:r>
            <w:proofErr w:type="spellEnd"/>
            <w:r w:rsidRPr="00AA529E">
              <w:rPr>
                <w:rFonts w:ascii="Arial" w:hAnsi="Arial" w:cs="Arial"/>
                <w:sz w:val="24"/>
                <w:szCs w:val="24"/>
                <w:u w:val="single"/>
              </w:rPr>
              <w:t>”</w:t>
            </w:r>
            <w:r w:rsidR="00A0629C">
              <w:rPr>
                <w:rFonts w:ascii="Arial" w:hAnsi="Arial" w:cs="Arial"/>
                <w:sz w:val="24"/>
                <w:szCs w:val="24"/>
                <w:u w:val="single"/>
              </w:rPr>
              <w:t>.</w:t>
            </w:r>
          </w:p>
          <w:p w14:paraId="5680263A" w14:textId="77777777" w:rsidR="00236528" w:rsidRPr="00D40DD4" w:rsidRDefault="00236528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5C4E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4E40" w:rsidRPr="005C4E40">
              <w:rPr>
                <w:rFonts w:ascii="Arial" w:hAnsi="Arial" w:cs="Arial"/>
                <w:sz w:val="24"/>
                <w:szCs w:val="24"/>
              </w:rPr>
              <w:t>i załączniki</w:t>
            </w:r>
            <w:r w:rsidRPr="002365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0D476C65" w14:textId="77777777" w:rsidR="00236528" w:rsidRPr="00236528" w:rsidRDefault="00236528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81612B2" w14:textId="77777777" w:rsidR="00236528" w:rsidRPr="00236528" w:rsidRDefault="00236528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1D7EC63" w14:textId="77777777" w:rsidR="00236528" w:rsidRPr="00236528" w:rsidRDefault="00236528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9474DE" w14:textId="77777777" w:rsidR="00236528" w:rsidRPr="00236528" w:rsidRDefault="00236528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1545FDC" w14:textId="77777777" w:rsidR="00FF1279" w:rsidRPr="00D40DD4" w:rsidRDefault="00236528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FF1279" w:rsidRPr="007B4635" w14:paraId="653D32DE" w14:textId="77777777" w:rsidTr="0099129A">
        <w:tc>
          <w:tcPr>
            <w:tcW w:w="1133" w:type="dxa"/>
            <w:vAlign w:val="center"/>
          </w:tcPr>
          <w:p w14:paraId="4E282F28" w14:textId="77777777" w:rsid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36" w:type="dxa"/>
            <w:vAlign w:val="center"/>
          </w:tcPr>
          <w:p w14:paraId="76A5FF86" w14:textId="77777777" w:rsidR="00FF1279" w:rsidRDefault="00AA529E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Park&amp;ride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”- m</w:t>
            </w:r>
            <w:r w:rsidR="00FF1279">
              <w:rPr>
                <w:rFonts w:ascii="Arial" w:hAnsi="Arial" w:cs="Arial"/>
                <w:sz w:val="24"/>
                <w:szCs w:val="24"/>
              </w:rPr>
              <w:t xml:space="preserve">aksymalna wartość </w:t>
            </w:r>
            <w:r w:rsidR="00A0629C">
              <w:rPr>
                <w:rFonts w:ascii="Arial" w:hAnsi="Arial" w:cs="Arial"/>
                <w:sz w:val="24"/>
                <w:szCs w:val="24"/>
              </w:rPr>
              <w:t xml:space="preserve">wydatków kwalifikowalnych </w:t>
            </w:r>
          </w:p>
        </w:tc>
        <w:tc>
          <w:tcPr>
            <w:tcW w:w="7032" w:type="dxa"/>
          </w:tcPr>
          <w:p w14:paraId="5948AA65" w14:textId="77777777" w:rsid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maksymalna wartość </w:t>
            </w:r>
            <w:r w:rsidR="00DB1880">
              <w:rPr>
                <w:rFonts w:ascii="Arial" w:hAnsi="Arial" w:cs="Arial"/>
                <w:sz w:val="24"/>
                <w:szCs w:val="24"/>
              </w:rPr>
              <w:t>w</w:t>
            </w:r>
            <w:r w:rsidR="00A0629C">
              <w:rPr>
                <w:rFonts w:ascii="Arial" w:hAnsi="Arial" w:cs="Arial"/>
                <w:sz w:val="24"/>
                <w:szCs w:val="24"/>
              </w:rPr>
              <w:t>ydatków</w:t>
            </w:r>
            <w:r w:rsidR="00DB1880">
              <w:rPr>
                <w:rFonts w:ascii="Arial" w:hAnsi="Arial" w:cs="Arial"/>
                <w:sz w:val="24"/>
                <w:szCs w:val="24"/>
              </w:rPr>
              <w:t xml:space="preserve"> kwalifikowalnych dotyczących inwestycji w „</w:t>
            </w:r>
            <w:proofErr w:type="spellStart"/>
            <w:r w:rsidR="00DB1880">
              <w:rPr>
                <w:rFonts w:ascii="Arial" w:hAnsi="Arial" w:cs="Arial"/>
                <w:sz w:val="24"/>
                <w:szCs w:val="24"/>
              </w:rPr>
              <w:t>park&amp;ride</w:t>
            </w:r>
            <w:proofErr w:type="spellEnd"/>
            <w:r w:rsidR="00DB1880">
              <w:rPr>
                <w:rFonts w:ascii="Arial" w:hAnsi="Arial" w:cs="Arial"/>
                <w:sz w:val="24"/>
                <w:szCs w:val="24"/>
              </w:rPr>
              <w:t xml:space="preserve">” </w:t>
            </w:r>
            <w:r>
              <w:rPr>
                <w:rFonts w:ascii="Arial" w:hAnsi="Arial" w:cs="Arial"/>
                <w:sz w:val="24"/>
                <w:szCs w:val="24"/>
              </w:rPr>
              <w:t>nie przekracza</w:t>
            </w:r>
            <w:r w:rsidR="00AA52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739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AA529E">
              <w:rPr>
                <w:rFonts w:ascii="Arial" w:hAnsi="Arial" w:cs="Arial"/>
                <w:sz w:val="24"/>
                <w:szCs w:val="24"/>
              </w:rPr>
              <w:t>mln zł.</w:t>
            </w:r>
          </w:p>
          <w:p w14:paraId="53BDC220" w14:textId="77777777" w:rsidR="00930A3A" w:rsidRPr="0099129A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F1279">
              <w:rPr>
                <w:rFonts w:ascii="Arial" w:hAnsi="Arial" w:cs="Arial"/>
                <w:sz w:val="24"/>
                <w:szCs w:val="24"/>
                <w:u w:val="single"/>
              </w:rPr>
              <w:t>Kryterium dotyczy projektów, w których będą realizowane inwestycje w obiekty „</w:t>
            </w:r>
            <w:proofErr w:type="spellStart"/>
            <w:r w:rsidRPr="00FF1279">
              <w:rPr>
                <w:rFonts w:ascii="Arial" w:hAnsi="Arial" w:cs="Arial"/>
                <w:sz w:val="24"/>
                <w:szCs w:val="24"/>
                <w:u w:val="single"/>
              </w:rPr>
              <w:t>park&amp;ride</w:t>
            </w:r>
            <w:proofErr w:type="spellEnd"/>
            <w:r w:rsidRPr="00FF1279">
              <w:rPr>
                <w:rFonts w:ascii="Arial" w:hAnsi="Arial" w:cs="Arial"/>
                <w:sz w:val="24"/>
                <w:szCs w:val="24"/>
                <w:u w:val="single"/>
              </w:rPr>
              <w:t>”.</w:t>
            </w:r>
          </w:p>
          <w:p w14:paraId="31CD32DF" w14:textId="77777777" w:rsid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28256869" w14:textId="77777777" w:rsidR="00FF1279" w:rsidRP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E233DFD" w14:textId="77777777" w:rsidR="00FF1279" w:rsidRP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0DF570" w14:textId="77777777" w:rsidR="00FF1279" w:rsidRP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8DC46B" w14:textId="77777777" w:rsidR="00FF1279" w:rsidRP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74B52AF0" w14:textId="77777777" w:rsidR="00FF1279" w:rsidRPr="00236528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F1279" w:rsidRPr="007B4635" w14:paraId="220AFD12" w14:textId="77777777" w:rsidTr="0099129A">
        <w:tc>
          <w:tcPr>
            <w:tcW w:w="1133" w:type="dxa"/>
            <w:vAlign w:val="center"/>
          </w:tcPr>
          <w:p w14:paraId="77D56E40" w14:textId="77777777" w:rsidR="00FF1279" w:rsidRPr="00D40DD4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A529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6" w:type="dxa"/>
            <w:vAlign w:val="center"/>
          </w:tcPr>
          <w:p w14:paraId="51F373E7" w14:textId="77777777" w:rsidR="00FF1279" w:rsidRP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Calibri"/>
                <w:sz w:val="24"/>
                <w:szCs w:val="24"/>
              </w:rPr>
              <w:t>Infrastruktura paliw alternatywnych</w:t>
            </w:r>
          </w:p>
        </w:tc>
        <w:tc>
          <w:tcPr>
            <w:tcW w:w="7032" w:type="dxa"/>
          </w:tcPr>
          <w:p w14:paraId="03B23911" w14:textId="77777777" w:rsidR="00FF1279" w:rsidRPr="00FF1279" w:rsidRDefault="00FF1279" w:rsidP="0099129A">
            <w:pPr>
              <w:spacing w:before="100" w:beforeAutospacing="1" w:after="100" w:afterAutospacing="1"/>
              <w:rPr>
                <w:rFonts w:ascii="Arial" w:hAnsi="Arial" w:cs="Calibri"/>
                <w:sz w:val="24"/>
                <w:szCs w:val="24"/>
              </w:rPr>
            </w:pPr>
            <w:r w:rsidRPr="00FF1279">
              <w:rPr>
                <w:rFonts w:ascii="Arial" w:hAnsi="Arial" w:cs="Calibri"/>
                <w:sz w:val="24"/>
                <w:szCs w:val="24"/>
              </w:rPr>
              <w:t xml:space="preserve">W kryterium sprawdzamy, czy infrastruktura paliw alternatywnych spełni wymogi </w:t>
            </w:r>
            <w:r w:rsidR="00A03593">
              <w:rPr>
                <w:rFonts w:ascii="Arial" w:hAnsi="Arial" w:cs="Calibri"/>
                <w:sz w:val="24"/>
                <w:szCs w:val="24"/>
              </w:rPr>
              <w:t xml:space="preserve"> </w:t>
            </w:r>
            <w:r w:rsidR="00A03593" w:rsidRPr="00A03593">
              <w:rPr>
                <w:rFonts w:ascii="Arial" w:hAnsi="Arial" w:cs="Calibri"/>
                <w:sz w:val="24"/>
                <w:szCs w:val="24"/>
              </w:rPr>
              <w:t>Rozporządzenia Parlamentu Europejskiego i Rady (UE) 2023/1804 z dnia 13 września 2023 r. w sprawie rozwoju infrastruktury paliw alternatywnych i uchylenia dyrektywy 2014/94/UE</w:t>
            </w:r>
            <w:r w:rsidR="00A03593">
              <w:rPr>
                <w:rFonts w:ascii="Arial" w:hAnsi="Arial" w:cs="Calibri"/>
                <w:sz w:val="24"/>
                <w:szCs w:val="24"/>
              </w:rPr>
              <w:t>.</w:t>
            </w:r>
          </w:p>
          <w:p w14:paraId="6743F3FA" w14:textId="77777777" w:rsidR="00FF1279" w:rsidRPr="0099129A" w:rsidRDefault="00FF1279" w:rsidP="0099129A">
            <w:pPr>
              <w:spacing w:before="100" w:beforeAutospacing="1" w:after="100" w:afterAutospacing="1"/>
              <w:rPr>
                <w:rFonts w:ascii="Arial" w:hAnsi="Arial" w:cs="Calibri"/>
                <w:sz w:val="24"/>
                <w:szCs w:val="24"/>
                <w:u w:val="single"/>
              </w:rPr>
            </w:pPr>
            <w:r w:rsidRPr="00FF1279">
              <w:rPr>
                <w:rFonts w:ascii="Arial" w:hAnsi="Arial" w:cs="Calibri"/>
                <w:sz w:val="24"/>
                <w:szCs w:val="24"/>
                <w:u w:val="single"/>
              </w:rPr>
              <w:t>Kryterium dotyczy projektów, w których będzie realizowana infrastruktura paliw alternatywnych.</w:t>
            </w:r>
          </w:p>
          <w:p w14:paraId="34F39D81" w14:textId="77777777" w:rsidR="00FF1279" w:rsidRPr="00FF1279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Calibri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00EE35FC" w14:textId="77777777" w:rsidR="00FF1279" w:rsidRPr="005C4E40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D99A909" w14:textId="77777777" w:rsidR="00FF1279" w:rsidRPr="005C4E40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F6A9B8" w14:textId="77777777" w:rsidR="00FF1279" w:rsidRPr="005C4E40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D9C8EC" w14:textId="77777777" w:rsidR="00FF1279" w:rsidRPr="005C4E40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FDA760" w14:textId="77777777" w:rsidR="00BD5A5A" w:rsidRPr="00D40DD4" w:rsidRDefault="00FF1279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</w:t>
            </w:r>
            <w:r w:rsidR="009A02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D5A5A" w:rsidRPr="007B4635" w14:paraId="5EB8515D" w14:textId="77777777" w:rsidTr="0099129A">
        <w:tc>
          <w:tcPr>
            <w:tcW w:w="1133" w:type="dxa"/>
            <w:vAlign w:val="center"/>
          </w:tcPr>
          <w:p w14:paraId="1A9B644C" w14:textId="77777777" w:rsid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36" w:type="dxa"/>
            <w:vAlign w:val="center"/>
          </w:tcPr>
          <w:p w14:paraId="56637965" w14:textId="77777777" w:rsidR="00BD5A5A" w:rsidRP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 xml:space="preserve">Infrastruktura paliw alternatywnych wykorzystywanych </w:t>
            </w:r>
            <w:r w:rsidRPr="00BD5A5A">
              <w:rPr>
                <w:rFonts w:ascii="Arial" w:hAnsi="Arial" w:cs="Arial"/>
                <w:sz w:val="24"/>
                <w:szCs w:val="24"/>
              </w:rPr>
              <w:br/>
              <w:t>w transporcie indywidualnym</w:t>
            </w:r>
          </w:p>
        </w:tc>
        <w:tc>
          <w:tcPr>
            <w:tcW w:w="7032" w:type="dxa"/>
          </w:tcPr>
          <w:p w14:paraId="413503F7" w14:textId="77777777" w:rsidR="00BD5A5A" w:rsidRP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W tym kryterium sprawdzamy, czy w odniesieniu do infrastruktury paliw alternatywnych wykorzystywanych w transporcie indywidualnym:</w:t>
            </w:r>
          </w:p>
          <w:p w14:paraId="29E5E044" w14:textId="77777777" w:rsidR="00BD5A5A" w:rsidRPr="00BD5A5A" w:rsidRDefault="00BD5A5A" w:rsidP="0099129A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749" w:hanging="42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D5A5A">
              <w:rPr>
                <w:rFonts w:ascii="Arial" w:hAnsi="Arial" w:cs="Arial"/>
                <w:sz w:val="24"/>
                <w:szCs w:val="24"/>
                <w:lang w:val="pl-PL"/>
              </w:rPr>
              <w:t>infrastruktura zapewnia niedyskryminacyjny dostęp dla wszystkich użytkowników;</w:t>
            </w:r>
          </w:p>
          <w:p w14:paraId="72D959C1" w14:textId="77777777" w:rsidR="00BD5A5A" w:rsidRPr="00BD5A5A" w:rsidRDefault="00BD5A5A" w:rsidP="0099129A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749" w:hanging="42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D5A5A">
              <w:rPr>
                <w:rFonts w:ascii="Arial" w:hAnsi="Arial" w:cs="Arial"/>
                <w:sz w:val="24"/>
                <w:szCs w:val="24"/>
                <w:lang w:val="pl-PL"/>
              </w:rPr>
              <w:t>nie ma możliwości finansowania inwestycji ze źródeł prywatnych;</w:t>
            </w:r>
          </w:p>
          <w:p w14:paraId="17554524" w14:textId="77777777" w:rsidR="00BD5A5A" w:rsidRPr="00BD5A5A" w:rsidRDefault="00BD5A5A" w:rsidP="0099129A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749" w:hanging="42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D5A5A">
              <w:rPr>
                <w:rFonts w:ascii="Arial" w:hAnsi="Arial" w:cs="Arial"/>
                <w:sz w:val="24"/>
                <w:szCs w:val="24"/>
                <w:lang w:val="pl-PL"/>
              </w:rPr>
              <w:t>inwestycja jest poparta analizą potrzeb;</w:t>
            </w:r>
          </w:p>
          <w:p w14:paraId="3D4A2BA7" w14:textId="77777777" w:rsidR="00BD5A5A" w:rsidRPr="0099129A" w:rsidRDefault="00BD5A5A" w:rsidP="0099129A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749" w:hanging="42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D5A5A">
              <w:rPr>
                <w:rFonts w:ascii="Arial" w:hAnsi="Arial" w:cs="Arial"/>
                <w:sz w:val="24"/>
                <w:szCs w:val="24"/>
                <w:lang w:val="pl-PL"/>
              </w:rPr>
              <w:t>analiza kosztów i korzyści projektu (CBA) wykazuje pozytywne efekty ekonomiczne inwestycji.</w:t>
            </w:r>
          </w:p>
          <w:p w14:paraId="61797AA3" w14:textId="77777777" w:rsidR="00BD5A5A" w:rsidRPr="0099129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BD5A5A">
              <w:rPr>
                <w:rFonts w:ascii="Arial" w:hAnsi="Arial" w:cs="Arial"/>
                <w:sz w:val="24"/>
                <w:szCs w:val="24"/>
                <w:u w:val="single"/>
              </w:rPr>
              <w:t xml:space="preserve">Kryterium dotyczy projektów, w których będzie realizowana infrastruktura paliw alternatywnych dedykowana ładowaniu/tankowaniu pojazdów zeroemisyjnych wykorzystywanych </w:t>
            </w:r>
            <w:r w:rsidR="00393CBC">
              <w:rPr>
                <w:rFonts w:ascii="Arial" w:hAnsi="Arial" w:cs="Arial"/>
                <w:sz w:val="24"/>
                <w:szCs w:val="24"/>
                <w:u w:val="single"/>
              </w:rPr>
              <w:t>w transporcie indywidualnym.</w:t>
            </w:r>
          </w:p>
          <w:p w14:paraId="0C62984F" w14:textId="77777777" w:rsidR="00BD5A5A" w:rsidRP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3D79C10D" w14:textId="77777777" w:rsidR="00BD5A5A" w:rsidRP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2EFEBF7" w14:textId="77777777" w:rsidR="00BD5A5A" w:rsidRP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93C06D8" w14:textId="77777777" w:rsidR="00BD5A5A" w:rsidRP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DF7B71" w14:textId="77777777" w:rsidR="00BD5A5A" w:rsidRP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E8F68E7" w14:textId="77777777" w:rsidR="00BD5A5A" w:rsidRPr="005C4E40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BD5A5A" w:rsidRPr="007B4635" w14:paraId="39AE7143" w14:textId="77777777" w:rsidTr="0099129A">
        <w:tc>
          <w:tcPr>
            <w:tcW w:w="1133" w:type="dxa"/>
            <w:vAlign w:val="center"/>
          </w:tcPr>
          <w:p w14:paraId="601648E8" w14:textId="77777777" w:rsidR="00BD5A5A" w:rsidRPr="00FE64B1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93CB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6" w:type="dxa"/>
            <w:vAlign w:val="center"/>
          </w:tcPr>
          <w:p w14:paraId="51F7CA3E" w14:textId="77777777" w:rsidR="00BD5A5A" w:rsidRPr="00FE64B1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032" w:type="dxa"/>
          </w:tcPr>
          <w:p w14:paraId="2A167DD3" w14:textId="77777777" w:rsidR="00BD5A5A" w:rsidRPr="00921A4E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BE5BE33" w14:textId="77777777" w:rsidR="00BD5A5A" w:rsidRPr="00921A4E" w:rsidRDefault="00BD5A5A" w:rsidP="0099129A">
            <w:pPr>
              <w:numPr>
                <w:ilvl w:val="0"/>
                <w:numId w:val="25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pozytywnej opinii wydanej przez Kujawsko-Pomorskie Biuro Planowania Przestrzennego i Regionalnego odnośnie zgodności ze Standardami w zakresie kształtowania ładu przestrzennego w województwie kujawsko-pomorskim.</w:t>
            </w:r>
          </w:p>
          <w:p w14:paraId="77BE8D5B" w14:textId="77777777" w:rsid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</w:t>
            </w:r>
            <w:r w:rsidR="006E6BC6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Pr="00921A4E">
              <w:rPr>
                <w:rFonts w:ascii="Arial" w:hAnsi="Arial" w:cs="Arial"/>
                <w:sz w:val="24"/>
                <w:szCs w:val="24"/>
              </w:rPr>
              <w:t xml:space="preserve"> wskazane w</w:t>
            </w:r>
            <w:r w:rsidR="00D37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6BC6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921A4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41CC4D" w14:textId="77777777" w:rsidR="00BD5A5A" w:rsidRPr="00790F2F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4B4783B5" w14:textId="77777777" w:rsidR="00BD5A5A" w:rsidRPr="00790F2F" w:rsidRDefault="00BD5A5A" w:rsidP="0099129A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1949983" w14:textId="77777777" w:rsidR="00BD5A5A" w:rsidRPr="00790F2F" w:rsidRDefault="00BD5A5A" w:rsidP="0099129A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CD1F981" w14:textId="77777777" w:rsidR="00BD5A5A" w:rsidRPr="0099129A" w:rsidRDefault="00BD5A5A" w:rsidP="0099129A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6E5D8534" w14:textId="77777777" w:rsidR="00393CBC" w:rsidRPr="00FE64B1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14CC16B3" w14:textId="77777777" w:rsidR="00BD5A5A" w:rsidRPr="00921A4E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748F9FC6" w14:textId="77777777" w:rsidR="00BD5A5A" w:rsidRPr="00921A4E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F16B76" w14:textId="77777777" w:rsidR="00BD5A5A" w:rsidRPr="00921A4E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B46382" w14:textId="77777777" w:rsidR="00BD5A5A" w:rsidRPr="00921A4E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F5A63AB" w14:textId="77777777" w:rsidR="00BD5A5A" w:rsidRPr="00FE64B1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43BDE85" w14:textId="77777777" w:rsidR="009F6237" w:rsidRPr="00E2186C" w:rsidRDefault="009F6237" w:rsidP="00E2186C">
      <w:pPr>
        <w:pStyle w:val="Nagwek1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2186C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W w:w="14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802"/>
        <w:gridCol w:w="6544"/>
        <w:gridCol w:w="1977"/>
        <w:gridCol w:w="1982"/>
      </w:tblGrid>
      <w:tr w:rsidR="007F3744" w:rsidRPr="007E4BAC" w14:paraId="7DFAE6A5" w14:textId="77777777" w:rsidTr="00E2186C">
        <w:trPr>
          <w:tblHeader/>
        </w:trPr>
        <w:tc>
          <w:tcPr>
            <w:tcW w:w="1105" w:type="dxa"/>
            <w:shd w:val="clear" w:color="auto" w:fill="D9D9D9"/>
            <w:vAlign w:val="center"/>
          </w:tcPr>
          <w:p w14:paraId="37D48396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02" w:type="dxa"/>
            <w:shd w:val="clear" w:color="auto" w:fill="D9D9D9"/>
            <w:vAlign w:val="center"/>
          </w:tcPr>
          <w:p w14:paraId="6EC8E14A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544" w:type="dxa"/>
            <w:shd w:val="clear" w:color="auto" w:fill="D9D9D9"/>
            <w:vAlign w:val="center"/>
          </w:tcPr>
          <w:p w14:paraId="2B77BEE2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1977" w:type="dxa"/>
            <w:shd w:val="clear" w:color="auto" w:fill="D9D9D9"/>
            <w:vAlign w:val="center"/>
          </w:tcPr>
          <w:p w14:paraId="2BE2A644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82" w:type="dxa"/>
            <w:shd w:val="clear" w:color="auto" w:fill="D9D9D9"/>
            <w:vAlign w:val="center"/>
          </w:tcPr>
          <w:p w14:paraId="31114117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337896" w:rsidRPr="007E4BAC" w14:paraId="005C8A83" w14:textId="77777777" w:rsidTr="007B6785">
        <w:trPr>
          <w:trHeight w:val="372"/>
        </w:trPr>
        <w:tc>
          <w:tcPr>
            <w:tcW w:w="1105" w:type="dxa"/>
            <w:vAlign w:val="center"/>
          </w:tcPr>
          <w:p w14:paraId="1D6F393C" w14:textId="77777777" w:rsidR="00337896" w:rsidRPr="005D286F" w:rsidRDefault="00337896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D286F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02" w:type="dxa"/>
            <w:vAlign w:val="center"/>
          </w:tcPr>
          <w:p w14:paraId="4EF37ED9" w14:textId="77777777" w:rsidR="00337896" w:rsidRPr="005D286F" w:rsidRDefault="00337896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D286F">
              <w:rPr>
                <w:rFonts w:ascii="Arial" w:hAnsi="Arial" w:cs="Arial"/>
                <w:sz w:val="24"/>
                <w:szCs w:val="24"/>
              </w:rPr>
              <w:t>Zwiększenie częstotliwości kursowania</w:t>
            </w:r>
            <w:r w:rsidR="004C2DD2" w:rsidRPr="005D286F">
              <w:rPr>
                <w:rFonts w:ascii="Arial" w:hAnsi="Arial" w:cs="Arial"/>
                <w:sz w:val="24"/>
                <w:szCs w:val="24"/>
              </w:rPr>
              <w:t xml:space="preserve"> pozamiejskiego</w:t>
            </w:r>
            <w:r w:rsidR="00E57F55" w:rsidRPr="005D286F">
              <w:rPr>
                <w:rFonts w:ascii="Arial" w:hAnsi="Arial" w:cs="Arial"/>
                <w:sz w:val="24"/>
                <w:szCs w:val="24"/>
              </w:rPr>
              <w:t xml:space="preserve"> transportu publicznego</w:t>
            </w:r>
          </w:p>
        </w:tc>
        <w:tc>
          <w:tcPr>
            <w:tcW w:w="6544" w:type="dxa"/>
            <w:shd w:val="clear" w:color="auto" w:fill="auto"/>
          </w:tcPr>
          <w:p w14:paraId="6E5632AE" w14:textId="77777777" w:rsidR="0031612B" w:rsidRDefault="009E5C5A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5C5A">
              <w:rPr>
                <w:rFonts w:ascii="Arial" w:hAnsi="Arial" w:cs="Arial"/>
                <w:sz w:val="24"/>
                <w:szCs w:val="24"/>
              </w:rPr>
              <w:t>W kryterium sprawdzamy, czy w wyniku realizacji inwestycji nastąpił</w:t>
            </w:r>
            <w:r w:rsidR="0031612B">
              <w:rPr>
                <w:rFonts w:ascii="Arial" w:hAnsi="Arial" w:cs="Arial"/>
                <w:sz w:val="24"/>
                <w:szCs w:val="24"/>
              </w:rPr>
              <w:t>o</w:t>
            </w:r>
            <w:r w:rsidRPr="009E5C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6299">
              <w:rPr>
                <w:rFonts w:ascii="Arial" w:hAnsi="Arial" w:cs="Arial"/>
                <w:sz w:val="24"/>
                <w:szCs w:val="24"/>
              </w:rPr>
              <w:t>w uj</w:t>
            </w:r>
            <w:r w:rsidR="00197577">
              <w:rPr>
                <w:rFonts w:ascii="Arial" w:hAnsi="Arial" w:cs="Arial"/>
                <w:sz w:val="24"/>
                <w:szCs w:val="24"/>
              </w:rPr>
              <w:t xml:space="preserve">ęciu rocznym </w:t>
            </w:r>
            <w:r w:rsidRPr="009E5C5A">
              <w:rPr>
                <w:rFonts w:ascii="Arial" w:hAnsi="Arial" w:cs="Arial"/>
                <w:sz w:val="24"/>
                <w:szCs w:val="24"/>
              </w:rPr>
              <w:t>zwiększenie częstotliwości kursowania pozamiejskiego transportu publicznego</w:t>
            </w:r>
            <w:r w:rsidR="0031612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BE333F8" w14:textId="77777777" w:rsidR="0031612B" w:rsidRDefault="009E5C5A" w:rsidP="00E2186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12" w:hanging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dotychczas </w:t>
            </w:r>
            <w:r w:rsidR="0031612B">
              <w:rPr>
                <w:rFonts w:ascii="Arial" w:hAnsi="Arial" w:cs="Arial"/>
                <w:sz w:val="24"/>
                <w:szCs w:val="24"/>
              </w:rPr>
              <w:t xml:space="preserve">obsługiwanych </w:t>
            </w:r>
            <w:r>
              <w:rPr>
                <w:rFonts w:ascii="Arial" w:hAnsi="Arial" w:cs="Arial"/>
                <w:sz w:val="24"/>
                <w:szCs w:val="24"/>
              </w:rPr>
              <w:t>liniach autobusowych</w:t>
            </w:r>
            <w:r w:rsidR="0031612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64DAD8C" w14:textId="77777777" w:rsidR="0031612B" w:rsidRDefault="003D6299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1612B">
              <w:rPr>
                <w:rFonts w:ascii="Arial" w:hAnsi="Arial" w:cs="Arial"/>
                <w:sz w:val="24"/>
                <w:szCs w:val="24"/>
              </w:rPr>
              <w:t>0% do 10%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612B">
              <w:rPr>
                <w:rFonts w:ascii="Arial" w:hAnsi="Arial" w:cs="Arial"/>
                <w:sz w:val="24"/>
                <w:szCs w:val="24"/>
              </w:rPr>
              <w:t>- 0 pkt.</w:t>
            </w:r>
          </w:p>
          <w:p w14:paraId="7D07C8D2" w14:textId="77777777" w:rsidR="0031612B" w:rsidRDefault="0031612B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&gt;10% do 30%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- 1 pkt.</w:t>
            </w:r>
          </w:p>
          <w:p w14:paraId="2EB00EE2" w14:textId="77777777" w:rsidR="0031612B" w:rsidRDefault="0031612B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&gt;30% do 50%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- 3 pkt.</w:t>
            </w:r>
          </w:p>
          <w:p w14:paraId="3337D1D7" w14:textId="77777777" w:rsidR="0031612B" w:rsidRDefault="00197577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31612B">
              <w:rPr>
                <w:rFonts w:ascii="Arial" w:hAnsi="Arial" w:cs="Arial"/>
                <w:sz w:val="24"/>
                <w:szCs w:val="24"/>
              </w:rPr>
              <w:t>&gt;50%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612B">
              <w:rPr>
                <w:rFonts w:ascii="Arial" w:hAnsi="Arial" w:cs="Arial"/>
                <w:sz w:val="24"/>
                <w:szCs w:val="24"/>
              </w:rPr>
              <w:t>- 5 pkt.</w:t>
            </w:r>
          </w:p>
          <w:p w14:paraId="7F79E17E" w14:textId="77777777" w:rsidR="0031612B" w:rsidRDefault="0031612B" w:rsidP="00E2186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12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poprzez stworzenie nowej linii autobusowej</w:t>
            </w:r>
            <w:r w:rsidR="00E863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- 2 pkt.</w:t>
            </w:r>
          </w:p>
          <w:p w14:paraId="01CCAE6A" w14:textId="77777777" w:rsidR="00D61152" w:rsidRDefault="00D61152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Punkty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tiretu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pierwszego i drugiego sumują się.</w:t>
            </w:r>
          </w:p>
          <w:p w14:paraId="244BD3EE" w14:textId="77777777" w:rsidR="00DB00BE" w:rsidRDefault="00DB00BE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00BE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C0E0684" w14:textId="77777777" w:rsidR="006D355B" w:rsidRPr="005D286F" w:rsidRDefault="00291C1D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1C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977" w:type="dxa"/>
            <w:vAlign w:val="center"/>
          </w:tcPr>
          <w:p w14:paraId="111CB126" w14:textId="77777777" w:rsidR="00E24C6A" w:rsidRDefault="00E24C6A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E863C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 xml:space="preserve">7 pkt. </w:t>
            </w:r>
          </w:p>
          <w:p w14:paraId="14C4C551" w14:textId="77777777" w:rsidR="00E863CB" w:rsidRDefault="00E24C6A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5BD264FA" w14:textId="77777777" w:rsidR="00264075" w:rsidRPr="007E4BAC" w:rsidRDefault="00264075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82" w:type="dxa"/>
            <w:vAlign w:val="center"/>
          </w:tcPr>
          <w:p w14:paraId="3178BFA2" w14:textId="77777777" w:rsidR="00337896" w:rsidRPr="007E4BAC" w:rsidRDefault="009E5C5A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91C1D" w:rsidRPr="007E4BAC" w14:paraId="2E888705" w14:textId="77777777" w:rsidTr="007B6785">
        <w:trPr>
          <w:trHeight w:val="372"/>
        </w:trPr>
        <w:tc>
          <w:tcPr>
            <w:tcW w:w="1105" w:type="dxa"/>
            <w:vAlign w:val="center"/>
          </w:tcPr>
          <w:p w14:paraId="793A8333" w14:textId="77777777" w:rsidR="00291C1D" w:rsidRPr="007E4BAC" w:rsidRDefault="00291C1D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D.2</w:t>
            </w:r>
          </w:p>
        </w:tc>
        <w:tc>
          <w:tcPr>
            <w:tcW w:w="2802" w:type="dxa"/>
            <w:vAlign w:val="center"/>
          </w:tcPr>
          <w:p w14:paraId="54C843E6" w14:textId="77777777" w:rsidR="00291C1D" w:rsidRPr="007E4BAC" w:rsidRDefault="00291C1D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1C1D">
              <w:rPr>
                <w:rFonts w:ascii="Arial" w:hAnsi="Arial" w:cs="Arial"/>
                <w:sz w:val="24"/>
                <w:szCs w:val="24"/>
              </w:rPr>
              <w:t>Infrastruktura paliw alternatywnych</w:t>
            </w:r>
          </w:p>
        </w:tc>
        <w:tc>
          <w:tcPr>
            <w:tcW w:w="6544" w:type="dxa"/>
            <w:shd w:val="clear" w:color="auto" w:fill="auto"/>
          </w:tcPr>
          <w:p w14:paraId="21E1A6E6" w14:textId="77777777" w:rsidR="00291C1D" w:rsidRDefault="00291C1D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infrastruktura </w:t>
            </w:r>
            <w:r w:rsidRPr="00291C1D">
              <w:rPr>
                <w:rFonts w:ascii="Arial" w:hAnsi="Arial" w:cs="Arial"/>
                <w:sz w:val="24"/>
                <w:szCs w:val="24"/>
              </w:rPr>
              <w:t>paliw alternatywnych</w:t>
            </w:r>
            <w:r>
              <w:rPr>
                <w:rFonts w:ascii="Arial" w:hAnsi="Arial" w:cs="Arial"/>
                <w:sz w:val="24"/>
                <w:szCs w:val="24"/>
              </w:rPr>
              <w:t xml:space="preserve"> będzie wykorzystywała do zasilania energię z OZE</w:t>
            </w:r>
            <w:r w:rsidR="005C065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5C065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68CC7EF3" w14:textId="77777777" w:rsidR="00DB00BE" w:rsidRDefault="00DB00BE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00BE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82F0F5D" w14:textId="77777777" w:rsidR="00291C1D" w:rsidRPr="00BE3D40" w:rsidRDefault="00291C1D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1C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977" w:type="dxa"/>
            <w:vAlign w:val="center"/>
          </w:tcPr>
          <w:p w14:paraId="106D2985" w14:textId="77777777" w:rsidR="00291C1D" w:rsidRDefault="00291C1D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="00E863CB">
              <w:rPr>
                <w:rFonts w:ascii="Arial" w:hAnsi="Arial" w:cs="Arial"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sz w:val="24"/>
                <w:szCs w:val="24"/>
              </w:rPr>
              <w:t xml:space="preserve"> 5 pkt</w:t>
            </w:r>
          </w:p>
          <w:p w14:paraId="46DE98C6" w14:textId="77777777" w:rsidR="00291C1D" w:rsidRPr="00BE3D40" w:rsidRDefault="00291C1D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="00E863CB">
              <w:rPr>
                <w:rFonts w:ascii="Arial" w:hAnsi="Arial" w:cs="Arial"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sz w:val="24"/>
                <w:szCs w:val="24"/>
              </w:rPr>
              <w:t xml:space="preserve"> 0 pkt</w:t>
            </w:r>
          </w:p>
        </w:tc>
        <w:tc>
          <w:tcPr>
            <w:tcW w:w="1982" w:type="dxa"/>
            <w:vAlign w:val="center"/>
          </w:tcPr>
          <w:p w14:paraId="6497CC61" w14:textId="77777777" w:rsidR="00291C1D" w:rsidRPr="00BE3D40" w:rsidRDefault="00291C1D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1612B" w:rsidRPr="007E4BAC" w14:paraId="5B2F3ADB" w14:textId="77777777" w:rsidTr="0031612B">
        <w:trPr>
          <w:trHeight w:val="372"/>
        </w:trPr>
        <w:tc>
          <w:tcPr>
            <w:tcW w:w="1105" w:type="dxa"/>
            <w:vAlign w:val="center"/>
          </w:tcPr>
          <w:p w14:paraId="46B0A63B" w14:textId="77777777" w:rsidR="0031612B" w:rsidRDefault="0031612B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02" w:type="dxa"/>
            <w:shd w:val="clear" w:color="auto" w:fill="FFFFFF"/>
            <w:vAlign w:val="center"/>
          </w:tcPr>
          <w:p w14:paraId="01E5EFFE" w14:textId="77777777" w:rsidR="0031612B" w:rsidRPr="0031612B" w:rsidRDefault="0031612B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Partnerstwo samorządowe</w:t>
            </w:r>
          </w:p>
        </w:tc>
        <w:tc>
          <w:tcPr>
            <w:tcW w:w="6544" w:type="dxa"/>
            <w:shd w:val="clear" w:color="auto" w:fill="FFFFFF"/>
            <w:vAlign w:val="center"/>
          </w:tcPr>
          <w:p w14:paraId="6D348C7B" w14:textId="77777777" w:rsidR="0031612B" w:rsidRPr="0031612B" w:rsidRDefault="0031612B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Ocenie podlega czy przedmiotowy projekt jest realizowany przez jeden lub więcej podmiotów:</w:t>
            </w:r>
          </w:p>
          <w:p w14:paraId="13FE4725" w14:textId="77777777" w:rsidR="0031612B" w:rsidRPr="0031612B" w:rsidRDefault="0031612B" w:rsidP="00E2186C">
            <w:pPr>
              <w:numPr>
                <w:ilvl w:val="0"/>
                <w:numId w:val="29"/>
              </w:numPr>
              <w:spacing w:before="100" w:beforeAutospacing="1" w:after="100" w:afterAutospacing="1"/>
              <w:ind w:left="164" w:hanging="142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więcej niż 2 podmioty – 2 pkt;</w:t>
            </w:r>
          </w:p>
          <w:p w14:paraId="1CFC159C" w14:textId="77777777" w:rsidR="0031612B" w:rsidRPr="0031612B" w:rsidRDefault="0031612B" w:rsidP="00E2186C">
            <w:pPr>
              <w:numPr>
                <w:ilvl w:val="0"/>
                <w:numId w:val="29"/>
              </w:numPr>
              <w:spacing w:before="100" w:beforeAutospacing="1" w:after="100" w:afterAutospacing="1"/>
              <w:ind w:left="164" w:hanging="142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2 podmioty – 1 pkt;</w:t>
            </w:r>
          </w:p>
          <w:p w14:paraId="0DD5B9DF" w14:textId="77777777" w:rsidR="0031612B" w:rsidRPr="00E2186C" w:rsidRDefault="0031612B" w:rsidP="00E2186C">
            <w:pPr>
              <w:numPr>
                <w:ilvl w:val="0"/>
                <w:numId w:val="29"/>
              </w:numPr>
              <w:spacing w:before="100" w:beforeAutospacing="1" w:after="100" w:afterAutospacing="1"/>
              <w:ind w:left="165" w:hanging="142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przez jeden podmiot – 0 pkt.</w:t>
            </w:r>
          </w:p>
          <w:p w14:paraId="5B485C54" w14:textId="77777777" w:rsidR="00DB00BE" w:rsidRDefault="00DB00BE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00BE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020AE4D3" w14:textId="77777777" w:rsidR="0031612B" w:rsidRPr="0031612B" w:rsidRDefault="00EE156B" w:rsidP="00E218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1C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977" w:type="dxa"/>
            <w:shd w:val="clear" w:color="auto" w:fill="FFFFFF"/>
            <w:vAlign w:val="center"/>
          </w:tcPr>
          <w:p w14:paraId="76F9321D" w14:textId="77777777" w:rsidR="0031612B" w:rsidRPr="0031612B" w:rsidRDefault="0031612B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lastRenderedPageBreak/>
              <w:t xml:space="preserve">0 – 2 pkt </w:t>
            </w:r>
          </w:p>
          <w:p w14:paraId="51047CF8" w14:textId="77777777" w:rsidR="0031612B" w:rsidRPr="0031612B" w:rsidRDefault="0031612B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według oceny</w:t>
            </w:r>
          </w:p>
        </w:tc>
        <w:tc>
          <w:tcPr>
            <w:tcW w:w="1982" w:type="dxa"/>
            <w:vAlign w:val="center"/>
          </w:tcPr>
          <w:p w14:paraId="343B1F5E" w14:textId="77777777" w:rsidR="0031612B" w:rsidRDefault="0031612B" w:rsidP="00E218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3DF1B801" w14:textId="77777777" w:rsidR="009F6237" w:rsidRPr="007B4635" w:rsidRDefault="009F6237" w:rsidP="00E2186C">
      <w:pPr>
        <w:tabs>
          <w:tab w:val="left" w:pos="11199"/>
        </w:tabs>
        <w:spacing w:before="100" w:beforeAutospacing="1" w:after="100" w:afterAutospacing="1"/>
        <w:rPr>
          <w:rFonts w:ascii="Arial" w:hAnsi="Arial" w:cs="Arial"/>
          <w:color w:val="FF0000"/>
          <w:sz w:val="20"/>
          <w:szCs w:val="20"/>
        </w:rPr>
      </w:pPr>
    </w:p>
    <w:sectPr w:rsidR="009F6237" w:rsidRPr="007B4635" w:rsidSect="00B169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1245" w:bottom="1417" w:left="1417" w:header="142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Dagmara Wend" w:date="2025-01-09T13:40:00Z" w:initials="DW">
    <w:p w14:paraId="016CCE71" w14:textId="77777777" w:rsidR="00D019D6" w:rsidRDefault="00D019D6" w:rsidP="00D019D6">
      <w:pPr>
        <w:pStyle w:val="Tekstkomentarza"/>
      </w:pPr>
      <w:r>
        <w:rPr>
          <w:rStyle w:val="Odwoaniedokomentarza"/>
        </w:rPr>
        <w:annotationRef/>
      </w:r>
      <w:r>
        <w:rPr>
          <w:lang w:val="pl-PL"/>
        </w:rPr>
        <w:t>Stanowisko Grupy roboczej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16CCE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6CCE71" w16cid:durableId="1EA1E8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6C890" w14:textId="77777777" w:rsidR="0079021F" w:rsidRDefault="0079021F" w:rsidP="00D15E00">
      <w:pPr>
        <w:spacing w:after="0" w:line="240" w:lineRule="auto"/>
      </w:pPr>
      <w:r>
        <w:separator/>
      </w:r>
    </w:p>
  </w:endnote>
  <w:endnote w:type="continuationSeparator" w:id="0">
    <w:p w14:paraId="6D93DDD3" w14:textId="77777777" w:rsidR="0079021F" w:rsidRDefault="0079021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AA4D" w14:textId="77777777" w:rsidR="00C777CF" w:rsidRDefault="00C77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FC12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21A70486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1BBE" w14:textId="2BD2C0C8" w:rsidR="001A427C" w:rsidRDefault="0042527D" w:rsidP="001A427C">
    <w:pPr>
      <w:pStyle w:val="Stopka"/>
      <w:jc w:val="center"/>
    </w:pPr>
    <w:r w:rsidRPr="00AF0BF6">
      <w:rPr>
        <w:noProof/>
      </w:rPr>
      <w:drawing>
        <wp:inline distT="0" distB="0" distL="0" distR="0" wp14:anchorId="11023831" wp14:editId="544D12B0">
          <wp:extent cx="6962775" cy="857250"/>
          <wp:effectExtent l="0" t="0" r="0" b="0"/>
          <wp:docPr id="1" name="Obraz 138627513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8627513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0E70A" w14:textId="77777777" w:rsidR="0079021F" w:rsidRDefault="0079021F" w:rsidP="00D15E00">
      <w:pPr>
        <w:spacing w:after="0" w:line="240" w:lineRule="auto"/>
      </w:pPr>
      <w:r>
        <w:separator/>
      </w:r>
    </w:p>
  </w:footnote>
  <w:footnote w:type="continuationSeparator" w:id="0">
    <w:p w14:paraId="451036CD" w14:textId="77777777" w:rsidR="0079021F" w:rsidRDefault="0079021F" w:rsidP="00D15E00">
      <w:pPr>
        <w:spacing w:after="0" w:line="240" w:lineRule="auto"/>
      </w:pPr>
      <w:r>
        <w:continuationSeparator/>
      </w:r>
    </w:p>
  </w:footnote>
  <w:footnote w:id="1">
    <w:p w14:paraId="02C13B00" w14:textId="77777777" w:rsidR="007F2DBA" w:rsidRPr="007F2DBA" w:rsidRDefault="007F2DBA">
      <w:pPr>
        <w:pStyle w:val="Tekstprzypisudolnego"/>
        <w:rPr>
          <w:rFonts w:ascii="Arial" w:hAnsi="Arial" w:cs="Arial"/>
          <w:sz w:val="24"/>
          <w:szCs w:val="24"/>
        </w:rPr>
      </w:pPr>
      <w:r w:rsidRPr="007F2DBA">
        <w:rPr>
          <w:rStyle w:val="Odwoanieprzypisudolnego"/>
          <w:rFonts w:ascii="Arial" w:hAnsi="Arial" w:cs="Arial"/>
        </w:rPr>
        <w:footnoteRef/>
      </w:r>
      <w:r w:rsidRPr="007F2DBA">
        <w:rPr>
          <w:rFonts w:ascii="Arial" w:hAnsi="Arial" w:cs="Arial"/>
          <w:sz w:val="24"/>
          <w:szCs w:val="24"/>
        </w:rPr>
        <w:t xml:space="preserve"> W każdym kryterium przez “wnioskodawcę” rozumiemy </w:t>
      </w:r>
      <w:r w:rsidR="00733ED0">
        <w:rPr>
          <w:rFonts w:ascii="Arial" w:hAnsi="Arial" w:cs="Arial"/>
          <w:sz w:val="24"/>
          <w:szCs w:val="24"/>
        </w:rPr>
        <w:t>też partnera/</w:t>
      </w:r>
      <w:r w:rsidRPr="007F2DBA">
        <w:rPr>
          <w:rFonts w:ascii="Arial" w:hAnsi="Arial" w:cs="Arial"/>
          <w:sz w:val="24"/>
          <w:szCs w:val="24"/>
        </w:rPr>
        <w:t>partnerów, chyba że kryterium stanowi inaczej.</w:t>
      </w:r>
    </w:p>
  </w:footnote>
  <w:footnote w:id="2">
    <w:p w14:paraId="4A010F4B" w14:textId="77777777" w:rsidR="003C40D0" w:rsidRPr="00921A4E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921A4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1A4E">
        <w:rPr>
          <w:rFonts w:ascii="Arial" w:hAnsi="Arial" w:cs="Arial"/>
          <w:sz w:val="24"/>
          <w:szCs w:val="24"/>
        </w:rPr>
        <w:t xml:space="preserve"> </w:t>
      </w:r>
      <w:r w:rsidRPr="00921A4E">
        <w:rPr>
          <w:rFonts w:ascii="Arial" w:hAnsi="Arial" w:cs="Arial"/>
          <w:bCs/>
          <w:sz w:val="24"/>
          <w:szCs w:val="24"/>
        </w:rPr>
        <w:t>Wykluczenia podmiotowe</w:t>
      </w:r>
      <w:r w:rsidR="0057688F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921A4E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25B4951B" w14:textId="77777777" w:rsidR="00AE6E16" w:rsidRPr="008E5D25" w:rsidRDefault="00AE6E16" w:rsidP="00AE6E16">
      <w:pPr>
        <w:pStyle w:val="Tekstprzypisudolnego"/>
        <w:rPr>
          <w:rFonts w:ascii="Arial" w:hAnsi="Arial" w:cs="Arial"/>
          <w:sz w:val="24"/>
          <w:szCs w:val="24"/>
        </w:rPr>
      </w:pPr>
      <w:r w:rsidRPr="00AE6E1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8E5D25">
        <w:rPr>
          <w:rFonts w:ascii="Arial" w:hAnsi="Arial" w:cs="Arial"/>
          <w:sz w:val="24"/>
          <w:szCs w:val="24"/>
        </w:rPr>
        <w:t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  <w:p w14:paraId="1BC8E3A9" w14:textId="77777777" w:rsidR="00AE6E16" w:rsidRPr="00AE6E16" w:rsidRDefault="00AE6E16">
      <w:pPr>
        <w:pStyle w:val="Tekstprzypisudolnego"/>
      </w:pPr>
    </w:p>
  </w:footnote>
  <w:footnote w:id="4">
    <w:p w14:paraId="04D27C60" w14:textId="77777777" w:rsidR="00362444" w:rsidRPr="00362444" w:rsidRDefault="00362444" w:rsidP="003624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9FA2846" w14:textId="77777777" w:rsidR="00AE6E16" w:rsidRPr="00AE6E16" w:rsidRDefault="00AE6E16">
      <w:pPr>
        <w:pStyle w:val="Tekstprzypisudolnego"/>
        <w:rPr>
          <w:rFonts w:ascii="Arial" w:hAnsi="Arial" w:cs="Arial"/>
          <w:sz w:val="24"/>
          <w:szCs w:val="24"/>
        </w:rPr>
      </w:pPr>
      <w:r w:rsidRPr="00AE6E1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E6E16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2CE7BE27" w14:textId="77777777" w:rsidR="00AE6E16" w:rsidRPr="00AE6E16" w:rsidRDefault="00AE6E16">
      <w:pPr>
        <w:pStyle w:val="Tekstprzypisudolnego"/>
      </w:pPr>
      <w:r w:rsidRPr="00E361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36112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5176A4E6" w14:textId="10C2D417" w:rsidR="009B700B" w:rsidRPr="00D019D6" w:rsidRDefault="009B700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ins w:id="6" w:author="Dagmara Wend" w:date="2025-01-09T13:25:00Z">
        <w:r w:rsidRPr="00D019D6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D019D6">
          <w:rPr>
            <w:rFonts w:ascii="Arial" w:hAnsi="Arial" w:cs="Arial"/>
            <w:sz w:val="24"/>
            <w:szCs w:val="24"/>
          </w:rPr>
          <w:t xml:space="preserve"> Zakupiony tabor autobusowy może być wykorzystywany wyłącznie na liniach </w:t>
        </w:r>
      </w:ins>
      <w:ins w:id="7" w:author="Dagmara Wend" w:date="2025-01-09T13:38:00Z">
        <w:r w:rsidR="00D019D6" w:rsidRPr="00D019D6">
          <w:rPr>
            <w:rFonts w:ascii="Arial" w:hAnsi="Arial" w:cs="Arial"/>
            <w:sz w:val="24"/>
            <w:szCs w:val="24"/>
          </w:rPr>
          <w:t xml:space="preserve">komunikacji </w:t>
        </w:r>
      </w:ins>
      <w:ins w:id="8" w:author="Dagmara Wend" w:date="2025-01-09T13:25:00Z">
        <w:r w:rsidRPr="00D019D6">
          <w:rPr>
            <w:rFonts w:ascii="Arial" w:hAnsi="Arial" w:cs="Arial"/>
            <w:sz w:val="24"/>
            <w:szCs w:val="24"/>
          </w:rPr>
          <w:t>pozamiejski</w:t>
        </w:r>
      </w:ins>
      <w:ins w:id="9" w:author="Dagmara Wend" w:date="2025-01-09T13:38:00Z">
        <w:r w:rsidR="00D019D6" w:rsidRPr="00D019D6">
          <w:rPr>
            <w:rFonts w:ascii="Arial" w:hAnsi="Arial" w:cs="Arial"/>
            <w:sz w:val="24"/>
            <w:szCs w:val="24"/>
          </w:rPr>
          <w:t>ej</w:t>
        </w:r>
      </w:ins>
      <w:ins w:id="10" w:author="Dagmara Wend" w:date="2025-01-09T13:39:00Z">
        <w:r w:rsidR="00D019D6" w:rsidRPr="00D019D6">
          <w:rPr>
            <w:rFonts w:ascii="Arial" w:hAnsi="Arial" w:cs="Arial"/>
            <w:sz w:val="24"/>
            <w:szCs w:val="24"/>
          </w:rPr>
          <w:t xml:space="preserve">. </w:t>
        </w:r>
      </w:ins>
      <w:ins w:id="11" w:author="Przemysław Mentkowski" w:date="2025-01-10T15:06:00Z" w16du:dateUtc="2025-01-10T14:06:00Z">
        <w:r w:rsidR="00E56CA7" w:rsidRPr="00E56CA7">
          <w:rPr>
            <w:rFonts w:ascii="Arial" w:hAnsi="Arial" w:cs="Arial"/>
            <w:sz w:val="24"/>
            <w:szCs w:val="24"/>
          </w:rPr>
          <w:t xml:space="preserve">Wsparciem </w:t>
        </w:r>
      </w:ins>
      <w:ins w:id="12" w:author="Przemysław Mentkowski" w:date="2025-01-10T15:13:00Z" w16du:dateUtc="2025-01-10T14:13:00Z">
        <w:r w:rsidR="00E56CA7">
          <w:rPr>
            <w:rFonts w:ascii="Arial" w:hAnsi="Arial" w:cs="Arial"/>
            <w:sz w:val="24"/>
            <w:szCs w:val="24"/>
          </w:rPr>
          <w:t xml:space="preserve">nie jest </w:t>
        </w:r>
      </w:ins>
      <w:ins w:id="13" w:author="Przemysław Mentkowski" w:date="2025-01-10T15:06:00Z" w16du:dateUtc="2025-01-10T14:06:00Z">
        <w:r w:rsidR="00E56CA7" w:rsidRPr="00E56CA7">
          <w:rPr>
            <w:rFonts w:ascii="Arial" w:hAnsi="Arial" w:cs="Arial"/>
            <w:sz w:val="24"/>
            <w:szCs w:val="24"/>
          </w:rPr>
          <w:t>objęt</w:t>
        </w:r>
      </w:ins>
      <w:ins w:id="14" w:author="Przemysław Mentkowski" w:date="2025-01-10T15:13:00Z" w16du:dateUtc="2025-01-10T14:13:00Z">
        <w:r w:rsidR="00E56CA7">
          <w:rPr>
            <w:rFonts w:ascii="Arial" w:hAnsi="Arial" w:cs="Arial"/>
            <w:sz w:val="24"/>
            <w:szCs w:val="24"/>
          </w:rPr>
          <w:t xml:space="preserve">y </w:t>
        </w:r>
      </w:ins>
      <w:ins w:id="15" w:author="Przemysław Mentkowski" w:date="2025-01-10T15:14:00Z" w16du:dateUtc="2025-01-10T14:14:00Z">
        <w:r w:rsidR="00E56CA7">
          <w:rPr>
            <w:rFonts w:ascii="Arial" w:hAnsi="Arial" w:cs="Arial"/>
            <w:sz w:val="24"/>
            <w:szCs w:val="24"/>
          </w:rPr>
          <w:t>tabor realizujący</w:t>
        </w:r>
      </w:ins>
      <w:ins w:id="16" w:author="Przemysław Mentkowski" w:date="2025-01-10T15:06:00Z" w16du:dateUtc="2025-01-10T14:06:00Z">
        <w:r w:rsidR="00E56CA7" w:rsidRPr="00E56CA7">
          <w:rPr>
            <w:rFonts w:ascii="Arial" w:hAnsi="Arial" w:cs="Arial"/>
            <w:sz w:val="24"/>
            <w:szCs w:val="24"/>
          </w:rPr>
          <w:t xml:space="preserve"> przewozy w ramach komunikacji miejskiej, o której mowa w art. 4 ust. 1 pkt 4 ustawy z dnia 16 grudnia 2010 r. o publicznym transporcie zbiorowym.</w:t>
        </w:r>
      </w:ins>
      <w:r w:rsidR="00E56CA7">
        <w:rPr>
          <w:rFonts w:ascii="Arial" w:hAnsi="Arial" w:cs="Arial"/>
          <w:sz w:val="24"/>
          <w:szCs w:val="24"/>
        </w:rPr>
        <w:br/>
      </w:r>
      <w:ins w:id="17" w:author="Dagmara Wend" w:date="2025-01-09T13:39:00Z">
        <w:r w:rsidR="00D019D6" w:rsidRPr="00D019D6">
          <w:rPr>
            <w:rFonts w:ascii="Arial" w:hAnsi="Arial" w:cs="Arial"/>
            <w:sz w:val="24"/>
            <w:szCs w:val="24"/>
            <w:lang w:val="pl-PL"/>
          </w:rPr>
          <w:t xml:space="preserve">Zgodnie z definicją w art. 4 ust 1. pkt. 5 lit. a) </w:t>
        </w:r>
      </w:ins>
      <w:ins w:id="18" w:author="Przemysław Mentkowski" w:date="2025-01-10T15:16:00Z" w16du:dateUtc="2025-01-10T14:16:00Z">
        <w:r w:rsidR="003D56E3">
          <w:rPr>
            <w:rFonts w:ascii="Arial" w:hAnsi="Arial" w:cs="Arial"/>
            <w:sz w:val="24"/>
            <w:szCs w:val="24"/>
            <w:lang w:val="pl-PL"/>
          </w:rPr>
          <w:t xml:space="preserve">ww. </w:t>
        </w:r>
      </w:ins>
      <w:ins w:id="19" w:author="Dagmara Wend" w:date="2025-01-09T13:39:00Z">
        <w:r w:rsidR="00D019D6" w:rsidRPr="00D019D6">
          <w:rPr>
            <w:rFonts w:ascii="Arial" w:hAnsi="Arial" w:cs="Arial"/>
            <w:sz w:val="24"/>
            <w:szCs w:val="24"/>
            <w:lang w:val="pl-PL"/>
          </w:rPr>
          <w:t>ustawy</w:t>
        </w:r>
      </w:ins>
      <w:ins w:id="20" w:author="Dagmara Wend" w:date="2025-01-09T13:40:00Z">
        <w:r w:rsidR="00D019D6">
          <w:rPr>
            <w:rFonts w:ascii="Arial" w:hAnsi="Arial" w:cs="Arial"/>
            <w:sz w:val="24"/>
            <w:szCs w:val="24"/>
            <w:lang w:val="pl-PL"/>
          </w:rPr>
          <w:t>:</w:t>
        </w:r>
      </w:ins>
      <w:ins w:id="21" w:author="Dagmara Wend" w:date="2025-01-09T13:39:00Z">
        <w:r w:rsidR="00D019D6" w:rsidRPr="00D019D6">
          <w:rPr>
            <w:rFonts w:ascii="Arial" w:hAnsi="Arial" w:cs="Arial"/>
            <w:sz w:val="24"/>
            <w:szCs w:val="24"/>
            <w:lang w:val="pl-PL"/>
          </w:rPr>
          <w:t xml:space="preserve"> linia komunikacyjna</w:t>
        </w:r>
      </w:ins>
      <w:ins w:id="22" w:author="Przemysław Mentkowski" w:date="2025-01-10T15:18:00Z" w16du:dateUtc="2025-01-10T14:18:00Z">
        <w:r w:rsidR="003D56E3">
          <w:rPr>
            <w:rFonts w:ascii="Arial" w:hAnsi="Arial" w:cs="Arial"/>
            <w:sz w:val="24"/>
            <w:szCs w:val="24"/>
            <w:lang w:val="pl-PL"/>
          </w:rPr>
          <w:t>, to</w:t>
        </w:r>
      </w:ins>
      <w:ins w:id="23" w:author="Dagmara Wend" w:date="2025-01-09T13:39:00Z">
        <w:r w:rsidR="00D019D6" w:rsidRPr="00D019D6">
          <w:rPr>
            <w:rFonts w:ascii="Arial" w:hAnsi="Arial" w:cs="Arial"/>
            <w:sz w:val="24"/>
            <w:szCs w:val="24"/>
            <w:lang w:val="pl-PL"/>
          </w:rPr>
          <w:t xml:space="preserve"> połączenie komunikacyjne na: a) sieci dróg publicznych wraz z oznaczonymi miejscami do wsiadania i wysiadania pasażerów na liniach komunikacyjnych, po których odbywa się publiczny transport zbiorowy.</w:t>
        </w:r>
      </w:ins>
    </w:p>
  </w:footnote>
  <w:footnote w:id="8">
    <w:p w14:paraId="4FA0F760" w14:textId="77777777" w:rsidR="00296EA7" w:rsidRPr="00296EA7" w:rsidRDefault="00296EA7" w:rsidP="00296EA7">
      <w:pPr>
        <w:pStyle w:val="Tekstprzypisudolnego"/>
        <w:rPr>
          <w:rFonts w:ascii="Arial" w:hAnsi="Arial" w:cs="Arial"/>
          <w:sz w:val="24"/>
          <w:szCs w:val="24"/>
        </w:rPr>
      </w:pPr>
      <w:r w:rsidRPr="00296E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96EA7">
        <w:rPr>
          <w:rFonts w:ascii="Arial" w:hAnsi="Arial" w:cs="Arial"/>
          <w:sz w:val="24"/>
          <w:szCs w:val="24"/>
        </w:rPr>
        <w:t xml:space="preserve"> Zgodnie z definicją parkingu „park &amp; </w:t>
      </w:r>
      <w:proofErr w:type="spellStart"/>
      <w:r w:rsidRPr="00296EA7">
        <w:rPr>
          <w:rFonts w:ascii="Arial" w:hAnsi="Arial" w:cs="Arial"/>
          <w:sz w:val="24"/>
          <w:szCs w:val="24"/>
        </w:rPr>
        <w:t>ride</w:t>
      </w:r>
      <w:proofErr w:type="spellEnd"/>
      <w:r w:rsidRPr="00296EA7">
        <w:rPr>
          <w:rFonts w:ascii="Arial" w:hAnsi="Arial" w:cs="Arial"/>
          <w:sz w:val="24"/>
          <w:szCs w:val="24"/>
        </w:rPr>
        <w:t>” i Stanowiskiem Zarządu Województwa Kujawsko-Pomorskiego</w:t>
      </w:r>
      <w:r w:rsidRPr="00296EA7">
        <w:t xml:space="preserve"> </w:t>
      </w:r>
      <w:r w:rsidRPr="00296EA7">
        <w:rPr>
          <w:rFonts w:ascii="Arial" w:hAnsi="Arial" w:cs="Arial"/>
          <w:sz w:val="24"/>
          <w:szCs w:val="24"/>
        </w:rPr>
        <w:t>z dn</w:t>
      </w:r>
      <w:r w:rsidRPr="005A1CC0">
        <w:rPr>
          <w:rFonts w:ascii="Arial" w:hAnsi="Arial" w:cs="Arial"/>
          <w:sz w:val="24"/>
          <w:szCs w:val="24"/>
        </w:rPr>
        <w:t>ia</w:t>
      </w:r>
      <w:r w:rsidR="00702298">
        <w:rPr>
          <w:rFonts w:ascii="Arial" w:hAnsi="Arial" w:cs="Arial"/>
          <w:sz w:val="24"/>
          <w:szCs w:val="24"/>
          <w:lang w:val="pl-PL"/>
        </w:rPr>
        <w:t xml:space="preserve"> 28 lutego 2024 r.</w:t>
      </w:r>
      <w:r w:rsidRPr="00296EA7">
        <w:rPr>
          <w:rFonts w:ascii="Arial" w:hAnsi="Arial" w:cs="Arial"/>
          <w:sz w:val="24"/>
          <w:szCs w:val="24"/>
        </w:rPr>
        <w:t xml:space="preserve">   </w:t>
      </w:r>
    </w:p>
    <w:p w14:paraId="6D3F0653" w14:textId="77777777" w:rsidR="00296EA7" w:rsidRPr="00296EA7" w:rsidRDefault="00296EA7" w:rsidP="00296EA7">
      <w:pPr>
        <w:pStyle w:val="Tekstprzypisudolnego"/>
        <w:rPr>
          <w:rFonts w:ascii="Arial" w:hAnsi="Arial" w:cs="Arial"/>
          <w:sz w:val="24"/>
          <w:szCs w:val="24"/>
        </w:rPr>
      </w:pPr>
      <w:r w:rsidRPr="00296EA7">
        <w:rPr>
          <w:rFonts w:ascii="Arial" w:hAnsi="Arial" w:cs="Arial"/>
          <w:sz w:val="24"/>
          <w:szCs w:val="24"/>
        </w:rPr>
        <w:t xml:space="preserve">w sprawie możliwości dofinansowania parkingów typu „parkuj i jedź” („park &amp; </w:t>
      </w:r>
      <w:proofErr w:type="spellStart"/>
      <w:r w:rsidRPr="00296EA7">
        <w:rPr>
          <w:rFonts w:ascii="Arial" w:hAnsi="Arial" w:cs="Arial"/>
          <w:sz w:val="24"/>
          <w:szCs w:val="24"/>
        </w:rPr>
        <w:t>ride</w:t>
      </w:r>
      <w:proofErr w:type="spellEnd"/>
      <w:r w:rsidRPr="00296EA7">
        <w:rPr>
          <w:rFonts w:ascii="Arial" w:hAnsi="Arial" w:cs="Arial"/>
          <w:sz w:val="24"/>
          <w:szCs w:val="24"/>
        </w:rPr>
        <w:t xml:space="preserve">” - P&amp;R) w ramach programu Fundusze Europejskie dla Kujaw i Pomorza 2021-2027 (FEdKP) – Działanie 3.1 Rozwój i usprawnienie mobilności miejskiej i podmiejskiej </w:t>
      </w:r>
      <w:proofErr w:type="spellStart"/>
      <w:r w:rsidRPr="00296EA7">
        <w:rPr>
          <w:rFonts w:ascii="Arial" w:hAnsi="Arial" w:cs="Arial"/>
          <w:sz w:val="24"/>
          <w:szCs w:val="24"/>
        </w:rPr>
        <w:t>BydOF</w:t>
      </w:r>
      <w:proofErr w:type="spellEnd"/>
      <w:r w:rsidRPr="00296EA7">
        <w:rPr>
          <w:rFonts w:ascii="Arial" w:hAnsi="Arial" w:cs="Arial"/>
          <w:sz w:val="24"/>
          <w:szCs w:val="24"/>
        </w:rPr>
        <w:t>-IP,</w:t>
      </w:r>
    </w:p>
    <w:p w14:paraId="25E27FF0" w14:textId="77777777" w:rsidR="00296EA7" w:rsidRPr="00296EA7" w:rsidRDefault="00296EA7" w:rsidP="00296EA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96EA7">
        <w:rPr>
          <w:rFonts w:ascii="Arial" w:hAnsi="Arial" w:cs="Arial"/>
          <w:sz w:val="24"/>
          <w:szCs w:val="24"/>
        </w:rPr>
        <w:t xml:space="preserve">Działanie 3.2 Rozwój i usprawnienie mobilności miejskiej i podmiejskiej </w:t>
      </w:r>
      <w:proofErr w:type="spellStart"/>
      <w:r w:rsidRPr="00296EA7">
        <w:rPr>
          <w:rFonts w:ascii="Arial" w:hAnsi="Arial" w:cs="Arial"/>
          <w:sz w:val="24"/>
          <w:szCs w:val="24"/>
        </w:rPr>
        <w:t>ZITy</w:t>
      </w:r>
      <w:proofErr w:type="spellEnd"/>
      <w:r w:rsidRPr="00296EA7">
        <w:rPr>
          <w:rFonts w:ascii="Arial" w:hAnsi="Arial" w:cs="Arial"/>
          <w:sz w:val="24"/>
          <w:szCs w:val="24"/>
        </w:rPr>
        <w:t xml:space="preserve"> regionalne,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296EA7">
        <w:rPr>
          <w:rFonts w:ascii="Arial" w:hAnsi="Arial" w:cs="Arial"/>
          <w:sz w:val="24"/>
          <w:szCs w:val="24"/>
        </w:rPr>
        <w:t>Działanie 3.3 Rozwój i usprawnienie mobilności miejskiej i podmiejskiej OPPT,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296EA7">
        <w:rPr>
          <w:rFonts w:ascii="Arial" w:hAnsi="Arial" w:cs="Arial"/>
          <w:sz w:val="24"/>
          <w:szCs w:val="24"/>
        </w:rPr>
        <w:t>Działanie 4.2 Rozwój i poprawa zrównoważonej mobilności na szczeblu regionalnym i lokalnym.</w:t>
      </w:r>
    </w:p>
  </w:footnote>
  <w:footnote w:id="9">
    <w:p w14:paraId="7D52CF4F" w14:textId="77777777" w:rsidR="004F64E7" w:rsidRPr="004F64E7" w:rsidRDefault="004F64E7" w:rsidP="004F64E7">
      <w:pPr>
        <w:pStyle w:val="Tekstprzypisudolnego"/>
        <w:rPr>
          <w:rFonts w:ascii="Arial" w:hAnsi="Arial" w:cs="Arial"/>
          <w:sz w:val="24"/>
          <w:szCs w:val="24"/>
        </w:rPr>
      </w:pPr>
      <w:r w:rsidRPr="004F64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F64E7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4F64E7">
        <w:rPr>
          <w:rFonts w:ascii="Arial" w:hAnsi="Arial" w:cs="Arial"/>
          <w:sz w:val="24"/>
          <w:szCs w:val="24"/>
        </w:rPr>
        <w:t>SzOP</w:t>
      </w:r>
      <w:proofErr w:type="spellEnd"/>
      <w:r w:rsidRPr="004F64E7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</w:p>
    <w:p w14:paraId="6CE80195" w14:textId="77777777" w:rsidR="004F64E7" w:rsidRPr="004F64E7" w:rsidRDefault="004F64E7" w:rsidP="004F64E7">
      <w:pPr>
        <w:pStyle w:val="Tekstprzypisudolnego"/>
        <w:rPr>
          <w:lang w:val="pl-PL"/>
        </w:rPr>
      </w:pPr>
      <w:r w:rsidRPr="004F64E7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10">
    <w:p w14:paraId="1B91A2F3" w14:textId="77777777" w:rsidR="004B2C12" w:rsidRPr="007007E7" w:rsidRDefault="004B2C12" w:rsidP="004B2C12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1">
    <w:p w14:paraId="3D24F475" w14:textId="77777777" w:rsidR="00CE37F7" w:rsidRPr="00CA1274" w:rsidRDefault="00CE37F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A127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A1274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CA1274">
        <w:rPr>
          <w:rFonts w:ascii="Arial" w:hAnsi="Arial" w:cs="Arial"/>
          <w:sz w:val="24"/>
          <w:szCs w:val="24"/>
        </w:rPr>
        <w:t>significant</w:t>
      </w:r>
      <w:proofErr w:type="spellEnd"/>
      <w:r w:rsidRPr="00CA12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1274">
        <w:rPr>
          <w:rFonts w:ascii="Arial" w:hAnsi="Arial" w:cs="Arial"/>
          <w:sz w:val="24"/>
          <w:szCs w:val="24"/>
        </w:rPr>
        <w:t>harm</w:t>
      </w:r>
      <w:proofErr w:type="spellEnd"/>
      <w:r w:rsidRPr="00CA1274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</w:t>
      </w:r>
      <w:r w:rsidR="00F5551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4DC2FE7A" w14:textId="77777777" w:rsidR="00833B5A" w:rsidRPr="00921A4E" w:rsidRDefault="00833B5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21A4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1A4E">
        <w:rPr>
          <w:rFonts w:ascii="Arial" w:hAnsi="Arial" w:cs="Arial"/>
          <w:sz w:val="24"/>
          <w:szCs w:val="24"/>
        </w:rPr>
        <w:t xml:space="preserve"> </w:t>
      </w:r>
      <w:r w:rsidRPr="00921A4E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4CA95D38" w14:textId="77777777" w:rsidR="004D0739" w:rsidRPr="004D0739" w:rsidRDefault="004D073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1975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97577">
        <w:rPr>
          <w:rFonts w:ascii="Arial" w:hAnsi="Arial" w:cs="Arial"/>
          <w:sz w:val="24"/>
          <w:szCs w:val="24"/>
        </w:rPr>
        <w:t xml:space="preserve"> </w:t>
      </w:r>
      <w:r w:rsidRPr="00197577">
        <w:rPr>
          <w:rFonts w:ascii="Arial" w:hAnsi="Arial" w:cs="Arial"/>
          <w:sz w:val="24"/>
          <w:szCs w:val="24"/>
          <w:lang w:val="pl-PL"/>
        </w:rPr>
        <w:t xml:space="preserve"> Poprzez integrację z publicznym transportem zbiorowym rozumie się dostęp do węzła przesiadkowego </w:t>
      </w:r>
      <w:r w:rsidR="00A0629C">
        <w:rPr>
          <w:rFonts w:ascii="Arial" w:hAnsi="Arial" w:cs="Arial"/>
          <w:sz w:val="24"/>
          <w:szCs w:val="24"/>
          <w:lang w:val="pl-PL"/>
        </w:rPr>
        <w:t xml:space="preserve">(w rozumieniu ustawy z dnia 16 grudnia 2010 r. o publicznym transporcie zbiorowym (Dz. U. z 2023 r. poz. 2778)) </w:t>
      </w:r>
      <w:r w:rsidRPr="00197577">
        <w:rPr>
          <w:rFonts w:ascii="Arial" w:hAnsi="Arial" w:cs="Arial"/>
          <w:sz w:val="24"/>
          <w:szCs w:val="24"/>
          <w:lang w:val="pl-PL"/>
        </w:rPr>
        <w:t>w odległości nie większej niż 50 metrów od obiektu „</w:t>
      </w:r>
      <w:proofErr w:type="spellStart"/>
      <w:r w:rsidRPr="00197577">
        <w:rPr>
          <w:rFonts w:ascii="Arial" w:hAnsi="Arial" w:cs="Arial"/>
          <w:sz w:val="24"/>
          <w:szCs w:val="24"/>
          <w:lang w:val="pl-PL"/>
        </w:rPr>
        <w:t>park&amp;ride</w:t>
      </w:r>
      <w:proofErr w:type="spellEnd"/>
      <w:r w:rsidRPr="00197577">
        <w:rPr>
          <w:rFonts w:ascii="Arial" w:hAnsi="Arial" w:cs="Arial"/>
          <w:sz w:val="24"/>
          <w:szCs w:val="24"/>
          <w:lang w:val="pl-PL"/>
        </w:rPr>
        <w:t>”.</w:t>
      </w:r>
    </w:p>
  </w:footnote>
  <w:footnote w:id="14">
    <w:p w14:paraId="186A1173" w14:textId="77777777" w:rsidR="005C0653" w:rsidRPr="005C0653" w:rsidRDefault="005C065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C065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C0653">
        <w:rPr>
          <w:rFonts w:ascii="Arial" w:hAnsi="Arial" w:cs="Arial"/>
          <w:sz w:val="24"/>
          <w:szCs w:val="24"/>
        </w:rPr>
        <w:t xml:space="preserve"> </w:t>
      </w:r>
      <w:r w:rsidRPr="005C0653">
        <w:rPr>
          <w:rFonts w:ascii="Arial" w:hAnsi="Arial" w:cs="Arial"/>
          <w:sz w:val="24"/>
          <w:szCs w:val="24"/>
          <w:lang w:val="pl-PL"/>
        </w:rPr>
        <w:t xml:space="preserve">Zgodnie z </w:t>
      </w:r>
      <w:r w:rsidR="0069720B">
        <w:rPr>
          <w:rFonts w:ascii="Arial" w:hAnsi="Arial" w:cs="Arial"/>
          <w:sz w:val="24"/>
          <w:szCs w:val="24"/>
          <w:lang w:val="pl-PL"/>
        </w:rPr>
        <w:t>u</w:t>
      </w:r>
      <w:r w:rsidRPr="005C0653">
        <w:rPr>
          <w:rFonts w:ascii="Arial" w:hAnsi="Arial" w:cs="Arial"/>
          <w:sz w:val="24"/>
          <w:szCs w:val="24"/>
          <w:lang w:val="pl-PL"/>
        </w:rPr>
        <w:t>stawą z dnia 17 sierpnia 2023 r. o zmianie ustawy o odnawialnych źródłach energii oraz niektórych innych ustaw (Dz.U. z 2023 r. poz. 1</w:t>
      </w:r>
      <w:r w:rsidR="00733844">
        <w:rPr>
          <w:rFonts w:ascii="Arial" w:hAnsi="Arial" w:cs="Arial"/>
          <w:sz w:val="24"/>
          <w:szCs w:val="24"/>
          <w:lang w:val="pl-PL"/>
        </w:rPr>
        <w:t xml:space="preserve">436 z </w:t>
      </w:r>
      <w:proofErr w:type="spellStart"/>
      <w:r w:rsidR="00733844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733844">
        <w:rPr>
          <w:rFonts w:ascii="Arial" w:hAnsi="Arial" w:cs="Arial"/>
          <w:sz w:val="24"/>
          <w:szCs w:val="24"/>
          <w:lang w:val="pl-PL"/>
        </w:rPr>
        <w:t>. zm.</w:t>
      </w:r>
      <w:r w:rsidRPr="005C0653">
        <w:rPr>
          <w:rFonts w:ascii="Arial" w:hAnsi="Arial" w:cs="Arial"/>
          <w:sz w:val="24"/>
          <w:szCs w:val="24"/>
          <w:lang w:val="pl-PL"/>
        </w:rPr>
        <w:t>)</w:t>
      </w:r>
      <w:r w:rsidR="00D36478">
        <w:rPr>
          <w:rFonts w:ascii="Arial" w:hAnsi="Arial" w:cs="Arial"/>
          <w:sz w:val="24"/>
          <w:szCs w:val="24"/>
          <w:lang w:val="pl-PL"/>
        </w:rPr>
        <w:t>.</w:t>
      </w:r>
      <w:r w:rsidR="00C01AE5">
        <w:rPr>
          <w:rFonts w:ascii="Arial" w:hAnsi="Arial" w:cs="Arial"/>
          <w:sz w:val="24"/>
          <w:szCs w:val="24"/>
          <w:lang w:val="pl-PL"/>
        </w:rPr>
        <w:t xml:space="preserve">Maksymalna moc instalacji OZE zasilającej infrastrukturę paliw alternatywnych musi odpowiadać zapotrzebowaniu tej infrastruktury.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C904B" w14:textId="77777777" w:rsidR="00C777CF" w:rsidRDefault="00C777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B14C0" w14:textId="77777777" w:rsidR="00C777CF" w:rsidRDefault="00C777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1B103" w14:textId="77777777" w:rsidR="001A427C" w:rsidRPr="002354F3" w:rsidRDefault="001A427C" w:rsidP="002354F3">
    <w:pPr>
      <w:tabs>
        <w:tab w:val="left" w:pos="9923"/>
      </w:tabs>
      <w:spacing w:before="480" w:after="0" w:line="240" w:lineRule="auto"/>
      <w:rPr>
        <w:rFonts w:ascii="Arial" w:hAnsi="Arial" w:cs="Arial"/>
        <w:sz w:val="24"/>
        <w:szCs w:val="24"/>
      </w:rPr>
    </w:pPr>
    <w:r w:rsidRPr="002354F3">
      <w:rPr>
        <w:rFonts w:ascii="Arial" w:hAnsi="Arial" w:cs="Arial"/>
        <w:sz w:val="24"/>
        <w:szCs w:val="24"/>
      </w:rPr>
      <w:t>FUNDUSZE EUROPEJSKIE DLA KUJAW I POMORZA 2021-2027</w:t>
    </w:r>
  </w:p>
  <w:p w14:paraId="64DDC455" w14:textId="77777777" w:rsidR="00C777CF" w:rsidRPr="000D7DBD" w:rsidRDefault="000041AD" w:rsidP="00C777CF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2354F3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235CC7" w:rsidRPr="002354F3">
      <w:rPr>
        <w:rFonts w:ascii="Arial" w:hAnsi="Arial" w:cs="Arial"/>
        <w:bCs/>
        <w:sz w:val="24"/>
        <w:szCs w:val="24"/>
        <w:lang w:val="x-none"/>
      </w:rPr>
      <w:t xml:space="preserve">do </w:t>
    </w:r>
    <w:r w:rsidR="004A41BA">
      <w:rPr>
        <w:rFonts w:ascii="Arial" w:hAnsi="Arial" w:cs="Arial"/>
        <w:bCs/>
        <w:sz w:val="24"/>
        <w:szCs w:val="24"/>
        <w:lang w:val="x-none"/>
      </w:rPr>
      <w:t>Stanowiska Nr 4/2025</w:t>
    </w:r>
    <w:r w:rsidR="004A41BA" w:rsidRPr="002354F3">
      <w:rPr>
        <w:rFonts w:ascii="Arial" w:hAnsi="Arial" w:cs="Arial"/>
        <w:bCs/>
        <w:sz w:val="24"/>
        <w:szCs w:val="24"/>
        <w:lang w:val="x-none"/>
      </w:rPr>
      <w:t xml:space="preserve"> </w:t>
    </w:r>
    <w:r w:rsidR="00C777CF" w:rsidRPr="000D7DBD">
      <w:rPr>
        <w:rFonts w:ascii="Arial" w:hAnsi="Arial" w:cs="Arial"/>
        <w:bCs/>
        <w:sz w:val="24"/>
        <w:szCs w:val="24"/>
      </w:rPr>
      <w:t>Grupy roboczej ds. EFRR</w:t>
    </w:r>
  </w:p>
  <w:p w14:paraId="7C078098" w14:textId="4B41F2AB" w:rsidR="004A41BA" w:rsidRPr="002354F3" w:rsidRDefault="00C777CF" w:rsidP="00C777CF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0D7DBD">
      <w:rPr>
        <w:rFonts w:ascii="Arial" w:hAnsi="Arial" w:cs="Arial"/>
        <w:bCs/>
        <w:sz w:val="24"/>
        <w:szCs w:val="24"/>
      </w:rPr>
      <w:t>przy KM FEdKP 2021-2027 z 7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16F2958"/>
    <w:multiLevelType w:val="hybridMultilevel"/>
    <w:tmpl w:val="BF46697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A0A50"/>
    <w:multiLevelType w:val="hybridMultilevel"/>
    <w:tmpl w:val="9F8C245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498C"/>
    <w:multiLevelType w:val="hybridMultilevel"/>
    <w:tmpl w:val="50CE75B0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1C04D9"/>
    <w:multiLevelType w:val="hybridMultilevel"/>
    <w:tmpl w:val="868086F6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3D8"/>
    <w:multiLevelType w:val="hybridMultilevel"/>
    <w:tmpl w:val="1F88E79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A4114"/>
    <w:multiLevelType w:val="hybridMultilevel"/>
    <w:tmpl w:val="AC7CC5F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A13BB"/>
    <w:multiLevelType w:val="hybridMultilevel"/>
    <w:tmpl w:val="20C0EC16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D264D5F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1749B"/>
    <w:multiLevelType w:val="hybridMultilevel"/>
    <w:tmpl w:val="49EA08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23DD6"/>
    <w:multiLevelType w:val="hybridMultilevel"/>
    <w:tmpl w:val="17FED5C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879AC"/>
    <w:multiLevelType w:val="hybridMultilevel"/>
    <w:tmpl w:val="12EE8526"/>
    <w:lvl w:ilvl="0" w:tplc="42F28F46">
      <w:start w:val="4"/>
      <w:numFmt w:val="bullet"/>
      <w:lvlText w:val=""/>
      <w:lvlJc w:val="left"/>
      <w:pPr>
        <w:ind w:left="572" w:hanging="360"/>
      </w:pPr>
      <w:rPr>
        <w:rFonts w:ascii="Wingdings" w:eastAsia="Calibr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2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02518"/>
    <w:multiLevelType w:val="hybridMultilevel"/>
    <w:tmpl w:val="9EC0A7E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30C54"/>
    <w:multiLevelType w:val="hybridMultilevel"/>
    <w:tmpl w:val="5CC44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A1623"/>
    <w:multiLevelType w:val="hybridMultilevel"/>
    <w:tmpl w:val="62C8FFB8"/>
    <w:lvl w:ilvl="0" w:tplc="D9F0464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41E49"/>
    <w:multiLevelType w:val="hybridMultilevel"/>
    <w:tmpl w:val="F64A1B0C"/>
    <w:lvl w:ilvl="0" w:tplc="98EAD76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F5161BC"/>
    <w:multiLevelType w:val="hybridMultilevel"/>
    <w:tmpl w:val="66D44E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36E41"/>
    <w:multiLevelType w:val="hybridMultilevel"/>
    <w:tmpl w:val="249A7EF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209F3"/>
    <w:multiLevelType w:val="hybridMultilevel"/>
    <w:tmpl w:val="CE481BF8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F0F51DB"/>
    <w:multiLevelType w:val="hybridMultilevel"/>
    <w:tmpl w:val="5182403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3443B"/>
    <w:multiLevelType w:val="hybridMultilevel"/>
    <w:tmpl w:val="A5CC2442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B7C57"/>
    <w:multiLevelType w:val="hybridMultilevel"/>
    <w:tmpl w:val="E7CC156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366A2D"/>
    <w:multiLevelType w:val="hybridMultilevel"/>
    <w:tmpl w:val="0B949162"/>
    <w:lvl w:ilvl="0" w:tplc="5BC645B0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9E320A7"/>
    <w:multiLevelType w:val="hybridMultilevel"/>
    <w:tmpl w:val="AF5C03F6"/>
    <w:lvl w:ilvl="0" w:tplc="5BC645B0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AB46773"/>
    <w:multiLevelType w:val="hybridMultilevel"/>
    <w:tmpl w:val="D3526CBA"/>
    <w:lvl w:ilvl="0" w:tplc="96DAB838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C7A7608"/>
    <w:multiLevelType w:val="hybridMultilevel"/>
    <w:tmpl w:val="ABE023BA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0A51"/>
    <w:multiLevelType w:val="hybridMultilevel"/>
    <w:tmpl w:val="219A7F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1A3EEA"/>
    <w:multiLevelType w:val="hybridMultilevel"/>
    <w:tmpl w:val="09A0B8B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CA31FA"/>
    <w:multiLevelType w:val="hybridMultilevel"/>
    <w:tmpl w:val="269237C8"/>
    <w:lvl w:ilvl="0" w:tplc="E75A0896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2" w15:restartNumberingAfterBreak="0">
    <w:nsid w:val="673B1E19"/>
    <w:multiLevelType w:val="hybridMultilevel"/>
    <w:tmpl w:val="A31E43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8592B"/>
    <w:multiLevelType w:val="hybridMultilevel"/>
    <w:tmpl w:val="39EC6BA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30EC1"/>
    <w:multiLevelType w:val="hybridMultilevel"/>
    <w:tmpl w:val="33D60D9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4B2A9F"/>
    <w:multiLevelType w:val="hybridMultilevel"/>
    <w:tmpl w:val="BA9A507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150556372">
    <w:abstractNumId w:val="28"/>
  </w:num>
  <w:num w:numId="2" w16cid:durableId="676233036">
    <w:abstractNumId w:val="5"/>
  </w:num>
  <w:num w:numId="3" w16cid:durableId="1320690297">
    <w:abstractNumId w:val="22"/>
  </w:num>
  <w:num w:numId="4" w16cid:durableId="1114060561">
    <w:abstractNumId w:val="20"/>
  </w:num>
  <w:num w:numId="5" w16cid:durableId="979267990">
    <w:abstractNumId w:val="30"/>
  </w:num>
  <w:num w:numId="6" w16cid:durableId="1222906382">
    <w:abstractNumId w:val="4"/>
  </w:num>
  <w:num w:numId="7" w16cid:durableId="1534264956">
    <w:abstractNumId w:val="18"/>
  </w:num>
  <w:num w:numId="8" w16cid:durableId="10227325">
    <w:abstractNumId w:val="21"/>
  </w:num>
  <w:num w:numId="9" w16cid:durableId="299578966">
    <w:abstractNumId w:val="6"/>
  </w:num>
  <w:num w:numId="10" w16cid:durableId="820317516">
    <w:abstractNumId w:val="15"/>
  </w:num>
  <w:num w:numId="11" w16cid:durableId="1219439003">
    <w:abstractNumId w:val="13"/>
  </w:num>
  <w:num w:numId="12" w16cid:durableId="1752307772">
    <w:abstractNumId w:val="26"/>
  </w:num>
  <w:num w:numId="13" w16cid:durableId="2090492244">
    <w:abstractNumId w:val="19"/>
  </w:num>
  <w:num w:numId="14" w16cid:durableId="360514249">
    <w:abstractNumId w:val="1"/>
  </w:num>
  <w:num w:numId="15" w16cid:durableId="305669389">
    <w:abstractNumId w:val="10"/>
  </w:num>
  <w:num w:numId="16" w16cid:durableId="228274043">
    <w:abstractNumId w:val="17"/>
  </w:num>
  <w:num w:numId="17" w16cid:durableId="1217930284">
    <w:abstractNumId w:val="23"/>
  </w:num>
  <w:num w:numId="18" w16cid:durableId="1415054904">
    <w:abstractNumId w:val="25"/>
  </w:num>
  <w:num w:numId="19" w16cid:durableId="1268855461">
    <w:abstractNumId w:val="14"/>
  </w:num>
  <w:num w:numId="20" w16cid:durableId="472065442">
    <w:abstractNumId w:val="34"/>
  </w:num>
  <w:num w:numId="21" w16cid:durableId="2132822787">
    <w:abstractNumId w:val="33"/>
  </w:num>
  <w:num w:numId="22" w16cid:durableId="1973320472">
    <w:abstractNumId w:val="32"/>
  </w:num>
  <w:num w:numId="23" w16cid:durableId="549419055">
    <w:abstractNumId w:val="24"/>
  </w:num>
  <w:num w:numId="24" w16cid:durableId="873034331">
    <w:abstractNumId w:val="35"/>
  </w:num>
  <w:num w:numId="25" w16cid:durableId="1439064938">
    <w:abstractNumId w:val="8"/>
  </w:num>
  <w:num w:numId="26" w16cid:durableId="727414073">
    <w:abstractNumId w:val="12"/>
  </w:num>
  <w:num w:numId="27" w16cid:durableId="1545169003">
    <w:abstractNumId w:val="29"/>
  </w:num>
  <w:num w:numId="28" w16cid:durableId="615065798">
    <w:abstractNumId w:val="3"/>
  </w:num>
  <w:num w:numId="29" w16cid:durableId="1602684235">
    <w:abstractNumId w:val="2"/>
  </w:num>
  <w:num w:numId="30" w16cid:durableId="1132407792">
    <w:abstractNumId w:val="31"/>
  </w:num>
  <w:num w:numId="31" w16cid:durableId="1629778951">
    <w:abstractNumId w:val="11"/>
  </w:num>
  <w:num w:numId="32" w16cid:durableId="2000113159">
    <w:abstractNumId w:val="16"/>
  </w:num>
  <w:num w:numId="33" w16cid:durableId="885947309">
    <w:abstractNumId w:val="27"/>
  </w:num>
  <w:num w:numId="34" w16cid:durableId="1599825560">
    <w:abstractNumId w:val="7"/>
  </w:num>
  <w:num w:numId="35" w16cid:durableId="729185782">
    <w:abstractNumId w:val="9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agmara Wend">
    <w15:presenceInfo w15:providerId="AD" w15:userId="S-1-5-21-2619306676-2800222060-3362172700-5365"/>
  </w15:person>
  <w15:person w15:author="Przemysław Mentkowski">
    <w15:presenceInfo w15:providerId="AD" w15:userId="S-1-5-21-2619306676-2800222060-3362172700-3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41AD"/>
    <w:rsid w:val="000055BA"/>
    <w:rsid w:val="000060A9"/>
    <w:rsid w:val="000065B3"/>
    <w:rsid w:val="000067D2"/>
    <w:rsid w:val="00006914"/>
    <w:rsid w:val="000109B7"/>
    <w:rsid w:val="000109D6"/>
    <w:rsid w:val="00012ADE"/>
    <w:rsid w:val="00014323"/>
    <w:rsid w:val="00014A67"/>
    <w:rsid w:val="00014DF0"/>
    <w:rsid w:val="00015037"/>
    <w:rsid w:val="00016679"/>
    <w:rsid w:val="0002063F"/>
    <w:rsid w:val="00022525"/>
    <w:rsid w:val="00023781"/>
    <w:rsid w:val="0002428B"/>
    <w:rsid w:val="00024295"/>
    <w:rsid w:val="00025A17"/>
    <w:rsid w:val="00025B35"/>
    <w:rsid w:val="00025CA6"/>
    <w:rsid w:val="00026EED"/>
    <w:rsid w:val="000301B7"/>
    <w:rsid w:val="00030D91"/>
    <w:rsid w:val="00031AB9"/>
    <w:rsid w:val="00032389"/>
    <w:rsid w:val="0003281C"/>
    <w:rsid w:val="00032AF9"/>
    <w:rsid w:val="000332CC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0F27"/>
    <w:rsid w:val="00041263"/>
    <w:rsid w:val="00041F67"/>
    <w:rsid w:val="000424AE"/>
    <w:rsid w:val="00042C53"/>
    <w:rsid w:val="00042CAB"/>
    <w:rsid w:val="000464CC"/>
    <w:rsid w:val="00046E00"/>
    <w:rsid w:val="00046EB9"/>
    <w:rsid w:val="00047986"/>
    <w:rsid w:val="000479E3"/>
    <w:rsid w:val="00047C78"/>
    <w:rsid w:val="0005099E"/>
    <w:rsid w:val="00050D1E"/>
    <w:rsid w:val="0005270E"/>
    <w:rsid w:val="0005274F"/>
    <w:rsid w:val="00052B0B"/>
    <w:rsid w:val="00052B19"/>
    <w:rsid w:val="00052C04"/>
    <w:rsid w:val="00053558"/>
    <w:rsid w:val="00053EB7"/>
    <w:rsid w:val="0005661B"/>
    <w:rsid w:val="00056F33"/>
    <w:rsid w:val="00057946"/>
    <w:rsid w:val="00061620"/>
    <w:rsid w:val="00061813"/>
    <w:rsid w:val="00061A47"/>
    <w:rsid w:val="000628BA"/>
    <w:rsid w:val="00063415"/>
    <w:rsid w:val="00063E79"/>
    <w:rsid w:val="00063E7D"/>
    <w:rsid w:val="00064624"/>
    <w:rsid w:val="0006742D"/>
    <w:rsid w:val="00070E97"/>
    <w:rsid w:val="00071696"/>
    <w:rsid w:val="000723C9"/>
    <w:rsid w:val="000729C1"/>
    <w:rsid w:val="0007401F"/>
    <w:rsid w:val="000747B0"/>
    <w:rsid w:val="00074E36"/>
    <w:rsid w:val="00074F86"/>
    <w:rsid w:val="0007537F"/>
    <w:rsid w:val="00075A6A"/>
    <w:rsid w:val="00076E69"/>
    <w:rsid w:val="0007701A"/>
    <w:rsid w:val="00080499"/>
    <w:rsid w:val="00080562"/>
    <w:rsid w:val="00080FAB"/>
    <w:rsid w:val="00081F7E"/>
    <w:rsid w:val="0008212E"/>
    <w:rsid w:val="00082337"/>
    <w:rsid w:val="00082A9B"/>
    <w:rsid w:val="00082F5D"/>
    <w:rsid w:val="00083BA1"/>
    <w:rsid w:val="000846F0"/>
    <w:rsid w:val="00085328"/>
    <w:rsid w:val="000856D3"/>
    <w:rsid w:val="00087144"/>
    <w:rsid w:val="000871C8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278"/>
    <w:rsid w:val="00096994"/>
    <w:rsid w:val="000A04D0"/>
    <w:rsid w:val="000A0C10"/>
    <w:rsid w:val="000A0CD3"/>
    <w:rsid w:val="000A11EC"/>
    <w:rsid w:val="000A23C7"/>
    <w:rsid w:val="000A2904"/>
    <w:rsid w:val="000A29D0"/>
    <w:rsid w:val="000A39EF"/>
    <w:rsid w:val="000A406B"/>
    <w:rsid w:val="000A6498"/>
    <w:rsid w:val="000A6AF4"/>
    <w:rsid w:val="000B0BA9"/>
    <w:rsid w:val="000B12E4"/>
    <w:rsid w:val="000B1A00"/>
    <w:rsid w:val="000B1D05"/>
    <w:rsid w:val="000B31D5"/>
    <w:rsid w:val="000B3BE5"/>
    <w:rsid w:val="000B3BFA"/>
    <w:rsid w:val="000B6B8A"/>
    <w:rsid w:val="000B6B8E"/>
    <w:rsid w:val="000B786A"/>
    <w:rsid w:val="000B79E6"/>
    <w:rsid w:val="000C356A"/>
    <w:rsid w:val="000C3776"/>
    <w:rsid w:val="000C4789"/>
    <w:rsid w:val="000C57A6"/>
    <w:rsid w:val="000C5C11"/>
    <w:rsid w:val="000C6055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A52"/>
    <w:rsid w:val="000D6BC6"/>
    <w:rsid w:val="000D6CCA"/>
    <w:rsid w:val="000D6EEA"/>
    <w:rsid w:val="000D797B"/>
    <w:rsid w:val="000D7A3B"/>
    <w:rsid w:val="000E0055"/>
    <w:rsid w:val="000E067C"/>
    <w:rsid w:val="000E138F"/>
    <w:rsid w:val="000E14E8"/>
    <w:rsid w:val="000E1636"/>
    <w:rsid w:val="000E2130"/>
    <w:rsid w:val="000E24DF"/>
    <w:rsid w:val="000E29B4"/>
    <w:rsid w:val="000E308B"/>
    <w:rsid w:val="000E39D4"/>
    <w:rsid w:val="000E3E20"/>
    <w:rsid w:val="000E4B60"/>
    <w:rsid w:val="000E6EA0"/>
    <w:rsid w:val="000E7C54"/>
    <w:rsid w:val="000F01C3"/>
    <w:rsid w:val="000F14ED"/>
    <w:rsid w:val="000F1D24"/>
    <w:rsid w:val="000F259D"/>
    <w:rsid w:val="000F2C45"/>
    <w:rsid w:val="000F5B20"/>
    <w:rsid w:val="000F669C"/>
    <w:rsid w:val="000F71CD"/>
    <w:rsid w:val="000F77FD"/>
    <w:rsid w:val="000F7BB0"/>
    <w:rsid w:val="00100B15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2DE"/>
    <w:rsid w:val="0011683B"/>
    <w:rsid w:val="00116908"/>
    <w:rsid w:val="00117EC0"/>
    <w:rsid w:val="00121CE1"/>
    <w:rsid w:val="00122FAA"/>
    <w:rsid w:val="00124AA3"/>
    <w:rsid w:val="00124BF7"/>
    <w:rsid w:val="001257CF"/>
    <w:rsid w:val="0012588A"/>
    <w:rsid w:val="001266A2"/>
    <w:rsid w:val="00126ADF"/>
    <w:rsid w:val="00127197"/>
    <w:rsid w:val="001305D1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64B2"/>
    <w:rsid w:val="0013710E"/>
    <w:rsid w:val="0013790E"/>
    <w:rsid w:val="00137CFE"/>
    <w:rsid w:val="00140249"/>
    <w:rsid w:val="001410BD"/>
    <w:rsid w:val="00141E9C"/>
    <w:rsid w:val="00143013"/>
    <w:rsid w:val="0014395E"/>
    <w:rsid w:val="00144862"/>
    <w:rsid w:val="0014559E"/>
    <w:rsid w:val="0014592B"/>
    <w:rsid w:val="00145EB7"/>
    <w:rsid w:val="00146606"/>
    <w:rsid w:val="00147828"/>
    <w:rsid w:val="00151C95"/>
    <w:rsid w:val="00152458"/>
    <w:rsid w:val="00153C0A"/>
    <w:rsid w:val="0015462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C6"/>
    <w:rsid w:val="00164BDB"/>
    <w:rsid w:val="00165D28"/>
    <w:rsid w:val="00166515"/>
    <w:rsid w:val="001666A5"/>
    <w:rsid w:val="001673C1"/>
    <w:rsid w:val="00167EE8"/>
    <w:rsid w:val="00170632"/>
    <w:rsid w:val="001706E8"/>
    <w:rsid w:val="001708BC"/>
    <w:rsid w:val="0017558F"/>
    <w:rsid w:val="00175912"/>
    <w:rsid w:val="00176536"/>
    <w:rsid w:val="00176C74"/>
    <w:rsid w:val="0017778E"/>
    <w:rsid w:val="0017795A"/>
    <w:rsid w:val="0018103D"/>
    <w:rsid w:val="0018143E"/>
    <w:rsid w:val="00183F6C"/>
    <w:rsid w:val="001843CC"/>
    <w:rsid w:val="00184467"/>
    <w:rsid w:val="00184C79"/>
    <w:rsid w:val="00185129"/>
    <w:rsid w:val="00185DA0"/>
    <w:rsid w:val="00186CBC"/>
    <w:rsid w:val="00187B4F"/>
    <w:rsid w:val="00187F30"/>
    <w:rsid w:val="001908BE"/>
    <w:rsid w:val="00190902"/>
    <w:rsid w:val="00190AC4"/>
    <w:rsid w:val="0019164F"/>
    <w:rsid w:val="00191786"/>
    <w:rsid w:val="00195380"/>
    <w:rsid w:val="00196B0B"/>
    <w:rsid w:val="00197577"/>
    <w:rsid w:val="001976D3"/>
    <w:rsid w:val="0019798A"/>
    <w:rsid w:val="00197A69"/>
    <w:rsid w:val="00197C74"/>
    <w:rsid w:val="001A00D9"/>
    <w:rsid w:val="001A0506"/>
    <w:rsid w:val="001A0E91"/>
    <w:rsid w:val="001A10C3"/>
    <w:rsid w:val="001A1603"/>
    <w:rsid w:val="001A2717"/>
    <w:rsid w:val="001A427C"/>
    <w:rsid w:val="001A4FA0"/>
    <w:rsid w:val="001A62D2"/>
    <w:rsid w:val="001A7C70"/>
    <w:rsid w:val="001A7CB8"/>
    <w:rsid w:val="001B0EB0"/>
    <w:rsid w:val="001B107C"/>
    <w:rsid w:val="001B28F0"/>
    <w:rsid w:val="001B2E8D"/>
    <w:rsid w:val="001B2F19"/>
    <w:rsid w:val="001B334E"/>
    <w:rsid w:val="001B3C79"/>
    <w:rsid w:val="001B40F6"/>
    <w:rsid w:val="001B45ED"/>
    <w:rsid w:val="001B4F91"/>
    <w:rsid w:val="001B5002"/>
    <w:rsid w:val="001B5028"/>
    <w:rsid w:val="001B6062"/>
    <w:rsid w:val="001B6BB3"/>
    <w:rsid w:val="001B7756"/>
    <w:rsid w:val="001B7DFA"/>
    <w:rsid w:val="001B7EFF"/>
    <w:rsid w:val="001C0732"/>
    <w:rsid w:val="001C17D7"/>
    <w:rsid w:val="001C27B3"/>
    <w:rsid w:val="001C2DD2"/>
    <w:rsid w:val="001C6575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7CE"/>
    <w:rsid w:val="001E3D50"/>
    <w:rsid w:val="001E4A7B"/>
    <w:rsid w:val="001E6AAB"/>
    <w:rsid w:val="001E6AE6"/>
    <w:rsid w:val="001E6F91"/>
    <w:rsid w:val="001E73FB"/>
    <w:rsid w:val="001E7523"/>
    <w:rsid w:val="001E754A"/>
    <w:rsid w:val="001F0952"/>
    <w:rsid w:val="001F11E6"/>
    <w:rsid w:val="001F14E1"/>
    <w:rsid w:val="001F1BAD"/>
    <w:rsid w:val="001F1DAE"/>
    <w:rsid w:val="001F210A"/>
    <w:rsid w:val="001F2F40"/>
    <w:rsid w:val="001F318B"/>
    <w:rsid w:val="001F31DD"/>
    <w:rsid w:val="001F35FB"/>
    <w:rsid w:val="001F36A0"/>
    <w:rsid w:val="001F381B"/>
    <w:rsid w:val="001F3BB3"/>
    <w:rsid w:val="001F4479"/>
    <w:rsid w:val="001F452B"/>
    <w:rsid w:val="001F47B3"/>
    <w:rsid w:val="001F4AAE"/>
    <w:rsid w:val="001F763D"/>
    <w:rsid w:val="001F778F"/>
    <w:rsid w:val="00200E12"/>
    <w:rsid w:val="00200ED8"/>
    <w:rsid w:val="00201490"/>
    <w:rsid w:val="002017C5"/>
    <w:rsid w:val="00202A7F"/>
    <w:rsid w:val="0020313D"/>
    <w:rsid w:val="00204DC2"/>
    <w:rsid w:val="00205D12"/>
    <w:rsid w:val="00206686"/>
    <w:rsid w:val="002117BF"/>
    <w:rsid w:val="00211DF1"/>
    <w:rsid w:val="00212CB3"/>
    <w:rsid w:val="00213CD8"/>
    <w:rsid w:val="00215733"/>
    <w:rsid w:val="00215738"/>
    <w:rsid w:val="002166CE"/>
    <w:rsid w:val="00216D0F"/>
    <w:rsid w:val="0021763F"/>
    <w:rsid w:val="00220048"/>
    <w:rsid w:val="002216C9"/>
    <w:rsid w:val="002219CC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3AC"/>
    <w:rsid w:val="0023491A"/>
    <w:rsid w:val="00234EA2"/>
    <w:rsid w:val="002352F4"/>
    <w:rsid w:val="002354F3"/>
    <w:rsid w:val="00235CC7"/>
    <w:rsid w:val="00236528"/>
    <w:rsid w:val="002366F7"/>
    <w:rsid w:val="00236C3F"/>
    <w:rsid w:val="00236CEF"/>
    <w:rsid w:val="00237117"/>
    <w:rsid w:val="0024296A"/>
    <w:rsid w:val="00242F92"/>
    <w:rsid w:val="00243C37"/>
    <w:rsid w:val="0024746D"/>
    <w:rsid w:val="00247510"/>
    <w:rsid w:val="00250985"/>
    <w:rsid w:val="00250E8E"/>
    <w:rsid w:val="002522DD"/>
    <w:rsid w:val="002524FD"/>
    <w:rsid w:val="00252614"/>
    <w:rsid w:val="002526D4"/>
    <w:rsid w:val="00252A8B"/>
    <w:rsid w:val="00252B05"/>
    <w:rsid w:val="002533D6"/>
    <w:rsid w:val="00253525"/>
    <w:rsid w:val="0025353C"/>
    <w:rsid w:val="00253892"/>
    <w:rsid w:val="00253A63"/>
    <w:rsid w:val="00253DD7"/>
    <w:rsid w:val="0025582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41B"/>
    <w:rsid w:val="0026200B"/>
    <w:rsid w:val="0026248A"/>
    <w:rsid w:val="0026369F"/>
    <w:rsid w:val="00264075"/>
    <w:rsid w:val="002646C9"/>
    <w:rsid w:val="00265574"/>
    <w:rsid w:val="002671DC"/>
    <w:rsid w:val="002676BE"/>
    <w:rsid w:val="00267783"/>
    <w:rsid w:val="00270591"/>
    <w:rsid w:val="0027104C"/>
    <w:rsid w:val="00271CB9"/>
    <w:rsid w:val="00272413"/>
    <w:rsid w:val="002739CC"/>
    <w:rsid w:val="00273C5E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09DB"/>
    <w:rsid w:val="00281361"/>
    <w:rsid w:val="0028168B"/>
    <w:rsid w:val="00281A2E"/>
    <w:rsid w:val="00281B9C"/>
    <w:rsid w:val="002825BC"/>
    <w:rsid w:val="002844F4"/>
    <w:rsid w:val="00284BE9"/>
    <w:rsid w:val="0028733D"/>
    <w:rsid w:val="00287570"/>
    <w:rsid w:val="00287F62"/>
    <w:rsid w:val="0029078F"/>
    <w:rsid w:val="002917C2"/>
    <w:rsid w:val="00291BFF"/>
    <w:rsid w:val="00291C1D"/>
    <w:rsid w:val="0029409B"/>
    <w:rsid w:val="00294A58"/>
    <w:rsid w:val="0029514F"/>
    <w:rsid w:val="002957E7"/>
    <w:rsid w:val="00295DC8"/>
    <w:rsid w:val="00295F87"/>
    <w:rsid w:val="00295FC1"/>
    <w:rsid w:val="00296458"/>
    <w:rsid w:val="0029663B"/>
    <w:rsid w:val="00296EA7"/>
    <w:rsid w:val="0029726F"/>
    <w:rsid w:val="00297739"/>
    <w:rsid w:val="00297DF7"/>
    <w:rsid w:val="002A0B8A"/>
    <w:rsid w:val="002A0F9B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9C2"/>
    <w:rsid w:val="002A6FD7"/>
    <w:rsid w:val="002B0DF5"/>
    <w:rsid w:val="002B1A08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274"/>
    <w:rsid w:val="002C5DB6"/>
    <w:rsid w:val="002C66D6"/>
    <w:rsid w:val="002C6A28"/>
    <w:rsid w:val="002D0017"/>
    <w:rsid w:val="002D2319"/>
    <w:rsid w:val="002D3F32"/>
    <w:rsid w:val="002D4028"/>
    <w:rsid w:val="002D4DC0"/>
    <w:rsid w:val="002D5840"/>
    <w:rsid w:val="002D5C97"/>
    <w:rsid w:val="002D5D2D"/>
    <w:rsid w:val="002D61A4"/>
    <w:rsid w:val="002D653A"/>
    <w:rsid w:val="002D7929"/>
    <w:rsid w:val="002E06F2"/>
    <w:rsid w:val="002E21B2"/>
    <w:rsid w:val="002E2380"/>
    <w:rsid w:val="002E263A"/>
    <w:rsid w:val="002E3FFF"/>
    <w:rsid w:val="002E5356"/>
    <w:rsid w:val="002E5720"/>
    <w:rsid w:val="002E668B"/>
    <w:rsid w:val="002E7B8C"/>
    <w:rsid w:val="002F02A6"/>
    <w:rsid w:val="002F05DF"/>
    <w:rsid w:val="002F10D2"/>
    <w:rsid w:val="002F14BA"/>
    <w:rsid w:val="002F1668"/>
    <w:rsid w:val="002F1CF1"/>
    <w:rsid w:val="002F2260"/>
    <w:rsid w:val="002F31EB"/>
    <w:rsid w:val="002F3283"/>
    <w:rsid w:val="002F3945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282"/>
    <w:rsid w:val="00307B5B"/>
    <w:rsid w:val="003101B3"/>
    <w:rsid w:val="003109D3"/>
    <w:rsid w:val="003128EE"/>
    <w:rsid w:val="00313198"/>
    <w:rsid w:val="0031446F"/>
    <w:rsid w:val="003146A9"/>
    <w:rsid w:val="003159AC"/>
    <w:rsid w:val="00315CFA"/>
    <w:rsid w:val="0031612B"/>
    <w:rsid w:val="00320007"/>
    <w:rsid w:val="0032394F"/>
    <w:rsid w:val="00323F86"/>
    <w:rsid w:val="00324201"/>
    <w:rsid w:val="00324653"/>
    <w:rsid w:val="0032590D"/>
    <w:rsid w:val="00326214"/>
    <w:rsid w:val="0033125C"/>
    <w:rsid w:val="00331627"/>
    <w:rsid w:val="00332FEA"/>
    <w:rsid w:val="00333970"/>
    <w:rsid w:val="00333C0A"/>
    <w:rsid w:val="00334422"/>
    <w:rsid w:val="003347B4"/>
    <w:rsid w:val="00334A65"/>
    <w:rsid w:val="00335C97"/>
    <w:rsid w:val="00335EC9"/>
    <w:rsid w:val="00335F39"/>
    <w:rsid w:val="00335FD3"/>
    <w:rsid w:val="0033632E"/>
    <w:rsid w:val="00337772"/>
    <w:rsid w:val="00337896"/>
    <w:rsid w:val="003420E0"/>
    <w:rsid w:val="00342DB1"/>
    <w:rsid w:val="00343082"/>
    <w:rsid w:val="00343BEA"/>
    <w:rsid w:val="00345DDF"/>
    <w:rsid w:val="00346152"/>
    <w:rsid w:val="003462A1"/>
    <w:rsid w:val="00346605"/>
    <w:rsid w:val="00346879"/>
    <w:rsid w:val="003475A3"/>
    <w:rsid w:val="00347BEC"/>
    <w:rsid w:val="00347DB2"/>
    <w:rsid w:val="00347EA3"/>
    <w:rsid w:val="00350347"/>
    <w:rsid w:val="003509E9"/>
    <w:rsid w:val="00351848"/>
    <w:rsid w:val="003550F1"/>
    <w:rsid w:val="0035648F"/>
    <w:rsid w:val="00356D81"/>
    <w:rsid w:val="00357B85"/>
    <w:rsid w:val="003604E5"/>
    <w:rsid w:val="00360FA9"/>
    <w:rsid w:val="00361CF0"/>
    <w:rsid w:val="00362444"/>
    <w:rsid w:val="00363335"/>
    <w:rsid w:val="003635F5"/>
    <w:rsid w:val="003636A9"/>
    <w:rsid w:val="00363983"/>
    <w:rsid w:val="003639A4"/>
    <w:rsid w:val="00363AC8"/>
    <w:rsid w:val="003655AA"/>
    <w:rsid w:val="003657E6"/>
    <w:rsid w:val="00367036"/>
    <w:rsid w:val="00367401"/>
    <w:rsid w:val="00371DE3"/>
    <w:rsid w:val="00372F74"/>
    <w:rsid w:val="00373881"/>
    <w:rsid w:val="00374041"/>
    <w:rsid w:val="00374692"/>
    <w:rsid w:val="003747B1"/>
    <w:rsid w:val="00375206"/>
    <w:rsid w:val="00375B35"/>
    <w:rsid w:val="0037608C"/>
    <w:rsid w:val="0037779C"/>
    <w:rsid w:val="00377883"/>
    <w:rsid w:val="0038260A"/>
    <w:rsid w:val="00382A9E"/>
    <w:rsid w:val="00382B3A"/>
    <w:rsid w:val="00384191"/>
    <w:rsid w:val="00384211"/>
    <w:rsid w:val="00384FF8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CBC"/>
    <w:rsid w:val="00396072"/>
    <w:rsid w:val="00397489"/>
    <w:rsid w:val="00397CAD"/>
    <w:rsid w:val="00397E4A"/>
    <w:rsid w:val="003A0754"/>
    <w:rsid w:val="003A0765"/>
    <w:rsid w:val="003A17CF"/>
    <w:rsid w:val="003A1F38"/>
    <w:rsid w:val="003A1FAE"/>
    <w:rsid w:val="003A2544"/>
    <w:rsid w:val="003A32E8"/>
    <w:rsid w:val="003A3E90"/>
    <w:rsid w:val="003A4AC4"/>
    <w:rsid w:val="003A5664"/>
    <w:rsid w:val="003A6E3C"/>
    <w:rsid w:val="003A7F16"/>
    <w:rsid w:val="003B1E75"/>
    <w:rsid w:val="003B29E2"/>
    <w:rsid w:val="003B35AA"/>
    <w:rsid w:val="003B38AC"/>
    <w:rsid w:val="003B3BCF"/>
    <w:rsid w:val="003B43C3"/>
    <w:rsid w:val="003B4DD1"/>
    <w:rsid w:val="003B4DEB"/>
    <w:rsid w:val="003B521A"/>
    <w:rsid w:val="003B5420"/>
    <w:rsid w:val="003B7EC2"/>
    <w:rsid w:val="003C0D46"/>
    <w:rsid w:val="003C0E21"/>
    <w:rsid w:val="003C0E62"/>
    <w:rsid w:val="003C227A"/>
    <w:rsid w:val="003C2B44"/>
    <w:rsid w:val="003C3236"/>
    <w:rsid w:val="003C357A"/>
    <w:rsid w:val="003C397F"/>
    <w:rsid w:val="003C40D0"/>
    <w:rsid w:val="003C436C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9DC"/>
    <w:rsid w:val="003D3D8E"/>
    <w:rsid w:val="003D4E7D"/>
    <w:rsid w:val="003D56E3"/>
    <w:rsid w:val="003D6299"/>
    <w:rsid w:val="003D6454"/>
    <w:rsid w:val="003D679A"/>
    <w:rsid w:val="003D6993"/>
    <w:rsid w:val="003D703E"/>
    <w:rsid w:val="003D77BA"/>
    <w:rsid w:val="003E006D"/>
    <w:rsid w:val="003E039B"/>
    <w:rsid w:val="003E0D1F"/>
    <w:rsid w:val="003E1574"/>
    <w:rsid w:val="003E1D1F"/>
    <w:rsid w:val="003E24EA"/>
    <w:rsid w:val="003E292C"/>
    <w:rsid w:val="003E3F6B"/>
    <w:rsid w:val="003E4557"/>
    <w:rsid w:val="003E46A9"/>
    <w:rsid w:val="003E4803"/>
    <w:rsid w:val="003E4AB3"/>
    <w:rsid w:val="003E5650"/>
    <w:rsid w:val="003E5790"/>
    <w:rsid w:val="003E5B82"/>
    <w:rsid w:val="003E6A7A"/>
    <w:rsid w:val="003F2419"/>
    <w:rsid w:val="003F39B7"/>
    <w:rsid w:val="003F4AE0"/>
    <w:rsid w:val="003F5039"/>
    <w:rsid w:val="003F7897"/>
    <w:rsid w:val="003F7D63"/>
    <w:rsid w:val="00400CE7"/>
    <w:rsid w:val="0040142B"/>
    <w:rsid w:val="00401E35"/>
    <w:rsid w:val="00401FE8"/>
    <w:rsid w:val="00402841"/>
    <w:rsid w:val="00402E7D"/>
    <w:rsid w:val="00405121"/>
    <w:rsid w:val="004052E3"/>
    <w:rsid w:val="004053B9"/>
    <w:rsid w:val="0040586D"/>
    <w:rsid w:val="004058B8"/>
    <w:rsid w:val="00410CB9"/>
    <w:rsid w:val="00410E88"/>
    <w:rsid w:val="00410E8F"/>
    <w:rsid w:val="00411B3C"/>
    <w:rsid w:val="004122FC"/>
    <w:rsid w:val="00412485"/>
    <w:rsid w:val="00412EE4"/>
    <w:rsid w:val="0041313D"/>
    <w:rsid w:val="00413DAC"/>
    <w:rsid w:val="00414AAD"/>
    <w:rsid w:val="00415BA1"/>
    <w:rsid w:val="004176BE"/>
    <w:rsid w:val="0041783F"/>
    <w:rsid w:val="004202FD"/>
    <w:rsid w:val="00421022"/>
    <w:rsid w:val="00421144"/>
    <w:rsid w:val="0042249E"/>
    <w:rsid w:val="0042253A"/>
    <w:rsid w:val="0042264C"/>
    <w:rsid w:val="00422FBA"/>
    <w:rsid w:val="00424B68"/>
    <w:rsid w:val="004250BA"/>
    <w:rsid w:val="0042527D"/>
    <w:rsid w:val="00425BD2"/>
    <w:rsid w:val="00425C12"/>
    <w:rsid w:val="00425C4E"/>
    <w:rsid w:val="004266F2"/>
    <w:rsid w:val="00427516"/>
    <w:rsid w:val="00427BA0"/>
    <w:rsid w:val="00430718"/>
    <w:rsid w:val="004311F6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23E"/>
    <w:rsid w:val="004417A3"/>
    <w:rsid w:val="0044198C"/>
    <w:rsid w:val="00441FC4"/>
    <w:rsid w:val="0044312D"/>
    <w:rsid w:val="0044461B"/>
    <w:rsid w:val="00444F02"/>
    <w:rsid w:val="0044510B"/>
    <w:rsid w:val="00445334"/>
    <w:rsid w:val="004459B0"/>
    <w:rsid w:val="004478E4"/>
    <w:rsid w:val="00447F42"/>
    <w:rsid w:val="004503CC"/>
    <w:rsid w:val="004528D0"/>
    <w:rsid w:val="00452919"/>
    <w:rsid w:val="00452DD4"/>
    <w:rsid w:val="004534C6"/>
    <w:rsid w:val="00453E85"/>
    <w:rsid w:val="00454255"/>
    <w:rsid w:val="00454551"/>
    <w:rsid w:val="00454670"/>
    <w:rsid w:val="00455F93"/>
    <w:rsid w:val="004562B0"/>
    <w:rsid w:val="00456826"/>
    <w:rsid w:val="00456C39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D6"/>
    <w:rsid w:val="00466DAD"/>
    <w:rsid w:val="00467003"/>
    <w:rsid w:val="0046777A"/>
    <w:rsid w:val="004702A4"/>
    <w:rsid w:val="00470710"/>
    <w:rsid w:val="00470A44"/>
    <w:rsid w:val="00472648"/>
    <w:rsid w:val="00473088"/>
    <w:rsid w:val="004749D9"/>
    <w:rsid w:val="0047602B"/>
    <w:rsid w:val="00477E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166F"/>
    <w:rsid w:val="00492C8C"/>
    <w:rsid w:val="0049397C"/>
    <w:rsid w:val="004948B8"/>
    <w:rsid w:val="0049599F"/>
    <w:rsid w:val="00495C25"/>
    <w:rsid w:val="00495EFA"/>
    <w:rsid w:val="004973B5"/>
    <w:rsid w:val="004976B6"/>
    <w:rsid w:val="004A0806"/>
    <w:rsid w:val="004A0F68"/>
    <w:rsid w:val="004A1062"/>
    <w:rsid w:val="004A3B72"/>
    <w:rsid w:val="004A41BA"/>
    <w:rsid w:val="004A4431"/>
    <w:rsid w:val="004A5171"/>
    <w:rsid w:val="004A6AD6"/>
    <w:rsid w:val="004A709F"/>
    <w:rsid w:val="004A774E"/>
    <w:rsid w:val="004B196C"/>
    <w:rsid w:val="004B1D98"/>
    <w:rsid w:val="004B273F"/>
    <w:rsid w:val="004B2781"/>
    <w:rsid w:val="004B27F0"/>
    <w:rsid w:val="004B2C12"/>
    <w:rsid w:val="004B321E"/>
    <w:rsid w:val="004B3421"/>
    <w:rsid w:val="004B435A"/>
    <w:rsid w:val="004B473D"/>
    <w:rsid w:val="004B4E2A"/>
    <w:rsid w:val="004B6930"/>
    <w:rsid w:val="004B698E"/>
    <w:rsid w:val="004B6A5D"/>
    <w:rsid w:val="004C0702"/>
    <w:rsid w:val="004C0C2B"/>
    <w:rsid w:val="004C2006"/>
    <w:rsid w:val="004C205D"/>
    <w:rsid w:val="004C2DD2"/>
    <w:rsid w:val="004C3CC4"/>
    <w:rsid w:val="004C429E"/>
    <w:rsid w:val="004C5093"/>
    <w:rsid w:val="004C563D"/>
    <w:rsid w:val="004C7A15"/>
    <w:rsid w:val="004D0739"/>
    <w:rsid w:val="004D17F4"/>
    <w:rsid w:val="004D1F28"/>
    <w:rsid w:val="004D24AB"/>
    <w:rsid w:val="004D25F9"/>
    <w:rsid w:val="004D28B0"/>
    <w:rsid w:val="004D2AD2"/>
    <w:rsid w:val="004D2AD7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285"/>
    <w:rsid w:val="004E1DFA"/>
    <w:rsid w:val="004E24A9"/>
    <w:rsid w:val="004E2A9C"/>
    <w:rsid w:val="004E3A6D"/>
    <w:rsid w:val="004E3FAD"/>
    <w:rsid w:val="004E45FE"/>
    <w:rsid w:val="004E495D"/>
    <w:rsid w:val="004E4B6C"/>
    <w:rsid w:val="004E509D"/>
    <w:rsid w:val="004E7220"/>
    <w:rsid w:val="004F01D6"/>
    <w:rsid w:val="004F0E3F"/>
    <w:rsid w:val="004F12E1"/>
    <w:rsid w:val="004F1CD9"/>
    <w:rsid w:val="004F3F95"/>
    <w:rsid w:val="004F4895"/>
    <w:rsid w:val="004F50EA"/>
    <w:rsid w:val="004F5DCB"/>
    <w:rsid w:val="004F64E7"/>
    <w:rsid w:val="004F661D"/>
    <w:rsid w:val="004F6AE9"/>
    <w:rsid w:val="004F6D9D"/>
    <w:rsid w:val="004F7B2D"/>
    <w:rsid w:val="00500076"/>
    <w:rsid w:val="00500FB0"/>
    <w:rsid w:val="005013B3"/>
    <w:rsid w:val="005018EC"/>
    <w:rsid w:val="00503168"/>
    <w:rsid w:val="00503FB2"/>
    <w:rsid w:val="00505150"/>
    <w:rsid w:val="005051ED"/>
    <w:rsid w:val="00505803"/>
    <w:rsid w:val="005070A3"/>
    <w:rsid w:val="0050765A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544"/>
    <w:rsid w:val="00516C31"/>
    <w:rsid w:val="005172B5"/>
    <w:rsid w:val="00520097"/>
    <w:rsid w:val="005208C9"/>
    <w:rsid w:val="00521685"/>
    <w:rsid w:val="005217E1"/>
    <w:rsid w:val="0052189D"/>
    <w:rsid w:val="00523018"/>
    <w:rsid w:val="005233D4"/>
    <w:rsid w:val="00523781"/>
    <w:rsid w:val="00523943"/>
    <w:rsid w:val="00523F8B"/>
    <w:rsid w:val="00525489"/>
    <w:rsid w:val="00526A2E"/>
    <w:rsid w:val="00526F68"/>
    <w:rsid w:val="00527F64"/>
    <w:rsid w:val="0053003E"/>
    <w:rsid w:val="00530A76"/>
    <w:rsid w:val="00531BE2"/>
    <w:rsid w:val="00531F85"/>
    <w:rsid w:val="005329A5"/>
    <w:rsid w:val="00532C11"/>
    <w:rsid w:val="005335D1"/>
    <w:rsid w:val="005345CD"/>
    <w:rsid w:val="00534762"/>
    <w:rsid w:val="00534C64"/>
    <w:rsid w:val="00534F65"/>
    <w:rsid w:val="00536720"/>
    <w:rsid w:val="00537AC9"/>
    <w:rsid w:val="005400F7"/>
    <w:rsid w:val="0054014E"/>
    <w:rsid w:val="00540ADD"/>
    <w:rsid w:val="00541118"/>
    <w:rsid w:val="00541C38"/>
    <w:rsid w:val="00542376"/>
    <w:rsid w:val="0054325D"/>
    <w:rsid w:val="00545188"/>
    <w:rsid w:val="00545A4C"/>
    <w:rsid w:val="0054631E"/>
    <w:rsid w:val="0054701A"/>
    <w:rsid w:val="005477D3"/>
    <w:rsid w:val="00547F60"/>
    <w:rsid w:val="00550FBF"/>
    <w:rsid w:val="005511B5"/>
    <w:rsid w:val="00552265"/>
    <w:rsid w:val="00552366"/>
    <w:rsid w:val="0055277B"/>
    <w:rsid w:val="00553710"/>
    <w:rsid w:val="005540F9"/>
    <w:rsid w:val="00554A14"/>
    <w:rsid w:val="00555270"/>
    <w:rsid w:val="00556932"/>
    <w:rsid w:val="005570C8"/>
    <w:rsid w:val="00557420"/>
    <w:rsid w:val="00557CC7"/>
    <w:rsid w:val="00560419"/>
    <w:rsid w:val="005606CC"/>
    <w:rsid w:val="00561213"/>
    <w:rsid w:val="0056156C"/>
    <w:rsid w:val="005618F5"/>
    <w:rsid w:val="00561A93"/>
    <w:rsid w:val="00562252"/>
    <w:rsid w:val="005634AB"/>
    <w:rsid w:val="0056386F"/>
    <w:rsid w:val="00563C25"/>
    <w:rsid w:val="005644A8"/>
    <w:rsid w:val="00565F05"/>
    <w:rsid w:val="0056659A"/>
    <w:rsid w:val="0056663D"/>
    <w:rsid w:val="005670FD"/>
    <w:rsid w:val="00570804"/>
    <w:rsid w:val="00570B3A"/>
    <w:rsid w:val="0057112D"/>
    <w:rsid w:val="00571D43"/>
    <w:rsid w:val="005729E0"/>
    <w:rsid w:val="005738F7"/>
    <w:rsid w:val="00573F0A"/>
    <w:rsid w:val="00574726"/>
    <w:rsid w:val="00574F33"/>
    <w:rsid w:val="00575BE7"/>
    <w:rsid w:val="0057688F"/>
    <w:rsid w:val="005774CA"/>
    <w:rsid w:val="005776E8"/>
    <w:rsid w:val="005777D5"/>
    <w:rsid w:val="00577E56"/>
    <w:rsid w:val="00580902"/>
    <w:rsid w:val="00581F36"/>
    <w:rsid w:val="00583109"/>
    <w:rsid w:val="00583563"/>
    <w:rsid w:val="00583EA1"/>
    <w:rsid w:val="00584957"/>
    <w:rsid w:val="00584C35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6A4"/>
    <w:rsid w:val="005A1552"/>
    <w:rsid w:val="005A17BF"/>
    <w:rsid w:val="005A1CC0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E5A"/>
    <w:rsid w:val="005A6A39"/>
    <w:rsid w:val="005A6FCB"/>
    <w:rsid w:val="005A74D8"/>
    <w:rsid w:val="005B08A6"/>
    <w:rsid w:val="005B090F"/>
    <w:rsid w:val="005B0B7A"/>
    <w:rsid w:val="005B1122"/>
    <w:rsid w:val="005B1181"/>
    <w:rsid w:val="005B15C2"/>
    <w:rsid w:val="005B1A3F"/>
    <w:rsid w:val="005B20D2"/>
    <w:rsid w:val="005B21F7"/>
    <w:rsid w:val="005B2732"/>
    <w:rsid w:val="005B2918"/>
    <w:rsid w:val="005B2CCA"/>
    <w:rsid w:val="005B30F7"/>
    <w:rsid w:val="005B3430"/>
    <w:rsid w:val="005B35A4"/>
    <w:rsid w:val="005B4031"/>
    <w:rsid w:val="005B4E9A"/>
    <w:rsid w:val="005B54B3"/>
    <w:rsid w:val="005B6C4B"/>
    <w:rsid w:val="005B70E7"/>
    <w:rsid w:val="005B741A"/>
    <w:rsid w:val="005B76EE"/>
    <w:rsid w:val="005C025F"/>
    <w:rsid w:val="005C0350"/>
    <w:rsid w:val="005C0653"/>
    <w:rsid w:val="005C0980"/>
    <w:rsid w:val="005C0DB7"/>
    <w:rsid w:val="005C1170"/>
    <w:rsid w:val="005C1839"/>
    <w:rsid w:val="005C2574"/>
    <w:rsid w:val="005C39FE"/>
    <w:rsid w:val="005C469E"/>
    <w:rsid w:val="005C47D0"/>
    <w:rsid w:val="005C4E40"/>
    <w:rsid w:val="005C607E"/>
    <w:rsid w:val="005C6390"/>
    <w:rsid w:val="005C72F5"/>
    <w:rsid w:val="005C740E"/>
    <w:rsid w:val="005C76CE"/>
    <w:rsid w:val="005D0597"/>
    <w:rsid w:val="005D0AB5"/>
    <w:rsid w:val="005D133A"/>
    <w:rsid w:val="005D24C2"/>
    <w:rsid w:val="005D2671"/>
    <w:rsid w:val="005D286F"/>
    <w:rsid w:val="005D2F13"/>
    <w:rsid w:val="005D38B5"/>
    <w:rsid w:val="005D4ADC"/>
    <w:rsid w:val="005D4CBA"/>
    <w:rsid w:val="005D5E65"/>
    <w:rsid w:val="005D6B8D"/>
    <w:rsid w:val="005E070E"/>
    <w:rsid w:val="005E1AB9"/>
    <w:rsid w:val="005E1B55"/>
    <w:rsid w:val="005E1F86"/>
    <w:rsid w:val="005E2D87"/>
    <w:rsid w:val="005E3C26"/>
    <w:rsid w:val="005E4959"/>
    <w:rsid w:val="005E67BF"/>
    <w:rsid w:val="005E7494"/>
    <w:rsid w:val="005E74AE"/>
    <w:rsid w:val="005E7AB9"/>
    <w:rsid w:val="005E7F23"/>
    <w:rsid w:val="005F0A3C"/>
    <w:rsid w:val="005F0A82"/>
    <w:rsid w:val="005F1344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01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2D01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17B88"/>
    <w:rsid w:val="00620242"/>
    <w:rsid w:val="00620555"/>
    <w:rsid w:val="00621441"/>
    <w:rsid w:val="00621836"/>
    <w:rsid w:val="006228F4"/>
    <w:rsid w:val="00622D71"/>
    <w:rsid w:val="0062353A"/>
    <w:rsid w:val="00624374"/>
    <w:rsid w:val="00626571"/>
    <w:rsid w:val="00627D05"/>
    <w:rsid w:val="00627FD0"/>
    <w:rsid w:val="0063039B"/>
    <w:rsid w:val="00631177"/>
    <w:rsid w:val="0063184E"/>
    <w:rsid w:val="00631F7B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098"/>
    <w:rsid w:val="0064451B"/>
    <w:rsid w:val="006449BA"/>
    <w:rsid w:val="0064651E"/>
    <w:rsid w:val="00646A69"/>
    <w:rsid w:val="00646F63"/>
    <w:rsid w:val="00647170"/>
    <w:rsid w:val="00650907"/>
    <w:rsid w:val="00650DDA"/>
    <w:rsid w:val="0065116B"/>
    <w:rsid w:val="0065122E"/>
    <w:rsid w:val="006514B6"/>
    <w:rsid w:val="00651CA9"/>
    <w:rsid w:val="00651FFB"/>
    <w:rsid w:val="0065279E"/>
    <w:rsid w:val="006541FE"/>
    <w:rsid w:val="00654A47"/>
    <w:rsid w:val="0065600D"/>
    <w:rsid w:val="00656998"/>
    <w:rsid w:val="00657CB2"/>
    <w:rsid w:val="00661597"/>
    <w:rsid w:val="00662AF9"/>
    <w:rsid w:val="00663773"/>
    <w:rsid w:val="006640F9"/>
    <w:rsid w:val="0066452B"/>
    <w:rsid w:val="0066669A"/>
    <w:rsid w:val="00666AB9"/>
    <w:rsid w:val="0066791A"/>
    <w:rsid w:val="006707C1"/>
    <w:rsid w:val="006711C0"/>
    <w:rsid w:val="006714D1"/>
    <w:rsid w:val="006715FF"/>
    <w:rsid w:val="00672123"/>
    <w:rsid w:val="00673804"/>
    <w:rsid w:val="00673BE4"/>
    <w:rsid w:val="00673ECE"/>
    <w:rsid w:val="006751B5"/>
    <w:rsid w:val="006765E2"/>
    <w:rsid w:val="00676E7D"/>
    <w:rsid w:val="00676F7A"/>
    <w:rsid w:val="00676FC5"/>
    <w:rsid w:val="00677FA8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E6"/>
    <w:rsid w:val="006860E9"/>
    <w:rsid w:val="006861E6"/>
    <w:rsid w:val="006865D0"/>
    <w:rsid w:val="00690D05"/>
    <w:rsid w:val="00690D33"/>
    <w:rsid w:val="00691A7B"/>
    <w:rsid w:val="00693D0D"/>
    <w:rsid w:val="00693EBA"/>
    <w:rsid w:val="00694505"/>
    <w:rsid w:val="006945EA"/>
    <w:rsid w:val="00694BE7"/>
    <w:rsid w:val="00694BF9"/>
    <w:rsid w:val="00696085"/>
    <w:rsid w:val="0069720B"/>
    <w:rsid w:val="006A0B64"/>
    <w:rsid w:val="006A0DCE"/>
    <w:rsid w:val="006A1076"/>
    <w:rsid w:val="006A1FAC"/>
    <w:rsid w:val="006A2D70"/>
    <w:rsid w:val="006A3675"/>
    <w:rsid w:val="006A36A9"/>
    <w:rsid w:val="006A3D65"/>
    <w:rsid w:val="006A5F7D"/>
    <w:rsid w:val="006A64AF"/>
    <w:rsid w:val="006A7054"/>
    <w:rsid w:val="006A74D7"/>
    <w:rsid w:val="006B0DC7"/>
    <w:rsid w:val="006B13CB"/>
    <w:rsid w:val="006B1661"/>
    <w:rsid w:val="006B31BE"/>
    <w:rsid w:val="006B40D1"/>
    <w:rsid w:val="006B4251"/>
    <w:rsid w:val="006B43F3"/>
    <w:rsid w:val="006B4931"/>
    <w:rsid w:val="006B55AE"/>
    <w:rsid w:val="006B5C84"/>
    <w:rsid w:val="006B6173"/>
    <w:rsid w:val="006B664E"/>
    <w:rsid w:val="006B667C"/>
    <w:rsid w:val="006B74F1"/>
    <w:rsid w:val="006B7B8C"/>
    <w:rsid w:val="006C03E7"/>
    <w:rsid w:val="006C1C0B"/>
    <w:rsid w:val="006C46BD"/>
    <w:rsid w:val="006C4CF1"/>
    <w:rsid w:val="006C55B4"/>
    <w:rsid w:val="006C5E80"/>
    <w:rsid w:val="006C660C"/>
    <w:rsid w:val="006C7E4E"/>
    <w:rsid w:val="006D0AE6"/>
    <w:rsid w:val="006D0E93"/>
    <w:rsid w:val="006D2375"/>
    <w:rsid w:val="006D355B"/>
    <w:rsid w:val="006D5858"/>
    <w:rsid w:val="006D611E"/>
    <w:rsid w:val="006D789A"/>
    <w:rsid w:val="006D7DBB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7"/>
    <w:rsid w:val="006E6555"/>
    <w:rsid w:val="006E66EE"/>
    <w:rsid w:val="006E6BC6"/>
    <w:rsid w:val="006E758B"/>
    <w:rsid w:val="006E75D7"/>
    <w:rsid w:val="006F0A63"/>
    <w:rsid w:val="006F1402"/>
    <w:rsid w:val="006F1C26"/>
    <w:rsid w:val="006F1C4A"/>
    <w:rsid w:val="006F206C"/>
    <w:rsid w:val="006F2F21"/>
    <w:rsid w:val="006F3206"/>
    <w:rsid w:val="006F6464"/>
    <w:rsid w:val="006F6F71"/>
    <w:rsid w:val="006F7150"/>
    <w:rsid w:val="006F728E"/>
    <w:rsid w:val="006F7491"/>
    <w:rsid w:val="006F752B"/>
    <w:rsid w:val="006F7AFF"/>
    <w:rsid w:val="00700791"/>
    <w:rsid w:val="00702298"/>
    <w:rsid w:val="00703839"/>
    <w:rsid w:val="00704036"/>
    <w:rsid w:val="00704206"/>
    <w:rsid w:val="007048E1"/>
    <w:rsid w:val="00704905"/>
    <w:rsid w:val="00706592"/>
    <w:rsid w:val="00706CCF"/>
    <w:rsid w:val="0070782E"/>
    <w:rsid w:val="00707D40"/>
    <w:rsid w:val="00707FD7"/>
    <w:rsid w:val="00710AEE"/>
    <w:rsid w:val="00711481"/>
    <w:rsid w:val="0071162E"/>
    <w:rsid w:val="00712924"/>
    <w:rsid w:val="00713002"/>
    <w:rsid w:val="007136D5"/>
    <w:rsid w:val="0071446A"/>
    <w:rsid w:val="007148DE"/>
    <w:rsid w:val="00715856"/>
    <w:rsid w:val="00717D79"/>
    <w:rsid w:val="00720583"/>
    <w:rsid w:val="00720A65"/>
    <w:rsid w:val="007214EC"/>
    <w:rsid w:val="00722167"/>
    <w:rsid w:val="00724C81"/>
    <w:rsid w:val="007257F1"/>
    <w:rsid w:val="00726006"/>
    <w:rsid w:val="007270C3"/>
    <w:rsid w:val="0072736E"/>
    <w:rsid w:val="007275B5"/>
    <w:rsid w:val="00730535"/>
    <w:rsid w:val="00731340"/>
    <w:rsid w:val="00732BD2"/>
    <w:rsid w:val="0073321D"/>
    <w:rsid w:val="00733844"/>
    <w:rsid w:val="00733ED0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5B1"/>
    <w:rsid w:val="00743C17"/>
    <w:rsid w:val="00744419"/>
    <w:rsid w:val="00744726"/>
    <w:rsid w:val="007466E1"/>
    <w:rsid w:val="00747708"/>
    <w:rsid w:val="00747F9B"/>
    <w:rsid w:val="00750006"/>
    <w:rsid w:val="007501B7"/>
    <w:rsid w:val="007502D2"/>
    <w:rsid w:val="0075043F"/>
    <w:rsid w:val="007507C9"/>
    <w:rsid w:val="00751784"/>
    <w:rsid w:val="00751FB2"/>
    <w:rsid w:val="0075219F"/>
    <w:rsid w:val="00752864"/>
    <w:rsid w:val="00753BB4"/>
    <w:rsid w:val="00753E9E"/>
    <w:rsid w:val="00756C80"/>
    <w:rsid w:val="00757170"/>
    <w:rsid w:val="007579B5"/>
    <w:rsid w:val="00760331"/>
    <w:rsid w:val="00760D6A"/>
    <w:rsid w:val="0076166B"/>
    <w:rsid w:val="007618B6"/>
    <w:rsid w:val="00761C21"/>
    <w:rsid w:val="00762867"/>
    <w:rsid w:val="00762BCF"/>
    <w:rsid w:val="00763B8A"/>
    <w:rsid w:val="00763D09"/>
    <w:rsid w:val="007650B9"/>
    <w:rsid w:val="0076693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BB"/>
    <w:rsid w:val="007750C5"/>
    <w:rsid w:val="007760DA"/>
    <w:rsid w:val="00776E52"/>
    <w:rsid w:val="00777EE4"/>
    <w:rsid w:val="00780771"/>
    <w:rsid w:val="00780CDA"/>
    <w:rsid w:val="00780E84"/>
    <w:rsid w:val="00781F95"/>
    <w:rsid w:val="007821ED"/>
    <w:rsid w:val="007823B6"/>
    <w:rsid w:val="007835F1"/>
    <w:rsid w:val="00783B0C"/>
    <w:rsid w:val="00784623"/>
    <w:rsid w:val="0078496A"/>
    <w:rsid w:val="00785797"/>
    <w:rsid w:val="007857C3"/>
    <w:rsid w:val="00786F8C"/>
    <w:rsid w:val="007877D6"/>
    <w:rsid w:val="007879F8"/>
    <w:rsid w:val="00787DA2"/>
    <w:rsid w:val="0079021F"/>
    <w:rsid w:val="0079096E"/>
    <w:rsid w:val="00792AB7"/>
    <w:rsid w:val="00792ED9"/>
    <w:rsid w:val="0079358B"/>
    <w:rsid w:val="007939D4"/>
    <w:rsid w:val="00793F90"/>
    <w:rsid w:val="007941D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4AED"/>
    <w:rsid w:val="007A4D16"/>
    <w:rsid w:val="007A6078"/>
    <w:rsid w:val="007A6203"/>
    <w:rsid w:val="007A673A"/>
    <w:rsid w:val="007A6B82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635"/>
    <w:rsid w:val="007B54BA"/>
    <w:rsid w:val="007B6046"/>
    <w:rsid w:val="007B6785"/>
    <w:rsid w:val="007B6A4B"/>
    <w:rsid w:val="007B709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103D"/>
    <w:rsid w:val="007D16DF"/>
    <w:rsid w:val="007D302D"/>
    <w:rsid w:val="007D394F"/>
    <w:rsid w:val="007D3A25"/>
    <w:rsid w:val="007D3FC2"/>
    <w:rsid w:val="007D4D18"/>
    <w:rsid w:val="007D4FE2"/>
    <w:rsid w:val="007D66E4"/>
    <w:rsid w:val="007E008A"/>
    <w:rsid w:val="007E0407"/>
    <w:rsid w:val="007E0BF4"/>
    <w:rsid w:val="007E0D45"/>
    <w:rsid w:val="007E0FDF"/>
    <w:rsid w:val="007E1633"/>
    <w:rsid w:val="007E326F"/>
    <w:rsid w:val="007E3BD5"/>
    <w:rsid w:val="007E4915"/>
    <w:rsid w:val="007E4BAC"/>
    <w:rsid w:val="007E4FF4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22E2"/>
    <w:rsid w:val="007F2DBA"/>
    <w:rsid w:val="007F340B"/>
    <w:rsid w:val="007F3615"/>
    <w:rsid w:val="007F3744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1D0"/>
    <w:rsid w:val="008018EB"/>
    <w:rsid w:val="008019DB"/>
    <w:rsid w:val="008025EC"/>
    <w:rsid w:val="0080406E"/>
    <w:rsid w:val="008057B1"/>
    <w:rsid w:val="008057B8"/>
    <w:rsid w:val="0080598F"/>
    <w:rsid w:val="00806636"/>
    <w:rsid w:val="0080698E"/>
    <w:rsid w:val="00806C1C"/>
    <w:rsid w:val="00807E1A"/>
    <w:rsid w:val="008104C4"/>
    <w:rsid w:val="00810660"/>
    <w:rsid w:val="00811546"/>
    <w:rsid w:val="008120E0"/>
    <w:rsid w:val="00812B06"/>
    <w:rsid w:val="00813792"/>
    <w:rsid w:val="00814157"/>
    <w:rsid w:val="00814235"/>
    <w:rsid w:val="00814909"/>
    <w:rsid w:val="00815335"/>
    <w:rsid w:val="008156C8"/>
    <w:rsid w:val="00815AB8"/>
    <w:rsid w:val="008160B4"/>
    <w:rsid w:val="00816197"/>
    <w:rsid w:val="0081622D"/>
    <w:rsid w:val="008162E2"/>
    <w:rsid w:val="00817AC1"/>
    <w:rsid w:val="00820D14"/>
    <w:rsid w:val="00822018"/>
    <w:rsid w:val="00822A71"/>
    <w:rsid w:val="008234CA"/>
    <w:rsid w:val="008243FF"/>
    <w:rsid w:val="00826486"/>
    <w:rsid w:val="00826B8A"/>
    <w:rsid w:val="00826CE7"/>
    <w:rsid w:val="00830236"/>
    <w:rsid w:val="00831400"/>
    <w:rsid w:val="0083209C"/>
    <w:rsid w:val="008320FF"/>
    <w:rsid w:val="008330E8"/>
    <w:rsid w:val="00833840"/>
    <w:rsid w:val="008339B6"/>
    <w:rsid w:val="00833B5A"/>
    <w:rsid w:val="00833FFD"/>
    <w:rsid w:val="00834FA1"/>
    <w:rsid w:val="008369D0"/>
    <w:rsid w:val="00836E6A"/>
    <w:rsid w:val="00837567"/>
    <w:rsid w:val="00837619"/>
    <w:rsid w:val="00837C11"/>
    <w:rsid w:val="00837C64"/>
    <w:rsid w:val="0084048F"/>
    <w:rsid w:val="00840684"/>
    <w:rsid w:val="00840694"/>
    <w:rsid w:val="0084080E"/>
    <w:rsid w:val="00840FF4"/>
    <w:rsid w:val="00841F89"/>
    <w:rsid w:val="00842195"/>
    <w:rsid w:val="00844514"/>
    <w:rsid w:val="00844708"/>
    <w:rsid w:val="008450AA"/>
    <w:rsid w:val="008463D0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286"/>
    <w:rsid w:val="00857458"/>
    <w:rsid w:val="00857D4B"/>
    <w:rsid w:val="008613F8"/>
    <w:rsid w:val="00862294"/>
    <w:rsid w:val="00862640"/>
    <w:rsid w:val="00862AEF"/>
    <w:rsid w:val="0086411C"/>
    <w:rsid w:val="008644D4"/>
    <w:rsid w:val="008647C4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4A2"/>
    <w:rsid w:val="00877A5D"/>
    <w:rsid w:val="00877AAE"/>
    <w:rsid w:val="00880B2E"/>
    <w:rsid w:val="008812FE"/>
    <w:rsid w:val="00883456"/>
    <w:rsid w:val="0088392D"/>
    <w:rsid w:val="00883AC3"/>
    <w:rsid w:val="00883F10"/>
    <w:rsid w:val="0088523D"/>
    <w:rsid w:val="00885A2F"/>
    <w:rsid w:val="00885C6A"/>
    <w:rsid w:val="00885CC8"/>
    <w:rsid w:val="008862DF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4110"/>
    <w:rsid w:val="008A547D"/>
    <w:rsid w:val="008A5A01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B6166"/>
    <w:rsid w:val="008B6946"/>
    <w:rsid w:val="008B72B7"/>
    <w:rsid w:val="008C30EB"/>
    <w:rsid w:val="008C3417"/>
    <w:rsid w:val="008C3652"/>
    <w:rsid w:val="008C3C41"/>
    <w:rsid w:val="008C3EA4"/>
    <w:rsid w:val="008C44FE"/>
    <w:rsid w:val="008C4C3D"/>
    <w:rsid w:val="008C514F"/>
    <w:rsid w:val="008C5453"/>
    <w:rsid w:val="008C5E9C"/>
    <w:rsid w:val="008C6BFD"/>
    <w:rsid w:val="008C6C3F"/>
    <w:rsid w:val="008D0C23"/>
    <w:rsid w:val="008D0EA0"/>
    <w:rsid w:val="008D274C"/>
    <w:rsid w:val="008D3459"/>
    <w:rsid w:val="008D34A3"/>
    <w:rsid w:val="008D34C7"/>
    <w:rsid w:val="008D469D"/>
    <w:rsid w:val="008D4ABD"/>
    <w:rsid w:val="008D65F0"/>
    <w:rsid w:val="008D6621"/>
    <w:rsid w:val="008D6AF1"/>
    <w:rsid w:val="008D71D5"/>
    <w:rsid w:val="008D7AD7"/>
    <w:rsid w:val="008D7EC3"/>
    <w:rsid w:val="008E02A2"/>
    <w:rsid w:val="008E26F3"/>
    <w:rsid w:val="008E2E90"/>
    <w:rsid w:val="008E3F86"/>
    <w:rsid w:val="008E40DC"/>
    <w:rsid w:val="008E5636"/>
    <w:rsid w:val="008E77DA"/>
    <w:rsid w:val="008F1233"/>
    <w:rsid w:val="008F12B7"/>
    <w:rsid w:val="008F18A9"/>
    <w:rsid w:val="008F2864"/>
    <w:rsid w:val="008F2BEE"/>
    <w:rsid w:val="008F4F2E"/>
    <w:rsid w:val="008F5127"/>
    <w:rsid w:val="008F51CB"/>
    <w:rsid w:val="008F5431"/>
    <w:rsid w:val="008F54E0"/>
    <w:rsid w:val="008F6178"/>
    <w:rsid w:val="008F6288"/>
    <w:rsid w:val="008F6C93"/>
    <w:rsid w:val="008F7257"/>
    <w:rsid w:val="00900360"/>
    <w:rsid w:val="00900E6C"/>
    <w:rsid w:val="00901587"/>
    <w:rsid w:val="00903398"/>
    <w:rsid w:val="00904982"/>
    <w:rsid w:val="00904F79"/>
    <w:rsid w:val="009050F5"/>
    <w:rsid w:val="009066FD"/>
    <w:rsid w:val="00906BDA"/>
    <w:rsid w:val="00906BF4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839"/>
    <w:rsid w:val="009176AF"/>
    <w:rsid w:val="00921A4E"/>
    <w:rsid w:val="0092270E"/>
    <w:rsid w:val="00922DD3"/>
    <w:rsid w:val="009247F5"/>
    <w:rsid w:val="00926892"/>
    <w:rsid w:val="00926FB9"/>
    <w:rsid w:val="00930A3A"/>
    <w:rsid w:val="0093160E"/>
    <w:rsid w:val="009317F3"/>
    <w:rsid w:val="00932660"/>
    <w:rsid w:val="00932A4F"/>
    <w:rsid w:val="00932EFC"/>
    <w:rsid w:val="00933259"/>
    <w:rsid w:val="00933900"/>
    <w:rsid w:val="00933A52"/>
    <w:rsid w:val="009353DC"/>
    <w:rsid w:val="0093634B"/>
    <w:rsid w:val="009367C4"/>
    <w:rsid w:val="009370B6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6ED"/>
    <w:rsid w:val="00950A33"/>
    <w:rsid w:val="00950FBB"/>
    <w:rsid w:val="00951C21"/>
    <w:rsid w:val="00951EB0"/>
    <w:rsid w:val="00951EB5"/>
    <w:rsid w:val="009523F8"/>
    <w:rsid w:val="00952B0A"/>
    <w:rsid w:val="00953238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8AE"/>
    <w:rsid w:val="009649E8"/>
    <w:rsid w:val="00965FAB"/>
    <w:rsid w:val="00970428"/>
    <w:rsid w:val="0097137C"/>
    <w:rsid w:val="00971400"/>
    <w:rsid w:val="009718F0"/>
    <w:rsid w:val="00972D83"/>
    <w:rsid w:val="009767D8"/>
    <w:rsid w:val="00976B25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44E"/>
    <w:rsid w:val="00985931"/>
    <w:rsid w:val="009860F2"/>
    <w:rsid w:val="009875B2"/>
    <w:rsid w:val="00987ABF"/>
    <w:rsid w:val="009903C4"/>
    <w:rsid w:val="00991248"/>
    <w:rsid w:val="0099129A"/>
    <w:rsid w:val="0099141A"/>
    <w:rsid w:val="0099191A"/>
    <w:rsid w:val="009923AC"/>
    <w:rsid w:val="00992D8E"/>
    <w:rsid w:val="009958B7"/>
    <w:rsid w:val="0099609B"/>
    <w:rsid w:val="00996662"/>
    <w:rsid w:val="009979F5"/>
    <w:rsid w:val="009A0273"/>
    <w:rsid w:val="009A04F2"/>
    <w:rsid w:val="009A1A1F"/>
    <w:rsid w:val="009A2361"/>
    <w:rsid w:val="009A2B2D"/>
    <w:rsid w:val="009A3DC5"/>
    <w:rsid w:val="009A45DC"/>
    <w:rsid w:val="009A4DA2"/>
    <w:rsid w:val="009A6055"/>
    <w:rsid w:val="009A6598"/>
    <w:rsid w:val="009B10CE"/>
    <w:rsid w:val="009B120E"/>
    <w:rsid w:val="009B1A55"/>
    <w:rsid w:val="009B2E78"/>
    <w:rsid w:val="009B337E"/>
    <w:rsid w:val="009B377D"/>
    <w:rsid w:val="009B3B61"/>
    <w:rsid w:val="009B517B"/>
    <w:rsid w:val="009B534D"/>
    <w:rsid w:val="009B5A30"/>
    <w:rsid w:val="009B5E48"/>
    <w:rsid w:val="009B5FC2"/>
    <w:rsid w:val="009B700B"/>
    <w:rsid w:val="009C0059"/>
    <w:rsid w:val="009C1A33"/>
    <w:rsid w:val="009C289C"/>
    <w:rsid w:val="009C3355"/>
    <w:rsid w:val="009C3CF4"/>
    <w:rsid w:val="009C3F25"/>
    <w:rsid w:val="009C4AF9"/>
    <w:rsid w:val="009C6054"/>
    <w:rsid w:val="009C6F1C"/>
    <w:rsid w:val="009C76E8"/>
    <w:rsid w:val="009D082E"/>
    <w:rsid w:val="009D1272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1C92"/>
    <w:rsid w:val="009E2AF6"/>
    <w:rsid w:val="009E4060"/>
    <w:rsid w:val="009E4FF8"/>
    <w:rsid w:val="009E5AAA"/>
    <w:rsid w:val="009E5C5A"/>
    <w:rsid w:val="009F014C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9F7A83"/>
    <w:rsid w:val="00A0011C"/>
    <w:rsid w:val="00A021BF"/>
    <w:rsid w:val="00A03593"/>
    <w:rsid w:val="00A04F58"/>
    <w:rsid w:val="00A0629C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5FA2"/>
    <w:rsid w:val="00A16144"/>
    <w:rsid w:val="00A17124"/>
    <w:rsid w:val="00A17339"/>
    <w:rsid w:val="00A20537"/>
    <w:rsid w:val="00A21186"/>
    <w:rsid w:val="00A212DD"/>
    <w:rsid w:val="00A21328"/>
    <w:rsid w:val="00A22D6B"/>
    <w:rsid w:val="00A24006"/>
    <w:rsid w:val="00A25E48"/>
    <w:rsid w:val="00A25E7D"/>
    <w:rsid w:val="00A3058B"/>
    <w:rsid w:val="00A30BCA"/>
    <w:rsid w:val="00A31105"/>
    <w:rsid w:val="00A33430"/>
    <w:rsid w:val="00A338BD"/>
    <w:rsid w:val="00A34104"/>
    <w:rsid w:val="00A3413F"/>
    <w:rsid w:val="00A344DB"/>
    <w:rsid w:val="00A353F0"/>
    <w:rsid w:val="00A35C6D"/>
    <w:rsid w:val="00A35FEE"/>
    <w:rsid w:val="00A36539"/>
    <w:rsid w:val="00A36D00"/>
    <w:rsid w:val="00A37193"/>
    <w:rsid w:val="00A37630"/>
    <w:rsid w:val="00A37DDD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924"/>
    <w:rsid w:val="00A50757"/>
    <w:rsid w:val="00A5076A"/>
    <w:rsid w:val="00A514B6"/>
    <w:rsid w:val="00A52282"/>
    <w:rsid w:val="00A531EC"/>
    <w:rsid w:val="00A53363"/>
    <w:rsid w:val="00A538DE"/>
    <w:rsid w:val="00A5396B"/>
    <w:rsid w:val="00A55944"/>
    <w:rsid w:val="00A57111"/>
    <w:rsid w:val="00A57860"/>
    <w:rsid w:val="00A60673"/>
    <w:rsid w:val="00A60E19"/>
    <w:rsid w:val="00A61E8A"/>
    <w:rsid w:val="00A62014"/>
    <w:rsid w:val="00A62072"/>
    <w:rsid w:val="00A623D7"/>
    <w:rsid w:val="00A62ECC"/>
    <w:rsid w:val="00A62F71"/>
    <w:rsid w:val="00A642B8"/>
    <w:rsid w:val="00A65294"/>
    <w:rsid w:val="00A65386"/>
    <w:rsid w:val="00A65698"/>
    <w:rsid w:val="00A6569A"/>
    <w:rsid w:val="00A65A82"/>
    <w:rsid w:val="00A65AFB"/>
    <w:rsid w:val="00A66AA1"/>
    <w:rsid w:val="00A66C6A"/>
    <w:rsid w:val="00A67C37"/>
    <w:rsid w:val="00A67F6C"/>
    <w:rsid w:val="00A72588"/>
    <w:rsid w:val="00A72FAD"/>
    <w:rsid w:val="00A73029"/>
    <w:rsid w:val="00A734FB"/>
    <w:rsid w:val="00A737B7"/>
    <w:rsid w:val="00A73FCB"/>
    <w:rsid w:val="00A74167"/>
    <w:rsid w:val="00A7491A"/>
    <w:rsid w:val="00A750E0"/>
    <w:rsid w:val="00A758C9"/>
    <w:rsid w:val="00A75A73"/>
    <w:rsid w:val="00A77F67"/>
    <w:rsid w:val="00A8018B"/>
    <w:rsid w:val="00A81256"/>
    <w:rsid w:val="00A826AD"/>
    <w:rsid w:val="00A8451F"/>
    <w:rsid w:val="00A8471D"/>
    <w:rsid w:val="00A847D1"/>
    <w:rsid w:val="00A85448"/>
    <w:rsid w:val="00A85D73"/>
    <w:rsid w:val="00A864D1"/>
    <w:rsid w:val="00A86A19"/>
    <w:rsid w:val="00A86A89"/>
    <w:rsid w:val="00A86E85"/>
    <w:rsid w:val="00A870D3"/>
    <w:rsid w:val="00A8716A"/>
    <w:rsid w:val="00A874B8"/>
    <w:rsid w:val="00A8761F"/>
    <w:rsid w:val="00A9033C"/>
    <w:rsid w:val="00A940BE"/>
    <w:rsid w:val="00A95A01"/>
    <w:rsid w:val="00A96041"/>
    <w:rsid w:val="00A97224"/>
    <w:rsid w:val="00A97249"/>
    <w:rsid w:val="00A97617"/>
    <w:rsid w:val="00A97723"/>
    <w:rsid w:val="00A977F5"/>
    <w:rsid w:val="00AA11CA"/>
    <w:rsid w:val="00AA237B"/>
    <w:rsid w:val="00AA40A2"/>
    <w:rsid w:val="00AA483F"/>
    <w:rsid w:val="00AA4C21"/>
    <w:rsid w:val="00AA529E"/>
    <w:rsid w:val="00AA5BF2"/>
    <w:rsid w:val="00AA68C7"/>
    <w:rsid w:val="00AA6966"/>
    <w:rsid w:val="00AA74A8"/>
    <w:rsid w:val="00AA77DC"/>
    <w:rsid w:val="00AA7B22"/>
    <w:rsid w:val="00AA7EEF"/>
    <w:rsid w:val="00AB0F84"/>
    <w:rsid w:val="00AB1A3F"/>
    <w:rsid w:val="00AB244A"/>
    <w:rsid w:val="00AB299D"/>
    <w:rsid w:val="00AB38A9"/>
    <w:rsid w:val="00AB7CCB"/>
    <w:rsid w:val="00AC03EE"/>
    <w:rsid w:val="00AC0CC1"/>
    <w:rsid w:val="00AC11AB"/>
    <w:rsid w:val="00AC16CD"/>
    <w:rsid w:val="00AC1D0A"/>
    <w:rsid w:val="00AC3F9A"/>
    <w:rsid w:val="00AC46C0"/>
    <w:rsid w:val="00AC4A7B"/>
    <w:rsid w:val="00AC5333"/>
    <w:rsid w:val="00AC56D9"/>
    <w:rsid w:val="00AC59F4"/>
    <w:rsid w:val="00AC5F0C"/>
    <w:rsid w:val="00AC60F0"/>
    <w:rsid w:val="00AC65E1"/>
    <w:rsid w:val="00AC76D2"/>
    <w:rsid w:val="00AC7877"/>
    <w:rsid w:val="00AD0ADC"/>
    <w:rsid w:val="00AD0E48"/>
    <w:rsid w:val="00AD0E75"/>
    <w:rsid w:val="00AD312E"/>
    <w:rsid w:val="00AD44C5"/>
    <w:rsid w:val="00AD48A7"/>
    <w:rsid w:val="00AD4975"/>
    <w:rsid w:val="00AD51B7"/>
    <w:rsid w:val="00AD68AC"/>
    <w:rsid w:val="00AD7C78"/>
    <w:rsid w:val="00AD7EE0"/>
    <w:rsid w:val="00AE0128"/>
    <w:rsid w:val="00AE2189"/>
    <w:rsid w:val="00AE2793"/>
    <w:rsid w:val="00AE3EC9"/>
    <w:rsid w:val="00AE4B44"/>
    <w:rsid w:val="00AE60B2"/>
    <w:rsid w:val="00AE65F9"/>
    <w:rsid w:val="00AE6BB6"/>
    <w:rsid w:val="00AE6E16"/>
    <w:rsid w:val="00AE6FC2"/>
    <w:rsid w:val="00AE7017"/>
    <w:rsid w:val="00AE7290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E4"/>
    <w:rsid w:val="00AF62A4"/>
    <w:rsid w:val="00AF6406"/>
    <w:rsid w:val="00AF6F98"/>
    <w:rsid w:val="00AF72E2"/>
    <w:rsid w:val="00AF755B"/>
    <w:rsid w:val="00B00362"/>
    <w:rsid w:val="00B009D8"/>
    <w:rsid w:val="00B01A85"/>
    <w:rsid w:val="00B01E91"/>
    <w:rsid w:val="00B024A0"/>
    <w:rsid w:val="00B030B0"/>
    <w:rsid w:val="00B039B1"/>
    <w:rsid w:val="00B03FE7"/>
    <w:rsid w:val="00B046FE"/>
    <w:rsid w:val="00B0486B"/>
    <w:rsid w:val="00B04EE7"/>
    <w:rsid w:val="00B0660F"/>
    <w:rsid w:val="00B073DD"/>
    <w:rsid w:val="00B077CF"/>
    <w:rsid w:val="00B07840"/>
    <w:rsid w:val="00B07E02"/>
    <w:rsid w:val="00B10B0D"/>
    <w:rsid w:val="00B10E9C"/>
    <w:rsid w:val="00B10EE8"/>
    <w:rsid w:val="00B12095"/>
    <w:rsid w:val="00B129D5"/>
    <w:rsid w:val="00B13ABC"/>
    <w:rsid w:val="00B14FD7"/>
    <w:rsid w:val="00B16642"/>
    <w:rsid w:val="00B167BD"/>
    <w:rsid w:val="00B169F7"/>
    <w:rsid w:val="00B2055E"/>
    <w:rsid w:val="00B20A1A"/>
    <w:rsid w:val="00B21FA1"/>
    <w:rsid w:val="00B22D89"/>
    <w:rsid w:val="00B23243"/>
    <w:rsid w:val="00B24980"/>
    <w:rsid w:val="00B25908"/>
    <w:rsid w:val="00B279DD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38D"/>
    <w:rsid w:val="00B37A7E"/>
    <w:rsid w:val="00B37CE3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7A1"/>
    <w:rsid w:val="00B53AA3"/>
    <w:rsid w:val="00B547F0"/>
    <w:rsid w:val="00B54F5B"/>
    <w:rsid w:val="00B55394"/>
    <w:rsid w:val="00B55A9F"/>
    <w:rsid w:val="00B55D73"/>
    <w:rsid w:val="00B55E97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2B55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7F7"/>
    <w:rsid w:val="00B73D9A"/>
    <w:rsid w:val="00B74158"/>
    <w:rsid w:val="00B7435A"/>
    <w:rsid w:val="00B748B2"/>
    <w:rsid w:val="00B74F5A"/>
    <w:rsid w:val="00B750C1"/>
    <w:rsid w:val="00B759E2"/>
    <w:rsid w:val="00B76263"/>
    <w:rsid w:val="00B76D31"/>
    <w:rsid w:val="00B772D5"/>
    <w:rsid w:val="00B80E7B"/>
    <w:rsid w:val="00B81241"/>
    <w:rsid w:val="00B81D07"/>
    <w:rsid w:val="00B83540"/>
    <w:rsid w:val="00B83A3E"/>
    <w:rsid w:val="00B83F2B"/>
    <w:rsid w:val="00B8444F"/>
    <w:rsid w:val="00B8502D"/>
    <w:rsid w:val="00B86408"/>
    <w:rsid w:val="00B87324"/>
    <w:rsid w:val="00B87E91"/>
    <w:rsid w:val="00B91070"/>
    <w:rsid w:val="00B910C2"/>
    <w:rsid w:val="00B92652"/>
    <w:rsid w:val="00B92845"/>
    <w:rsid w:val="00B94BC5"/>
    <w:rsid w:val="00B950EA"/>
    <w:rsid w:val="00B951FA"/>
    <w:rsid w:val="00B96705"/>
    <w:rsid w:val="00BA0402"/>
    <w:rsid w:val="00BA1D2B"/>
    <w:rsid w:val="00BA2971"/>
    <w:rsid w:val="00BA3F36"/>
    <w:rsid w:val="00BA4074"/>
    <w:rsid w:val="00BA4300"/>
    <w:rsid w:val="00BA444E"/>
    <w:rsid w:val="00BA4623"/>
    <w:rsid w:val="00BA490D"/>
    <w:rsid w:val="00BA4FFC"/>
    <w:rsid w:val="00BA6395"/>
    <w:rsid w:val="00BA6E34"/>
    <w:rsid w:val="00BA7AA6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B7A6E"/>
    <w:rsid w:val="00BC00FA"/>
    <w:rsid w:val="00BC1044"/>
    <w:rsid w:val="00BC239E"/>
    <w:rsid w:val="00BC3097"/>
    <w:rsid w:val="00BC3E68"/>
    <w:rsid w:val="00BC4851"/>
    <w:rsid w:val="00BC6544"/>
    <w:rsid w:val="00BC6F00"/>
    <w:rsid w:val="00BC6FDC"/>
    <w:rsid w:val="00BD0C91"/>
    <w:rsid w:val="00BD0E15"/>
    <w:rsid w:val="00BD0F81"/>
    <w:rsid w:val="00BD101D"/>
    <w:rsid w:val="00BD5A5A"/>
    <w:rsid w:val="00BD5EE0"/>
    <w:rsid w:val="00BD667B"/>
    <w:rsid w:val="00BD68D0"/>
    <w:rsid w:val="00BD6D20"/>
    <w:rsid w:val="00BD6E48"/>
    <w:rsid w:val="00BD6F50"/>
    <w:rsid w:val="00BE1C32"/>
    <w:rsid w:val="00BE2041"/>
    <w:rsid w:val="00BE2CC9"/>
    <w:rsid w:val="00BE3D40"/>
    <w:rsid w:val="00BE4057"/>
    <w:rsid w:val="00BE42E7"/>
    <w:rsid w:val="00BE486A"/>
    <w:rsid w:val="00BE6331"/>
    <w:rsid w:val="00BE6BB9"/>
    <w:rsid w:val="00BE6E4B"/>
    <w:rsid w:val="00BE702C"/>
    <w:rsid w:val="00BE7209"/>
    <w:rsid w:val="00BE72FF"/>
    <w:rsid w:val="00BE795A"/>
    <w:rsid w:val="00BE7DC0"/>
    <w:rsid w:val="00BF0739"/>
    <w:rsid w:val="00BF28BE"/>
    <w:rsid w:val="00BF2AF6"/>
    <w:rsid w:val="00BF3C61"/>
    <w:rsid w:val="00BF3D75"/>
    <w:rsid w:val="00BF3D76"/>
    <w:rsid w:val="00BF40DF"/>
    <w:rsid w:val="00BF495A"/>
    <w:rsid w:val="00BF4AAE"/>
    <w:rsid w:val="00BF5822"/>
    <w:rsid w:val="00BF5943"/>
    <w:rsid w:val="00BF6008"/>
    <w:rsid w:val="00BF683A"/>
    <w:rsid w:val="00BF6CE1"/>
    <w:rsid w:val="00BF734A"/>
    <w:rsid w:val="00BF7A85"/>
    <w:rsid w:val="00C01470"/>
    <w:rsid w:val="00C01AE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159"/>
    <w:rsid w:val="00C115F2"/>
    <w:rsid w:val="00C11EBF"/>
    <w:rsid w:val="00C120E7"/>
    <w:rsid w:val="00C14A29"/>
    <w:rsid w:val="00C14E41"/>
    <w:rsid w:val="00C15281"/>
    <w:rsid w:val="00C15598"/>
    <w:rsid w:val="00C159D1"/>
    <w:rsid w:val="00C15AFE"/>
    <w:rsid w:val="00C15CFF"/>
    <w:rsid w:val="00C164C1"/>
    <w:rsid w:val="00C168B9"/>
    <w:rsid w:val="00C16AF9"/>
    <w:rsid w:val="00C16F3E"/>
    <w:rsid w:val="00C172F2"/>
    <w:rsid w:val="00C2051D"/>
    <w:rsid w:val="00C207FE"/>
    <w:rsid w:val="00C20903"/>
    <w:rsid w:val="00C20CC8"/>
    <w:rsid w:val="00C211C9"/>
    <w:rsid w:val="00C21931"/>
    <w:rsid w:val="00C22214"/>
    <w:rsid w:val="00C229CA"/>
    <w:rsid w:val="00C22A6A"/>
    <w:rsid w:val="00C23366"/>
    <w:rsid w:val="00C2412F"/>
    <w:rsid w:val="00C242AA"/>
    <w:rsid w:val="00C245B5"/>
    <w:rsid w:val="00C259A0"/>
    <w:rsid w:val="00C27A9B"/>
    <w:rsid w:val="00C30140"/>
    <w:rsid w:val="00C30366"/>
    <w:rsid w:val="00C30498"/>
    <w:rsid w:val="00C3099E"/>
    <w:rsid w:val="00C314D9"/>
    <w:rsid w:val="00C3266D"/>
    <w:rsid w:val="00C32B75"/>
    <w:rsid w:val="00C334B1"/>
    <w:rsid w:val="00C3374F"/>
    <w:rsid w:val="00C3461E"/>
    <w:rsid w:val="00C349E2"/>
    <w:rsid w:val="00C356BA"/>
    <w:rsid w:val="00C367C5"/>
    <w:rsid w:val="00C36ACB"/>
    <w:rsid w:val="00C36C4F"/>
    <w:rsid w:val="00C37DB0"/>
    <w:rsid w:val="00C404A6"/>
    <w:rsid w:val="00C41B31"/>
    <w:rsid w:val="00C42A90"/>
    <w:rsid w:val="00C43624"/>
    <w:rsid w:val="00C43EFB"/>
    <w:rsid w:val="00C44C0F"/>
    <w:rsid w:val="00C45683"/>
    <w:rsid w:val="00C465BA"/>
    <w:rsid w:val="00C466DF"/>
    <w:rsid w:val="00C470FF"/>
    <w:rsid w:val="00C50115"/>
    <w:rsid w:val="00C5271E"/>
    <w:rsid w:val="00C52CDC"/>
    <w:rsid w:val="00C52D21"/>
    <w:rsid w:val="00C52F78"/>
    <w:rsid w:val="00C531B0"/>
    <w:rsid w:val="00C5390C"/>
    <w:rsid w:val="00C56A47"/>
    <w:rsid w:val="00C6069B"/>
    <w:rsid w:val="00C609FB"/>
    <w:rsid w:val="00C60F71"/>
    <w:rsid w:val="00C61ACF"/>
    <w:rsid w:val="00C62465"/>
    <w:rsid w:val="00C6279E"/>
    <w:rsid w:val="00C62BAF"/>
    <w:rsid w:val="00C63FAA"/>
    <w:rsid w:val="00C64D51"/>
    <w:rsid w:val="00C659FC"/>
    <w:rsid w:val="00C67BCA"/>
    <w:rsid w:val="00C67CDE"/>
    <w:rsid w:val="00C70004"/>
    <w:rsid w:val="00C7051D"/>
    <w:rsid w:val="00C70B36"/>
    <w:rsid w:val="00C70B38"/>
    <w:rsid w:val="00C72F9D"/>
    <w:rsid w:val="00C7423E"/>
    <w:rsid w:val="00C74377"/>
    <w:rsid w:val="00C7601E"/>
    <w:rsid w:val="00C76254"/>
    <w:rsid w:val="00C7640B"/>
    <w:rsid w:val="00C76511"/>
    <w:rsid w:val="00C7678E"/>
    <w:rsid w:val="00C76ED7"/>
    <w:rsid w:val="00C76FAA"/>
    <w:rsid w:val="00C77081"/>
    <w:rsid w:val="00C777CF"/>
    <w:rsid w:val="00C819C8"/>
    <w:rsid w:val="00C83810"/>
    <w:rsid w:val="00C83BD6"/>
    <w:rsid w:val="00C85EB2"/>
    <w:rsid w:val="00C85EE6"/>
    <w:rsid w:val="00C87012"/>
    <w:rsid w:val="00C87536"/>
    <w:rsid w:val="00C87627"/>
    <w:rsid w:val="00C877C4"/>
    <w:rsid w:val="00C90287"/>
    <w:rsid w:val="00C905BA"/>
    <w:rsid w:val="00C92101"/>
    <w:rsid w:val="00C9217F"/>
    <w:rsid w:val="00C944DD"/>
    <w:rsid w:val="00C94991"/>
    <w:rsid w:val="00C94A1A"/>
    <w:rsid w:val="00C9552A"/>
    <w:rsid w:val="00C9619A"/>
    <w:rsid w:val="00C96AC0"/>
    <w:rsid w:val="00C978FD"/>
    <w:rsid w:val="00CA0CDC"/>
    <w:rsid w:val="00CA1274"/>
    <w:rsid w:val="00CA1A54"/>
    <w:rsid w:val="00CA1F19"/>
    <w:rsid w:val="00CA2BC0"/>
    <w:rsid w:val="00CA305C"/>
    <w:rsid w:val="00CA3238"/>
    <w:rsid w:val="00CA3BD3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5C0"/>
    <w:rsid w:val="00CB4DEB"/>
    <w:rsid w:val="00CB4FB2"/>
    <w:rsid w:val="00CB5348"/>
    <w:rsid w:val="00CB7BE8"/>
    <w:rsid w:val="00CC0736"/>
    <w:rsid w:val="00CC0B19"/>
    <w:rsid w:val="00CC0EFB"/>
    <w:rsid w:val="00CC0F5D"/>
    <w:rsid w:val="00CC256F"/>
    <w:rsid w:val="00CC2B3B"/>
    <w:rsid w:val="00CC2ED7"/>
    <w:rsid w:val="00CC392D"/>
    <w:rsid w:val="00CC424F"/>
    <w:rsid w:val="00CC4BCE"/>
    <w:rsid w:val="00CC4E48"/>
    <w:rsid w:val="00CC520D"/>
    <w:rsid w:val="00CC53C3"/>
    <w:rsid w:val="00CC5E49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B84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214"/>
    <w:rsid w:val="00CE1008"/>
    <w:rsid w:val="00CE14F7"/>
    <w:rsid w:val="00CE1686"/>
    <w:rsid w:val="00CE25F9"/>
    <w:rsid w:val="00CE2C77"/>
    <w:rsid w:val="00CE3251"/>
    <w:rsid w:val="00CE34E1"/>
    <w:rsid w:val="00CE37F7"/>
    <w:rsid w:val="00CE3DBF"/>
    <w:rsid w:val="00CE4262"/>
    <w:rsid w:val="00CE4895"/>
    <w:rsid w:val="00CE4909"/>
    <w:rsid w:val="00CE4C8D"/>
    <w:rsid w:val="00CE51E5"/>
    <w:rsid w:val="00CE57A6"/>
    <w:rsid w:val="00CE5FE0"/>
    <w:rsid w:val="00CE618C"/>
    <w:rsid w:val="00CE7045"/>
    <w:rsid w:val="00CE747D"/>
    <w:rsid w:val="00CF0989"/>
    <w:rsid w:val="00CF26E8"/>
    <w:rsid w:val="00CF36C7"/>
    <w:rsid w:val="00CF53F3"/>
    <w:rsid w:val="00CF6872"/>
    <w:rsid w:val="00CF7463"/>
    <w:rsid w:val="00D019D6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946"/>
    <w:rsid w:val="00D15E00"/>
    <w:rsid w:val="00D15E94"/>
    <w:rsid w:val="00D1622B"/>
    <w:rsid w:val="00D16B6C"/>
    <w:rsid w:val="00D16C5C"/>
    <w:rsid w:val="00D17248"/>
    <w:rsid w:val="00D21304"/>
    <w:rsid w:val="00D21635"/>
    <w:rsid w:val="00D22524"/>
    <w:rsid w:val="00D23BD5"/>
    <w:rsid w:val="00D243AD"/>
    <w:rsid w:val="00D24CE0"/>
    <w:rsid w:val="00D26418"/>
    <w:rsid w:val="00D27AF8"/>
    <w:rsid w:val="00D3060C"/>
    <w:rsid w:val="00D30A2F"/>
    <w:rsid w:val="00D316B3"/>
    <w:rsid w:val="00D31F36"/>
    <w:rsid w:val="00D31F65"/>
    <w:rsid w:val="00D32513"/>
    <w:rsid w:val="00D3302B"/>
    <w:rsid w:val="00D33C49"/>
    <w:rsid w:val="00D34B18"/>
    <w:rsid w:val="00D34ED0"/>
    <w:rsid w:val="00D34F27"/>
    <w:rsid w:val="00D34FC7"/>
    <w:rsid w:val="00D35185"/>
    <w:rsid w:val="00D36478"/>
    <w:rsid w:val="00D371F3"/>
    <w:rsid w:val="00D3795A"/>
    <w:rsid w:val="00D407C9"/>
    <w:rsid w:val="00D40DD4"/>
    <w:rsid w:val="00D40E5C"/>
    <w:rsid w:val="00D42AC1"/>
    <w:rsid w:val="00D430BB"/>
    <w:rsid w:val="00D4362B"/>
    <w:rsid w:val="00D43D3B"/>
    <w:rsid w:val="00D45DD8"/>
    <w:rsid w:val="00D4702A"/>
    <w:rsid w:val="00D50C77"/>
    <w:rsid w:val="00D50E7E"/>
    <w:rsid w:val="00D515CA"/>
    <w:rsid w:val="00D51685"/>
    <w:rsid w:val="00D53630"/>
    <w:rsid w:val="00D53F58"/>
    <w:rsid w:val="00D549FA"/>
    <w:rsid w:val="00D55123"/>
    <w:rsid w:val="00D57797"/>
    <w:rsid w:val="00D603EE"/>
    <w:rsid w:val="00D60CA4"/>
    <w:rsid w:val="00D6111A"/>
    <w:rsid w:val="00D61152"/>
    <w:rsid w:val="00D61BBA"/>
    <w:rsid w:val="00D627F5"/>
    <w:rsid w:val="00D6341F"/>
    <w:rsid w:val="00D63504"/>
    <w:rsid w:val="00D643F9"/>
    <w:rsid w:val="00D6465B"/>
    <w:rsid w:val="00D65DC8"/>
    <w:rsid w:val="00D6624A"/>
    <w:rsid w:val="00D6679D"/>
    <w:rsid w:val="00D66AAC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13C"/>
    <w:rsid w:val="00D733F5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998"/>
    <w:rsid w:val="00D82FF4"/>
    <w:rsid w:val="00D83413"/>
    <w:rsid w:val="00D83760"/>
    <w:rsid w:val="00D8519A"/>
    <w:rsid w:val="00D854FA"/>
    <w:rsid w:val="00D8580C"/>
    <w:rsid w:val="00D877C6"/>
    <w:rsid w:val="00D877F9"/>
    <w:rsid w:val="00D908C9"/>
    <w:rsid w:val="00D92276"/>
    <w:rsid w:val="00D92F97"/>
    <w:rsid w:val="00D936DC"/>
    <w:rsid w:val="00D93775"/>
    <w:rsid w:val="00D95242"/>
    <w:rsid w:val="00D953C0"/>
    <w:rsid w:val="00D96110"/>
    <w:rsid w:val="00D967E4"/>
    <w:rsid w:val="00D96A50"/>
    <w:rsid w:val="00D97854"/>
    <w:rsid w:val="00DA0C96"/>
    <w:rsid w:val="00DA1D24"/>
    <w:rsid w:val="00DA1F42"/>
    <w:rsid w:val="00DA378F"/>
    <w:rsid w:val="00DA3F0D"/>
    <w:rsid w:val="00DA43CA"/>
    <w:rsid w:val="00DA49D8"/>
    <w:rsid w:val="00DA52D4"/>
    <w:rsid w:val="00DA635C"/>
    <w:rsid w:val="00DA6A60"/>
    <w:rsid w:val="00DA75B7"/>
    <w:rsid w:val="00DA7A05"/>
    <w:rsid w:val="00DA7F0D"/>
    <w:rsid w:val="00DB00BE"/>
    <w:rsid w:val="00DB1191"/>
    <w:rsid w:val="00DB1880"/>
    <w:rsid w:val="00DB32EC"/>
    <w:rsid w:val="00DB398F"/>
    <w:rsid w:val="00DB3C6D"/>
    <w:rsid w:val="00DB3EEA"/>
    <w:rsid w:val="00DB4361"/>
    <w:rsid w:val="00DB48EE"/>
    <w:rsid w:val="00DB5103"/>
    <w:rsid w:val="00DB5DA2"/>
    <w:rsid w:val="00DB6D4F"/>
    <w:rsid w:val="00DB70CA"/>
    <w:rsid w:val="00DB70D2"/>
    <w:rsid w:val="00DB7196"/>
    <w:rsid w:val="00DB7300"/>
    <w:rsid w:val="00DB7483"/>
    <w:rsid w:val="00DC0011"/>
    <w:rsid w:val="00DC02E0"/>
    <w:rsid w:val="00DC0726"/>
    <w:rsid w:val="00DC0FBB"/>
    <w:rsid w:val="00DC2284"/>
    <w:rsid w:val="00DC37DD"/>
    <w:rsid w:val="00DC425F"/>
    <w:rsid w:val="00DC4351"/>
    <w:rsid w:val="00DC4734"/>
    <w:rsid w:val="00DC4A5B"/>
    <w:rsid w:val="00DC6CE1"/>
    <w:rsid w:val="00DC7487"/>
    <w:rsid w:val="00DD053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BAE"/>
    <w:rsid w:val="00DE1F8A"/>
    <w:rsid w:val="00DE27DE"/>
    <w:rsid w:val="00DE2B71"/>
    <w:rsid w:val="00DE33DD"/>
    <w:rsid w:val="00DE358E"/>
    <w:rsid w:val="00DE3D8C"/>
    <w:rsid w:val="00DE451A"/>
    <w:rsid w:val="00DE4916"/>
    <w:rsid w:val="00DE5695"/>
    <w:rsid w:val="00DE5C1C"/>
    <w:rsid w:val="00DE5C55"/>
    <w:rsid w:val="00DE705E"/>
    <w:rsid w:val="00DF07BD"/>
    <w:rsid w:val="00DF13C7"/>
    <w:rsid w:val="00DF160A"/>
    <w:rsid w:val="00DF16DA"/>
    <w:rsid w:val="00DF19AC"/>
    <w:rsid w:val="00DF2462"/>
    <w:rsid w:val="00DF2FC8"/>
    <w:rsid w:val="00DF2FDC"/>
    <w:rsid w:val="00DF3DF4"/>
    <w:rsid w:val="00DF4200"/>
    <w:rsid w:val="00DF49D1"/>
    <w:rsid w:val="00DF6356"/>
    <w:rsid w:val="00DF63AD"/>
    <w:rsid w:val="00E00B16"/>
    <w:rsid w:val="00E00B55"/>
    <w:rsid w:val="00E010AB"/>
    <w:rsid w:val="00E01DE6"/>
    <w:rsid w:val="00E0278F"/>
    <w:rsid w:val="00E03A35"/>
    <w:rsid w:val="00E03C0D"/>
    <w:rsid w:val="00E04946"/>
    <w:rsid w:val="00E04FEA"/>
    <w:rsid w:val="00E05A5E"/>
    <w:rsid w:val="00E06077"/>
    <w:rsid w:val="00E06BA9"/>
    <w:rsid w:val="00E0767C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4674"/>
    <w:rsid w:val="00E14E9D"/>
    <w:rsid w:val="00E156AF"/>
    <w:rsid w:val="00E15C7C"/>
    <w:rsid w:val="00E15EB8"/>
    <w:rsid w:val="00E15EF4"/>
    <w:rsid w:val="00E16400"/>
    <w:rsid w:val="00E16407"/>
    <w:rsid w:val="00E1678E"/>
    <w:rsid w:val="00E17312"/>
    <w:rsid w:val="00E17C3D"/>
    <w:rsid w:val="00E20F9E"/>
    <w:rsid w:val="00E215A2"/>
    <w:rsid w:val="00E2186C"/>
    <w:rsid w:val="00E21EBD"/>
    <w:rsid w:val="00E22197"/>
    <w:rsid w:val="00E224FE"/>
    <w:rsid w:val="00E231FC"/>
    <w:rsid w:val="00E24703"/>
    <w:rsid w:val="00E24C6A"/>
    <w:rsid w:val="00E24D54"/>
    <w:rsid w:val="00E24ED2"/>
    <w:rsid w:val="00E2672F"/>
    <w:rsid w:val="00E2687A"/>
    <w:rsid w:val="00E26E35"/>
    <w:rsid w:val="00E30878"/>
    <w:rsid w:val="00E30F88"/>
    <w:rsid w:val="00E3109B"/>
    <w:rsid w:val="00E31FC9"/>
    <w:rsid w:val="00E332EC"/>
    <w:rsid w:val="00E3341C"/>
    <w:rsid w:val="00E33D3B"/>
    <w:rsid w:val="00E350EA"/>
    <w:rsid w:val="00E36112"/>
    <w:rsid w:val="00E3673F"/>
    <w:rsid w:val="00E36CCF"/>
    <w:rsid w:val="00E405B2"/>
    <w:rsid w:val="00E44B6B"/>
    <w:rsid w:val="00E44B76"/>
    <w:rsid w:val="00E456AF"/>
    <w:rsid w:val="00E45C43"/>
    <w:rsid w:val="00E45CB9"/>
    <w:rsid w:val="00E4668C"/>
    <w:rsid w:val="00E4719C"/>
    <w:rsid w:val="00E50724"/>
    <w:rsid w:val="00E508F2"/>
    <w:rsid w:val="00E50B2B"/>
    <w:rsid w:val="00E51060"/>
    <w:rsid w:val="00E5185B"/>
    <w:rsid w:val="00E51DE7"/>
    <w:rsid w:val="00E54002"/>
    <w:rsid w:val="00E54A6C"/>
    <w:rsid w:val="00E54E79"/>
    <w:rsid w:val="00E5505D"/>
    <w:rsid w:val="00E553C1"/>
    <w:rsid w:val="00E564AB"/>
    <w:rsid w:val="00E56CA7"/>
    <w:rsid w:val="00E571AB"/>
    <w:rsid w:val="00E57E52"/>
    <w:rsid w:val="00E57F55"/>
    <w:rsid w:val="00E601B2"/>
    <w:rsid w:val="00E6056C"/>
    <w:rsid w:val="00E612B4"/>
    <w:rsid w:val="00E62675"/>
    <w:rsid w:val="00E643FE"/>
    <w:rsid w:val="00E6458D"/>
    <w:rsid w:val="00E64F61"/>
    <w:rsid w:val="00E665CA"/>
    <w:rsid w:val="00E66C38"/>
    <w:rsid w:val="00E700B5"/>
    <w:rsid w:val="00E701F6"/>
    <w:rsid w:val="00E70C82"/>
    <w:rsid w:val="00E729F0"/>
    <w:rsid w:val="00E73990"/>
    <w:rsid w:val="00E74B34"/>
    <w:rsid w:val="00E754FD"/>
    <w:rsid w:val="00E77196"/>
    <w:rsid w:val="00E7796D"/>
    <w:rsid w:val="00E80122"/>
    <w:rsid w:val="00E80C4D"/>
    <w:rsid w:val="00E80FBA"/>
    <w:rsid w:val="00E81432"/>
    <w:rsid w:val="00E82178"/>
    <w:rsid w:val="00E82B1D"/>
    <w:rsid w:val="00E830C1"/>
    <w:rsid w:val="00E831C0"/>
    <w:rsid w:val="00E8383A"/>
    <w:rsid w:val="00E83EA1"/>
    <w:rsid w:val="00E83EEF"/>
    <w:rsid w:val="00E84EFB"/>
    <w:rsid w:val="00E8562F"/>
    <w:rsid w:val="00E85ACA"/>
    <w:rsid w:val="00E85BB3"/>
    <w:rsid w:val="00E85E45"/>
    <w:rsid w:val="00E863CB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565"/>
    <w:rsid w:val="00E9573A"/>
    <w:rsid w:val="00E96341"/>
    <w:rsid w:val="00E96BB8"/>
    <w:rsid w:val="00E97001"/>
    <w:rsid w:val="00E9769D"/>
    <w:rsid w:val="00E9796E"/>
    <w:rsid w:val="00E97D8F"/>
    <w:rsid w:val="00EA014A"/>
    <w:rsid w:val="00EA04C7"/>
    <w:rsid w:val="00EA1B6A"/>
    <w:rsid w:val="00EA23EE"/>
    <w:rsid w:val="00EA25EA"/>
    <w:rsid w:val="00EA3E22"/>
    <w:rsid w:val="00EA3FE5"/>
    <w:rsid w:val="00EA4BBA"/>
    <w:rsid w:val="00EA6482"/>
    <w:rsid w:val="00EA6727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75F3"/>
    <w:rsid w:val="00EC49AA"/>
    <w:rsid w:val="00EC5377"/>
    <w:rsid w:val="00EC7093"/>
    <w:rsid w:val="00EC7F0E"/>
    <w:rsid w:val="00ED10A8"/>
    <w:rsid w:val="00ED1568"/>
    <w:rsid w:val="00ED177B"/>
    <w:rsid w:val="00ED1E7C"/>
    <w:rsid w:val="00ED21B0"/>
    <w:rsid w:val="00ED2915"/>
    <w:rsid w:val="00ED2D46"/>
    <w:rsid w:val="00ED468C"/>
    <w:rsid w:val="00ED4798"/>
    <w:rsid w:val="00ED487A"/>
    <w:rsid w:val="00ED4D41"/>
    <w:rsid w:val="00ED5912"/>
    <w:rsid w:val="00ED63D7"/>
    <w:rsid w:val="00ED7540"/>
    <w:rsid w:val="00ED7640"/>
    <w:rsid w:val="00ED774C"/>
    <w:rsid w:val="00ED7DAC"/>
    <w:rsid w:val="00EE156B"/>
    <w:rsid w:val="00EE1B7F"/>
    <w:rsid w:val="00EE2458"/>
    <w:rsid w:val="00EE2CC4"/>
    <w:rsid w:val="00EE2F3F"/>
    <w:rsid w:val="00EE4082"/>
    <w:rsid w:val="00EE57EB"/>
    <w:rsid w:val="00EE5A23"/>
    <w:rsid w:val="00EE5C1F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53EA"/>
    <w:rsid w:val="00EF5908"/>
    <w:rsid w:val="00EF60BB"/>
    <w:rsid w:val="00EF6910"/>
    <w:rsid w:val="00F00062"/>
    <w:rsid w:val="00F001AB"/>
    <w:rsid w:val="00F007D5"/>
    <w:rsid w:val="00F03147"/>
    <w:rsid w:val="00F0338B"/>
    <w:rsid w:val="00F03972"/>
    <w:rsid w:val="00F040CD"/>
    <w:rsid w:val="00F041DD"/>
    <w:rsid w:val="00F04577"/>
    <w:rsid w:val="00F0511C"/>
    <w:rsid w:val="00F056CB"/>
    <w:rsid w:val="00F05B7B"/>
    <w:rsid w:val="00F0602C"/>
    <w:rsid w:val="00F07688"/>
    <w:rsid w:val="00F07863"/>
    <w:rsid w:val="00F07D96"/>
    <w:rsid w:val="00F07FB9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17F2F"/>
    <w:rsid w:val="00F20593"/>
    <w:rsid w:val="00F20AE3"/>
    <w:rsid w:val="00F20D43"/>
    <w:rsid w:val="00F22149"/>
    <w:rsid w:val="00F25BE8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439"/>
    <w:rsid w:val="00F4450C"/>
    <w:rsid w:val="00F45413"/>
    <w:rsid w:val="00F45AC2"/>
    <w:rsid w:val="00F46260"/>
    <w:rsid w:val="00F464D4"/>
    <w:rsid w:val="00F46D0B"/>
    <w:rsid w:val="00F471A1"/>
    <w:rsid w:val="00F47352"/>
    <w:rsid w:val="00F50252"/>
    <w:rsid w:val="00F51395"/>
    <w:rsid w:val="00F55517"/>
    <w:rsid w:val="00F559C3"/>
    <w:rsid w:val="00F56942"/>
    <w:rsid w:val="00F56C5B"/>
    <w:rsid w:val="00F57EEE"/>
    <w:rsid w:val="00F61295"/>
    <w:rsid w:val="00F6163D"/>
    <w:rsid w:val="00F62E67"/>
    <w:rsid w:val="00F63C68"/>
    <w:rsid w:val="00F64481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8C8"/>
    <w:rsid w:val="00F75072"/>
    <w:rsid w:val="00F757B4"/>
    <w:rsid w:val="00F759E2"/>
    <w:rsid w:val="00F76431"/>
    <w:rsid w:val="00F7664F"/>
    <w:rsid w:val="00F77171"/>
    <w:rsid w:val="00F7788B"/>
    <w:rsid w:val="00F81E33"/>
    <w:rsid w:val="00F82EDD"/>
    <w:rsid w:val="00F84078"/>
    <w:rsid w:val="00F8760D"/>
    <w:rsid w:val="00F87818"/>
    <w:rsid w:val="00F90942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C80"/>
    <w:rsid w:val="00FA4B37"/>
    <w:rsid w:val="00FA59BB"/>
    <w:rsid w:val="00FA677A"/>
    <w:rsid w:val="00FA70D8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3C65"/>
    <w:rsid w:val="00FB51D3"/>
    <w:rsid w:val="00FB6530"/>
    <w:rsid w:val="00FB7687"/>
    <w:rsid w:val="00FB7BE9"/>
    <w:rsid w:val="00FB7C1B"/>
    <w:rsid w:val="00FC005E"/>
    <w:rsid w:val="00FC139B"/>
    <w:rsid w:val="00FC1D97"/>
    <w:rsid w:val="00FC278E"/>
    <w:rsid w:val="00FC3806"/>
    <w:rsid w:val="00FC3E7A"/>
    <w:rsid w:val="00FC4417"/>
    <w:rsid w:val="00FC4985"/>
    <w:rsid w:val="00FC4F9E"/>
    <w:rsid w:val="00FC5669"/>
    <w:rsid w:val="00FC5BDD"/>
    <w:rsid w:val="00FC607A"/>
    <w:rsid w:val="00FD00D1"/>
    <w:rsid w:val="00FD1902"/>
    <w:rsid w:val="00FD1BFB"/>
    <w:rsid w:val="00FD222F"/>
    <w:rsid w:val="00FD2857"/>
    <w:rsid w:val="00FD3A0D"/>
    <w:rsid w:val="00FD4061"/>
    <w:rsid w:val="00FD4AED"/>
    <w:rsid w:val="00FD502D"/>
    <w:rsid w:val="00FD5281"/>
    <w:rsid w:val="00FD5471"/>
    <w:rsid w:val="00FD638A"/>
    <w:rsid w:val="00FD6927"/>
    <w:rsid w:val="00FD78E0"/>
    <w:rsid w:val="00FD7A2B"/>
    <w:rsid w:val="00FD7FC0"/>
    <w:rsid w:val="00FE0A67"/>
    <w:rsid w:val="00FE1204"/>
    <w:rsid w:val="00FE1836"/>
    <w:rsid w:val="00FE1E44"/>
    <w:rsid w:val="00FE2981"/>
    <w:rsid w:val="00FE2C21"/>
    <w:rsid w:val="00FE3861"/>
    <w:rsid w:val="00FE3A39"/>
    <w:rsid w:val="00FE431D"/>
    <w:rsid w:val="00FE45EF"/>
    <w:rsid w:val="00FE55F3"/>
    <w:rsid w:val="00FE5607"/>
    <w:rsid w:val="00FE64B1"/>
    <w:rsid w:val="00FE69AA"/>
    <w:rsid w:val="00FE7489"/>
    <w:rsid w:val="00FF0240"/>
    <w:rsid w:val="00FF083E"/>
    <w:rsid w:val="00FF0C2A"/>
    <w:rsid w:val="00FF1279"/>
    <w:rsid w:val="00FF1DE7"/>
    <w:rsid w:val="00FF1F50"/>
    <w:rsid w:val="00FF30EA"/>
    <w:rsid w:val="00FF39F8"/>
    <w:rsid w:val="00FF4382"/>
    <w:rsid w:val="00FF515F"/>
    <w:rsid w:val="00FF5547"/>
    <w:rsid w:val="00FF56EB"/>
    <w:rsid w:val="00FF5FDF"/>
    <w:rsid w:val="00FF655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11A13"/>
  <w15:chartTrackingRefBased/>
  <w15:docId w15:val="{8EEB5EC9-6886-4557-BA22-7E83F0E9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4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customStyle="1" w:styleId="pf0">
    <w:name w:val="pf0"/>
    <w:basedOn w:val="Normalny"/>
    <w:rsid w:val="008302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21">
    <w:name w:val="cf21"/>
    <w:rsid w:val="00830236"/>
    <w:rPr>
      <w:rFonts w:ascii="Segoe UI" w:hAnsi="Segoe UI" w:cs="Segoe UI" w:hint="default"/>
      <w:color w:val="FF0000"/>
      <w:sz w:val="18"/>
      <w:szCs w:val="18"/>
    </w:rPr>
  </w:style>
  <w:style w:type="character" w:customStyle="1" w:styleId="cf11">
    <w:name w:val="cf11"/>
    <w:rsid w:val="00830236"/>
    <w:rPr>
      <w:rFonts w:ascii="Segoe UI" w:hAnsi="Segoe UI" w:cs="Segoe UI" w:hint="default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74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F374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F3744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A04D0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0A04D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6727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EA6727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29</Pages>
  <Words>5297</Words>
  <Characters>31782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37005</CharactersWithSpaces>
  <SharedDoc>false</SharedDoc>
  <HLinks>
    <vt:vector size="6" baseType="variant"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7</cp:revision>
  <cp:lastPrinted>2024-11-22T08:48:00Z</cp:lastPrinted>
  <dcterms:created xsi:type="dcterms:W3CDTF">2025-01-10T06:48:00Z</dcterms:created>
  <dcterms:modified xsi:type="dcterms:W3CDTF">2025-01-12T20:12:00Z</dcterms:modified>
</cp:coreProperties>
</file>