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73B8C" w14:textId="77777777" w:rsidR="003B0164" w:rsidRPr="00CE45E9" w:rsidRDefault="003B0164" w:rsidP="00CC11E5">
      <w:pPr>
        <w:pStyle w:val="Tytu"/>
        <w:spacing w:before="100" w:beforeAutospacing="1" w:after="100" w:afterAutospacing="1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CE45E9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4E5431F1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>Priorytet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6</w:t>
      </w:r>
      <w:r w:rsidRPr="00CE45E9">
        <w:rPr>
          <w:rFonts w:ascii="Arial" w:hAnsi="Arial" w:cs="Arial"/>
          <w:b/>
          <w:bCs/>
          <w:sz w:val="24"/>
          <w:szCs w:val="24"/>
        </w:rPr>
        <w:t>.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B75BC4" w:rsidRPr="00CE45E9">
        <w:rPr>
          <w:rFonts w:ascii="Arial" w:hAnsi="Arial" w:cs="Arial"/>
          <w:sz w:val="24"/>
          <w:szCs w:val="24"/>
        </w:rPr>
        <w:t>Fundusze europejskie na rzecz zwiększenia dostępności regionalnej infrastruktury dla mieszkańców</w:t>
      </w:r>
    </w:p>
    <w:p w14:paraId="0F0CBA5A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4</w:t>
      </w:r>
      <w:r w:rsidRPr="00CE45E9">
        <w:rPr>
          <w:rFonts w:ascii="Arial" w:hAnsi="Arial" w:cs="Arial"/>
          <w:b/>
          <w:bCs/>
          <w:sz w:val="24"/>
          <w:szCs w:val="24"/>
        </w:rPr>
        <w:t xml:space="preserve"> i</w:t>
      </w:r>
      <w:r w:rsidR="00425AC4" w:rsidRPr="00CE45E9">
        <w:rPr>
          <w:rFonts w:ascii="Arial" w:hAnsi="Arial" w:cs="Arial"/>
          <w:b/>
          <w:bCs/>
          <w:sz w:val="24"/>
          <w:szCs w:val="24"/>
        </w:rPr>
        <w:t>i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i</w:t>
      </w:r>
      <w:r w:rsidRPr="00CE45E9">
        <w:rPr>
          <w:rFonts w:ascii="Arial" w:hAnsi="Arial" w:cs="Arial"/>
          <w:b/>
          <w:bCs/>
          <w:sz w:val="24"/>
          <w:szCs w:val="24"/>
        </w:rPr>
        <w:t>.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E86817" w:rsidRPr="00CE45E9">
        <w:rPr>
          <w:rFonts w:ascii="Arial" w:hAnsi="Arial" w:cs="Arial"/>
          <w:sz w:val="24"/>
          <w:szCs w:val="24"/>
        </w:rPr>
        <w:t>Wspieranie włączenia społeczno-gospodarczego społeczności marginalizowanych, gospodarstw domowych o niskich dochodach oraz grup w niekorzystnej sytuacji, w tym osób o szczególnych potrzebach, dzięki zintegrowanym działaniom obejmującym usługi mieszkaniowe i usługi społeczne</w:t>
      </w:r>
    </w:p>
    <w:p w14:paraId="7655D354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6.</w:t>
      </w:r>
      <w:r w:rsidR="00E86817" w:rsidRPr="00CE45E9">
        <w:rPr>
          <w:rFonts w:ascii="Arial" w:hAnsi="Arial" w:cs="Arial"/>
          <w:b/>
          <w:bCs/>
          <w:sz w:val="24"/>
          <w:szCs w:val="24"/>
        </w:rPr>
        <w:t>8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 xml:space="preserve"> </w:t>
      </w:r>
      <w:r w:rsidR="00B0607F" w:rsidRPr="00CE45E9">
        <w:rPr>
          <w:rFonts w:ascii="Arial" w:hAnsi="Arial" w:cs="Arial"/>
          <w:sz w:val="24"/>
          <w:szCs w:val="24"/>
        </w:rPr>
        <w:t>Inwestycje w infrastrukturę</w:t>
      </w:r>
      <w:r w:rsidR="00C949F7" w:rsidRPr="00CE45E9">
        <w:rPr>
          <w:rFonts w:ascii="Arial" w:hAnsi="Arial" w:cs="Arial"/>
          <w:sz w:val="24"/>
          <w:szCs w:val="24"/>
        </w:rPr>
        <w:t xml:space="preserve"> </w:t>
      </w:r>
      <w:r w:rsidR="00E86817" w:rsidRPr="00CE45E9">
        <w:rPr>
          <w:rFonts w:ascii="Arial" w:hAnsi="Arial" w:cs="Arial"/>
          <w:sz w:val="24"/>
          <w:szCs w:val="24"/>
        </w:rPr>
        <w:t>społeczną</w:t>
      </w:r>
    </w:p>
    <w:p w14:paraId="5599260A" w14:textId="77777777" w:rsidR="00E86817" w:rsidRPr="00552A3C" w:rsidRDefault="00E86817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>Schemat:</w:t>
      </w:r>
      <w:r w:rsidR="00552A3C">
        <w:rPr>
          <w:rFonts w:ascii="Arial" w:hAnsi="Arial" w:cs="Arial"/>
          <w:b/>
          <w:bCs/>
          <w:sz w:val="24"/>
          <w:szCs w:val="24"/>
        </w:rPr>
        <w:t xml:space="preserve"> </w:t>
      </w:r>
      <w:r w:rsidR="00552A3C" w:rsidRPr="00552A3C">
        <w:rPr>
          <w:rFonts w:ascii="Arial" w:hAnsi="Arial" w:cs="Arial"/>
          <w:bCs/>
          <w:sz w:val="24"/>
          <w:szCs w:val="24"/>
        </w:rPr>
        <w:t>Modernizacja świetlic lub innych budynków przy infrastrukturze lokalowej OSP na potrzeby usług społecznych świadczonych w środowisku</w:t>
      </w:r>
      <w:r w:rsidR="00552A3C" w:rsidRPr="00552A3C">
        <w:rPr>
          <w:rFonts w:ascii="Arial" w:hAnsi="Arial" w:cs="Arial"/>
          <w:sz w:val="24"/>
          <w:szCs w:val="24"/>
        </w:rPr>
        <w:t>.</w:t>
      </w:r>
    </w:p>
    <w:p w14:paraId="6F553674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CE45E9">
        <w:rPr>
          <w:rFonts w:ascii="Arial" w:hAnsi="Arial" w:cs="Arial"/>
          <w:sz w:val="24"/>
          <w:szCs w:val="24"/>
        </w:rPr>
        <w:t xml:space="preserve"> konkurencyjny</w:t>
      </w:r>
    </w:p>
    <w:p w14:paraId="331704C4" w14:textId="77777777" w:rsidR="00552A3C" w:rsidRPr="008C2C17" w:rsidRDefault="00871D13" w:rsidP="00552A3C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2C17">
        <w:rPr>
          <w:rFonts w:ascii="Arial" w:hAnsi="Arial" w:cs="Arial"/>
          <w:sz w:val="24"/>
          <w:szCs w:val="24"/>
        </w:rPr>
        <w:t>Nabór</w:t>
      </w:r>
      <w:r w:rsidR="00A621A3" w:rsidRPr="008C2C17">
        <w:rPr>
          <w:rFonts w:ascii="Arial" w:hAnsi="Arial" w:cs="Arial"/>
          <w:sz w:val="24"/>
          <w:szCs w:val="24"/>
        </w:rPr>
        <w:t xml:space="preserve"> jest skierowany</w:t>
      </w:r>
      <w:r w:rsidR="00D30414" w:rsidRPr="008C2C17">
        <w:rPr>
          <w:rFonts w:ascii="Arial" w:hAnsi="Arial" w:cs="Arial"/>
          <w:sz w:val="24"/>
          <w:szCs w:val="24"/>
        </w:rPr>
        <w:t xml:space="preserve"> </w:t>
      </w:r>
      <w:r w:rsidR="00A93D72" w:rsidRPr="008C2C17">
        <w:rPr>
          <w:rFonts w:ascii="Arial" w:hAnsi="Arial" w:cs="Arial"/>
          <w:sz w:val="24"/>
          <w:szCs w:val="24"/>
        </w:rPr>
        <w:t>do</w:t>
      </w:r>
      <w:r w:rsidR="00552A3C" w:rsidRPr="008C2C17">
        <w:rPr>
          <w:rFonts w:ascii="Arial" w:hAnsi="Arial" w:cs="Arial"/>
          <w:sz w:val="24"/>
          <w:szCs w:val="24"/>
        </w:rPr>
        <w:t xml:space="preserve"> jednostek samorządu terytorialnego</w:t>
      </w:r>
      <w:r w:rsidR="000D5AE2" w:rsidRPr="008C2C17">
        <w:rPr>
          <w:rFonts w:ascii="Arial" w:hAnsi="Arial" w:cs="Arial"/>
          <w:sz w:val="24"/>
          <w:szCs w:val="24"/>
        </w:rPr>
        <w:t xml:space="preserve">. </w:t>
      </w:r>
      <w:r w:rsidR="008002A5" w:rsidRPr="008C2C17">
        <w:rPr>
          <w:rFonts w:ascii="Arial" w:hAnsi="Arial" w:cs="Arial"/>
          <w:sz w:val="24"/>
          <w:szCs w:val="24"/>
        </w:rPr>
        <w:t xml:space="preserve">Zakres wsparcia </w:t>
      </w:r>
      <w:r w:rsidR="00A621A3" w:rsidRPr="008C2C17">
        <w:rPr>
          <w:rFonts w:ascii="Arial" w:hAnsi="Arial" w:cs="Arial"/>
          <w:sz w:val="24"/>
          <w:szCs w:val="24"/>
        </w:rPr>
        <w:t>obejmuje</w:t>
      </w:r>
      <w:r w:rsidR="00552A3C" w:rsidRPr="008C2C17">
        <w:rPr>
          <w:rFonts w:ascii="Arial" w:hAnsi="Arial" w:cs="Arial"/>
          <w:sz w:val="24"/>
          <w:szCs w:val="24"/>
        </w:rPr>
        <w:t xml:space="preserve">: rozbudowę, przebudowę, remont lub wyposażenie świetlic lub innych budynków </w:t>
      </w:r>
      <w:commentRangeStart w:id="0"/>
      <w:ins w:id="1" w:author="Sylwia Szada" w:date="2025-01-05T15:43:00Z">
        <w:r w:rsidR="003523C6" w:rsidRPr="00EC168B">
          <w:rPr>
            <w:rFonts w:ascii="Arial" w:hAnsi="Arial" w:cs="Arial"/>
            <w:sz w:val="24"/>
            <w:szCs w:val="24"/>
          </w:rPr>
          <w:t>przy</w:t>
        </w:r>
        <w:commentRangeEnd w:id="0"/>
        <w:r w:rsidR="003523C6">
          <w:rPr>
            <w:rStyle w:val="Odwoaniedokomentarza"/>
          </w:rPr>
          <w:commentReference w:id="0"/>
        </w:r>
        <w:r w:rsidR="003523C6" w:rsidRPr="00EC168B">
          <w:rPr>
            <w:rFonts w:ascii="Arial" w:hAnsi="Arial" w:cs="Arial"/>
            <w:sz w:val="24"/>
            <w:szCs w:val="24"/>
          </w:rPr>
          <w:t xml:space="preserve"> infrastrukturze lokalowej OSP</w:t>
        </w:r>
        <w:r w:rsidR="003523C6" w:rsidRPr="008C2C17">
          <w:rPr>
            <w:rFonts w:ascii="Arial" w:hAnsi="Arial" w:cs="Arial"/>
            <w:sz w:val="24"/>
            <w:szCs w:val="24"/>
          </w:rPr>
          <w:t xml:space="preserve"> </w:t>
        </w:r>
      </w:ins>
      <w:r w:rsidR="00552A3C" w:rsidRPr="008C2C17">
        <w:rPr>
          <w:rFonts w:ascii="Arial" w:hAnsi="Arial" w:cs="Arial"/>
          <w:sz w:val="24"/>
          <w:szCs w:val="24"/>
        </w:rPr>
        <w:t>w celu przygotowania/dostosowania ich</w:t>
      </w:r>
      <w:r w:rsidR="005A0584" w:rsidRPr="008C2C17">
        <w:rPr>
          <w:rFonts w:ascii="Arial" w:hAnsi="Arial" w:cs="Arial"/>
          <w:sz w:val="24"/>
          <w:szCs w:val="24"/>
        </w:rPr>
        <w:t xml:space="preserve"> </w:t>
      </w:r>
      <w:r w:rsidR="00552A3C" w:rsidRPr="008C2C17">
        <w:rPr>
          <w:rFonts w:ascii="Arial" w:hAnsi="Arial" w:cs="Arial"/>
          <w:sz w:val="24"/>
          <w:szCs w:val="24"/>
        </w:rPr>
        <w:t>do prowadzenia:</w:t>
      </w:r>
    </w:p>
    <w:p w14:paraId="151E9A2A" w14:textId="77777777" w:rsidR="00552A3C" w:rsidRPr="00552A3C" w:rsidRDefault="005A0584" w:rsidP="00EB6D78">
      <w:pPr>
        <w:numPr>
          <w:ilvl w:val="0"/>
          <w:numId w:val="22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dziennego domu pomocy</w:t>
      </w:r>
      <w:r w:rsidR="00552A3C" w:rsidRPr="00552A3C">
        <w:rPr>
          <w:rFonts w:ascii="Arial" w:hAnsi="Arial" w:cs="Arial"/>
          <w:sz w:val="24"/>
          <w:szCs w:val="24"/>
        </w:rPr>
        <w:t xml:space="preserve"> lub</w:t>
      </w:r>
    </w:p>
    <w:p w14:paraId="520CF142" w14:textId="77777777" w:rsidR="00552A3C" w:rsidRPr="00552A3C" w:rsidRDefault="00552A3C" w:rsidP="00EB6D78">
      <w:pPr>
        <w:numPr>
          <w:ilvl w:val="0"/>
          <w:numId w:val="22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52A3C">
        <w:rPr>
          <w:rFonts w:ascii="Arial" w:hAnsi="Arial" w:cs="Arial"/>
          <w:sz w:val="24"/>
          <w:szCs w:val="24"/>
        </w:rPr>
        <w:t>placówki wsparcia dz</w:t>
      </w:r>
      <w:r w:rsidR="005A0584">
        <w:rPr>
          <w:rFonts w:ascii="Arial" w:hAnsi="Arial" w:cs="Arial"/>
          <w:sz w:val="24"/>
          <w:szCs w:val="24"/>
        </w:rPr>
        <w:t>iennego dla dzieci i młodzieży</w:t>
      </w:r>
      <w:r w:rsidR="00AD31DF">
        <w:rPr>
          <w:rFonts w:ascii="Arial" w:hAnsi="Arial" w:cs="Arial"/>
          <w:sz w:val="24"/>
          <w:szCs w:val="24"/>
        </w:rPr>
        <w:t xml:space="preserve"> w formie opiekuńczej lub specjalistycznej</w:t>
      </w:r>
      <w:r w:rsidR="005A0584">
        <w:rPr>
          <w:rFonts w:ascii="Arial" w:hAnsi="Arial" w:cs="Arial"/>
          <w:sz w:val="24"/>
          <w:szCs w:val="24"/>
        </w:rPr>
        <w:t xml:space="preserve"> </w:t>
      </w:r>
      <w:r w:rsidRPr="00552A3C">
        <w:rPr>
          <w:rFonts w:ascii="Arial" w:hAnsi="Arial" w:cs="Arial"/>
          <w:sz w:val="24"/>
          <w:szCs w:val="24"/>
        </w:rPr>
        <w:t>lub</w:t>
      </w:r>
    </w:p>
    <w:p w14:paraId="55904D10" w14:textId="77777777" w:rsidR="00D055AA" w:rsidRPr="00EF3EB8" w:rsidRDefault="00552A3C" w:rsidP="00EB6D78">
      <w:pPr>
        <w:numPr>
          <w:ilvl w:val="0"/>
          <w:numId w:val="22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klubu seniora</w:t>
      </w:r>
      <w:r w:rsidRPr="00552A3C">
        <w:rPr>
          <w:rFonts w:ascii="Arial" w:hAnsi="Arial" w:cs="Arial"/>
          <w:sz w:val="24"/>
          <w:szCs w:val="24"/>
        </w:rPr>
        <w:t>.</w:t>
      </w:r>
    </w:p>
    <w:p w14:paraId="1BE941B8" w14:textId="77777777" w:rsidR="006A482B" w:rsidRPr="000D5AE2" w:rsidRDefault="006A482B" w:rsidP="000D5AE2">
      <w:pPr>
        <w:numPr>
          <w:ilvl w:val="0"/>
          <w:numId w:val="11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5AE2">
        <w:rPr>
          <w:rFonts w:ascii="Arial" w:hAnsi="Arial" w:cs="Arial"/>
          <w:sz w:val="24"/>
          <w:szCs w:val="24"/>
        </w:rPr>
        <w:br w:type="page"/>
      </w:r>
    </w:p>
    <w:p w14:paraId="5E8B00B1" w14:textId="77777777" w:rsidR="005172B5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2978F7AC" w14:textId="77777777" w:rsidTr="006A482B">
        <w:trPr>
          <w:tblHeader/>
        </w:trPr>
        <w:tc>
          <w:tcPr>
            <w:tcW w:w="1110" w:type="dxa"/>
            <w:shd w:val="clear" w:color="auto" w:fill="D9D9D9"/>
            <w:vAlign w:val="center"/>
          </w:tcPr>
          <w:p w14:paraId="15A65FC5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2" w:name="_Hlk126562839"/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2AB4B766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D9D9D9"/>
            <w:vAlign w:val="center"/>
          </w:tcPr>
          <w:p w14:paraId="71EC8BAF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1AB7AB4B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3331352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2"/>
      <w:tr w:rsidR="003E4D45" w:rsidRPr="00EA6124" w14:paraId="61EB2E23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20C254E2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5A3F1BF2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915" w:type="dxa"/>
          </w:tcPr>
          <w:p w14:paraId="421FF572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5F17EAC8" w14:textId="77777777" w:rsidR="003E4D45" w:rsidRPr="00EA6124" w:rsidRDefault="003E4D45" w:rsidP="00E470F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3396E8BA" w14:textId="77777777" w:rsidR="003E4D45" w:rsidRPr="00EA6124" w:rsidRDefault="003E4D45" w:rsidP="00E470F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3F6AFAE4" w14:textId="77777777" w:rsidR="003E4D45" w:rsidRPr="00067247" w:rsidRDefault="00067247" w:rsidP="00382F2C">
            <w:pPr>
              <w:numPr>
                <w:ilvl w:val="0"/>
                <w:numId w:val="7"/>
              </w:numPr>
              <w:spacing w:before="60" w:after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wszystkie</w:t>
            </w:r>
            <w:r w:rsidRPr="008C730B">
              <w:rPr>
                <w:rFonts w:ascii="Arial" w:hAnsi="Arial" w:cs="Arial"/>
                <w:bCs/>
                <w:sz w:val="24"/>
                <w:szCs w:val="24"/>
              </w:rPr>
              <w:t xml:space="preserve"> załączniki zostały podpisane zgodnie ze sposobem wskazanym w Regulaminie wyboru projektów.</w:t>
            </w:r>
          </w:p>
          <w:p w14:paraId="0627D612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14C30D4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2FA0903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388351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C12A25A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25B81EED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1655CD95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74BC90F0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B21F03" w:rsidRPr="00EA6124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915" w:type="dxa"/>
          </w:tcPr>
          <w:p w14:paraId="01112FCB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06724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EA6124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EA6124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0B6321BE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751222D4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53CF1C2F" w14:textId="77777777" w:rsidR="003E4D45" w:rsidRPr="00EA6124" w:rsidRDefault="003E4D45" w:rsidP="00D3222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 (Rozporządzenie Parlamentu Europejskiego i Rady (UE) 2021/1058 z dnia 24 czerwca 2021 r. w sprawie Europejskiego Funduszu Rozwoju Regionalnego i Funduszu Spójności (Dz. </w:t>
            </w:r>
            <w:proofErr w:type="spellStart"/>
            <w:r w:rsidR="002F5391" w:rsidRPr="00EA6124">
              <w:rPr>
                <w:rFonts w:ascii="Arial" w:hAnsi="Arial" w:cs="Arial"/>
                <w:sz w:val="24"/>
                <w:szCs w:val="24"/>
              </w:rPr>
              <w:t>U</w:t>
            </w:r>
            <w:r w:rsidR="006F03F0">
              <w:rPr>
                <w:rFonts w:ascii="Arial" w:hAnsi="Arial" w:cs="Arial"/>
                <w:sz w:val="24"/>
                <w:szCs w:val="24"/>
              </w:rPr>
              <w:t>rz</w:t>
            </w:r>
            <w:proofErr w:type="spellEnd"/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 UE. L. z 2021 r. 231</w:t>
            </w:r>
            <w:r w:rsidR="006F03F0">
              <w:rPr>
                <w:rFonts w:ascii="Arial" w:hAnsi="Arial" w:cs="Arial"/>
                <w:sz w:val="24"/>
                <w:szCs w:val="24"/>
              </w:rPr>
              <w:t>/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60 z </w:t>
            </w:r>
            <w:r w:rsidR="006F03F0">
              <w:rPr>
                <w:rFonts w:ascii="Arial" w:hAnsi="Arial" w:cs="Arial"/>
                <w:sz w:val="24"/>
                <w:szCs w:val="24"/>
              </w:rPr>
              <w:t xml:space="preserve">30.06.2024 r. z </w:t>
            </w:r>
            <w:proofErr w:type="spellStart"/>
            <w:r w:rsidR="002F5391"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2F5391" w:rsidRPr="00EA6124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4B790E5E" w14:textId="77777777" w:rsidR="003E4D45" w:rsidRPr="00023DC6" w:rsidRDefault="003E4D45" w:rsidP="00023D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</w:t>
            </w:r>
            <w:r w:rsidR="006F03F0">
              <w:rPr>
                <w:rFonts w:ascii="Arial" w:hAnsi="Arial" w:cs="Arial"/>
                <w:sz w:val="24"/>
                <w:szCs w:val="24"/>
              </w:rPr>
              <w:t>/1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 26.06.2014 z 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>. zm.)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E28F713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projektu, zgodnie z art. 73 ust. 2 lit. f) rozporządzenia nr 2021/1060</w:t>
            </w:r>
            <w:r w:rsidR="006F03F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EA612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49B8652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zgodnie z art. 63 ust. 6 rozporządzenia nr 2021/1060</w:t>
            </w:r>
            <w:r w:rsidR="00B21F03" w:rsidRPr="00EA612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D7CB95A" w14:textId="77777777" w:rsidR="003E4D45" w:rsidRPr="00EA6124" w:rsidRDefault="00B21F03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14DF8911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E99FCB5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4809A0C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64A2A695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063324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EDD955E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232824B5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23873388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14D09C2F" w14:textId="77777777" w:rsidR="002F5391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71EFC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(dotyczy JST)</w:t>
            </w:r>
          </w:p>
        </w:tc>
        <w:tc>
          <w:tcPr>
            <w:tcW w:w="6915" w:type="dxa"/>
          </w:tcPr>
          <w:p w14:paraId="22047E42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 xml:space="preserve">W przypadku, gdy wnioskodawcą jest jednostka samorządu terytorialnego (lub podmiot przez nią kontrolowany lub od niej zależny) w kryterium sprawdzimy, czy przestrzega ona przepisów antydyskryminacyjnych, o których mowa w art. 9 </w:t>
            </w: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ust. 3 rozporządzenia nr 2021/1060.</w:t>
            </w:r>
          </w:p>
          <w:p w14:paraId="216C72E2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588017D3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451EDDAE" w14:textId="1593FBD9" w:rsidR="00063324" w:rsidRPr="000459E5" w:rsidRDefault="00003264" w:rsidP="000459E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03264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0459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6F03F0">
              <w:rPr>
                <w:rFonts w:ascii="Arial" w:hAnsi="Arial" w:cs="Arial"/>
                <w:sz w:val="24"/>
                <w:szCs w:val="24"/>
              </w:rPr>
              <w:t xml:space="preserve">informacje znajdujące się na </w:t>
            </w:r>
            <w:r w:rsidR="006F03F0">
              <w:rPr>
                <w:rFonts w:ascii="Arial" w:hAnsi="Arial" w:cs="Arial"/>
                <w:sz w:val="24"/>
                <w:szCs w:val="24"/>
              </w:rPr>
              <w:lastRenderedPageBreak/>
              <w:t>stronie internetowej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Rzecznika Praw Obywatelskich (RPO) </w:t>
            </w:r>
            <w:r w:rsidR="006F03F0">
              <w:rPr>
                <w:rFonts w:ascii="Arial" w:hAnsi="Arial" w:cs="Arial"/>
                <w:sz w:val="24"/>
                <w:szCs w:val="24"/>
              </w:rPr>
              <w:t>dotyczące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3523C6">
              <w:rPr>
                <w:rFonts w:ascii="Arial" w:hAnsi="Arial" w:cs="Arial"/>
                <w:sz w:val="24"/>
                <w:szCs w:val="24"/>
              </w:rPr>
              <w:t>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402" w:type="dxa"/>
          </w:tcPr>
          <w:p w14:paraId="4C2B48DB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396E1EF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6668A3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9C914BF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54790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22DD3EE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6242540E" w14:textId="77777777" w:rsidTr="00EE3271">
        <w:trPr>
          <w:trHeight w:val="283"/>
        </w:trPr>
        <w:tc>
          <w:tcPr>
            <w:tcW w:w="1110" w:type="dxa"/>
            <w:vAlign w:val="center"/>
          </w:tcPr>
          <w:p w14:paraId="56150606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7F94FEF3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915" w:type="dxa"/>
          </w:tcPr>
          <w:p w14:paraId="1205AA44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7E619B16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01879787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9CCC553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FBACC3B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C39D8E3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6BCCFA9B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259F83E4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73937D65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915" w:type="dxa"/>
          </w:tcPr>
          <w:p w14:paraId="7C3E750A" w14:textId="77777777" w:rsidR="000633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2F5391"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na moment złożenia wniosku o dofinansowanie </w:t>
            </w: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posiada prawo do dysponowania gruntami lub obiektami na cele inwestycji, posiada wymaganą dokumentację techniczną i projektową, </w:t>
            </w: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wymagane prawem decyzje, uzgodnienia i pozwolenia administracyjne.</w:t>
            </w:r>
          </w:p>
          <w:p w14:paraId="031CE976" w14:textId="77777777" w:rsidR="006F03F0" w:rsidRPr="006F03F0" w:rsidRDefault="006F03F0" w:rsidP="006F03F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Jeśli wydane pozwolenie zezwalające na realizację inwestycji (np. decyzja o pozwoleniu na budowę, zezwolenie na realizację inwestycji drogowej) nie jest prawomocne w momencie składania wniosku o dofinansowanie, należy przedłożyć decyzję opatrzoną klauzulą ostateczności najpóźniej na etapie podpisania umowy o dofinansowanie projektu.</w:t>
            </w:r>
          </w:p>
          <w:p w14:paraId="07350BD8" w14:textId="77777777" w:rsidR="006F03F0" w:rsidRPr="006F03F0" w:rsidRDefault="006F03F0" w:rsidP="006F03F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bookmarkStart w:id="3" w:name="_Hlk177989520"/>
            <w:r w:rsidRPr="006F03F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5"/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6"/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, jednakże nie później niż 12 m-</w:t>
            </w:r>
            <w:proofErr w:type="spellStart"/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cy</w:t>
            </w:r>
            <w:proofErr w:type="spellEnd"/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 xml:space="preserve"> od daty uchwały zarządu województwa </w:t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 wyborze projektu do dofinansowania.</w:t>
            </w:r>
          </w:p>
          <w:p w14:paraId="191404E3" w14:textId="77777777" w:rsidR="006F03F0" w:rsidRPr="00EA6124" w:rsidRDefault="006F03F0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  <w:bookmarkEnd w:id="3"/>
          </w:p>
          <w:p w14:paraId="300C3167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ED008CE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DEEBADC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spełnienie kryterium jest niezbędne do przyznania dofinansowania.</w:t>
            </w:r>
          </w:p>
          <w:p w14:paraId="7A83815B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2066E94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57AC2" w:rsidRPr="00EA6124" w14:paraId="1A3033A2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31B6FA28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53A78F18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915" w:type="dxa"/>
          </w:tcPr>
          <w:p w14:paraId="5E297F42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03F9A">
              <w:rPr>
                <w:rFonts w:ascii="Arial" w:hAnsi="Arial" w:cs="Arial"/>
                <w:sz w:val="24"/>
                <w:szCs w:val="24"/>
              </w:rPr>
              <w:t xml:space="preserve">W kryterium sprawdzamy, czy zakładany maksymalny okres realizacji projektu nie przekracza </w:t>
            </w:r>
            <w:r w:rsidR="005A0584" w:rsidRPr="00803F9A">
              <w:rPr>
                <w:rFonts w:ascii="Arial" w:hAnsi="Arial" w:cs="Arial"/>
                <w:sz w:val="24"/>
                <w:szCs w:val="24"/>
              </w:rPr>
              <w:t>36</w:t>
            </w:r>
            <w:r w:rsidRPr="00803F9A">
              <w:rPr>
                <w:rFonts w:ascii="Arial" w:hAnsi="Arial" w:cs="Arial"/>
                <w:sz w:val="24"/>
                <w:szCs w:val="24"/>
              </w:rPr>
              <w:t xml:space="preserve"> miesięcy od terminu zakończenia naboru.</w:t>
            </w:r>
          </w:p>
          <w:p w14:paraId="7903E442" w14:textId="77777777" w:rsidR="00A57AC2" w:rsidRPr="002B4804" w:rsidRDefault="00A57AC2" w:rsidP="002B4804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2558BDA7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87064F1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TAK/NIE</w:t>
            </w:r>
            <w:r w:rsidRPr="002B4804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480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ADD5102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79A34D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207A9844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463999E7" w14:textId="77777777" w:rsidR="002C2CE8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13BF1C1D" w14:textId="77777777" w:rsidTr="004C17EE">
        <w:trPr>
          <w:trHeight w:val="283"/>
          <w:tblHeader/>
        </w:trPr>
        <w:tc>
          <w:tcPr>
            <w:tcW w:w="1110" w:type="dxa"/>
            <w:shd w:val="clear" w:color="auto" w:fill="E7E6E6"/>
            <w:vAlign w:val="center"/>
          </w:tcPr>
          <w:p w14:paraId="2AD21AC5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959C7F7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645924BF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4AE3A14E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9B01916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3E4D45" w:rsidRPr="00EA6124" w14:paraId="5DC2075C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25A64414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4" w:name="_Hlk158130344"/>
            <w:r w:rsidRPr="002B4804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768E67F0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Kwalifikowalność wnioskodawcy</w:t>
            </w:r>
          </w:p>
        </w:tc>
        <w:tc>
          <w:tcPr>
            <w:tcW w:w="6915" w:type="dxa"/>
            <w:shd w:val="clear" w:color="auto" w:fill="auto"/>
          </w:tcPr>
          <w:p w14:paraId="503656A0" w14:textId="77777777" w:rsidR="00D35BFA" w:rsidRPr="002B4804" w:rsidRDefault="00D35BFA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5" w:name="_Hlk161236820"/>
            <w:r w:rsidRPr="002B4804">
              <w:rPr>
                <w:rFonts w:ascii="Arial" w:hAnsi="Arial" w:cs="Arial"/>
                <w:sz w:val="24"/>
                <w:szCs w:val="24"/>
              </w:rPr>
              <w:t>W tym kryterium sprawdz</w:t>
            </w:r>
            <w:r w:rsidR="00063F80" w:rsidRPr="002B4804">
              <w:rPr>
                <w:rFonts w:ascii="Arial" w:hAnsi="Arial" w:cs="Arial"/>
                <w:sz w:val="24"/>
                <w:szCs w:val="24"/>
              </w:rPr>
              <w:t>a</w:t>
            </w:r>
            <w:r w:rsidRPr="002B4804">
              <w:rPr>
                <w:rFonts w:ascii="Arial" w:hAnsi="Arial" w:cs="Arial"/>
                <w:sz w:val="24"/>
                <w:szCs w:val="24"/>
              </w:rPr>
              <w:t>my, czy wnioskodawc</w:t>
            </w:r>
            <w:r w:rsidR="00EA5941" w:rsidRPr="002B4804">
              <w:rPr>
                <w:rFonts w:ascii="Arial" w:hAnsi="Arial" w:cs="Arial"/>
                <w:sz w:val="24"/>
                <w:szCs w:val="24"/>
              </w:rPr>
              <w:t>a</w:t>
            </w:r>
            <w:r w:rsidR="002D46FA" w:rsidRPr="002B48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11336">
              <w:rPr>
                <w:rFonts w:ascii="Arial" w:hAnsi="Arial" w:cs="Arial"/>
                <w:sz w:val="24"/>
                <w:szCs w:val="24"/>
              </w:rPr>
              <w:t xml:space="preserve">jest podmiotem </w:t>
            </w:r>
            <w:r w:rsidR="002D46FA" w:rsidRPr="002B4804">
              <w:rPr>
                <w:rFonts w:ascii="Arial" w:hAnsi="Arial" w:cs="Arial"/>
                <w:sz w:val="24"/>
                <w:szCs w:val="24"/>
              </w:rPr>
              <w:t>uprawni</w:t>
            </w:r>
            <w:r w:rsidR="00A11336">
              <w:rPr>
                <w:rFonts w:ascii="Arial" w:hAnsi="Arial" w:cs="Arial"/>
                <w:sz w:val="24"/>
                <w:szCs w:val="24"/>
              </w:rPr>
              <w:t>onym</w:t>
            </w:r>
            <w:r w:rsidR="002D46FA" w:rsidRPr="002B4804">
              <w:rPr>
                <w:rFonts w:ascii="Arial" w:hAnsi="Arial" w:cs="Arial"/>
                <w:sz w:val="24"/>
                <w:szCs w:val="24"/>
              </w:rPr>
              <w:t xml:space="preserve"> do ubiegania się o dofinansowanie, tj. czy należy do poniższej grupy</w:t>
            </w:r>
            <w:r w:rsidRPr="002B4804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4FA61C74" w14:textId="77777777" w:rsidR="00D35BFA" w:rsidRPr="002B4804" w:rsidRDefault="00D35BFA" w:rsidP="00EB6D78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jednostk</w:t>
            </w:r>
            <w:r w:rsidR="002D46FA" w:rsidRPr="002B4804">
              <w:rPr>
                <w:rFonts w:ascii="Arial" w:hAnsi="Arial" w:cs="Arial"/>
                <w:sz w:val="24"/>
                <w:szCs w:val="24"/>
              </w:rPr>
              <w:t>i</w:t>
            </w:r>
            <w:r w:rsidRPr="002B4804">
              <w:rPr>
                <w:rFonts w:ascii="Arial" w:hAnsi="Arial" w:cs="Arial"/>
                <w:sz w:val="24"/>
                <w:szCs w:val="24"/>
              </w:rPr>
              <w:t xml:space="preserve"> samorządu terytorialnego</w:t>
            </w:r>
          </w:p>
          <w:p w14:paraId="329E704C" w14:textId="77777777" w:rsidR="003E4D45" w:rsidRPr="002B4804" w:rsidDel="007968FF" w:rsidRDefault="00D35BFA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  <w:r w:rsidRPr="002B4804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bookmarkEnd w:id="5"/>
          </w:p>
        </w:tc>
        <w:tc>
          <w:tcPr>
            <w:tcW w:w="3402" w:type="dxa"/>
          </w:tcPr>
          <w:p w14:paraId="0346EB81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2B480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2C569D0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A792202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41AA895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4"/>
      <w:tr w:rsidR="003E4D45" w:rsidRPr="00EA6124" w14:paraId="742798EA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77A14D34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B.</w:t>
            </w:r>
            <w:r w:rsidR="00EC168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021BBC9B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6" w:name="_Hlk187325778"/>
            <w:r w:rsidRPr="002B4804">
              <w:rPr>
                <w:rFonts w:ascii="Arial" w:hAnsi="Arial" w:cs="Arial"/>
                <w:sz w:val="24"/>
                <w:szCs w:val="24"/>
              </w:rPr>
              <w:t xml:space="preserve">Projekt jest zgodny z typami projektów </w:t>
            </w: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 xml:space="preserve">przewidzianymi </w:t>
            </w:r>
            <w:r w:rsidRPr="002B4804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  <w:bookmarkEnd w:id="6"/>
          </w:p>
        </w:tc>
        <w:tc>
          <w:tcPr>
            <w:tcW w:w="6915" w:type="dxa"/>
          </w:tcPr>
          <w:p w14:paraId="7D1F2B65" w14:textId="77777777" w:rsidR="003E4D45" w:rsidRPr="00EC168B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lastRenderedPageBreak/>
              <w:t xml:space="preserve">W tym kryterium sprawdzamy, czy projekt dotyczy </w:t>
            </w:r>
            <w:r w:rsidRPr="00EC168B">
              <w:rPr>
                <w:rFonts w:ascii="Arial" w:hAnsi="Arial" w:cs="Arial"/>
                <w:sz w:val="24"/>
                <w:szCs w:val="24"/>
              </w:rPr>
              <w:lastRenderedPageBreak/>
              <w:t>następującego przedsięwzięcia:</w:t>
            </w:r>
          </w:p>
          <w:p w14:paraId="2FD0BE87" w14:textId="77777777" w:rsidR="005A0584" w:rsidRPr="00EC168B" w:rsidRDefault="005A058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7" w:name="_Hlk151384520"/>
            <w:r w:rsidRPr="00EC168B">
              <w:rPr>
                <w:rFonts w:ascii="Arial" w:hAnsi="Arial" w:cs="Arial"/>
                <w:sz w:val="24"/>
                <w:szCs w:val="24"/>
              </w:rPr>
              <w:t xml:space="preserve">Rozbudowa, przebudowa, remont lub wyposażenie świetlic lub innych budynków </w:t>
            </w:r>
            <w:r w:rsidR="007975F5" w:rsidRPr="00EC168B">
              <w:rPr>
                <w:rFonts w:ascii="Arial" w:hAnsi="Arial" w:cs="Arial"/>
                <w:sz w:val="24"/>
                <w:szCs w:val="24"/>
              </w:rPr>
              <w:t>przy infrastrukturze lokalowej OSP</w:t>
            </w:r>
            <w:r w:rsidR="007975F5" w:rsidRPr="00EC168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="007975F5" w:rsidRPr="00EC168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C168B">
              <w:rPr>
                <w:rFonts w:ascii="Arial" w:hAnsi="Arial" w:cs="Arial"/>
                <w:sz w:val="24"/>
                <w:szCs w:val="24"/>
              </w:rPr>
              <w:t>w celu przygotowania/dostosowania ich do prowadzenia:</w:t>
            </w:r>
          </w:p>
          <w:p w14:paraId="7629FCC2" w14:textId="77777777" w:rsidR="005A0584" w:rsidRPr="00EC168B" w:rsidRDefault="005A0584" w:rsidP="00EB6D78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dziennego domu pomocy</w:t>
            </w:r>
            <w:r w:rsidR="007975F5" w:rsidRPr="00EC168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EC168B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43D295C3" w14:textId="77777777" w:rsidR="005A0584" w:rsidRPr="002B4804" w:rsidRDefault="005A0584" w:rsidP="00EB6D78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placówki wsparcia dziennego dla dzieci i młodzieży</w:t>
            </w:r>
            <w:r w:rsidR="00042F82" w:rsidRPr="002B4804">
              <w:rPr>
                <w:rFonts w:ascii="Arial" w:hAnsi="Arial" w:cs="Arial"/>
                <w:sz w:val="24"/>
                <w:szCs w:val="24"/>
              </w:rPr>
              <w:t xml:space="preserve"> w formie </w:t>
            </w:r>
            <w:r w:rsidR="00AD31DF" w:rsidRPr="002B4804">
              <w:rPr>
                <w:rFonts w:ascii="Arial" w:hAnsi="Arial" w:cs="Arial"/>
                <w:sz w:val="24"/>
                <w:szCs w:val="24"/>
              </w:rPr>
              <w:t xml:space="preserve">opiekuńczej </w:t>
            </w:r>
            <w:r w:rsidR="00042F82" w:rsidRPr="002B4804">
              <w:rPr>
                <w:rFonts w:ascii="Arial" w:hAnsi="Arial" w:cs="Arial"/>
                <w:sz w:val="24"/>
                <w:szCs w:val="24"/>
              </w:rPr>
              <w:t>lub specjalistycznej</w:t>
            </w:r>
            <w:r w:rsidR="007975F5" w:rsidRPr="002B480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2B4804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00C83A47" w14:textId="77777777" w:rsidR="003E4D45" w:rsidRPr="002B4804" w:rsidRDefault="005A0584" w:rsidP="00EB6D78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klubu seniora</w:t>
            </w:r>
            <w:r w:rsidR="007975F5" w:rsidRPr="002B480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2B4804">
              <w:rPr>
                <w:rFonts w:ascii="Arial" w:hAnsi="Arial" w:cs="Arial"/>
                <w:sz w:val="24"/>
                <w:szCs w:val="24"/>
              </w:rPr>
              <w:t>.</w:t>
            </w:r>
            <w:bookmarkEnd w:id="7"/>
          </w:p>
          <w:p w14:paraId="1C706081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ins w:id="8" w:author="Sylwia Szada" w:date="2025-01-05T15:55:00Z">
              <w:r w:rsidR="006D0667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commentRangeStart w:id="9"/>
              <w:r w:rsidR="006D0667">
                <w:rPr>
                  <w:rFonts w:ascii="Arial" w:hAnsi="Arial" w:cs="Arial"/>
                  <w:sz w:val="24"/>
                  <w:szCs w:val="24"/>
                </w:rPr>
                <w:t>i załączniki</w:t>
              </w:r>
            </w:ins>
            <w:r w:rsidRPr="002B4804">
              <w:rPr>
                <w:rFonts w:ascii="Arial" w:hAnsi="Arial" w:cs="Arial"/>
                <w:sz w:val="24"/>
                <w:szCs w:val="24"/>
              </w:rPr>
              <w:t>.</w:t>
            </w:r>
            <w:commentRangeEnd w:id="9"/>
            <w:r w:rsidR="006D0667">
              <w:rPr>
                <w:rStyle w:val="Odwoaniedokomentarza"/>
              </w:rPr>
              <w:commentReference w:id="9"/>
            </w:r>
          </w:p>
        </w:tc>
        <w:tc>
          <w:tcPr>
            <w:tcW w:w="3402" w:type="dxa"/>
          </w:tcPr>
          <w:p w14:paraId="1E32FCDF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B4804">
              <w:rPr>
                <w:rFonts w:ascii="Arial" w:hAnsi="Arial" w:cs="Arial"/>
                <w:sz w:val="24"/>
                <w:szCs w:val="24"/>
              </w:rPr>
              <w:br/>
              <w:t xml:space="preserve">(NIE oznacza odrzucenie </w:t>
            </w: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 xml:space="preserve">wniosku) </w:t>
            </w:r>
          </w:p>
          <w:p w14:paraId="251BCB58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54C660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D4B1312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3E4D45" w:rsidRPr="00EA6124" w14:paraId="786A406F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2E22411F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C168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7328FC54" w14:textId="77777777" w:rsidR="003E4D45" w:rsidRPr="002B4804" w:rsidRDefault="007975F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915" w:type="dxa"/>
          </w:tcPr>
          <w:p w14:paraId="066519F5" w14:textId="77777777" w:rsidR="007975F5" w:rsidRPr="002B4804" w:rsidRDefault="007975F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W kryterium sprawdzamy, czy wkład własny wnioskodawcy stanowi nie mniej niż 50% w wydatkach kwalifikowalnych projektu.</w:t>
            </w:r>
            <w:r w:rsidRPr="002B480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FA16DCB" w14:textId="77777777" w:rsidR="003E4D45" w:rsidRPr="002B4804" w:rsidRDefault="007975F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1EFE01E1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2B4804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119AD568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F9A0E3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29E27D1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0AC95568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1F36D56B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B.</w:t>
            </w:r>
            <w:r w:rsidR="00EC168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15A61D5A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Zgodność z prawem pomocy publiczne</w:t>
            </w:r>
            <w:r w:rsidR="00C2416A" w:rsidRPr="002B4804">
              <w:rPr>
                <w:rFonts w:ascii="Arial" w:hAnsi="Arial" w:cs="Arial"/>
                <w:sz w:val="24"/>
                <w:szCs w:val="24"/>
              </w:rPr>
              <w:t>j</w:t>
            </w:r>
          </w:p>
        </w:tc>
        <w:tc>
          <w:tcPr>
            <w:tcW w:w="6915" w:type="dxa"/>
          </w:tcPr>
          <w:p w14:paraId="20C0B102" w14:textId="77777777" w:rsidR="003E4D45" w:rsidRPr="002B4804" w:rsidRDefault="003E4D45" w:rsidP="00D3222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F4448F" w:rsidRPr="002B480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B534CC1" w14:textId="77777777" w:rsidR="00F4448F" w:rsidRPr="002B4804" w:rsidRDefault="00F4448F" w:rsidP="00E470F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65B45656" w14:textId="77777777" w:rsidR="00F4448F" w:rsidRPr="002B4804" w:rsidRDefault="00F4448F" w:rsidP="00E470F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 xml:space="preserve">pomoc jest zgodna z rozporządzeniem nr 651/2014 2014 z dnia 17 czerwca 2014 r. uznającym niektóre rodzaje pomocy za zgodne z rynkiem wewnętrznym w </w:t>
            </w: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zastosowaniu art. 107 i 108 Traktatu) (Dz. Urz. UE L 187</w:t>
            </w:r>
            <w:r w:rsidR="00C00347" w:rsidRPr="002B4804">
              <w:rPr>
                <w:rFonts w:ascii="Arial" w:hAnsi="Arial" w:cs="Arial"/>
                <w:sz w:val="24"/>
                <w:szCs w:val="24"/>
              </w:rPr>
              <w:t>/1</w:t>
            </w:r>
            <w:r w:rsidRPr="002B4804">
              <w:rPr>
                <w:rFonts w:ascii="Arial" w:hAnsi="Arial" w:cs="Arial"/>
                <w:sz w:val="24"/>
                <w:szCs w:val="24"/>
              </w:rPr>
              <w:t xml:space="preserve"> z 26.06.2014 z </w:t>
            </w:r>
            <w:proofErr w:type="spellStart"/>
            <w:r w:rsidRPr="002B480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B4804">
              <w:rPr>
                <w:rFonts w:ascii="Arial" w:hAnsi="Arial" w:cs="Arial"/>
                <w:sz w:val="24"/>
                <w:szCs w:val="24"/>
              </w:rPr>
              <w:t>. zm.) oraz z:</w:t>
            </w:r>
          </w:p>
          <w:p w14:paraId="5261135B" w14:textId="77777777" w:rsidR="00F4448F" w:rsidRPr="002B4804" w:rsidRDefault="00F4448F" w:rsidP="00E470F6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rozporządzeniem Ministra Funduszy i Polityki Regionalnej z dnia 11 grudnia 2022 r. w sprawie udzielania pomocy inwestycyjnej na infrastrukturę lokalną w ramach regionalnych programów na lata 2021–2027 (Dz.U. poz. 2686).</w:t>
            </w:r>
          </w:p>
          <w:p w14:paraId="71307C66" w14:textId="77777777" w:rsidR="00B065A1" w:rsidRPr="002B4804" w:rsidRDefault="00B065A1" w:rsidP="00B065A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</w:t>
            </w:r>
            <w:r w:rsidR="00F86344" w:rsidRPr="002B4804">
              <w:rPr>
                <w:rFonts w:ascii="Arial" w:hAnsi="Arial" w:cs="Arial"/>
                <w:sz w:val="24"/>
                <w:szCs w:val="24"/>
              </w:rPr>
              <w:t>, koniecznej do eksploatacji infrastruktury</w:t>
            </w:r>
            <w:r w:rsidRPr="002B4804">
              <w:rPr>
                <w:rFonts w:ascii="Arial" w:hAnsi="Arial" w:cs="Arial"/>
                <w:sz w:val="24"/>
                <w:szCs w:val="24"/>
              </w:rPr>
              <w:t xml:space="preserve"> lub nieodłącznie związanej z podstawowym wykorzystaniem o charakterze niegospodarczym</w:t>
            </w:r>
            <w:r w:rsidRPr="002B480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2B480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2135EF" w14:textId="77777777" w:rsidR="00C00347" w:rsidRPr="002B4804" w:rsidRDefault="00B065A1" w:rsidP="00EC168B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 xml:space="preserve">W przypadku prowadzenia działalności gospodarczej o charakterze pomocniczym wnioskodawca obowiązany jest przedstawić w dokumentacji projektowej informację nt. </w:t>
            </w: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511F0CC8" w14:textId="77777777" w:rsidR="003E4D45" w:rsidRPr="002B4804" w:rsidRDefault="003E4D45" w:rsidP="00B065A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F3A3158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B480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683CAE4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690B896F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AA443C8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1C069CD6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68DE3319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C168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2F5B2864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zasadą zrównoważonego rozwoju</w:t>
            </w:r>
          </w:p>
        </w:tc>
        <w:tc>
          <w:tcPr>
            <w:tcW w:w="6915" w:type="dxa"/>
          </w:tcPr>
          <w:p w14:paraId="572943CB" w14:textId="77777777" w:rsidR="00E97D94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651A96D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 w:rsidR="00C00347">
              <w:rPr>
                <w:rFonts w:ascii="Arial" w:hAnsi="Arial" w:cs="Arial"/>
                <w:sz w:val="24"/>
                <w:szCs w:val="24"/>
              </w:rPr>
              <w:t>ów</w:t>
            </w:r>
            <w:r w:rsidRPr="00EA6124">
              <w:rPr>
                <w:rFonts w:ascii="Arial" w:hAnsi="Arial" w:cs="Arial"/>
                <w:sz w:val="24"/>
                <w:szCs w:val="24"/>
              </w:rPr>
              <w:t>. Należy przedstawić jak projekt wspiera działania respektujące standardy i priorytety klimatyczne UE.</w:t>
            </w:r>
          </w:p>
          <w:p w14:paraId="4818A21F" w14:textId="77777777" w:rsidR="003E4D45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ramach potwierdzenia spełnienia zasady DNSH należy odnieść się do zapisów „Oceny zgodności z zasadą „nie czyń poważnych szkód” (DNSH) zakresów wsparcia zawartych w projekcie programu regionalnego Fundusze Europejskie dla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Kujaw i Pomorza na lata 2021-2027” i zamieszczonych w niej ustaleń dla poszczególnych obszarów</w:t>
            </w:r>
            <w:r w:rsidR="00C0034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4106310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8C31CE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33B55AEB" w14:textId="77777777" w:rsidR="003E4D45" w:rsidRPr="00EA6124" w:rsidRDefault="00873973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="003E4D45"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F6DB7D2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31D3F2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59CD0E3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7A704AEC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44BB87B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 w:rsidR="00EC168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69519C3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915" w:type="dxa"/>
          </w:tcPr>
          <w:p w14:paraId="7AE2E10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 przewidywanej trwałości wynoszącej co najmniej pięć lat przewidziana w ramach projektu jest odporna na zmiany klimatu.</w:t>
            </w:r>
          </w:p>
          <w:p w14:paraId="6CE02E8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6F65A81D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402" w:type="dxa"/>
          </w:tcPr>
          <w:p w14:paraId="29EF4DDB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C8AA4F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DE8ADB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25C3E1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DOTYCZY”).</w:t>
            </w:r>
          </w:p>
          <w:p w14:paraId="57C6A33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3C3E95E8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40F726B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C168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6493F79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6915" w:type="dxa"/>
          </w:tcPr>
          <w:p w14:paraId="1B8E4AE7" w14:textId="77777777" w:rsidR="006A0F10" w:rsidRPr="00EA6124" w:rsidRDefault="006A0F1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3CDC3ABD" w14:textId="77777777" w:rsidR="00FA1017" w:rsidRDefault="006A0F10" w:rsidP="00EB6D78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</w:t>
            </w:r>
            <w:r w:rsidR="00C00347">
              <w:rPr>
                <w:rFonts w:ascii="Arial" w:hAnsi="Arial" w:cs="Arial"/>
                <w:sz w:val="24"/>
                <w:szCs w:val="24"/>
              </w:rPr>
              <w:t>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C00347">
              <w:rPr>
                <w:rFonts w:ascii="Arial" w:hAnsi="Arial" w:cs="Arial"/>
                <w:sz w:val="24"/>
                <w:szCs w:val="24"/>
              </w:rPr>
              <w:t>1112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FA101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FA1017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67C62EB0" w14:textId="77777777" w:rsidR="00FA1017" w:rsidRDefault="006A0F10" w:rsidP="00EB6D78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</w:t>
            </w:r>
            <w:r w:rsidR="00484D56" w:rsidRPr="00FA1017">
              <w:rPr>
                <w:rFonts w:ascii="Arial" w:hAnsi="Arial" w:cs="Arial"/>
                <w:sz w:val="24"/>
                <w:szCs w:val="24"/>
              </w:rPr>
              <w:t>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484D56" w:rsidRPr="00FA1017">
              <w:rPr>
                <w:rFonts w:ascii="Arial" w:hAnsi="Arial" w:cs="Arial"/>
                <w:sz w:val="24"/>
                <w:szCs w:val="24"/>
              </w:rPr>
              <w:t>54</w:t>
            </w:r>
            <w:r w:rsidR="00C0034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C0034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C00347">
              <w:rPr>
                <w:rFonts w:ascii="Arial" w:hAnsi="Arial" w:cs="Arial"/>
                <w:sz w:val="24"/>
                <w:szCs w:val="24"/>
              </w:rPr>
              <w:t>. zm.</w:t>
            </w:r>
            <w:r w:rsidRPr="00FA1017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38FA0176" w14:textId="42FBD6BF" w:rsidR="00FA1017" w:rsidRDefault="006A0F10" w:rsidP="00EB6D78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16 kwietnia 2004 r. o ochronie przyrody (Dz.U. z 20</w:t>
            </w:r>
            <w:r w:rsidR="00C00347">
              <w:rPr>
                <w:rFonts w:ascii="Arial" w:hAnsi="Arial" w:cs="Arial"/>
                <w:sz w:val="24"/>
                <w:szCs w:val="24"/>
              </w:rPr>
              <w:t>24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C00347">
              <w:rPr>
                <w:rFonts w:ascii="Arial" w:hAnsi="Arial" w:cs="Arial"/>
                <w:sz w:val="24"/>
                <w:szCs w:val="24"/>
              </w:rPr>
              <w:t>1478</w:t>
            </w:r>
            <w:ins w:id="12" w:author="Sylwia Szada" w:date="2025-01-07T09:57:00Z" w16du:dateUtc="2025-01-07T08:57:00Z">
              <w:r w:rsidR="00B16F5A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commentRangeStart w:id="13"/>
              <w:r w:rsidR="00B16F5A">
                <w:rPr>
                  <w:rFonts w:ascii="Arial" w:hAnsi="Arial" w:cs="Arial"/>
                  <w:sz w:val="24"/>
                  <w:szCs w:val="24"/>
                </w:rPr>
                <w:t xml:space="preserve">z </w:t>
              </w:r>
              <w:proofErr w:type="spellStart"/>
              <w:r w:rsidR="00B16F5A">
                <w:rPr>
                  <w:rFonts w:ascii="Arial" w:hAnsi="Arial" w:cs="Arial"/>
                  <w:sz w:val="24"/>
                  <w:szCs w:val="24"/>
                </w:rPr>
                <w:t>późn</w:t>
              </w:r>
              <w:proofErr w:type="spellEnd"/>
              <w:r w:rsidR="00B16F5A">
                <w:rPr>
                  <w:rFonts w:ascii="Arial" w:hAnsi="Arial" w:cs="Arial"/>
                  <w:sz w:val="24"/>
                  <w:szCs w:val="24"/>
                </w:rPr>
                <w:t>. zm.</w:t>
              </w:r>
            </w:ins>
            <w:commentRangeEnd w:id="13"/>
            <w:ins w:id="14" w:author="Sylwia Szada" w:date="2025-01-07T09:58:00Z" w16du:dateUtc="2025-01-07T08:58:00Z">
              <w:r w:rsidR="00B16F5A">
                <w:rPr>
                  <w:rStyle w:val="Odwoaniedokomentarza"/>
                </w:rPr>
                <w:commentReference w:id="13"/>
              </w:r>
            </w:ins>
            <w:r w:rsidRPr="00FA1017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6A16D871" w14:textId="77777777" w:rsidR="00FA1017" w:rsidRDefault="006A0F10" w:rsidP="00EB6D78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</w:t>
            </w:r>
            <w:r w:rsidR="00D971ED" w:rsidRPr="00FA1017">
              <w:rPr>
                <w:rFonts w:ascii="Arial" w:hAnsi="Arial" w:cs="Arial"/>
                <w:sz w:val="24"/>
                <w:szCs w:val="24"/>
              </w:rPr>
              <w:lastRenderedPageBreak/>
              <w:t>20</w:t>
            </w:r>
            <w:r w:rsidR="00C00347">
              <w:rPr>
                <w:rFonts w:ascii="Arial" w:hAnsi="Arial" w:cs="Arial"/>
                <w:sz w:val="24"/>
                <w:szCs w:val="24"/>
              </w:rPr>
              <w:t>24</w:t>
            </w:r>
            <w:r w:rsidR="00D971ED" w:rsidRPr="00FA1017">
              <w:rPr>
                <w:rFonts w:ascii="Arial" w:hAnsi="Arial" w:cs="Arial"/>
                <w:sz w:val="24"/>
                <w:szCs w:val="24"/>
              </w:rPr>
              <w:t xml:space="preserve"> r.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poz. </w:t>
            </w:r>
            <w:r w:rsidR="00C00347">
              <w:rPr>
                <w:rFonts w:ascii="Arial" w:hAnsi="Arial" w:cs="Arial"/>
                <w:sz w:val="24"/>
                <w:szCs w:val="24"/>
              </w:rPr>
              <w:t>1087</w:t>
            </w:r>
            <w:r w:rsidR="00AE2B91" w:rsidRPr="00FA101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AE2B91" w:rsidRPr="00FA101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AE2B91" w:rsidRPr="00FA1017">
              <w:rPr>
                <w:rFonts w:ascii="Arial" w:hAnsi="Arial" w:cs="Arial"/>
                <w:sz w:val="24"/>
                <w:szCs w:val="24"/>
              </w:rPr>
              <w:t>. zm.</w:t>
            </w:r>
            <w:r w:rsidRPr="00FA1017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</w:t>
            </w:r>
            <w:r w:rsidR="00633162" w:rsidRPr="00FA1017">
              <w:rPr>
                <w:rFonts w:ascii="Arial" w:hAnsi="Arial" w:cs="Arial"/>
                <w:sz w:val="24"/>
                <w:szCs w:val="24"/>
              </w:rPr>
              <w:t>ą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097A5952" w14:textId="77777777" w:rsidR="006A0F10" w:rsidRPr="00FA1017" w:rsidRDefault="006A0F10" w:rsidP="00EB6D78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(Ares(2021)1432319 z 23.02.2021 r.).</w:t>
            </w:r>
          </w:p>
          <w:p w14:paraId="35C1525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tym kryterium sprawdzamy, czy wnioskodawca posiada dokumentację środowiskową zgodną z regulaminem wyboru projektów, w szczególności decyzję o środowiskowych uwarunkowaniach – jeżeli jest ona wymagana. Jeśli tak to czy została załączona do wniosku oraz czy 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zakres projektu jest zgodny z decyzją o środowiskowych uwarunkowaniach oraz  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zezwoleniem na realizację inwestycji.</w:t>
            </w:r>
          </w:p>
          <w:p w14:paraId="5480AC3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75CC22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C91472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C62AB9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5D50D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6F4110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45FCA569" w14:textId="77777777" w:rsidTr="002956C4">
        <w:trPr>
          <w:trHeight w:val="1559"/>
        </w:trPr>
        <w:tc>
          <w:tcPr>
            <w:tcW w:w="1110" w:type="dxa"/>
            <w:vAlign w:val="center"/>
          </w:tcPr>
          <w:p w14:paraId="4809C6FD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C168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3A23AC5B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915" w:type="dxa"/>
          </w:tcPr>
          <w:p w14:paraId="0597EDBD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3088147F" w14:textId="77777777" w:rsidR="00E97D94" w:rsidRPr="00EA6124" w:rsidRDefault="00E97D94" w:rsidP="00E470F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6F8725C0" w14:textId="77777777" w:rsidR="00E97D94" w:rsidRPr="00EA6124" w:rsidRDefault="00E97D94" w:rsidP="00E470F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2EC019E2" w14:textId="77777777" w:rsidR="00E97D94" w:rsidRPr="00EA6124" w:rsidRDefault="00E97D94" w:rsidP="00E470F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1AADB29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14A838C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1495C99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633CE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25749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2F5AD0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502145AE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0862973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 w:rsidR="00EC168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49510728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915" w:type="dxa"/>
          </w:tcPr>
          <w:p w14:paraId="448C570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56F2BA85" w14:textId="77777777" w:rsidR="00E97D94" w:rsidRPr="00EA6124" w:rsidRDefault="00E97D94" w:rsidP="00E470F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38EA7581" w14:textId="77777777" w:rsidR="00E97D94" w:rsidRPr="00EA6124" w:rsidRDefault="00E97D94" w:rsidP="00E470F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15AAB301" w14:textId="77777777" w:rsidR="00E97D94" w:rsidRPr="00EA6124" w:rsidRDefault="00E97D94" w:rsidP="00E470F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zakres rzeczowy projektu jest technologicznie wykonalny,</w:t>
            </w:r>
          </w:p>
          <w:p w14:paraId="50A1D85F" w14:textId="77777777" w:rsidR="00E97D94" w:rsidRPr="00EA6124" w:rsidRDefault="00E97D94" w:rsidP="00E470F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6BF6986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E41130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8430E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544E9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5858577D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59C82706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277AF3F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EC168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56" w:type="dxa"/>
            <w:vAlign w:val="center"/>
          </w:tcPr>
          <w:p w14:paraId="32ECFBDB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6915" w:type="dxa"/>
          </w:tcPr>
          <w:p w14:paraId="4886C6D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 szczególności czy:</w:t>
            </w:r>
          </w:p>
          <w:p w14:paraId="75870E7A" w14:textId="77777777" w:rsidR="00E97D94" w:rsidRPr="00EA6124" w:rsidRDefault="00E97D94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59435F7F" w14:textId="77777777" w:rsidR="00E97D94" w:rsidRPr="00EA6124" w:rsidRDefault="00E97D94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08B36AAD" w14:textId="77777777" w:rsidR="00E97D94" w:rsidRPr="00EA6124" w:rsidRDefault="00E97D94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661012A9" w14:textId="77777777" w:rsidR="002F5391" w:rsidRPr="00EA6124" w:rsidRDefault="002F5391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11A8D6DB" w14:textId="77777777" w:rsidR="00E97D94" w:rsidRPr="00EA6124" w:rsidRDefault="002F5391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wykazana została stabilność finansowa (wymagane dla projektów obejmujących inwestycje w infrastrukturę lub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inwestycje produkcyjne).</w:t>
            </w:r>
          </w:p>
          <w:p w14:paraId="154753E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C6A44D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43DFE55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F6E108B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7DB1D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D1B4238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21063F71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6E8DF25C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EC168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5697A3D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915" w:type="dxa"/>
          </w:tcPr>
          <w:p w14:paraId="12744E1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12E46E92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w art. 63 ust. 2 rozporządzenia nr 2021/1060,</w:t>
            </w:r>
          </w:p>
          <w:p w14:paraId="6072A2F1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15" w:name="_Hlk126574575"/>
            <w:r w:rsidRPr="00EA6124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5"/>
            <w:r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28E1D177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7A2D9ADE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29B3248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zostaną dokonane w sposób racjonalny i efektywny z zachowaniem zasad uzyskiwania najlepszych efektów z danych nakładów,</w:t>
            </w:r>
          </w:p>
          <w:p w14:paraId="56E4C2E8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2116147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71B554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EA31B9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265924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DA93FED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lub poprawienie wniosku.</w:t>
            </w:r>
          </w:p>
        </w:tc>
      </w:tr>
      <w:tr w:rsidR="00E97D94" w:rsidRPr="00EA6124" w14:paraId="69A1195A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07BC8B7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EC168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673E737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  <w:r w:rsidR="00571EFC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6124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6915" w:type="dxa"/>
          </w:tcPr>
          <w:p w14:paraId="61E1BC3B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2BFF0F4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72F9190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9435C98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8440EB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5F5074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424FA4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697B9CF4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6456830F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EC168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65EECFD5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915" w:type="dxa"/>
          </w:tcPr>
          <w:p w14:paraId="15A8021D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kryterium sprawdzamy, czy projekt jest zgodny z Kartą Praw Podstawowych Unii Europejskiej z dnia 26 października 2012 r. (Dz. Urz. UE C 326/391 z 26.10.2012) w zakresie odnoszącym się do sposobu realizacji, zakresu projektu i wnioskodawcy.</w:t>
            </w:r>
          </w:p>
          <w:p w14:paraId="6965BCF1" w14:textId="77777777" w:rsidR="00C77E9A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7F0E6268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65E22F75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1438920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6F06081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EB2DA1A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E65FBDA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3B2734F0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464136C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EC168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4EDF269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915" w:type="dxa"/>
          </w:tcPr>
          <w:p w14:paraId="61D94952" w14:textId="77777777" w:rsidR="00E97D94" w:rsidRPr="00C2416A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Konwencją o Prawach Osób Niepełnosprawnych sporządzoną w Nowym Jorku dnia 13 grudnia 2006 r. (Dz. U. z 2012 r. poz. 1169 z </w:t>
            </w:r>
            <w:proofErr w:type="spellStart"/>
            <w:r w:rsidRPr="00C2416A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2416A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</w:t>
            </w:r>
            <w:r w:rsidR="001147FA" w:rsidRPr="00C2416A">
              <w:rPr>
                <w:rFonts w:ascii="Arial" w:hAnsi="Arial" w:cs="Arial"/>
                <w:sz w:val="24"/>
                <w:szCs w:val="24"/>
              </w:rPr>
              <w:t xml:space="preserve">, z poszanowaniem zasad równości, wolności wyboru, prawa do niezależnego życia, </w:t>
            </w:r>
            <w:r w:rsidR="001147FA" w:rsidRPr="00C2416A">
              <w:rPr>
                <w:rFonts w:ascii="Arial" w:hAnsi="Arial" w:cs="Arial"/>
                <w:sz w:val="24"/>
                <w:szCs w:val="24"/>
              </w:rPr>
              <w:lastRenderedPageBreak/>
              <w:t>dostępności i zakazu wszelkich form segregacji.</w:t>
            </w:r>
          </w:p>
          <w:p w14:paraId="67DECB65" w14:textId="77777777" w:rsidR="00E97D94" w:rsidRPr="00C2416A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692DBE27" w14:textId="77777777" w:rsidR="00E97D94" w:rsidRPr="00C2416A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1AE4BD8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448ACD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31B1C5B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21B92A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6D597A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15E20A00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6A26A42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EC168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6774DC5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915" w:type="dxa"/>
          </w:tcPr>
          <w:p w14:paraId="0934C8F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490EBF1D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5C6A06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003E28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016832C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AB3344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7E98D64" w14:textId="77777777" w:rsidR="00B91E0F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wnioskodawca może zostać poproszony o uzupełnienie lub poprawienie wniosku.</w:t>
            </w:r>
          </w:p>
        </w:tc>
      </w:tr>
    </w:tbl>
    <w:p w14:paraId="1BA65F38" w14:textId="77777777" w:rsidR="007257F1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BB5971" w:rsidRPr="00EA6124" w14:paraId="2797FC69" w14:textId="77777777" w:rsidTr="008E616F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589FAA2E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00508174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2B82F158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59718B45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3F8B72C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AA75B0" w:rsidRPr="00EA6124" w14:paraId="0316D733" w14:textId="77777777" w:rsidTr="009E75C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1181" w14:textId="77777777" w:rsidR="00AA75B0" w:rsidRDefault="00AA75B0" w:rsidP="00D3222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C.1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B2EAB" w14:textId="77777777" w:rsidR="00AA75B0" w:rsidRPr="00AA75B0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Powiązanie z infrastrukturą lokalową OSP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47C9" w14:textId="77777777" w:rsidR="00AA75B0" w:rsidRPr="00EC168B" w:rsidRDefault="00AA75B0" w:rsidP="00EF3EB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W tym kryterium sprawdzamy czy projekt dotyczy świetlicy lub innego budynku przy infrastrukturze lokalowej OSP</w:t>
            </w:r>
            <w:r w:rsidRPr="00EC168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EC168B">
              <w:rPr>
                <w:rFonts w:ascii="Arial" w:hAnsi="Arial" w:cs="Arial"/>
                <w:sz w:val="24"/>
                <w:szCs w:val="24"/>
              </w:rPr>
              <w:t>, dofinansowanej w ramach Działania 2.8 Wsparcie służb ratowniczych programu FEdKP 2021-2027.</w:t>
            </w:r>
          </w:p>
          <w:p w14:paraId="4580D8FD" w14:textId="77777777" w:rsidR="00AA75B0" w:rsidRPr="00AA75B0" w:rsidRDefault="00AA75B0" w:rsidP="00AA75B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oraz uchwałę Zarządu Województwa Kujawsko-Pomorskiego o wyborze projektu do dofinansowania w ramach Działania 2.8.</w:t>
            </w:r>
            <w:r w:rsidR="00B3633B" w:rsidRPr="00EC168B">
              <w:rPr>
                <w:rFonts w:ascii="Arial" w:hAnsi="Arial" w:cs="Arial"/>
                <w:sz w:val="24"/>
                <w:szCs w:val="24"/>
              </w:rPr>
              <w:t xml:space="preserve"> Wsparcie służb ratowniczych</w:t>
            </w:r>
            <w:r w:rsidR="00EC168B">
              <w:rPr>
                <w:rFonts w:ascii="Arial" w:hAnsi="Arial" w:cs="Arial"/>
                <w:sz w:val="24"/>
                <w:szCs w:val="24"/>
              </w:rPr>
              <w:t xml:space="preserve">, schemat: </w:t>
            </w:r>
            <w:r w:rsidR="00EC168B" w:rsidRPr="00EC168B">
              <w:rPr>
                <w:rFonts w:ascii="Arial" w:hAnsi="Arial" w:cs="Arial"/>
                <w:sz w:val="24"/>
                <w:szCs w:val="24"/>
              </w:rPr>
              <w:t>Infrastruktura lokalowa OSP</w:t>
            </w:r>
            <w:r w:rsidR="00B3633B" w:rsidRPr="00EC168B">
              <w:rPr>
                <w:rFonts w:ascii="Arial" w:hAnsi="Arial" w:cs="Arial"/>
                <w:sz w:val="24"/>
                <w:szCs w:val="24"/>
              </w:rPr>
              <w:t xml:space="preserve"> programu FEdKP 2021-2027</w:t>
            </w:r>
            <w:r w:rsidR="002831C0" w:rsidRPr="00EC168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7B113C32" w14:textId="77777777" w:rsidR="00AA75B0" w:rsidRPr="00EA6124" w:rsidRDefault="00AA75B0" w:rsidP="006D066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F3F45A5" w14:textId="77777777" w:rsidR="00AA75B0" w:rsidRPr="00EA6124" w:rsidRDefault="00AA75B0" w:rsidP="006D066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95FB1F8" w14:textId="77777777" w:rsidR="00AA75B0" w:rsidRPr="00EA6124" w:rsidRDefault="00AA75B0" w:rsidP="006D066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73B4792" w14:textId="77777777" w:rsidR="00AA75B0" w:rsidRPr="00EA6124" w:rsidRDefault="00AA75B0" w:rsidP="006D066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będzie pozytywna.</w:t>
            </w:r>
          </w:p>
          <w:p w14:paraId="083562AA" w14:textId="77777777" w:rsidR="00AA75B0" w:rsidRPr="00EA6124" w:rsidRDefault="00AA75B0" w:rsidP="006D066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A75B0" w:rsidRPr="00EA6124" w14:paraId="60457E6C" w14:textId="77777777" w:rsidTr="009E75C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A5EED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61B3" w14:textId="77777777" w:rsidR="00AA75B0" w:rsidRPr="00AA75B0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AA75B0">
              <w:rPr>
                <w:rFonts w:ascii="Arial" w:hAnsi="Arial" w:cs="Arial"/>
                <w:sz w:val="24"/>
                <w:szCs w:val="24"/>
              </w:rPr>
              <w:t xml:space="preserve">Maksymalna wartość </w:t>
            </w:r>
            <w:r w:rsidR="00DE6F9B">
              <w:rPr>
                <w:rFonts w:ascii="Arial" w:hAnsi="Arial" w:cs="Arial"/>
                <w:sz w:val="24"/>
                <w:szCs w:val="24"/>
              </w:rPr>
              <w:t>projektu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8D1F6" w14:textId="77777777" w:rsidR="00AA75B0" w:rsidRDefault="00AA75B0" w:rsidP="00AA75B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75B0">
              <w:rPr>
                <w:rFonts w:ascii="Arial" w:hAnsi="Arial" w:cs="Arial"/>
                <w:sz w:val="24"/>
                <w:szCs w:val="24"/>
              </w:rPr>
              <w:t xml:space="preserve">W kryterium sprawdzamy, czy maksymalna wartość dofinansowania projektu ze środków Europejskiego Funduszu Rozwoju Regionalnego nie przekracza 500 tys. zł. </w:t>
            </w:r>
          </w:p>
          <w:p w14:paraId="7CDBC492" w14:textId="77777777" w:rsidR="00AA75B0" w:rsidRPr="00AA75B0" w:rsidRDefault="00AA75B0" w:rsidP="00AA75B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75B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16111F23" w14:textId="77777777" w:rsidR="00AA75B0" w:rsidRPr="00EA6124" w:rsidRDefault="00AA75B0" w:rsidP="00AA75B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29E42C33" w14:textId="77777777" w:rsidR="00AA75B0" w:rsidRPr="00EA6124" w:rsidRDefault="00AA75B0" w:rsidP="00AA75B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8079FE" w14:textId="77777777" w:rsidR="00AA75B0" w:rsidRPr="00EA6124" w:rsidRDefault="00AA75B0" w:rsidP="00AA75B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D4DA78" w14:textId="77777777" w:rsidR="00AA75B0" w:rsidRPr="00EA6124" w:rsidRDefault="00AA75B0" w:rsidP="00AA75B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8CDF53B" w14:textId="77777777" w:rsidR="00AA75B0" w:rsidRPr="00EA6124" w:rsidRDefault="00AA75B0" w:rsidP="00AA75B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A75B0" w:rsidRPr="00EA6124" w14:paraId="2F2454EF" w14:textId="77777777" w:rsidTr="009E75C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FD298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EA6124"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r w:rsidR="002831C0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F77F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654E">
              <w:rPr>
                <w:rFonts w:ascii="Arial" w:hAnsi="Arial" w:cs="Arial"/>
                <w:bCs/>
                <w:sz w:val="24"/>
                <w:szCs w:val="24"/>
              </w:rPr>
              <w:t>Projekt</w:t>
            </w:r>
            <w:r w:rsidRPr="00BC654E">
              <w:rPr>
                <w:rFonts w:ascii="Arial" w:hAnsi="Arial" w:cs="Arial"/>
                <w:sz w:val="24"/>
                <w:szCs w:val="24"/>
              </w:rPr>
              <w:t xml:space="preserve"> zakłada wsparcie infrastruktury </w:t>
            </w:r>
            <w:r w:rsidRPr="00BC654E">
              <w:rPr>
                <w:rFonts w:ascii="Arial" w:hAnsi="Arial" w:cs="Arial"/>
                <w:sz w:val="24"/>
                <w:szCs w:val="24"/>
              </w:rPr>
              <w:lastRenderedPageBreak/>
              <w:t>służącej zwiększeniu dostępności do usług świadczonych w  społeczności</w:t>
            </w:r>
            <w:r>
              <w:rPr>
                <w:rFonts w:ascii="Arial" w:hAnsi="Arial" w:cs="Arial"/>
                <w:sz w:val="24"/>
                <w:szCs w:val="24"/>
              </w:rPr>
              <w:t xml:space="preserve"> lokalnej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9AA6" w14:textId="77777777" w:rsidR="00AA75B0" w:rsidRDefault="00AA75B0" w:rsidP="00BC65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 tym kryterium sprawdzamy</w:t>
            </w:r>
            <w:r w:rsidRPr="00BC654E">
              <w:rPr>
                <w:rFonts w:ascii="Arial" w:hAnsi="Arial" w:cs="Arial"/>
                <w:sz w:val="24"/>
                <w:szCs w:val="24"/>
              </w:rPr>
              <w:t xml:space="preserve">, czy projekt zakłada wsparcie infrastruktury służącej zwiększeniu dostępności do usług </w:t>
            </w:r>
            <w:r w:rsidRPr="00BC654E">
              <w:rPr>
                <w:rFonts w:ascii="Arial" w:hAnsi="Arial" w:cs="Arial"/>
                <w:sz w:val="24"/>
                <w:szCs w:val="24"/>
              </w:rPr>
              <w:lastRenderedPageBreak/>
              <w:t xml:space="preserve">świadczonych </w:t>
            </w:r>
            <w:r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Pr="00BC654E">
              <w:rPr>
                <w:rFonts w:ascii="Arial" w:hAnsi="Arial" w:cs="Arial"/>
                <w:sz w:val="24"/>
                <w:szCs w:val="24"/>
              </w:rPr>
              <w:t>społeczności</w:t>
            </w:r>
            <w:r>
              <w:rPr>
                <w:rFonts w:ascii="Arial" w:hAnsi="Arial" w:cs="Arial"/>
                <w:sz w:val="24"/>
                <w:szCs w:val="24"/>
              </w:rPr>
              <w:t xml:space="preserve"> lokalnej, tzn. czy:</w:t>
            </w:r>
          </w:p>
          <w:p w14:paraId="54EED880" w14:textId="77777777" w:rsidR="00AA75B0" w:rsidRPr="007913CB" w:rsidRDefault="00AA75B0" w:rsidP="00EB6D78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ind w:left="457" w:hanging="457"/>
              <w:rPr>
                <w:rFonts w:ascii="Arial" w:hAnsi="Arial" w:cs="Arial"/>
                <w:sz w:val="24"/>
                <w:szCs w:val="24"/>
              </w:rPr>
            </w:pPr>
            <w:r w:rsidRPr="007913CB">
              <w:rPr>
                <w:rFonts w:ascii="Arial" w:hAnsi="Arial" w:cs="Arial"/>
                <w:sz w:val="24"/>
                <w:szCs w:val="24"/>
              </w:rPr>
              <w:t xml:space="preserve">usługi zaplanowane do realizacji w ramach wspartej infrastruktury wpisują się w definicję </w:t>
            </w:r>
            <w:r w:rsidRPr="007913CB">
              <w:rPr>
                <w:rFonts w:ascii="Arial" w:hAnsi="Arial" w:cs="Arial"/>
                <w:bCs/>
                <w:sz w:val="24"/>
                <w:szCs w:val="24"/>
              </w:rPr>
              <w:t>usług świadczonych w społeczności lokalnej</w:t>
            </w:r>
            <w:r w:rsidRPr="00E055D4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5"/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oraz</w:t>
            </w:r>
          </w:p>
          <w:p w14:paraId="69F48CA0" w14:textId="77777777" w:rsidR="00AA75B0" w:rsidRPr="00AB4D55" w:rsidRDefault="00AA75B0" w:rsidP="00EB6D78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ind w:left="457" w:hanging="457"/>
              <w:rPr>
                <w:rFonts w:ascii="Arial" w:hAnsi="Arial" w:cs="Arial"/>
                <w:sz w:val="24"/>
                <w:szCs w:val="24"/>
              </w:rPr>
            </w:pPr>
            <w:r w:rsidRPr="00AB4D55">
              <w:rPr>
                <w:rFonts w:ascii="Arial" w:hAnsi="Arial" w:cs="Arial"/>
                <w:sz w:val="24"/>
                <w:szCs w:val="24"/>
              </w:rPr>
              <w:t xml:space="preserve">nastąpi wzrost liczby miejsc </w:t>
            </w:r>
            <w:r w:rsidR="00AB4D55" w:rsidRPr="00AB4D55">
              <w:rPr>
                <w:rFonts w:ascii="Arial" w:hAnsi="Arial" w:cs="Arial"/>
                <w:sz w:val="24"/>
                <w:szCs w:val="24"/>
              </w:rPr>
              <w:t xml:space="preserve">świadczenia </w:t>
            </w:r>
            <w:r w:rsidRPr="00AB4D55">
              <w:rPr>
                <w:rFonts w:ascii="Arial" w:hAnsi="Arial" w:cs="Arial"/>
                <w:sz w:val="24"/>
                <w:szCs w:val="24"/>
              </w:rPr>
              <w:t>usług w społeczności lokalnej</w:t>
            </w:r>
            <w:r w:rsidR="00D7549C">
              <w:rPr>
                <w:rFonts w:ascii="Arial" w:hAnsi="Arial" w:cs="Arial"/>
                <w:sz w:val="24"/>
                <w:szCs w:val="24"/>
              </w:rPr>
              <w:t xml:space="preserve"> u danego </w:t>
            </w:r>
            <w:r w:rsidR="003C360F">
              <w:rPr>
                <w:rFonts w:ascii="Arial" w:hAnsi="Arial" w:cs="Arial"/>
                <w:sz w:val="24"/>
                <w:szCs w:val="24"/>
              </w:rPr>
              <w:t>w</w:t>
            </w:r>
            <w:r w:rsidR="00D7549C">
              <w:rPr>
                <w:rFonts w:ascii="Arial" w:hAnsi="Arial" w:cs="Arial"/>
                <w:sz w:val="24"/>
                <w:szCs w:val="24"/>
              </w:rPr>
              <w:t>nioskodawcy</w:t>
            </w:r>
            <w:r w:rsidRPr="00AB4D5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5C3C611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055D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2926241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64D0168D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1DFE0F3E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9B8634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7785A14" w14:textId="77777777" w:rsidR="00AA75B0" w:rsidRPr="00A11702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AA75B0" w:rsidRPr="00EA6124" w14:paraId="52710F7D" w14:textId="77777777" w:rsidTr="00144B36">
        <w:tc>
          <w:tcPr>
            <w:tcW w:w="1110" w:type="dxa"/>
            <w:vAlign w:val="center"/>
          </w:tcPr>
          <w:p w14:paraId="1FDB19FC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AB4D55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3380A520" w14:textId="77777777" w:rsidR="00AA75B0" w:rsidRPr="006A683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6" w:name="_Hlk133223943"/>
            <w:r w:rsidRPr="006A6834">
              <w:rPr>
                <w:rFonts w:ascii="Arial" w:hAnsi="Arial" w:cs="Arial"/>
                <w:sz w:val="24"/>
                <w:szCs w:val="24"/>
              </w:rPr>
              <w:t xml:space="preserve">Zapotrzebowanie </w:t>
            </w:r>
            <w:r w:rsidRPr="006A6834">
              <w:rPr>
                <w:rFonts w:ascii="Arial" w:hAnsi="Arial" w:cs="Arial"/>
                <w:sz w:val="24"/>
                <w:szCs w:val="24"/>
              </w:rPr>
              <w:br/>
              <w:t>na infrastrukturę</w:t>
            </w:r>
            <w:bookmarkEnd w:id="16"/>
            <w:r w:rsidRPr="006A683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w zakresie usług świadczonych w społeczności lokalnej</w:t>
            </w:r>
          </w:p>
        </w:tc>
        <w:tc>
          <w:tcPr>
            <w:tcW w:w="6915" w:type="dxa"/>
            <w:shd w:val="clear" w:color="auto" w:fill="auto"/>
            <w:vAlign w:val="center"/>
          </w:tcPr>
          <w:p w14:paraId="694B8886" w14:textId="77777777" w:rsidR="00AA75B0" w:rsidRDefault="00AA75B0" w:rsidP="000B254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7458E0">
              <w:rPr>
                <w:rFonts w:ascii="Arial" w:hAnsi="Arial" w:cs="Arial"/>
                <w:bCs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11C17CF6" w14:textId="77777777" w:rsidR="00AA75B0" w:rsidRPr="00AB4D55" w:rsidRDefault="00AA75B0" w:rsidP="00EB6D78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AA47D9">
              <w:rPr>
                <w:rFonts w:ascii="Arial" w:hAnsi="Arial" w:cs="Arial"/>
                <w:bCs/>
                <w:sz w:val="24"/>
                <w:szCs w:val="24"/>
              </w:rPr>
              <w:t>wsparcie zaplanowano na podstawie analizy/diagnozy potwierdzającej zapotrzebowanie na infrastrukturę w zakresie usług świad</w:t>
            </w:r>
            <w:r>
              <w:rPr>
                <w:rFonts w:ascii="Arial" w:hAnsi="Arial" w:cs="Arial"/>
                <w:bCs/>
                <w:sz w:val="24"/>
                <w:szCs w:val="24"/>
              </w:rPr>
              <w:t>czonych w społeczności lokalnej</w:t>
            </w:r>
            <w:r w:rsidRPr="00AA47D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AB4D55">
              <w:rPr>
                <w:rFonts w:ascii="Arial" w:hAnsi="Arial" w:cs="Arial"/>
                <w:bCs/>
                <w:sz w:val="24"/>
                <w:szCs w:val="24"/>
              </w:rPr>
              <w:t>przeprowadzonej w perspektywie minimum 2 letniej, dla obszaru realizacji projektu.</w:t>
            </w:r>
          </w:p>
          <w:p w14:paraId="46E39BA5" w14:textId="77777777" w:rsidR="00AA75B0" w:rsidRPr="00AA47D9" w:rsidRDefault="00AA75B0" w:rsidP="00EB6D78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AA47D9">
              <w:rPr>
                <w:rFonts w:ascii="Arial" w:hAnsi="Arial" w:cs="Arial"/>
                <w:bCs/>
                <w:sz w:val="24"/>
                <w:szCs w:val="24"/>
              </w:rPr>
              <w:t>analiza/diagnoza zawiera informacje dot.:</w:t>
            </w:r>
          </w:p>
          <w:p w14:paraId="24D6DE36" w14:textId="77777777" w:rsidR="00AA75B0" w:rsidRPr="007458E0" w:rsidRDefault="00AA75B0" w:rsidP="00EB6D78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458E0">
              <w:rPr>
                <w:rFonts w:ascii="Arial" w:hAnsi="Arial" w:cs="Arial"/>
                <w:sz w:val="24"/>
                <w:szCs w:val="24"/>
              </w:rPr>
              <w:t>diagnozy problemów;</w:t>
            </w:r>
          </w:p>
          <w:p w14:paraId="62178C37" w14:textId="77777777" w:rsidR="00AA75B0" w:rsidRPr="00961E64" w:rsidRDefault="00AA75B0" w:rsidP="00EB6D78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B4D55">
              <w:rPr>
                <w:rFonts w:ascii="Arial" w:hAnsi="Arial" w:cs="Arial"/>
                <w:sz w:val="24"/>
                <w:szCs w:val="24"/>
              </w:rPr>
              <w:t>diagnozy potrzeb, w tym np. aktualny stan infrastruktury, liczba placówek/ośrodków danego</w:t>
            </w:r>
            <w:r w:rsidRPr="007458E0">
              <w:rPr>
                <w:rFonts w:ascii="Arial" w:hAnsi="Arial" w:cs="Arial"/>
                <w:sz w:val="24"/>
                <w:szCs w:val="24"/>
              </w:rPr>
              <w:t xml:space="preserve"> typ</w:t>
            </w:r>
            <w:r>
              <w:rPr>
                <w:rFonts w:ascii="Arial" w:hAnsi="Arial" w:cs="Arial"/>
                <w:sz w:val="24"/>
                <w:szCs w:val="24"/>
              </w:rPr>
              <w:t>u (dziennych</w:t>
            </w:r>
            <w:r w:rsidRPr="00961E64">
              <w:rPr>
                <w:rFonts w:ascii="Arial" w:hAnsi="Arial" w:cs="Arial"/>
                <w:sz w:val="24"/>
                <w:szCs w:val="24"/>
              </w:rPr>
              <w:t xml:space="preserve"> dom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961E64">
              <w:rPr>
                <w:rFonts w:ascii="Arial" w:hAnsi="Arial" w:cs="Arial"/>
                <w:sz w:val="24"/>
                <w:szCs w:val="24"/>
              </w:rPr>
              <w:t xml:space="preserve"> pomocy lub</w:t>
            </w:r>
            <w:r>
              <w:rPr>
                <w:rFonts w:ascii="Arial" w:hAnsi="Arial" w:cs="Arial"/>
                <w:sz w:val="24"/>
                <w:szCs w:val="24"/>
              </w:rPr>
              <w:t xml:space="preserve"> placówek</w:t>
            </w:r>
            <w:r w:rsidRPr="00961E64">
              <w:rPr>
                <w:rFonts w:ascii="Arial" w:hAnsi="Arial" w:cs="Arial"/>
                <w:sz w:val="24"/>
                <w:szCs w:val="24"/>
              </w:rPr>
              <w:t xml:space="preserve"> wsparcia dziennego dla dzieci i młodzieży lub</w:t>
            </w:r>
            <w:r>
              <w:rPr>
                <w:rFonts w:ascii="Arial" w:hAnsi="Arial" w:cs="Arial"/>
                <w:sz w:val="24"/>
                <w:szCs w:val="24"/>
              </w:rPr>
              <w:t xml:space="preserve"> klubów</w:t>
            </w:r>
            <w:r w:rsidRPr="00961E64">
              <w:rPr>
                <w:rFonts w:ascii="Arial" w:hAnsi="Arial" w:cs="Arial"/>
                <w:sz w:val="24"/>
                <w:szCs w:val="24"/>
              </w:rPr>
              <w:t xml:space="preserve"> seniora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961E64">
              <w:rPr>
                <w:rFonts w:ascii="Arial" w:hAnsi="Arial" w:cs="Arial"/>
                <w:sz w:val="24"/>
                <w:szCs w:val="24"/>
              </w:rPr>
              <w:t xml:space="preserve"> oraz liczba miejsc/osób w nich przebywających/ korzystających ze wsparcia, liczba osób oczekujących na </w:t>
            </w:r>
            <w:r>
              <w:rPr>
                <w:rFonts w:ascii="Arial" w:hAnsi="Arial" w:cs="Arial"/>
                <w:sz w:val="24"/>
                <w:szCs w:val="24"/>
              </w:rPr>
              <w:t>umieszczenie/</w:t>
            </w:r>
            <w:r w:rsidRPr="00961E64">
              <w:rPr>
                <w:rFonts w:ascii="Arial" w:hAnsi="Arial" w:cs="Arial"/>
                <w:sz w:val="24"/>
                <w:szCs w:val="24"/>
              </w:rPr>
              <w:t>możliwość skorzystania z placówki/ ośrodka danego typu;</w:t>
            </w:r>
          </w:p>
          <w:p w14:paraId="3C6B0893" w14:textId="77777777" w:rsidR="00AA75B0" w:rsidRPr="007458E0" w:rsidRDefault="00AA75B0" w:rsidP="00EB6D78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458E0">
              <w:rPr>
                <w:rFonts w:ascii="Arial" w:hAnsi="Arial" w:cs="Arial"/>
                <w:sz w:val="24"/>
                <w:szCs w:val="24"/>
              </w:rPr>
              <w:t>analizy trendów demograficznych;</w:t>
            </w:r>
          </w:p>
          <w:p w14:paraId="7134CD23" w14:textId="77777777" w:rsidR="00AA75B0" w:rsidRPr="007458E0" w:rsidRDefault="00AA75B0" w:rsidP="00EB6D78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458E0">
              <w:rPr>
                <w:rFonts w:ascii="Arial" w:hAnsi="Arial" w:cs="Arial"/>
                <w:sz w:val="24"/>
                <w:szCs w:val="24"/>
              </w:rPr>
              <w:t>poziomu dostępności usług;</w:t>
            </w:r>
          </w:p>
          <w:p w14:paraId="11AE9A79" w14:textId="77777777" w:rsidR="00AA75B0" w:rsidRPr="007458E0" w:rsidRDefault="00AA75B0" w:rsidP="00EB6D78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458E0">
              <w:rPr>
                <w:rFonts w:ascii="Arial" w:hAnsi="Arial" w:cs="Arial"/>
                <w:sz w:val="24"/>
                <w:szCs w:val="24"/>
              </w:rPr>
              <w:lastRenderedPageBreak/>
              <w:t>oczekiwanych rezultatów.</w:t>
            </w:r>
          </w:p>
          <w:p w14:paraId="7268D704" w14:textId="77777777" w:rsidR="00AA75B0" w:rsidRPr="005B3734" w:rsidRDefault="00AA75B0" w:rsidP="007458E0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7458E0">
              <w:rPr>
                <w:rFonts w:ascii="Arial" w:hAnsi="Arial" w:cs="Arial"/>
                <w:bCs/>
                <w:sz w:val="24"/>
                <w:szCs w:val="24"/>
              </w:rPr>
              <w:t>Analiza</w:t>
            </w:r>
            <w:r>
              <w:rPr>
                <w:rFonts w:ascii="Arial" w:hAnsi="Arial" w:cs="Arial"/>
                <w:bCs/>
                <w:sz w:val="24"/>
                <w:szCs w:val="24"/>
              </w:rPr>
              <w:t>/diagnoza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 xml:space="preserve"> może zostać przeprowadzona na podstawie dostępnych dokumentów/danych m.in.: </w:t>
            </w:r>
            <w:r w:rsidRPr="007458E0">
              <w:rPr>
                <w:rFonts w:ascii="Arial" w:hAnsi="Arial" w:cs="Arial"/>
                <w:bCs/>
                <w:i/>
                <w:sz w:val="24"/>
                <w:szCs w:val="24"/>
              </w:rPr>
              <w:t>Ocena zasobów pomocy społecznej w województwie kujawsko-pomorskim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Pr="007458E0">
              <w:rPr>
                <w:rFonts w:ascii="Arial" w:hAnsi="Arial" w:cs="Arial"/>
                <w:sz w:val="24"/>
                <w:szCs w:val="24"/>
              </w:rPr>
              <w:t xml:space="preserve">Strategia polityki społecznej województwa kujawsko-pomorskiego do roku 2030, </w:t>
            </w:r>
            <w:r w:rsidRPr="00961E64">
              <w:rPr>
                <w:rFonts w:ascii="Arial" w:hAnsi="Arial" w:cs="Arial"/>
                <w:bCs/>
                <w:sz w:val="24"/>
                <w:szCs w:val="24"/>
              </w:rPr>
              <w:t xml:space="preserve">Regionalnego Planu Rozwoju Usług Społecznych i </w:t>
            </w:r>
            <w:proofErr w:type="spellStart"/>
            <w:r w:rsidRPr="00961E64">
              <w:rPr>
                <w:rFonts w:ascii="Arial" w:hAnsi="Arial" w:cs="Arial"/>
                <w:bCs/>
                <w:sz w:val="24"/>
                <w:szCs w:val="24"/>
              </w:rPr>
              <w:t>Deinstytucjonalizacji</w:t>
            </w:r>
            <w:proofErr w:type="spellEnd"/>
            <w:r w:rsidRPr="00961E64">
              <w:rPr>
                <w:rFonts w:ascii="Arial" w:hAnsi="Arial" w:cs="Arial"/>
                <w:bCs/>
                <w:sz w:val="24"/>
                <w:szCs w:val="24"/>
              </w:rPr>
              <w:t xml:space="preserve"> dla Województwa Kujawsko-Pomorskiego</w:t>
            </w:r>
            <w:r w:rsidRPr="00961E6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, </w:t>
            </w:r>
            <w:r w:rsidRPr="00961E64">
              <w:rPr>
                <w:rFonts w:ascii="Arial" w:hAnsi="Arial" w:cs="Arial"/>
                <w:bCs/>
                <w:sz w:val="24"/>
                <w:szCs w:val="24"/>
              </w:rPr>
              <w:t>dane ROPS w Toruniu dostępne na stronie internetowej, lokalne strategie, dane GUS.</w:t>
            </w:r>
          </w:p>
          <w:p w14:paraId="3B0DA419" w14:textId="77777777" w:rsidR="00AA75B0" w:rsidRPr="007458E0" w:rsidRDefault="00AA75B0" w:rsidP="000B254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Analiza/</w:t>
            </w:r>
            <w:r w:rsidRPr="007458E0">
              <w:rPr>
                <w:rFonts w:ascii="Arial" w:hAnsi="Arial" w:cs="Arial"/>
                <w:sz w:val="24"/>
                <w:szCs w:val="24"/>
              </w:rPr>
              <w:t>Diagnoza może stanowić element Studium Wykonalności/ Planu finansowego lub oddzielny załącznik do wniosku o dofinansowanie projektu.</w:t>
            </w:r>
          </w:p>
          <w:p w14:paraId="155D1F70" w14:textId="77777777" w:rsidR="00AA75B0" w:rsidRPr="00EA6124" w:rsidRDefault="00AA75B0" w:rsidP="000B254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2547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0B2547">
              <w:rPr>
                <w:rFonts w:ascii="Arial" w:hAnsi="Arial" w:cs="Arial"/>
                <w:sz w:val="24"/>
                <w:szCs w:val="24"/>
              </w:rPr>
              <w:br/>
              <w:t>o dofinansowanie projektu lub załącznik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0B254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308BC2B0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CB899D9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0F317B6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8E180F4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E1CD055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6550C" w:rsidRPr="00F51C6E" w14:paraId="21E1EC59" w14:textId="77777777" w:rsidTr="003F3ED0">
        <w:tc>
          <w:tcPr>
            <w:tcW w:w="1110" w:type="dxa"/>
            <w:shd w:val="clear" w:color="auto" w:fill="auto"/>
            <w:vAlign w:val="center"/>
          </w:tcPr>
          <w:p w14:paraId="566C1A9B" w14:textId="77777777" w:rsidR="00B6550C" w:rsidRPr="003F3ED0" w:rsidRDefault="00B6550C" w:rsidP="00B6550C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3F3ED0"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r w:rsidR="00AB4D55" w:rsidRPr="003F3ED0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shd w:val="clear" w:color="auto" w:fill="auto"/>
          </w:tcPr>
          <w:p w14:paraId="0C45913E" w14:textId="77777777" w:rsidR="00B6550C" w:rsidRPr="003F3ED0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7" w:name="_Hlk187325998"/>
            <w:r w:rsidRPr="003F3ED0">
              <w:rPr>
                <w:rFonts w:ascii="Arial" w:hAnsi="Arial" w:cs="Arial"/>
                <w:sz w:val="24"/>
                <w:szCs w:val="24"/>
              </w:rPr>
              <w:t xml:space="preserve">Lokalizacja dziennego domu pomocy lub placówki wsparcia dziennego dla dzieci i </w:t>
            </w:r>
            <w:r w:rsidRPr="003F3ED0">
              <w:rPr>
                <w:rFonts w:ascii="Arial" w:hAnsi="Arial" w:cs="Arial"/>
                <w:sz w:val="24"/>
                <w:szCs w:val="24"/>
              </w:rPr>
              <w:lastRenderedPageBreak/>
              <w:t>młodzieży lub klubu seniora</w:t>
            </w:r>
            <w:bookmarkEnd w:id="17"/>
          </w:p>
        </w:tc>
        <w:tc>
          <w:tcPr>
            <w:tcW w:w="6915" w:type="dxa"/>
            <w:shd w:val="clear" w:color="auto" w:fill="auto"/>
          </w:tcPr>
          <w:p w14:paraId="63E19E56" w14:textId="77777777" w:rsidR="00B6550C" w:rsidRPr="003F3ED0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lastRenderedPageBreak/>
              <w:t>W tym kryterium sprawdzamy czy dzienn</w:t>
            </w:r>
            <w:r w:rsidR="009E57AF" w:rsidRPr="003F3ED0">
              <w:rPr>
                <w:rFonts w:ascii="Arial" w:hAnsi="Arial" w:cs="Arial"/>
                <w:sz w:val="24"/>
                <w:szCs w:val="24"/>
              </w:rPr>
              <w:t>y</w:t>
            </w:r>
            <w:r w:rsidRPr="003F3ED0">
              <w:rPr>
                <w:rFonts w:ascii="Arial" w:hAnsi="Arial" w:cs="Arial"/>
                <w:sz w:val="24"/>
                <w:szCs w:val="24"/>
              </w:rPr>
              <w:t xml:space="preserve"> dom pomocy lub placówk</w:t>
            </w:r>
            <w:r w:rsidR="009E57AF" w:rsidRPr="003F3ED0">
              <w:rPr>
                <w:rFonts w:ascii="Arial" w:hAnsi="Arial" w:cs="Arial"/>
                <w:sz w:val="24"/>
                <w:szCs w:val="24"/>
              </w:rPr>
              <w:t>a</w:t>
            </w:r>
            <w:r w:rsidRPr="003F3ED0">
              <w:rPr>
                <w:rFonts w:ascii="Arial" w:hAnsi="Arial" w:cs="Arial"/>
                <w:sz w:val="24"/>
                <w:szCs w:val="24"/>
              </w:rPr>
              <w:t xml:space="preserve"> wsparcia dziennego dla dzieci i młodzieży lub klub seniora nie jest/nie będzie zlokalizowan</w:t>
            </w:r>
            <w:r w:rsidR="009E57AF" w:rsidRPr="003F3ED0">
              <w:rPr>
                <w:rFonts w:ascii="Arial" w:hAnsi="Arial" w:cs="Arial"/>
                <w:sz w:val="24"/>
                <w:szCs w:val="24"/>
              </w:rPr>
              <w:t>y/a</w:t>
            </w:r>
            <w:r w:rsidRPr="003F3ED0">
              <w:rPr>
                <w:rFonts w:ascii="Arial" w:hAnsi="Arial" w:cs="Arial"/>
                <w:sz w:val="24"/>
                <w:szCs w:val="24"/>
              </w:rPr>
              <w:t xml:space="preserve"> na nieruchomości, na której znajduje się placówka opieki instytucjonalnej</w:t>
            </w:r>
            <w:commentRangeStart w:id="18"/>
            <w:r w:rsidR="00AB4D55" w:rsidRPr="003F3ED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3F3ED0">
              <w:rPr>
                <w:rFonts w:ascii="Arial" w:hAnsi="Arial" w:cs="Arial"/>
                <w:sz w:val="24"/>
                <w:szCs w:val="24"/>
              </w:rPr>
              <w:t>.</w:t>
            </w:r>
            <w:commentRangeEnd w:id="18"/>
            <w:r w:rsidR="008356A8">
              <w:rPr>
                <w:rStyle w:val="Odwoaniedokomentarza"/>
              </w:rPr>
              <w:commentReference w:id="18"/>
            </w:r>
          </w:p>
          <w:p w14:paraId="61842687" w14:textId="77777777" w:rsidR="00B6550C" w:rsidRPr="003F3ED0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25C6E85B" w14:textId="77777777" w:rsidR="00B6550C" w:rsidRPr="003F3ED0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ACCA055" w14:textId="77777777" w:rsidR="00B6550C" w:rsidRPr="003F3ED0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72FBC56" w14:textId="77777777" w:rsidR="00B6550C" w:rsidRPr="003F3ED0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D5918D0" w14:textId="77777777" w:rsidR="00B6550C" w:rsidRPr="003F3ED0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3F3ED0">
              <w:rPr>
                <w:rFonts w:ascii="Arial" w:hAnsi="Arial" w:cs="Arial"/>
                <w:sz w:val="24"/>
                <w:szCs w:val="24"/>
              </w:rPr>
              <w:lastRenderedPageBreak/>
              <w:t>będzie pozytywna.</w:t>
            </w:r>
          </w:p>
          <w:p w14:paraId="5E19E137" w14:textId="77777777" w:rsidR="00B6550C" w:rsidRPr="003F3ED0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6550C" w:rsidRPr="00EA6124" w14:paraId="12F4DBCC" w14:textId="77777777" w:rsidTr="007B5A14">
        <w:tc>
          <w:tcPr>
            <w:tcW w:w="1110" w:type="dxa"/>
            <w:vAlign w:val="center"/>
          </w:tcPr>
          <w:p w14:paraId="7334E55A" w14:textId="77777777" w:rsidR="00B6550C" w:rsidRPr="002B4804" w:rsidDel="00C00347" w:rsidRDefault="00B6550C" w:rsidP="002B480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2B480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3F3ED0" w:rsidRPr="002B4804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</w:tcPr>
          <w:p w14:paraId="4F4F916D" w14:textId="77777777" w:rsidR="00B6550C" w:rsidRPr="00EC168B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Zgodność projektu z właściwym standardem</w:t>
            </w:r>
          </w:p>
        </w:tc>
        <w:tc>
          <w:tcPr>
            <w:tcW w:w="6915" w:type="dxa"/>
            <w:shd w:val="clear" w:color="auto" w:fill="auto"/>
          </w:tcPr>
          <w:p w14:paraId="3A8AD372" w14:textId="77777777" w:rsidR="00B6550C" w:rsidRPr="00EC168B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W tym kryterium sprawdzamy, czy infrastruktura objęta zakresem projektu, w zależności od jej przeznaczenia, przygotowana zostanie w taki sposób, który:</w:t>
            </w:r>
          </w:p>
          <w:p w14:paraId="7ADE95E0" w14:textId="77777777" w:rsidR="00B6550C" w:rsidRPr="00EC168B" w:rsidRDefault="00B6550C" w:rsidP="00EB6D78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umożliwi realizowanie usług opisanych w Standardzie dziennych domów pomocy, przygotowanym przez IZ FEdKP 2021-2027, który stanowi załącznik do Regulamin</w:t>
            </w:r>
            <w:r w:rsidR="008C2C17" w:rsidRPr="00EC168B">
              <w:rPr>
                <w:rFonts w:ascii="Arial" w:hAnsi="Arial" w:cs="Arial"/>
                <w:sz w:val="24"/>
                <w:szCs w:val="24"/>
              </w:rPr>
              <w:t>u</w:t>
            </w:r>
            <w:r w:rsidRPr="00EC168B">
              <w:rPr>
                <w:rFonts w:ascii="Arial" w:hAnsi="Arial" w:cs="Arial"/>
                <w:sz w:val="24"/>
                <w:szCs w:val="24"/>
              </w:rPr>
              <w:t xml:space="preserve"> naboru lub</w:t>
            </w:r>
          </w:p>
          <w:p w14:paraId="4828ADEE" w14:textId="77777777" w:rsidR="00B6550C" w:rsidRPr="00EC168B" w:rsidRDefault="00B6550C" w:rsidP="00EB6D78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odpowiada warunkom określonym w Rozporządzeniu Ministra Pracy i Polityki Społecznej z dnia 13 października 2015 r. w sprawie wymagań lokalowych i sanitarnych, jakie musi spełniać lokal, w którym ma być prowadzona placówka wsparcia dziennego (Dz. U. poz. 1630) lub</w:t>
            </w:r>
          </w:p>
          <w:p w14:paraId="5BA57187" w14:textId="77777777" w:rsidR="00B6550C" w:rsidRPr="00EC168B" w:rsidRDefault="00B6550C" w:rsidP="00EB6D78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umożliwi realizowanie usług opisanych w  Standardzie klubów seniora, przygotowanym przez IZ FEdKP 2021-2027, który stanowi załącznik do Regulaminu naboru.</w:t>
            </w:r>
          </w:p>
          <w:p w14:paraId="750141B9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Pr="002B48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4C4355CF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E3FCCED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0A57B11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6EDBEB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2F7AEAD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6550C" w:rsidRPr="00EA6124" w14:paraId="002DCA6F" w14:textId="77777777" w:rsidTr="002956C4">
        <w:tc>
          <w:tcPr>
            <w:tcW w:w="1110" w:type="dxa"/>
            <w:vAlign w:val="center"/>
          </w:tcPr>
          <w:p w14:paraId="56A0D662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C.</w:t>
            </w:r>
            <w:r w:rsidR="002B480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734D4D0F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34F85">
              <w:rPr>
                <w:rFonts w:ascii="Arial" w:hAnsi="Arial" w:cs="Arial"/>
                <w:sz w:val="24"/>
                <w:szCs w:val="24"/>
              </w:rPr>
              <w:t>Komplementarność z celami EFS+</w:t>
            </w:r>
          </w:p>
        </w:tc>
        <w:tc>
          <w:tcPr>
            <w:tcW w:w="6915" w:type="dxa"/>
          </w:tcPr>
          <w:p w14:paraId="77922205" w14:textId="77777777" w:rsidR="00B6550C" w:rsidRPr="00AA75B0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34F85">
              <w:rPr>
                <w:rFonts w:ascii="Arial" w:hAnsi="Arial" w:cs="Arial"/>
                <w:sz w:val="24"/>
                <w:szCs w:val="24"/>
              </w:rPr>
              <w:t>W tym kryterium sprawdzamy,</w:t>
            </w:r>
            <w:r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Pr="00634F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40E18">
              <w:rPr>
                <w:rFonts w:ascii="Arial" w:hAnsi="Arial" w:cs="Arial"/>
                <w:sz w:val="24"/>
                <w:szCs w:val="24"/>
              </w:rPr>
              <w:t xml:space="preserve">projekt jest komplementarny/ uzupełniający do działań niezbędnych do osiągnięcia celów EFS+, tzn. czy  na wspartej w ramach projektu EFRR </w:t>
            </w:r>
            <w:r>
              <w:rPr>
                <w:rFonts w:ascii="Arial" w:hAnsi="Arial" w:cs="Arial"/>
                <w:sz w:val="24"/>
                <w:szCs w:val="24"/>
              </w:rPr>
              <w:t xml:space="preserve">infrastrukturze </w:t>
            </w:r>
            <w:r w:rsidRPr="00AA75B0">
              <w:rPr>
                <w:rFonts w:ascii="Arial" w:hAnsi="Arial" w:cs="Arial"/>
                <w:sz w:val="24"/>
                <w:szCs w:val="24"/>
              </w:rPr>
              <w:t xml:space="preserve">zostaną przeprowadzone działania realizujące cele EFS+, określone w </w:t>
            </w:r>
            <w:proofErr w:type="spellStart"/>
            <w:r w:rsidRPr="00AA75B0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AA75B0">
              <w:rPr>
                <w:rFonts w:ascii="Arial" w:hAnsi="Arial" w:cs="Arial"/>
                <w:sz w:val="24"/>
                <w:szCs w:val="24"/>
              </w:rPr>
              <w:t xml:space="preserve"> 4(k)</w:t>
            </w:r>
            <w:r w:rsidR="003F3ED0">
              <w:rPr>
                <w:rFonts w:ascii="Arial" w:hAnsi="Arial" w:cs="Arial"/>
                <w:sz w:val="24"/>
                <w:szCs w:val="24"/>
              </w:rPr>
              <w:t xml:space="preserve"> lub w </w:t>
            </w:r>
            <w:proofErr w:type="spellStart"/>
            <w:r w:rsidR="003F3ED0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="003F3ED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F3ED0" w:rsidRPr="00EC168B">
              <w:rPr>
                <w:rFonts w:ascii="Arial" w:hAnsi="Arial" w:cs="Arial"/>
                <w:sz w:val="24"/>
                <w:szCs w:val="24"/>
              </w:rPr>
              <w:t>4(l)</w:t>
            </w:r>
            <w:r w:rsidRPr="00EC168B">
              <w:rPr>
                <w:rFonts w:ascii="Arial" w:hAnsi="Arial" w:cs="Arial"/>
                <w:sz w:val="24"/>
                <w:szCs w:val="24"/>
              </w:rPr>
              <w:t xml:space="preserve">. Finansowanie tych działań możliwe będzie w ramach FEdKP ze środków EFS+ w </w:t>
            </w:r>
            <w:proofErr w:type="spellStart"/>
            <w:r w:rsidRPr="00EC168B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EC168B">
              <w:rPr>
                <w:rFonts w:ascii="Arial" w:hAnsi="Arial" w:cs="Arial"/>
                <w:sz w:val="24"/>
                <w:szCs w:val="24"/>
              </w:rPr>
              <w:t xml:space="preserve"> 4(k)</w:t>
            </w:r>
            <w:r w:rsidR="003F3ED0" w:rsidRPr="00EC168B">
              <w:rPr>
                <w:rFonts w:ascii="Arial" w:hAnsi="Arial" w:cs="Arial"/>
                <w:sz w:val="24"/>
                <w:szCs w:val="24"/>
              </w:rPr>
              <w:t xml:space="preserve"> lub </w:t>
            </w:r>
            <w:proofErr w:type="spellStart"/>
            <w:r w:rsidR="003F3ED0" w:rsidRPr="00EC168B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="003F3ED0" w:rsidRPr="00EC168B">
              <w:rPr>
                <w:rFonts w:ascii="Arial" w:hAnsi="Arial" w:cs="Arial"/>
                <w:sz w:val="24"/>
                <w:szCs w:val="24"/>
              </w:rPr>
              <w:t xml:space="preserve"> 4(l)</w:t>
            </w:r>
            <w:r w:rsidRPr="00EC168B">
              <w:rPr>
                <w:rFonts w:ascii="Arial" w:hAnsi="Arial" w:cs="Arial"/>
                <w:sz w:val="24"/>
                <w:szCs w:val="24"/>
              </w:rPr>
              <w:t xml:space="preserve"> lub ze środków EFS+ niepochodzących z FEdKP lub z innych środków publicznych lub prywatnych.</w:t>
            </w:r>
          </w:p>
          <w:p w14:paraId="3C301779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34F85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634F85">
              <w:rPr>
                <w:rFonts w:ascii="Arial" w:hAnsi="Arial" w:cs="Arial"/>
                <w:sz w:val="24"/>
                <w:szCs w:val="24"/>
              </w:rPr>
              <w:br/>
              <w:t>o dofinansowanie projektu i załączniki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1C0147F6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8327B62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B468B2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214582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6748C0E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6550C" w:rsidRPr="00EA6124" w14:paraId="146D62FE" w14:textId="77777777" w:rsidTr="00690683">
        <w:tc>
          <w:tcPr>
            <w:tcW w:w="1110" w:type="dxa"/>
            <w:vAlign w:val="center"/>
          </w:tcPr>
          <w:p w14:paraId="77BBB387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r w:rsidR="002B4804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76E32C84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Współpraca z Regionalnym Ośrodkiem Polityki Społecznej w Toruniu w zakresie zgłaszania realizowanych usług</w:t>
            </w:r>
          </w:p>
        </w:tc>
        <w:tc>
          <w:tcPr>
            <w:tcW w:w="6915" w:type="dxa"/>
            <w:vAlign w:val="center"/>
          </w:tcPr>
          <w:p w14:paraId="042FB087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 w:rsidRPr="002B4804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W tym kryterium sprawdzamy, czy Wnioskodawca wskazał we wniosku o dofinansowanie projektu, iż dokona zgłoszenia realizowanych na wspartej infrastrukturze usług do bazy prowadzonej przez Regionalny Ośrodek Polityki Społecznej w Toruniu oraz aktualizacji danych w przypadku wystąpienia zmian za pośrednictwem formularza online dostępnego na </w:t>
            </w:r>
            <w:r w:rsidRPr="002B4804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lastRenderedPageBreak/>
              <w:t xml:space="preserve">stronie </w:t>
            </w:r>
            <w:hyperlink r:id="rId12" w:history="1">
              <w:r w:rsidRPr="002B4804">
                <w:rPr>
                  <w:rStyle w:val="Hipercze"/>
                  <w:rFonts w:ascii="Arial" w:eastAsiaTheme="minorHAnsi" w:hAnsi="Arial" w:cs="Arial"/>
                  <w:sz w:val="24"/>
                  <w:szCs w:val="24"/>
                </w:rPr>
                <w:t>https://www.rbus.rops.torun.pl/</w:t>
              </w:r>
            </w:hyperlink>
          </w:p>
          <w:p w14:paraId="3493E62A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3402" w:type="dxa"/>
          </w:tcPr>
          <w:p w14:paraId="28F198CC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77FA525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6EF70E1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ACA4BEB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DCF4A96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6550C" w:rsidRPr="00EA6124" w14:paraId="5A64C8A2" w14:textId="77777777" w:rsidTr="002956C4">
        <w:tc>
          <w:tcPr>
            <w:tcW w:w="1110" w:type="dxa"/>
            <w:vAlign w:val="center"/>
          </w:tcPr>
          <w:p w14:paraId="437B5F8C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2B4804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6F0D5D51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6915" w:type="dxa"/>
          </w:tcPr>
          <w:p w14:paraId="6EC1D5FF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1D3B954B" w14:textId="77777777" w:rsidR="00B6550C" w:rsidRPr="00EA6124" w:rsidRDefault="00B6550C" w:rsidP="00B6550C">
            <w:pPr>
              <w:numPr>
                <w:ilvl w:val="0"/>
                <w:numId w:val="2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11DB2941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1FCA4F46" w14:textId="77777777" w:rsidR="00B6550C" w:rsidRPr="00EA6124" w:rsidRDefault="00B6550C" w:rsidP="00B6550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2F4FEDCC" w14:textId="77777777" w:rsidR="00B6550C" w:rsidRPr="00EA6124" w:rsidRDefault="00B6550C" w:rsidP="00B6550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28627BE2" w14:textId="77777777" w:rsidR="00B6550C" w:rsidRPr="00EA6124" w:rsidRDefault="00B6550C" w:rsidP="00B6550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zagospodarowania terenu (z wyjątkami określonymi w standardach).</w:t>
            </w:r>
          </w:p>
          <w:p w14:paraId="65375F98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zostaną wskazane w Regulaminie wyboru projektów.</w:t>
            </w:r>
          </w:p>
          <w:p w14:paraId="185B49E6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3402" w:type="dxa"/>
          </w:tcPr>
          <w:p w14:paraId="012EC3D1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7A1AD26F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207DE4A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2E7ACE7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DOTYCZY”).</w:t>
            </w:r>
          </w:p>
          <w:p w14:paraId="7CE0E2AC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6771DB45" w14:textId="77777777" w:rsidR="00EB6D78" w:rsidRPr="00EB6D78" w:rsidRDefault="00EB6D78" w:rsidP="00EB6D7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B6D78">
        <w:rPr>
          <w:rFonts w:ascii="Arial" w:hAnsi="Arial" w:cs="Arial"/>
          <w:b/>
          <w:sz w:val="24"/>
          <w:szCs w:val="24"/>
        </w:rPr>
        <w:lastRenderedPageBreak/>
        <w:t xml:space="preserve">D. KRYTERIA MERYTORYCZNE PUNKTOWE, W TYM ROZTRZYGAJĄCE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858"/>
        <w:gridCol w:w="6448"/>
        <w:gridCol w:w="2051"/>
        <w:gridCol w:w="1978"/>
      </w:tblGrid>
      <w:tr w:rsidR="00EB6D78" w:rsidRPr="00EB6D78" w14:paraId="450E97D6" w14:textId="77777777" w:rsidTr="006D0667">
        <w:tc>
          <w:tcPr>
            <w:tcW w:w="1090" w:type="dxa"/>
            <w:shd w:val="clear" w:color="auto" w:fill="D9D9D9"/>
            <w:vAlign w:val="center"/>
          </w:tcPr>
          <w:p w14:paraId="15F5DFE7" w14:textId="77777777" w:rsidR="00EB6D78" w:rsidRP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6D78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8" w:type="dxa"/>
            <w:shd w:val="clear" w:color="auto" w:fill="D9D9D9"/>
            <w:vAlign w:val="center"/>
          </w:tcPr>
          <w:p w14:paraId="149B61BC" w14:textId="77777777" w:rsidR="00EB6D78" w:rsidRP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6D7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448" w:type="dxa"/>
            <w:shd w:val="clear" w:color="auto" w:fill="D9D9D9"/>
            <w:vAlign w:val="center"/>
          </w:tcPr>
          <w:p w14:paraId="28012158" w14:textId="77777777" w:rsidR="00EB6D78" w:rsidRP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6D7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051" w:type="dxa"/>
            <w:shd w:val="clear" w:color="auto" w:fill="D9D9D9"/>
            <w:vAlign w:val="center"/>
          </w:tcPr>
          <w:p w14:paraId="4E6901B6" w14:textId="77777777" w:rsidR="00EB6D78" w:rsidRP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6D78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78" w:type="dxa"/>
            <w:shd w:val="clear" w:color="auto" w:fill="D9D9D9"/>
            <w:vAlign w:val="center"/>
          </w:tcPr>
          <w:p w14:paraId="2D738DAB" w14:textId="77777777" w:rsidR="00EB6D78" w:rsidRP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6D78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EB6D78" w:rsidRPr="00EB6D78" w14:paraId="5D55AB98" w14:textId="77777777" w:rsidTr="006D0667">
        <w:trPr>
          <w:trHeight w:val="425"/>
        </w:trPr>
        <w:tc>
          <w:tcPr>
            <w:tcW w:w="1090" w:type="dxa"/>
            <w:vAlign w:val="center"/>
          </w:tcPr>
          <w:p w14:paraId="5BE3C7DB" w14:textId="77777777" w:rsidR="00EB6D78" w:rsidRP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4C76F19A" w14:textId="77777777" w:rsidR="00EB6D78" w:rsidRP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t>Udział środków własnych wyższy od minimalnego</w:t>
            </w:r>
          </w:p>
        </w:tc>
        <w:tc>
          <w:tcPr>
            <w:tcW w:w="6448" w:type="dxa"/>
          </w:tcPr>
          <w:p w14:paraId="0A1F8102" w14:textId="77777777" w:rsidR="00EB6D78" w:rsidRPr="00EB6D78" w:rsidRDefault="00EB6D78" w:rsidP="00EB6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14039F">
              <w:rPr>
                <w:rFonts w:ascii="Arial" w:hAnsi="Arial" w:cs="Arial"/>
                <w:sz w:val="24"/>
                <w:szCs w:val="24"/>
              </w:rPr>
              <w:t>tym kryterium sprawdzamy</w:t>
            </w:r>
            <w:r w:rsidRPr="00EB6D78">
              <w:rPr>
                <w:rFonts w:ascii="Arial" w:hAnsi="Arial" w:cs="Arial"/>
                <w:sz w:val="24"/>
                <w:szCs w:val="24"/>
              </w:rPr>
              <w:t>, czy zapewniono wkład własny na poziomie wyższym niż minimalny, określony w kryterium B.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EB6D78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5A4D7F4" w14:textId="77777777" w:rsidR="00EB6D78" w:rsidRPr="00EB6D78" w:rsidRDefault="00EB6D78" w:rsidP="00EB6D78">
            <w:pPr>
              <w:numPr>
                <w:ilvl w:val="0"/>
                <w:numId w:val="25"/>
              </w:numPr>
              <w:spacing w:after="0" w:line="240" w:lineRule="auto"/>
              <w:ind w:left="309" w:hanging="28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t>50% - 0 pkt,</w:t>
            </w:r>
          </w:p>
          <w:p w14:paraId="4FFDAE9D" w14:textId="77777777" w:rsidR="00EB6D78" w:rsidRPr="00EB6D78" w:rsidRDefault="00EB6D78" w:rsidP="00EB6D78">
            <w:pPr>
              <w:numPr>
                <w:ilvl w:val="0"/>
                <w:numId w:val="25"/>
              </w:numPr>
              <w:spacing w:after="0" w:line="240" w:lineRule="auto"/>
              <w:ind w:left="309" w:hanging="28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t>powyżej 50% do 55% - 2 pkt,</w:t>
            </w:r>
          </w:p>
          <w:p w14:paraId="5220AA5B" w14:textId="77777777" w:rsidR="00EB6D78" w:rsidRPr="00EB6D78" w:rsidRDefault="00EB6D78" w:rsidP="00EB6D78">
            <w:pPr>
              <w:numPr>
                <w:ilvl w:val="0"/>
                <w:numId w:val="25"/>
              </w:numPr>
              <w:spacing w:after="0" w:line="240" w:lineRule="auto"/>
              <w:ind w:left="309" w:hanging="28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t>powyżej 55% do 60% - 4 pkt,</w:t>
            </w:r>
          </w:p>
          <w:p w14:paraId="4A343F6C" w14:textId="77777777" w:rsidR="00EB6D78" w:rsidRPr="00EB6D78" w:rsidRDefault="00EB6D78" w:rsidP="00EB6D78">
            <w:pPr>
              <w:numPr>
                <w:ilvl w:val="0"/>
                <w:numId w:val="25"/>
              </w:numPr>
              <w:spacing w:after="0" w:line="240" w:lineRule="auto"/>
              <w:ind w:left="309" w:hanging="28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t>powyżej 60% do 65% - 6 pkt,</w:t>
            </w:r>
          </w:p>
          <w:p w14:paraId="5171EE52" w14:textId="77777777" w:rsidR="00EB6D78" w:rsidRPr="00EB6D78" w:rsidRDefault="00EB6D78" w:rsidP="00EB6D78">
            <w:pPr>
              <w:numPr>
                <w:ilvl w:val="0"/>
                <w:numId w:val="25"/>
              </w:numPr>
              <w:spacing w:after="0" w:line="240" w:lineRule="auto"/>
              <w:ind w:left="309" w:hanging="28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t>powyżej 65% do 70% - 8 pkt,</w:t>
            </w:r>
          </w:p>
          <w:p w14:paraId="1AD0A2B2" w14:textId="77777777" w:rsidR="00EB6D78" w:rsidRPr="00EB6D78" w:rsidRDefault="00EB6D78" w:rsidP="00EB6D78">
            <w:pPr>
              <w:numPr>
                <w:ilvl w:val="0"/>
                <w:numId w:val="25"/>
              </w:numPr>
              <w:spacing w:after="0" w:line="240" w:lineRule="auto"/>
              <w:ind w:left="309" w:hanging="28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t>powyżej 70% - 10 pkt.</w:t>
            </w:r>
          </w:p>
          <w:p w14:paraId="50FE5783" w14:textId="77777777" w:rsidR="00EB6D78" w:rsidRPr="00EB6D78" w:rsidRDefault="00EB6D78" w:rsidP="00EB6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870160E" w14:textId="77777777" w:rsidR="00EB6D78" w:rsidRPr="00EB6D78" w:rsidRDefault="00EB6D78" w:rsidP="00EB6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lastRenderedPageBreak/>
              <w:t>Punkty nie sumują się.</w:t>
            </w:r>
          </w:p>
          <w:p w14:paraId="0F0AEC48" w14:textId="77777777" w:rsidR="00EB6D78" w:rsidRPr="00EB6D78" w:rsidRDefault="00EB6D78" w:rsidP="00EB6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174DCA" w14:textId="77777777" w:rsidR="00EB6D78" w:rsidRPr="00EB6D78" w:rsidRDefault="00EB6D78" w:rsidP="00EB6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t xml:space="preserve">Kryterium fakultatywne, oceniane wyłącznie w przypadku, gdy wartość dofinansowania w złożonych wnioskach przekracza dostępną w naborze alokację. </w:t>
            </w:r>
          </w:p>
          <w:p w14:paraId="66100ABC" w14:textId="77777777" w:rsidR="00EB6D78" w:rsidRPr="00EB6D78" w:rsidRDefault="00EB6D78" w:rsidP="00EB6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078ABA9" w14:textId="77777777" w:rsidR="00EB6D78" w:rsidRPr="00EB6D78" w:rsidRDefault="00EB6D78" w:rsidP="00EB6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EB6D78">
              <w:rPr>
                <w:rFonts w:ascii="Arial" w:hAnsi="Arial" w:cs="Arial"/>
                <w:sz w:val="24"/>
                <w:szCs w:val="24"/>
              </w:rPr>
              <w:br/>
              <w:t>o dofinansowanie projektu i załączniki.</w:t>
            </w:r>
          </w:p>
          <w:p w14:paraId="005E3250" w14:textId="77777777" w:rsidR="00EB6D78" w:rsidRPr="00EB6D78" w:rsidRDefault="00EB6D78" w:rsidP="00EB6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1" w:type="dxa"/>
            <w:vAlign w:val="center"/>
          </w:tcPr>
          <w:p w14:paraId="38BCD837" w14:textId="77777777" w:rsidR="00EB6D78" w:rsidRP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lastRenderedPageBreak/>
              <w:t>0 – 10 pkt</w:t>
            </w:r>
          </w:p>
          <w:p w14:paraId="3FBF95D1" w14:textId="77777777" w:rsidR="00EB6D78" w:rsidRP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t>wg oceny</w:t>
            </w:r>
          </w:p>
          <w:p w14:paraId="33E34101" w14:textId="77777777" w:rsidR="00EB6D78" w:rsidRP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041812E" w14:textId="77777777" w:rsidR="00EB6D78" w:rsidRP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5C0595EE" w14:textId="77777777" w:rsidR="00EB6D78" w:rsidRP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EB6D78" w:rsidRPr="00EB6D78" w14:paraId="23BDC526" w14:textId="77777777" w:rsidTr="006D0667">
        <w:trPr>
          <w:trHeight w:val="425"/>
        </w:trPr>
        <w:tc>
          <w:tcPr>
            <w:tcW w:w="1090" w:type="dxa"/>
            <w:vAlign w:val="center"/>
          </w:tcPr>
          <w:p w14:paraId="3AA4C1C8" w14:textId="77777777" w:rsidR="00EB6D78" w:rsidRP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D.2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5DAAEE25" w14:textId="77777777" w:rsidR="00EB6D78" w:rsidRP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Obszar realizacji projektu</w:t>
            </w:r>
          </w:p>
        </w:tc>
        <w:tc>
          <w:tcPr>
            <w:tcW w:w="6448" w:type="dxa"/>
          </w:tcPr>
          <w:p w14:paraId="017EEF24" w14:textId="77777777" w:rsidR="00EB6D78" w:rsidRDefault="00EB6D78" w:rsidP="00EB6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14039F">
              <w:rPr>
                <w:rFonts w:ascii="Arial" w:hAnsi="Arial" w:cs="Arial"/>
                <w:sz w:val="24"/>
                <w:szCs w:val="24"/>
              </w:rPr>
              <w:t>tym kryterium sprawdzamy</w:t>
            </w:r>
            <w:r>
              <w:rPr>
                <w:rFonts w:ascii="Arial" w:hAnsi="Arial" w:cs="Arial"/>
                <w:sz w:val="24"/>
                <w:szCs w:val="24"/>
              </w:rPr>
              <w:t>, czy infrastruktura objęta projektem</w:t>
            </w:r>
            <w:r w:rsidR="0014039F" w:rsidRPr="001403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039F">
              <w:rPr>
                <w:rFonts w:ascii="Arial" w:hAnsi="Arial" w:cs="Arial"/>
                <w:sz w:val="24"/>
                <w:szCs w:val="24"/>
              </w:rPr>
              <w:t>(</w:t>
            </w:r>
            <w:r w:rsidR="0014039F" w:rsidRPr="0014039F">
              <w:rPr>
                <w:rFonts w:ascii="Arial" w:hAnsi="Arial" w:cs="Arial"/>
                <w:sz w:val="24"/>
                <w:szCs w:val="24"/>
              </w:rPr>
              <w:t>dzienny dom pomocy lub placówk</w:t>
            </w:r>
            <w:r w:rsidR="0014039F">
              <w:rPr>
                <w:rFonts w:ascii="Arial" w:hAnsi="Arial" w:cs="Arial"/>
                <w:sz w:val="24"/>
                <w:szCs w:val="24"/>
              </w:rPr>
              <w:t>a</w:t>
            </w:r>
            <w:r w:rsidR="0014039F" w:rsidRPr="0014039F">
              <w:rPr>
                <w:rFonts w:ascii="Arial" w:hAnsi="Arial" w:cs="Arial"/>
                <w:sz w:val="24"/>
                <w:szCs w:val="24"/>
              </w:rPr>
              <w:t xml:space="preserve"> wsparcia dziennego dla dzieci i młodzieży lub klub seniora</w:t>
            </w:r>
            <w:r w:rsidR="0014039F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>, znajduje się na obszarze:</w:t>
            </w:r>
          </w:p>
          <w:p w14:paraId="7DA8E88E" w14:textId="77777777" w:rsidR="00EB6D78" w:rsidRPr="00904663" w:rsidRDefault="00EB6D78" w:rsidP="00EB6D7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09" w:hanging="284"/>
              <w:rPr>
                <w:rFonts w:ascii="Arial" w:hAnsi="Arial" w:cs="Arial"/>
                <w:sz w:val="24"/>
                <w:szCs w:val="24"/>
              </w:rPr>
            </w:pPr>
            <w:r w:rsidRPr="00904663">
              <w:rPr>
                <w:rFonts w:ascii="Arial" w:hAnsi="Arial" w:cs="Arial"/>
                <w:sz w:val="24"/>
                <w:szCs w:val="24"/>
              </w:rPr>
              <w:t>gminy miejskiej powyżej 10 tys. mieszkańców – 0 pkt,</w:t>
            </w:r>
          </w:p>
          <w:p w14:paraId="53EE7D6E" w14:textId="77777777" w:rsidR="00EB6D78" w:rsidRPr="00904663" w:rsidRDefault="00EB6D78" w:rsidP="00EB6D7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09" w:hanging="284"/>
              <w:rPr>
                <w:rFonts w:ascii="Arial" w:hAnsi="Arial" w:cs="Arial"/>
                <w:sz w:val="24"/>
                <w:szCs w:val="24"/>
              </w:rPr>
            </w:pPr>
            <w:r w:rsidRPr="00904663">
              <w:rPr>
                <w:rFonts w:ascii="Arial" w:hAnsi="Arial" w:cs="Arial"/>
                <w:sz w:val="24"/>
                <w:szCs w:val="24"/>
              </w:rPr>
              <w:t xml:space="preserve">gminy miejskiej do 10 tys. mieszkańców – 2 pkt, </w:t>
            </w:r>
          </w:p>
          <w:p w14:paraId="7F4ED546" w14:textId="77777777" w:rsidR="00EB6D78" w:rsidRPr="00B93FA9" w:rsidRDefault="00EB6D78" w:rsidP="00EB6D7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09" w:hanging="284"/>
              <w:rPr>
                <w:rFonts w:ascii="Arial" w:hAnsi="Arial" w:cs="Arial"/>
                <w:sz w:val="24"/>
                <w:szCs w:val="24"/>
              </w:rPr>
            </w:pPr>
            <w:r w:rsidRPr="00F554E3">
              <w:rPr>
                <w:rFonts w:ascii="Arial" w:hAnsi="Arial" w:cs="Arial"/>
                <w:sz w:val="24"/>
                <w:szCs w:val="24"/>
              </w:rPr>
              <w:t xml:space="preserve">gminy miejsko-wiejskiej </w:t>
            </w:r>
            <w:r>
              <w:rPr>
                <w:rFonts w:ascii="Arial" w:hAnsi="Arial" w:cs="Arial"/>
                <w:sz w:val="24"/>
                <w:szCs w:val="24"/>
              </w:rPr>
              <w:t xml:space="preserve">lub gminy wiejskiej </w:t>
            </w:r>
            <w:r w:rsidRPr="00F554E3">
              <w:rPr>
                <w:rFonts w:ascii="Arial" w:hAnsi="Arial" w:cs="Arial"/>
                <w:sz w:val="24"/>
                <w:szCs w:val="24"/>
              </w:rPr>
              <w:t>– 5 pkt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E58E95A" w14:textId="77777777" w:rsidR="00EB6D78" w:rsidRDefault="00EB6D78" w:rsidP="00EB6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3FCCC2F" w14:textId="77777777" w:rsidR="00EB6D78" w:rsidRDefault="00EB6D78" w:rsidP="00EB6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Punkty nie sumują się.</w:t>
            </w:r>
          </w:p>
          <w:p w14:paraId="1431DA2E" w14:textId="77777777" w:rsidR="00EB6D78" w:rsidRDefault="00EB6D78" w:rsidP="00EB6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8BC58A" w14:textId="77777777" w:rsidR="00EB6D78" w:rsidRDefault="00EB6D78" w:rsidP="00EB6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fakultatywne, oceniane wyłącznie w przypadku, gdy wartość dofinansowania w złożonych wnioskach przekracza dostępną w naborze alokację. </w:t>
            </w:r>
          </w:p>
          <w:p w14:paraId="28262D21" w14:textId="77777777" w:rsidR="00EB6D78" w:rsidRDefault="00EB6D78" w:rsidP="00EB6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9E1757" w14:textId="77777777" w:rsidR="00EB6D78" w:rsidRDefault="00EB6D78" w:rsidP="00EB6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53A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7153A6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7153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AF241F7" w14:textId="77777777" w:rsidR="00EB6D78" w:rsidRPr="00EB6D78" w:rsidRDefault="00EB6D78" w:rsidP="00EB6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1" w:type="dxa"/>
            <w:vAlign w:val="center"/>
          </w:tcPr>
          <w:p w14:paraId="1AD98703" w14:textId="77777777" w:rsidR="00EB6D78" w:rsidRPr="003F46C3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3F46C3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3F46C3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261D2F3F" w14:textId="77777777" w:rsid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46C3">
              <w:rPr>
                <w:rFonts w:ascii="Arial" w:hAnsi="Arial" w:cs="Arial"/>
                <w:sz w:val="24"/>
                <w:szCs w:val="24"/>
              </w:rPr>
              <w:t>wg oceny</w:t>
            </w:r>
          </w:p>
          <w:p w14:paraId="48AA3D5B" w14:textId="77777777" w:rsidR="00DE386D" w:rsidRPr="00EB6D78" w:rsidRDefault="00DE386D" w:rsidP="00EB6D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t>Kryterium rozstrzygające</w:t>
            </w:r>
          </w:p>
        </w:tc>
        <w:tc>
          <w:tcPr>
            <w:tcW w:w="1978" w:type="dxa"/>
            <w:vAlign w:val="center"/>
          </w:tcPr>
          <w:p w14:paraId="4600B21C" w14:textId="77777777" w:rsidR="00EB6D78" w:rsidRP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424108A3" w14:textId="77777777" w:rsidR="001E06F0" w:rsidRDefault="001E06F0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</w:p>
    <w:sectPr w:rsidR="001E06F0" w:rsidSect="003B0164">
      <w:footerReference w:type="default" r:id="rId13"/>
      <w:headerReference w:type="first" r:id="rId14"/>
      <w:footerReference w:type="first" r:id="rId15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ylwia Szada" w:date="2025-01-05T16:20:00Z" w:initials="S.Sz.">
    <w:p w14:paraId="207F0598" w14:textId="77777777" w:rsidR="0097693A" w:rsidRDefault="006D0667" w:rsidP="0097693A">
      <w:pPr>
        <w:pStyle w:val="Tekstkomentarza"/>
      </w:pPr>
      <w:r>
        <w:rPr>
          <w:rStyle w:val="Odwoaniedokomentarza"/>
        </w:rPr>
        <w:annotationRef/>
      </w:r>
      <w:r w:rsidR="0097693A">
        <w:t>Stanowisko Grupy ds. EFRR</w:t>
      </w:r>
    </w:p>
  </w:comment>
  <w:comment w:id="9" w:author="Sylwia Szada" w:date="2025-01-05T16:20:00Z" w:initials="S.Sz.">
    <w:p w14:paraId="44064972" w14:textId="77777777" w:rsidR="0097693A" w:rsidRDefault="006D0667" w:rsidP="0097693A">
      <w:pPr>
        <w:pStyle w:val="Tekstkomentarza"/>
      </w:pPr>
      <w:r>
        <w:rPr>
          <w:rStyle w:val="Odwoaniedokomentarza"/>
        </w:rPr>
        <w:annotationRef/>
      </w:r>
      <w:r w:rsidR="0097693A">
        <w:t>Stanowisko Grupy ds. EFRR</w:t>
      </w:r>
    </w:p>
  </w:comment>
  <w:comment w:id="13" w:author="Sylwia Szada" w:date="2025-01-07T09:58:00Z" w:initials="SS">
    <w:p w14:paraId="63377A57" w14:textId="77777777" w:rsidR="0097693A" w:rsidRDefault="00B16F5A" w:rsidP="0097693A">
      <w:pPr>
        <w:pStyle w:val="Tekstkomentarza"/>
      </w:pPr>
      <w:r>
        <w:rPr>
          <w:rStyle w:val="Odwoaniedokomentarza"/>
        </w:rPr>
        <w:annotationRef/>
      </w:r>
      <w:r w:rsidR="0097693A">
        <w:t>Stanowisko Grupy ds. EFRR</w:t>
      </w:r>
    </w:p>
  </w:comment>
  <w:comment w:id="18" w:author="Sylwia Szada" w:date="2025-01-05T16:20:00Z" w:initials="S.Sz.">
    <w:p w14:paraId="403C8137" w14:textId="77777777" w:rsidR="00B42F37" w:rsidRDefault="008356A8" w:rsidP="00B42F37">
      <w:pPr>
        <w:pStyle w:val="Tekstkomentarza"/>
      </w:pPr>
      <w:r>
        <w:rPr>
          <w:rStyle w:val="Odwoaniedokomentarza"/>
        </w:rPr>
        <w:annotationRef/>
      </w:r>
      <w:r w:rsidR="00B42F37">
        <w:t>Stanowisko Grupy ds. EFRR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07F0598" w15:done="0"/>
  <w15:commentEx w15:paraId="44064972" w15:done="0"/>
  <w15:commentEx w15:paraId="63377A57" w15:done="0"/>
  <w15:commentEx w15:paraId="403C813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3777D67" w16cex:dateUtc="2025-01-07T08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07F0598" w16cid:durableId="742F88AD"/>
  <w16cid:commentId w16cid:paraId="44064972" w16cid:durableId="09B68166"/>
  <w16cid:commentId w16cid:paraId="63377A57" w16cid:durableId="13777D67"/>
  <w16cid:commentId w16cid:paraId="403C8137" w16cid:durableId="2BDADF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9179C" w14:textId="77777777" w:rsidR="00726E69" w:rsidRDefault="00726E69" w:rsidP="00D15E00">
      <w:pPr>
        <w:spacing w:after="0" w:line="240" w:lineRule="auto"/>
      </w:pPr>
      <w:r>
        <w:separator/>
      </w:r>
    </w:p>
  </w:endnote>
  <w:endnote w:type="continuationSeparator" w:id="0">
    <w:p w14:paraId="2DF46183" w14:textId="77777777" w:rsidR="00726E69" w:rsidRDefault="00726E69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7EC90" w14:textId="77777777" w:rsidR="006D0667" w:rsidRDefault="008356A8" w:rsidP="00EE32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27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DFE99" w14:textId="77777777" w:rsidR="006D0667" w:rsidRDefault="006D0667" w:rsidP="005371B7">
    <w:pPr>
      <w:pStyle w:val="Stopka"/>
      <w:jc w:val="center"/>
    </w:pPr>
    <w:r>
      <w:rPr>
        <w:noProof/>
        <w:lang w:eastAsia="pl-PL"/>
      </w:rPr>
      <w:drawing>
        <wp:inline distT="0" distB="0" distL="0" distR="0" wp14:anchorId="25278935" wp14:editId="78C76B26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45FFE" w14:textId="77777777" w:rsidR="00726E69" w:rsidRDefault="00726E69" w:rsidP="00D15E00">
      <w:pPr>
        <w:spacing w:after="0" w:line="240" w:lineRule="auto"/>
      </w:pPr>
      <w:r>
        <w:separator/>
      </w:r>
    </w:p>
  </w:footnote>
  <w:footnote w:type="continuationSeparator" w:id="0">
    <w:p w14:paraId="1FCCA96B" w14:textId="77777777" w:rsidR="00726E69" w:rsidRDefault="00726E69" w:rsidP="00D15E00">
      <w:pPr>
        <w:spacing w:after="0" w:line="240" w:lineRule="auto"/>
      </w:pPr>
      <w:r>
        <w:continuationSeparator/>
      </w:r>
    </w:p>
  </w:footnote>
  <w:footnote w:id="1">
    <w:p w14:paraId="15669A27" w14:textId="77777777" w:rsidR="006D0667" w:rsidRPr="00382F2C" w:rsidRDefault="006D0667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382F2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2F2C">
        <w:rPr>
          <w:rFonts w:ascii="Arial" w:hAnsi="Arial" w:cs="Arial"/>
          <w:sz w:val="24"/>
          <w:szCs w:val="24"/>
        </w:rPr>
        <w:t xml:space="preserve"> </w:t>
      </w:r>
      <w:r w:rsidRPr="00067247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inaczej.</w:t>
      </w:r>
    </w:p>
  </w:footnote>
  <w:footnote w:id="2">
    <w:p w14:paraId="1C347BB3" w14:textId="77777777" w:rsidR="006D0667" w:rsidRPr="00EA6124" w:rsidRDefault="006D0667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bCs/>
          <w:sz w:val="24"/>
          <w:szCs w:val="24"/>
        </w:rPr>
        <w:t>Wykluczenia podmiotowe, określone w regulaminie wyboru projektów</w:t>
      </w:r>
      <w:r>
        <w:rPr>
          <w:rFonts w:ascii="Arial" w:hAnsi="Arial" w:cs="Arial"/>
          <w:bCs/>
          <w:sz w:val="24"/>
          <w:szCs w:val="24"/>
        </w:rPr>
        <w:t>,</w:t>
      </w:r>
      <w:r w:rsidRPr="00EA6124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247A37FA" w14:textId="77777777" w:rsidR="006D0667" w:rsidRPr="00F260CE" w:rsidRDefault="006D0667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F260C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260CE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nr 2021/1060).</w:t>
      </w:r>
    </w:p>
  </w:footnote>
  <w:footnote w:id="4">
    <w:p w14:paraId="7FC24344" w14:textId="77777777" w:rsidR="006D0667" w:rsidRPr="00581C35" w:rsidRDefault="006D0667" w:rsidP="000459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81C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81C35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5A9B728D" w14:textId="77777777" w:rsidR="006D0667" w:rsidRPr="00544205" w:rsidRDefault="006D0667" w:rsidP="00F260CE">
      <w:pPr>
        <w:pStyle w:val="Tekstprzypisudolnego"/>
        <w:spacing w:before="100" w:beforeAutospacing="1" w:after="100" w:afterAutospacing="1"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 w:rsidRPr="00426D8C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 w:rsidRPr="00C078E5">
        <w:rPr>
          <w:rFonts w:ascii="Arial" w:hAnsi="Arial" w:cs="Arial"/>
          <w:sz w:val="24"/>
          <w:szCs w:val="24"/>
        </w:rPr>
        <w:t>.</w:t>
      </w:r>
    </w:p>
  </w:footnote>
  <w:footnote w:id="6">
    <w:p w14:paraId="188665F7" w14:textId="77777777" w:rsidR="006D0667" w:rsidRPr="00C35067" w:rsidRDefault="006D0667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770266EE" w14:textId="77777777" w:rsidR="006D0667" w:rsidRPr="00EF3EB8" w:rsidRDefault="006D0667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C16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C168B">
        <w:rPr>
          <w:rFonts w:ascii="Arial" w:hAnsi="Arial" w:cs="Arial"/>
          <w:sz w:val="24"/>
          <w:szCs w:val="24"/>
        </w:rPr>
        <w:t xml:space="preserve"> Określenie „przy infrastrukturze lokalowej OSP” oznacza: ten sam budynek lub inny budynek ale na tej samej lub sąsiadującej działce.</w:t>
      </w:r>
    </w:p>
  </w:footnote>
  <w:footnote w:id="8">
    <w:p w14:paraId="3233AD20" w14:textId="77777777" w:rsidR="006D0667" w:rsidRPr="00AD31DF" w:rsidRDefault="006D0667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D31D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D31DF">
        <w:rPr>
          <w:rFonts w:ascii="Arial" w:hAnsi="Arial" w:cs="Arial"/>
          <w:sz w:val="24"/>
          <w:szCs w:val="24"/>
        </w:rPr>
        <w:t xml:space="preserve"> Zgodnie z Ustawą z dnia 12 marca 2004 r. o pomocy społecznej (Dz. U. z 2024 r. poz. 1283 z </w:t>
      </w:r>
      <w:r w:rsidRPr="00AD31DF">
        <w:rPr>
          <w:rFonts w:ascii="Arial" w:hAnsi="Arial" w:cs="Arial"/>
          <w:sz w:val="24"/>
          <w:szCs w:val="24"/>
        </w:rPr>
        <w:t>późn. zm.) oraz standardem przygotowanym przez Instytucję Zarządzającą FEdKP.</w:t>
      </w:r>
    </w:p>
  </w:footnote>
  <w:footnote w:id="9">
    <w:p w14:paraId="0385776D" w14:textId="77777777" w:rsidR="006D0667" w:rsidRPr="00AD31DF" w:rsidRDefault="006D0667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 w:rsidRPr="00AD31D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D31DF">
        <w:rPr>
          <w:rFonts w:ascii="Arial" w:hAnsi="Arial" w:cs="Arial"/>
          <w:sz w:val="24"/>
          <w:szCs w:val="24"/>
        </w:rPr>
        <w:t xml:space="preserve"> Zgodnie z Ustawą z dnia 9 czerwca 2011 r. o wspieraniu rodziny i systemie pieczy zastępczej (Dz. U. z 2024 r. poz. 177 z </w:t>
      </w:r>
      <w:r w:rsidRPr="00AD31DF">
        <w:rPr>
          <w:rFonts w:ascii="Arial" w:hAnsi="Arial" w:cs="Arial"/>
          <w:sz w:val="24"/>
          <w:szCs w:val="24"/>
        </w:rPr>
        <w:t xml:space="preserve">późn. zm.) oraz Rozporządzeniem </w:t>
      </w:r>
      <w:r w:rsidRPr="00AD31DF">
        <w:rPr>
          <w:rFonts w:ascii="Arial" w:hAnsi="Arial" w:cs="Arial"/>
          <w:bCs/>
          <w:sz w:val="24"/>
          <w:szCs w:val="24"/>
        </w:rPr>
        <w:t>Ministra Pracy i Polityki Społecznej z dnia 13 października 2015 r. w sprawie wymagań lokalowych i sanitarnych, jakie musi spełniać lokal, w którym ma być prowadzona placówka wsparcia dziennego (Dz. U. poz. 1630).</w:t>
      </w:r>
    </w:p>
  </w:footnote>
  <w:footnote w:id="10">
    <w:p w14:paraId="3243390F" w14:textId="77777777" w:rsidR="006D0667" w:rsidRPr="007975F5" w:rsidRDefault="006D0667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D31D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D31DF">
        <w:rPr>
          <w:rFonts w:ascii="Arial" w:hAnsi="Arial" w:cs="Arial"/>
          <w:sz w:val="24"/>
          <w:szCs w:val="24"/>
        </w:rPr>
        <w:t xml:space="preserve"> Zgodnie ze standardem przygotowanym przez Instytucję Zarządzającą FEdKP.</w:t>
      </w:r>
    </w:p>
  </w:footnote>
  <w:footnote w:id="11">
    <w:p w14:paraId="57F0D195" w14:textId="77777777" w:rsidR="006D0667" w:rsidRPr="002B4804" w:rsidRDefault="006D0667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B480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B4804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2B4804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12">
    <w:p w14:paraId="4CA538DD" w14:textId="77777777" w:rsidR="006D0667" w:rsidRPr="002B4804" w:rsidRDefault="006D0667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F260C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260CE">
        <w:rPr>
          <w:rFonts w:ascii="Arial" w:hAnsi="Arial" w:cs="Arial"/>
          <w:sz w:val="24"/>
          <w:szCs w:val="24"/>
        </w:rPr>
        <w:t xml:space="preserve"> </w:t>
      </w:r>
      <w:bookmarkStart w:id="10" w:name="_Hlk182320201"/>
      <w:r w:rsidRPr="00F260CE">
        <w:rPr>
          <w:rFonts w:ascii="Arial" w:hAnsi="Arial" w:cs="Arial"/>
          <w:sz w:val="24"/>
          <w:szCs w:val="24"/>
        </w:rPr>
        <w:t xml:space="preserve">Zasada DNSH oznacza „Do no </w:t>
      </w:r>
      <w:r w:rsidRPr="00F260CE">
        <w:rPr>
          <w:rFonts w:ascii="Arial" w:hAnsi="Arial" w:cs="Arial"/>
          <w:sz w:val="24"/>
          <w:szCs w:val="24"/>
        </w:rPr>
        <w:t xml:space="preserve">significant harm”, czyli „nie czyń poważnych szkód”. Zasada ma zapewnić, że działania, które w znacznym stopniu szkodzą środowisku i przynoszą więcej strat niż korzyści nie będą uznawane jako inwestycje zrównoważone środowiskowo. Szczegółowe informacje zawarte są w </w:t>
      </w:r>
      <w:bookmarkStart w:id="11" w:name="_Hlk133314601"/>
      <w:r w:rsidRPr="00F260CE">
        <w:rPr>
          <w:rFonts w:ascii="Arial" w:hAnsi="Arial" w:cs="Arial"/>
          <w:sz w:val="24"/>
          <w:szCs w:val="24"/>
        </w:rPr>
        <w:t xml:space="preserve">dokumencie „Ocena zgodności z zasadą „nie czyń poważnych szkód” (DNSH) </w:t>
      </w:r>
      <w:r w:rsidRPr="002B4804">
        <w:rPr>
          <w:rFonts w:ascii="Arial" w:hAnsi="Arial" w:cs="Arial"/>
          <w:sz w:val="24"/>
          <w:szCs w:val="24"/>
        </w:rPr>
        <w:t>zakresów wsparcia zawartych w projekcie programu regionalnego Fundusze Europejskie dla Kujaw i Pomorza na lata 2021-2027”</w:t>
      </w:r>
      <w:bookmarkEnd w:id="11"/>
      <w:r w:rsidRPr="002B4804">
        <w:rPr>
          <w:rFonts w:ascii="Arial" w:hAnsi="Arial" w:cs="Arial"/>
          <w:sz w:val="24"/>
          <w:szCs w:val="24"/>
        </w:rPr>
        <w:t xml:space="preserve">. Dokument dostępny jest na stronie </w:t>
      </w:r>
      <w:hyperlink r:id="rId2" w:history="1">
        <w:r w:rsidRPr="002B4804">
          <w:rPr>
            <w:rFonts w:ascii="Arial" w:hAnsi="Arial" w:cs="Arial"/>
            <w:color w:val="0000FF"/>
            <w:sz w:val="24"/>
            <w:szCs w:val="24"/>
            <w:u w:val="single"/>
          </w:rPr>
          <w:t>https://mojregion.eu/rpo/wp-content/uploads/sites/3/2022/11/uz-6-22-41-1624-z.pdf</w:t>
        </w:r>
      </w:hyperlink>
      <w:r w:rsidRPr="002B4804">
        <w:rPr>
          <w:rFonts w:ascii="Arial" w:hAnsi="Arial" w:cs="Arial"/>
          <w:sz w:val="24"/>
          <w:szCs w:val="24"/>
        </w:rPr>
        <w:t>.</w:t>
      </w:r>
      <w:bookmarkEnd w:id="10"/>
    </w:p>
  </w:footnote>
  <w:footnote w:id="13">
    <w:p w14:paraId="79835A29" w14:textId="77777777" w:rsidR="006D0667" w:rsidRPr="00EA6124" w:rsidRDefault="006D0667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4">
    <w:p w14:paraId="3F26DBF8" w14:textId="77777777" w:rsidR="006D0667" w:rsidRPr="00F260CE" w:rsidRDefault="006D0667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C16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C168B">
        <w:rPr>
          <w:rFonts w:ascii="Arial" w:hAnsi="Arial" w:cs="Arial"/>
          <w:sz w:val="24"/>
          <w:szCs w:val="24"/>
        </w:rPr>
        <w:t xml:space="preserve"> Określenie „przy infrastrukturze lokalowej OSP” oznacza: ten sam budynek lub inny budynek ale na tej samej lub sąsiadującej działce.</w:t>
      </w:r>
    </w:p>
  </w:footnote>
  <w:footnote w:id="15">
    <w:p w14:paraId="50D18359" w14:textId="77777777" w:rsidR="006D0667" w:rsidRPr="00622FEB" w:rsidRDefault="006D0667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22F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Usługi świadczone w społeczności lokalnej - </w:t>
      </w:r>
      <w:r w:rsidRPr="00622FEB">
        <w:rPr>
          <w:rFonts w:ascii="Arial" w:hAnsi="Arial" w:cs="Arial"/>
          <w:sz w:val="24"/>
          <w:szCs w:val="24"/>
        </w:rPr>
        <w:t>usługi społeczne lub zdrowotne umożliwiające osobom niezależne życie w środowisku lokalnym, a dzieciom życie w rodzinie lub rodzinnej pieczy zastępczej. Usługi te zapobiegają odizolowaniu osób od rodziny lub społeczności lokalnej oraz umożliwiają podtrzymywanie więzi rodzinnych i sąsiedzkich. Są to usługi świadczone w sposób:</w:t>
      </w:r>
    </w:p>
    <w:p w14:paraId="10A8C766" w14:textId="77777777" w:rsidR="006D0667" w:rsidRDefault="006D0667" w:rsidP="00EB6D78">
      <w:pPr>
        <w:pStyle w:val="Tekstprzypisudolnego"/>
        <w:numPr>
          <w:ilvl w:val="0"/>
          <w:numId w:val="19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zindywidualizowany (dostosowany do potrzeb i możliwości danej osoby);</w:t>
      </w:r>
    </w:p>
    <w:p w14:paraId="35F65445" w14:textId="77777777" w:rsidR="006D0667" w:rsidRDefault="006D0667" w:rsidP="00EB6D78">
      <w:pPr>
        <w:pStyle w:val="Tekstprzypisudolnego"/>
        <w:numPr>
          <w:ilvl w:val="0"/>
          <w:numId w:val="19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umożliwiający odbiorcom tych usług kontrolę nad swoim życiem i nad decyzjami, które ich dotyczą (w zakresie wsparcia dzieci uwzględnianie ich zdania);</w:t>
      </w:r>
    </w:p>
    <w:p w14:paraId="460BA818" w14:textId="77777777" w:rsidR="006D0667" w:rsidRDefault="006D0667" w:rsidP="00EB6D78">
      <w:pPr>
        <w:pStyle w:val="Tekstprzypisudolnego"/>
        <w:numPr>
          <w:ilvl w:val="0"/>
          <w:numId w:val="19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zapewniający, że odbiorcy usług nie są odizolowani od ogółu społeczności lub nie są zmuszeni do mieszkania razem;</w:t>
      </w:r>
    </w:p>
    <w:p w14:paraId="483C7011" w14:textId="77777777" w:rsidR="006D0667" w:rsidRPr="00622FEB" w:rsidRDefault="006D0667" w:rsidP="00EB6D78">
      <w:pPr>
        <w:pStyle w:val="Tekstprzypisudolnego"/>
        <w:numPr>
          <w:ilvl w:val="0"/>
          <w:numId w:val="19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gwarantujący, że wymagania organizacyjne nie mają pierwszeństwa przed indywidualnymi potrzebami osoby z niej korzystającej.</w:t>
      </w:r>
    </w:p>
    <w:p w14:paraId="51A423BA" w14:textId="77777777" w:rsidR="006D0667" w:rsidRPr="00622FEB" w:rsidRDefault="006D0667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Warunki, o których mowa w lit. a</w:t>
      </w:r>
      <w:r>
        <w:rPr>
          <w:rFonts w:ascii="Arial" w:hAnsi="Arial" w:cs="Arial"/>
          <w:sz w:val="24"/>
          <w:szCs w:val="24"/>
        </w:rPr>
        <w:t>–d, muszą być spełnione łącznie.</w:t>
      </w:r>
    </w:p>
  </w:footnote>
  <w:footnote w:id="16">
    <w:p w14:paraId="20FB7176" w14:textId="77777777" w:rsidR="006D0667" w:rsidRPr="00F260CE" w:rsidRDefault="006D0667" w:rsidP="00F260C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F260C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260CE">
        <w:rPr>
          <w:rFonts w:ascii="Arial" w:hAnsi="Arial" w:cs="Arial"/>
          <w:sz w:val="24"/>
          <w:szCs w:val="24"/>
        </w:rPr>
        <w:t xml:space="preserve"> Opieka instytucjonalna – usługi świadczone: </w:t>
      </w:r>
    </w:p>
    <w:p w14:paraId="693C7C01" w14:textId="77777777" w:rsidR="006D0667" w:rsidRPr="00F260CE" w:rsidRDefault="006D0667" w:rsidP="00EB6D78">
      <w:pPr>
        <w:pStyle w:val="Tekstprzypisudolnego"/>
        <w:numPr>
          <w:ilvl w:val="0"/>
          <w:numId w:val="17"/>
        </w:numPr>
        <w:spacing w:line="276" w:lineRule="auto"/>
        <w:ind w:left="714" w:hanging="357"/>
        <w:rPr>
          <w:rFonts w:ascii="Arial" w:hAnsi="Arial" w:cs="Arial"/>
          <w:sz w:val="24"/>
          <w:szCs w:val="24"/>
        </w:rPr>
      </w:pPr>
      <w:r w:rsidRPr="00F260CE">
        <w:rPr>
          <w:rFonts w:ascii="Arial" w:hAnsi="Arial" w:cs="Arial"/>
          <w:sz w:val="24"/>
          <w:szCs w:val="24"/>
        </w:rPr>
        <w:t>w placówce opiekuńczo-pobytowej, czyli placówce wieloosobowego, całodobowego pobytu i opieki, w której liczba mieszkańców jest większa niż 8 osób, lub w której spełniona jest co najmniej jedna z poniższych przesłanek:</w:t>
      </w:r>
    </w:p>
    <w:p w14:paraId="506E1EC9" w14:textId="77777777" w:rsidR="006D0667" w:rsidRPr="00CE2881" w:rsidRDefault="006D0667" w:rsidP="00EB6D78">
      <w:pPr>
        <w:pStyle w:val="Tekstprzypisudolnego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usługi nie są świadczone w sposób zindywidualizowany (dostosowany do potrzeb i możliwości danej osoby);</w:t>
      </w:r>
    </w:p>
    <w:p w14:paraId="2B9FD87E" w14:textId="77777777" w:rsidR="006D0667" w:rsidRPr="00CE2881" w:rsidRDefault="006D0667" w:rsidP="00EB6D78">
      <w:pPr>
        <w:pStyle w:val="Tekstprzypisudolnego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wymagania organizacyjne mają pierwszeństwo przed indywidualnymi potrzebami mieszkańców;</w:t>
      </w:r>
    </w:p>
    <w:p w14:paraId="2E411A96" w14:textId="77777777" w:rsidR="006D0667" w:rsidRPr="00CE2881" w:rsidRDefault="006D0667" w:rsidP="00EB6D78">
      <w:pPr>
        <w:pStyle w:val="Tekstprzypisudolnego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mieszkańcy nie mają wystarczającej kontroli nad swoim życiem i nad decyzjami, które ich dotyczą w zakresie funkcjonowania w ramach placówki;</w:t>
      </w:r>
    </w:p>
    <w:p w14:paraId="12A5CAE8" w14:textId="77777777" w:rsidR="006D0667" w:rsidRPr="00CE2881" w:rsidRDefault="006D0667" w:rsidP="00EB6D78">
      <w:pPr>
        <w:pStyle w:val="Tekstprzypisudolnego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mieszkańcy są odizolowani od ogółu społeczności lub zmuszeni do mieszkania razem;</w:t>
      </w:r>
    </w:p>
    <w:p w14:paraId="7D65D4A9" w14:textId="241DC3B0" w:rsidR="006D0667" w:rsidRPr="00CE2881" w:rsidRDefault="006D0667" w:rsidP="00EB6D78">
      <w:pPr>
        <w:pStyle w:val="Tekstprzypisudolnego"/>
        <w:numPr>
          <w:ilvl w:val="0"/>
          <w:numId w:val="17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 xml:space="preserve">w placówce opiekuńczo-wychowawczej typu socjalizacyjnego, interwencyjnego lub specjalistyczno-terapeutycznego, regionalnej placówce opiekuńczo-terapeutycznej lub interwencyjnym ośrodku </w:t>
      </w:r>
      <w:r w:rsidRPr="00CE2881">
        <w:rPr>
          <w:rFonts w:ascii="Arial" w:hAnsi="Arial" w:cs="Arial"/>
          <w:sz w:val="24"/>
          <w:szCs w:val="24"/>
        </w:rPr>
        <w:t xml:space="preserve">preadopcyjnym w rozumieniu ustawy z dnia 9 czerwca 2011 r. o wspieraniu rodziny i systemie pieczy zastępczej (Dz. U. z </w:t>
      </w:r>
      <w:ins w:id="19" w:author="Sylwia Szada" w:date="2025-01-07T10:01:00Z">
        <w:r w:rsidR="00B16F5A" w:rsidRPr="00B16F5A">
          <w:rPr>
            <w:rFonts w:ascii="Arial" w:hAnsi="Arial" w:cs="Arial"/>
            <w:sz w:val="24"/>
            <w:szCs w:val="24"/>
          </w:rPr>
          <w:t>2024 r. r. poz. 177</w:t>
        </w:r>
      </w:ins>
      <w:del w:id="20" w:author="Sylwia Szada" w:date="2025-01-07T10:01:00Z" w16du:dateUtc="2025-01-07T09:01:00Z">
        <w:r w:rsidRPr="00CE2881" w:rsidDel="00B16F5A">
          <w:rPr>
            <w:rFonts w:ascii="Arial" w:hAnsi="Arial" w:cs="Arial"/>
            <w:sz w:val="24"/>
            <w:szCs w:val="24"/>
          </w:rPr>
          <w:delText xml:space="preserve">2023 </w:delText>
        </w:r>
      </w:del>
      <w:del w:id="21" w:author="Sylwia Szada" w:date="2025-01-07T10:00:00Z" w16du:dateUtc="2025-01-07T09:00:00Z">
        <w:r w:rsidRPr="00CE2881" w:rsidDel="00B16F5A">
          <w:rPr>
            <w:rFonts w:ascii="Arial" w:hAnsi="Arial" w:cs="Arial"/>
            <w:sz w:val="24"/>
            <w:szCs w:val="24"/>
          </w:rPr>
          <w:delText>r. poz. 1426</w:delText>
        </w:r>
      </w:del>
      <w:r w:rsidRPr="00CE2881">
        <w:rPr>
          <w:rFonts w:ascii="Arial" w:hAnsi="Arial" w:cs="Arial"/>
          <w:sz w:val="24"/>
          <w:szCs w:val="24"/>
        </w:rPr>
        <w:t>, z późn. zm.) lub w innej placówce wieloosobowego, całodobowego pobytu lub opieki;</w:t>
      </w:r>
    </w:p>
    <w:p w14:paraId="469C41F1" w14:textId="77777777" w:rsidR="006D0667" w:rsidRPr="00CE2881" w:rsidRDefault="006D0667" w:rsidP="00EB6D78">
      <w:pPr>
        <w:pStyle w:val="Tekstprzypisudolnego"/>
        <w:numPr>
          <w:ilvl w:val="0"/>
          <w:numId w:val="17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w placówce interwencyjnego zakwaterowania (m.in. noclegownie, schroniska dla osób bezdomnych, ogrzewalnie).</w:t>
      </w:r>
    </w:p>
    <w:p w14:paraId="739A9FC7" w14:textId="255685BC" w:rsidR="006D0667" w:rsidRPr="00F260CE" w:rsidRDefault="006D0667" w:rsidP="002B4804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Opieka instytucjonalna realizowana jest w szczególności w takich instytucjach jak:</w:t>
      </w:r>
      <w:r w:rsidRPr="00CE288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a) </w:t>
      </w:r>
      <w:r w:rsidRPr="00CE2881">
        <w:rPr>
          <w:rFonts w:ascii="Arial" w:hAnsi="Arial" w:cs="Arial"/>
          <w:sz w:val="24"/>
          <w:szCs w:val="24"/>
        </w:rPr>
        <w:t>dom pomocy społecznej, o którym mowa w ustawie z dnia 12 marca 2004 r. o pomocy społecznej</w:t>
      </w:r>
      <w:ins w:id="22" w:author="Sylwia Szada" w:date="2025-01-07T10:01:00Z" w16du:dateUtc="2025-01-07T09:01:00Z">
        <w:r w:rsidR="00FB434F">
          <w:rPr>
            <w:rFonts w:ascii="Arial" w:hAnsi="Arial" w:cs="Arial"/>
            <w:sz w:val="24"/>
            <w:szCs w:val="24"/>
          </w:rPr>
          <w:t xml:space="preserve"> (Dz. U. z 2024 r. poz. 1283, z późn. zm.)</w:t>
        </w:r>
      </w:ins>
      <w:r w:rsidRPr="00CE2881">
        <w:rPr>
          <w:rFonts w:ascii="Arial" w:hAnsi="Arial" w:cs="Arial"/>
          <w:sz w:val="24"/>
          <w:szCs w:val="24"/>
        </w:rPr>
        <w:t xml:space="preserve">; </w:t>
      </w:r>
      <w:r w:rsidRPr="00CE2881">
        <w:rPr>
          <w:rFonts w:ascii="Arial" w:hAnsi="Arial" w:cs="Arial"/>
          <w:sz w:val="24"/>
          <w:szCs w:val="24"/>
        </w:rPr>
        <w:br/>
        <w:t>b) zakład opiekuńczo-leczniczy i zakład pielęgnacyjno-opiekuńczy, o których mowa w ustawie z dnia 27 sierpnia 2004 r. o świadczeniach opieki zdrowotnej finansowanych ze środków publicznych (Dz. U. z</w:t>
      </w:r>
      <w:ins w:id="23" w:author="Sylwia Szada" w:date="2025-01-07T10:02:00Z" w16du:dateUtc="2025-01-07T09:02:00Z">
        <w:r w:rsidR="00D539AF">
          <w:rPr>
            <w:rFonts w:ascii="Arial" w:hAnsi="Arial" w:cs="Arial"/>
            <w:sz w:val="24"/>
            <w:szCs w:val="24"/>
          </w:rPr>
          <w:t xml:space="preserve"> </w:t>
        </w:r>
      </w:ins>
      <w:ins w:id="24" w:author="Sylwia Szada" w:date="2025-01-07T10:02:00Z">
        <w:r w:rsidR="00D539AF" w:rsidRPr="00D539AF">
          <w:rPr>
            <w:rFonts w:ascii="Arial" w:hAnsi="Arial" w:cs="Arial"/>
            <w:sz w:val="24"/>
            <w:szCs w:val="24"/>
          </w:rPr>
          <w:t>2024 r. poz. 146</w:t>
        </w:r>
      </w:ins>
      <w:del w:id="25" w:author="Sylwia Szada" w:date="2025-01-07T10:02:00Z" w16du:dateUtc="2025-01-07T09:02:00Z">
        <w:r w:rsidRPr="00CE2881" w:rsidDel="00D539AF">
          <w:rPr>
            <w:rFonts w:ascii="Arial" w:hAnsi="Arial" w:cs="Arial"/>
            <w:sz w:val="24"/>
            <w:szCs w:val="24"/>
          </w:rPr>
          <w:delText xml:space="preserve"> 2022 r. poz. 2561</w:delText>
        </w:r>
      </w:del>
      <w:r w:rsidRPr="00CE2881">
        <w:rPr>
          <w:rFonts w:ascii="Arial" w:hAnsi="Arial" w:cs="Arial"/>
          <w:sz w:val="24"/>
          <w:szCs w:val="24"/>
        </w:rPr>
        <w:t>, z późn. zm.).</w:t>
      </w:r>
      <w:del w:id="26" w:author="Sylwia Szada" w:date="2025-01-05T16:17:00Z">
        <w:r w:rsidRPr="00CE2881" w:rsidDel="008356A8">
          <w:rPr>
            <w:rFonts w:ascii="Arial" w:hAnsi="Arial" w:cs="Arial"/>
            <w:sz w:val="24"/>
            <w:szCs w:val="24"/>
          </w:rPr>
          <w:delText xml:space="preserve"> </w:delText>
        </w:r>
        <w:r w:rsidRPr="00CE2881" w:rsidDel="008356A8">
          <w:rPr>
            <w:rFonts w:ascii="Arial" w:hAnsi="Arial" w:cs="Arial"/>
            <w:sz w:val="24"/>
            <w:szCs w:val="24"/>
          </w:rPr>
          <w:br/>
          <w:delText>Pojęcie opieki instytucjonalnej długoterminowej należy rozumieć jako opiekę świadczoną powyżej 60 dni w roku kalendarzowym.</w:delText>
        </w:r>
      </w:del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AAFDF" w14:textId="7A5FE33F" w:rsidR="006D0667" w:rsidRDefault="006D0667" w:rsidP="00CA7E32">
    <w:pPr>
      <w:tabs>
        <w:tab w:val="center" w:pos="4536"/>
        <w:tab w:val="right" w:pos="9072"/>
      </w:tabs>
      <w:spacing w:after="0"/>
      <w:rPr>
        <w:rFonts w:ascii="Arial" w:hAnsi="Arial" w:cs="Arial"/>
        <w:sz w:val="24"/>
        <w:szCs w:val="24"/>
      </w:rPr>
    </w:pPr>
    <w:r w:rsidRPr="00342D03">
      <w:rPr>
        <w:rFonts w:ascii="Arial" w:hAnsi="Arial" w:cs="Arial"/>
        <w:sz w:val="24"/>
        <w:szCs w:val="24"/>
      </w:rPr>
      <w:t>FUNDUSZE EUROPEJSKIE DLA KUJAW I POMORZA 2021-2027</w:t>
    </w:r>
  </w:p>
  <w:p w14:paraId="0B9AC7E3" w14:textId="53435864" w:rsidR="00CA7E32" w:rsidRPr="00CA7E32" w:rsidRDefault="00CA7E32" w:rsidP="007E4855">
    <w:pPr>
      <w:tabs>
        <w:tab w:val="center" w:pos="4536"/>
        <w:tab w:val="right" w:pos="9072"/>
      </w:tabs>
      <w:spacing w:after="0"/>
      <w:ind w:left="9072"/>
      <w:rPr>
        <w:rFonts w:ascii="Arial" w:hAnsi="Arial" w:cs="Arial"/>
        <w:bCs/>
        <w:sz w:val="24"/>
        <w:szCs w:val="24"/>
      </w:rPr>
    </w:pPr>
    <w:r w:rsidRPr="00CA7E32">
      <w:rPr>
        <w:rFonts w:ascii="Arial" w:hAnsi="Arial" w:cs="Arial"/>
        <w:bCs/>
        <w:sz w:val="24"/>
        <w:szCs w:val="24"/>
      </w:rPr>
      <w:t xml:space="preserve">Załącznik nr 1 do stanowiska nr </w:t>
    </w:r>
    <w:r>
      <w:rPr>
        <w:rFonts w:ascii="Arial" w:hAnsi="Arial" w:cs="Arial"/>
        <w:bCs/>
        <w:sz w:val="24"/>
        <w:szCs w:val="24"/>
      </w:rPr>
      <w:t>6</w:t>
    </w:r>
    <w:r w:rsidRPr="00CA7E32">
      <w:rPr>
        <w:rFonts w:ascii="Arial" w:hAnsi="Arial" w:cs="Arial"/>
        <w:bCs/>
        <w:sz w:val="24"/>
        <w:szCs w:val="24"/>
      </w:rPr>
      <w:t>/2025</w:t>
    </w:r>
  </w:p>
  <w:p w14:paraId="4BF2F54E" w14:textId="2CDC1AC6" w:rsidR="00CA7E32" w:rsidRPr="00CA7E32" w:rsidRDefault="00CA7E32" w:rsidP="007E4855">
    <w:pPr>
      <w:tabs>
        <w:tab w:val="center" w:pos="4536"/>
        <w:tab w:val="right" w:pos="9072"/>
      </w:tabs>
      <w:spacing w:after="0"/>
      <w:ind w:left="9072"/>
      <w:rPr>
        <w:rFonts w:ascii="Arial" w:hAnsi="Arial" w:cs="Arial"/>
        <w:bCs/>
        <w:sz w:val="24"/>
        <w:szCs w:val="24"/>
      </w:rPr>
    </w:pPr>
    <w:r w:rsidRPr="00CA7E32">
      <w:rPr>
        <w:rFonts w:ascii="Arial" w:hAnsi="Arial" w:cs="Arial"/>
        <w:bCs/>
        <w:sz w:val="24"/>
        <w:szCs w:val="24"/>
      </w:rPr>
      <w:t xml:space="preserve">Grupy roboczej ds. </w:t>
    </w:r>
    <w:r>
      <w:rPr>
        <w:rFonts w:ascii="Arial" w:hAnsi="Arial" w:cs="Arial"/>
        <w:bCs/>
        <w:sz w:val="24"/>
        <w:szCs w:val="24"/>
      </w:rPr>
      <w:t>EFRR</w:t>
    </w:r>
  </w:p>
  <w:p w14:paraId="39A2917D" w14:textId="12FBF779" w:rsidR="00CA7E32" w:rsidRPr="00CA7E32" w:rsidRDefault="00CA7E32" w:rsidP="007E4855">
    <w:pPr>
      <w:tabs>
        <w:tab w:val="center" w:pos="4536"/>
        <w:tab w:val="right" w:pos="9072"/>
      </w:tabs>
      <w:spacing w:after="0"/>
      <w:ind w:left="9072"/>
      <w:rPr>
        <w:rFonts w:ascii="Arial" w:hAnsi="Arial" w:cs="Arial"/>
        <w:bCs/>
        <w:sz w:val="24"/>
        <w:szCs w:val="24"/>
      </w:rPr>
    </w:pPr>
    <w:r w:rsidRPr="00CA7E32">
      <w:rPr>
        <w:rFonts w:ascii="Arial" w:hAnsi="Arial" w:cs="Arial"/>
        <w:bCs/>
        <w:sz w:val="24"/>
        <w:szCs w:val="24"/>
      </w:rPr>
      <w:t xml:space="preserve">przy KM FEdKP 2021-2027 z </w:t>
    </w:r>
    <w:r>
      <w:rPr>
        <w:rFonts w:ascii="Arial" w:hAnsi="Arial" w:cs="Arial"/>
        <w:bCs/>
        <w:sz w:val="24"/>
        <w:szCs w:val="24"/>
      </w:rPr>
      <w:t>7</w:t>
    </w:r>
    <w:r w:rsidRPr="00CA7E32">
      <w:rPr>
        <w:rFonts w:ascii="Arial" w:hAnsi="Arial" w:cs="Arial"/>
        <w:bCs/>
        <w:sz w:val="24"/>
        <w:szCs w:val="24"/>
      </w:rPr>
      <w:t xml:space="preserve"> stycznia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0595B"/>
    <w:multiLevelType w:val="hybridMultilevel"/>
    <w:tmpl w:val="9CCA5814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A2216"/>
    <w:multiLevelType w:val="hybridMultilevel"/>
    <w:tmpl w:val="60064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63B76"/>
    <w:multiLevelType w:val="hybridMultilevel"/>
    <w:tmpl w:val="1F542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74B16"/>
    <w:multiLevelType w:val="hybridMultilevel"/>
    <w:tmpl w:val="2988A934"/>
    <w:lvl w:ilvl="0" w:tplc="04150017">
      <w:start w:val="1"/>
      <w:numFmt w:val="lowerLetter"/>
      <w:lvlText w:val="%1)"/>
      <w:lvlJc w:val="left"/>
      <w:pPr>
        <w:ind w:left="752" w:hanging="360"/>
      </w:p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5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73172"/>
    <w:multiLevelType w:val="hybridMultilevel"/>
    <w:tmpl w:val="EAFEA0AC"/>
    <w:lvl w:ilvl="0" w:tplc="996090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8CC010E"/>
    <w:multiLevelType w:val="hybridMultilevel"/>
    <w:tmpl w:val="C9008C5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1000D"/>
    <w:multiLevelType w:val="hybridMultilevel"/>
    <w:tmpl w:val="0A26C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90BB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0A5F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0442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8C1F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1A4D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980A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4A69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D679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7620D7"/>
    <w:multiLevelType w:val="hybridMultilevel"/>
    <w:tmpl w:val="3162C272"/>
    <w:lvl w:ilvl="0" w:tplc="07EC5B32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467B19"/>
    <w:multiLevelType w:val="hybridMultilevel"/>
    <w:tmpl w:val="7F2C2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5C6CA9"/>
    <w:multiLevelType w:val="hybridMultilevel"/>
    <w:tmpl w:val="E000F8B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8052B4"/>
    <w:multiLevelType w:val="hybridMultilevel"/>
    <w:tmpl w:val="0A26C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90BB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0A5F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0442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8C1F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1A4D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980A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4A69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D679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C6575"/>
    <w:multiLevelType w:val="hybridMultilevel"/>
    <w:tmpl w:val="BFBE5326"/>
    <w:lvl w:ilvl="0" w:tplc="D842E87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F4457E3"/>
    <w:multiLevelType w:val="hybridMultilevel"/>
    <w:tmpl w:val="0A26C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90BB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0A5F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0442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8C1F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1A4D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980A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4A69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D679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91A9D"/>
    <w:multiLevelType w:val="hybridMultilevel"/>
    <w:tmpl w:val="75105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B0481"/>
    <w:multiLevelType w:val="hybridMultilevel"/>
    <w:tmpl w:val="0BF8A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963F66"/>
    <w:multiLevelType w:val="hybridMultilevel"/>
    <w:tmpl w:val="E4B0CA96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7179C"/>
    <w:multiLevelType w:val="hybridMultilevel"/>
    <w:tmpl w:val="C2BEAE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090939">
    <w:abstractNumId w:val="15"/>
  </w:num>
  <w:num w:numId="2" w16cid:durableId="1076316910">
    <w:abstractNumId w:val="7"/>
  </w:num>
  <w:num w:numId="3" w16cid:durableId="567956895">
    <w:abstractNumId w:val="5"/>
  </w:num>
  <w:num w:numId="4" w16cid:durableId="1660578791">
    <w:abstractNumId w:val="12"/>
  </w:num>
  <w:num w:numId="5" w16cid:durableId="1855800639">
    <w:abstractNumId w:val="17"/>
  </w:num>
  <w:num w:numId="6" w16cid:durableId="455367830">
    <w:abstractNumId w:val="2"/>
  </w:num>
  <w:num w:numId="7" w16cid:durableId="1515535095">
    <w:abstractNumId w:val="11"/>
  </w:num>
  <w:num w:numId="8" w16cid:durableId="606160519">
    <w:abstractNumId w:val="22"/>
  </w:num>
  <w:num w:numId="9" w16cid:durableId="1422531006">
    <w:abstractNumId w:val="9"/>
  </w:num>
  <w:num w:numId="10" w16cid:durableId="456336200">
    <w:abstractNumId w:val="10"/>
  </w:num>
  <w:num w:numId="11" w16cid:durableId="2081055635">
    <w:abstractNumId w:val="4"/>
  </w:num>
  <w:num w:numId="12" w16cid:durableId="485634211">
    <w:abstractNumId w:val="20"/>
  </w:num>
  <w:num w:numId="13" w16cid:durableId="1097360084">
    <w:abstractNumId w:val="6"/>
  </w:num>
  <w:num w:numId="14" w16cid:durableId="1264726503">
    <w:abstractNumId w:val="3"/>
  </w:num>
  <w:num w:numId="15" w16cid:durableId="361589075">
    <w:abstractNumId w:val="24"/>
  </w:num>
  <w:num w:numId="16" w16cid:durableId="1954748320">
    <w:abstractNumId w:val="23"/>
  </w:num>
  <w:num w:numId="17" w16cid:durableId="2142259017">
    <w:abstractNumId w:val="1"/>
  </w:num>
  <w:num w:numId="18" w16cid:durableId="1072508123">
    <w:abstractNumId w:val="18"/>
  </w:num>
  <w:num w:numId="19" w16cid:durableId="1986350631">
    <w:abstractNumId w:val="25"/>
  </w:num>
  <w:num w:numId="20" w16cid:durableId="990331016">
    <w:abstractNumId w:val="21"/>
  </w:num>
  <w:num w:numId="21" w16cid:durableId="2037608630">
    <w:abstractNumId w:val="13"/>
  </w:num>
  <w:num w:numId="22" w16cid:durableId="83427878">
    <w:abstractNumId w:val="8"/>
  </w:num>
  <w:num w:numId="23" w16cid:durableId="1418676020">
    <w:abstractNumId w:val="19"/>
  </w:num>
  <w:num w:numId="24" w16cid:durableId="1147163535">
    <w:abstractNumId w:val="16"/>
  </w:num>
  <w:num w:numId="25" w16cid:durableId="844174629">
    <w:abstractNumId w:val="14"/>
  </w:num>
  <w:num w:numId="26" w16cid:durableId="1228227182">
    <w:abstractNumId w:val="0"/>
  </w:num>
  <w:numIdMacAtCleanup w:val="2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ylwia Szada">
    <w15:presenceInfo w15:providerId="AD" w15:userId="S-1-5-21-2619306676-2800222060-3362172700-61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4F2E"/>
    <w:rsid w:val="00002ED9"/>
    <w:rsid w:val="00003264"/>
    <w:rsid w:val="000039EF"/>
    <w:rsid w:val="00003A8A"/>
    <w:rsid w:val="00003F15"/>
    <w:rsid w:val="000054A4"/>
    <w:rsid w:val="000055BA"/>
    <w:rsid w:val="000060A9"/>
    <w:rsid w:val="000065B3"/>
    <w:rsid w:val="00006914"/>
    <w:rsid w:val="00007449"/>
    <w:rsid w:val="000109D6"/>
    <w:rsid w:val="00013D9F"/>
    <w:rsid w:val="00014DF0"/>
    <w:rsid w:val="00016679"/>
    <w:rsid w:val="0002063F"/>
    <w:rsid w:val="000206F1"/>
    <w:rsid w:val="00022525"/>
    <w:rsid w:val="00023781"/>
    <w:rsid w:val="00023DC6"/>
    <w:rsid w:val="0002428B"/>
    <w:rsid w:val="00025A17"/>
    <w:rsid w:val="00026E3D"/>
    <w:rsid w:val="000304F1"/>
    <w:rsid w:val="00030D91"/>
    <w:rsid w:val="000319AD"/>
    <w:rsid w:val="00031AB9"/>
    <w:rsid w:val="00031EAC"/>
    <w:rsid w:val="00032389"/>
    <w:rsid w:val="00032AF9"/>
    <w:rsid w:val="0003381B"/>
    <w:rsid w:val="00033A24"/>
    <w:rsid w:val="00033A49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2F82"/>
    <w:rsid w:val="000433FE"/>
    <w:rsid w:val="000459E5"/>
    <w:rsid w:val="000464CC"/>
    <w:rsid w:val="00046E00"/>
    <w:rsid w:val="00046EB9"/>
    <w:rsid w:val="000479E3"/>
    <w:rsid w:val="00050D1E"/>
    <w:rsid w:val="0005274F"/>
    <w:rsid w:val="00052B0B"/>
    <w:rsid w:val="00052C04"/>
    <w:rsid w:val="00052DEB"/>
    <w:rsid w:val="00053558"/>
    <w:rsid w:val="00053EB7"/>
    <w:rsid w:val="0005661B"/>
    <w:rsid w:val="00056F33"/>
    <w:rsid w:val="000576B0"/>
    <w:rsid w:val="00061620"/>
    <w:rsid w:val="00061813"/>
    <w:rsid w:val="00061A47"/>
    <w:rsid w:val="000628BA"/>
    <w:rsid w:val="00063324"/>
    <w:rsid w:val="00063415"/>
    <w:rsid w:val="00063E79"/>
    <w:rsid w:val="00063E7D"/>
    <w:rsid w:val="00063F80"/>
    <w:rsid w:val="00064624"/>
    <w:rsid w:val="00064A89"/>
    <w:rsid w:val="000661DE"/>
    <w:rsid w:val="00067247"/>
    <w:rsid w:val="00067E9B"/>
    <w:rsid w:val="00070E97"/>
    <w:rsid w:val="000711F1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633F"/>
    <w:rsid w:val="00087144"/>
    <w:rsid w:val="00090485"/>
    <w:rsid w:val="0009173D"/>
    <w:rsid w:val="00092099"/>
    <w:rsid w:val="000926D1"/>
    <w:rsid w:val="00092C46"/>
    <w:rsid w:val="00092E90"/>
    <w:rsid w:val="00094415"/>
    <w:rsid w:val="0009470B"/>
    <w:rsid w:val="00094D65"/>
    <w:rsid w:val="00094F61"/>
    <w:rsid w:val="0009576A"/>
    <w:rsid w:val="00095BAC"/>
    <w:rsid w:val="00096994"/>
    <w:rsid w:val="000A0C10"/>
    <w:rsid w:val="000A0CD3"/>
    <w:rsid w:val="000A11EC"/>
    <w:rsid w:val="000A23C7"/>
    <w:rsid w:val="000A29D0"/>
    <w:rsid w:val="000A3A4F"/>
    <w:rsid w:val="000A406B"/>
    <w:rsid w:val="000A413F"/>
    <w:rsid w:val="000A69C1"/>
    <w:rsid w:val="000A6C74"/>
    <w:rsid w:val="000B0BA9"/>
    <w:rsid w:val="000B12E4"/>
    <w:rsid w:val="000B1539"/>
    <w:rsid w:val="000B1938"/>
    <w:rsid w:val="000B1D05"/>
    <w:rsid w:val="000B2547"/>
    <w:rsid w:val="000B280E"/>
    <w:rsid w:val="000B31D5"/>
    <w:rsid w:val="000B3BE5"/>
    <w:rsid w:val="000B4A63"/>
    <w:rsid w:val="000B6B8E"/>
    <w:rsid w:val="000B786A"/>
    <w:rsid w:val="000B79E6"/>
    <w:rsid w:val="000C356A"/>
    <w:rsid w:val="000C3776"/>
    <w:rsid w:val="000C3D91"/>
    <w:rsid w:val="000C3EC8"/>
    <w:rsid w:val="000C42F3"/>
    <w:rsid w:val="000C4789"/>
    <w:rsid w:val="000C57A6"/>
    <w:rsid w:val="000C5C11"/>
    <w:rsid w:val="000C5D23"/>
    <w:rsid w:val="000C699A"/>
    <w:rsid w:val="000C6CE7"/>
    <w:rsid w:val="000C767F"/>
    <w:rsid w:val="000D0297"/>
    <w:rsid w:val="000D033A"/>
    <w:rsid w:val="000D10D1"/>
    <w:rsid w:val="000D1217"/>
    <w:rsid w:val="000D31C6"/>
    <w:rsid w:val="000D36F0"/>
    <w:rsid w:val="000D376D"/>
    <w:rsid w:val="000D3789"/>
    <w:rsid w:val="000D3A5D"/>
    <w:rsid w:val="000D3BCA"/>
    <w:rsid w:val="000D3ED9"/>
    <w:rsid w:val="000D435C"/>
    <w:rsid w:val="000D4562"/>
    <w:rsid w:val="000D4BD2"/>
    <w:rsid w:val="000D5AE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7C9"/>
    <w:rsid w:val="000E3E20"/>
    <w:rsid w:val="000E61C6"/>
    <w:rsid w:val="000E6EA0"/>
    <w:rsid w:val="000E7C54"/>
    <w:rsid w:val="000F14ED"/>
    <w:rsid w:val="000F160E"/>
    <w:rsid w:val="000F1D24"/>
    <w:rsid w:val="000F2C45"/>
    <w:rsid w:val="000F5B20"/>
    <w:rsid w:val="000F7BB0"/>
    <w:rsid w:val="0010120E"/>
    <w:rsid w:val="001041B4"/>
    <w:rsid w:val="00106B5D"/>
    <w:rsid w:val="00106BD5"/>
    <w:rsid w:val="001070AB"/>
    <w:rsid w:val="001078DE"/>
    <w:rsid w:val="00111B37"/>
    <w:rsid w:val="00112544"/>
    <w:rsid w:val="00112638"/>
    <w:rsid w:val="00113278"/>
    <w:rsid w:val="001133F9"/>
    <w:rsid w:val="001147FA"/>
    <w:rsid w:val="001153EF"/>
    <w:rsid w:val="00115881"/>
    <w:rsid w:val="00115A44"/>
    <w:rsid w:val="00115DFA"/>
    <w:rsid w:val="0011683B"/>
    <w:rsid w:val="00116908"/>
    <w:rsid w:val="00121CE1"/>
    <w:rsid w:val="00121EBE"/>
    <w:rsid w:val="00122FAA"/>
    <w:rsid w:val="00124AA3"/>
    <w:rsid w:val="00124BF7"/>
    <w:rsid w:val="00125607"/>
    <w:rsid w:val="001257CF"/>
    <w:rsid w:val="0012588A"/>
    <w:rsid w:val="00126AF2"/>
    <w:rsid w:val="001270BE"/>
    <w:rsid w:val="00130AD5"/>
    <w:rsid w:val="00130D39"/>
    <w:rsid w:val="00131136"/>
    <w:rsid w:val="001313A1"/>
    <w:rsid w:val="001313FC"/>
    <w:rsid w:val="0013267F"/>
    <w:rsid w:val="00133346"/>
    <w:rsid w:val="001349DB"/>
    <w:rsid w:val="00134A02"/>
    <w:rsid w:val="001354F3"/>
    <w:rsid w:val="00135D08"/>
    <w:rsid w:val="00135D5C"/>
    <w:rsid w:val="00135DC8"/>
    <w:rsid w:val="00136096"/>
    <w:rsid w:val="0013710E"/>
    <w:rsid w:val="00140249"/>
    <w:rsid w:val="0014039F"/>
    <w:rsid w:val="00141E9C"/>
    <w:rsid w:val="001424F5"/>
    <w:rsid w:val="00142D24"/>
    <w:rsid w:val="0014350E"/>
    <w:rsid w:val="0014395E"/>
    <w:rsid w:val="00144B36"/>
    <w:rsid w:val="0014592B"/>
    <w:rsid w:val="00145EB7"/>
    <w:rsid w:val="00146606"/>
    <w:rsid w:val="00147828"/>
    <w:rsid w:val="00150DA3"/>
    <w:rsid w:val="00152458"/>
    <w:rsid w:val="00153C0A"/>
    <w:rsid w:val="00153F71"/>
    <w:rsid w:val="0015482E"/>
    <w:rsid w:val="00155285"/>
    <w:rsid w:val="00155A42"/>
    <w:rsid w:val="001573FB"/>
    <w:rsid w:val="0015778D"/>
    <w:rsid w:val="0016036A"/>
    <w:rsid w:val="00160766"/>
    <w:rsid w:val="0016162D"/>
    <w:rsid w:val="00161724"/>
    <w:rsid w:val="0016180A"/>
    <w:rsid w:val="00162792"/>
    <w:rsid w:val="0016356D"/>
    <w:rsid w:val="00165C77"/>
    <w:rsid w:val="00165D28"/>
    <w:rsid w:val="00166515"/>
    <w:rsid w:val="001666A5"/>
    <w:rsid w:val="001673C1"/>
    <w:rsid w:val="00167EE8"/>
    <w:rsid w:val="001706E8"/>
    <w:rsid w:val="001709BB"/>
    <w:rsid w:val="0017194D"/>
    <w:rsid w:val="00172464"/>
    <w:rsid w:val="00174B5F"/>
    <w:rsid w:val="00174F04"/>
    <w:rsid w:val="0017558F"/>
    <w:rsid w:val="00175755"/>
    <w:rsid w:val="00176C74"/>
    <w:rsid w:val="0017778E"/>
    <w:rsid w:val="0017788A"/>
    <w:rsid w:val="0017795A"/>
    <w:rsid w:val="00180716"/>
    <w:rsid w:val="0018103D"/>
    <w:rsid w:val="00183DEC"/>
    <w:rsid w:val="00183F6C"/>
    <w:rsid w:val="00184467"/>
    <w:rsid w:val="00184C79"/>
    <w:rsid w:val="00185DA0"/>
    <w:rsid w:val="00186CBC"/>
    <w:rsid w:val="001879FD"/>
    <w:rsid w:val="00187F30"/>
    <w:rsid w:val="00190AC4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2CBD"/>
    <w:rsid w:val="001A4FA0"/>
    <w:rsid w:val="001A62D2"/>
    <w:rsid w:val="001A7C70"/>
    <w:rsid w:val="001B107C"/>
    <w:rsid w:val="001B2E8D"/>
    <w:rsid w:val="001B3C79"/>
    <w:rsid w:val="001B426E"/>
    <w:rsid w:val="001B5028"/>
    <w:rsid w:val="001B6062"/>
    <w:rsid w:val="001B6BB3"/>
    <w:rsid w:val="001B7756"/>
    <w:rsid w:val="001B7EFF"/>
    <w:rsid w:val="001C0732"/>
    <w:rsid w:val="001C15E7"/>
    <w:rsid w:val="001C17D7"/>
    <w:rsid w:val="001C1949"/>
    <w:rsid w:val="001C1D79"/>
    <w:rsid w:val="001C27B3"/>
    <w:rsid w:val="001C2DD2"/>
    <w:rsid w:val="001C38C2"/>
    <w:rsid w:val="001C4E99"/>
    <w:rsid w:val="001C6A54"/>
    <w:rsid w:val="001C6B99"/>
    <w:rsid w:val="001C778C"/>
    <w:rsid w:val="001C7CBD"/>
    <w:rsid w:val="001D03FB"/>
    <w:rsid w:val="001D070F"/>
    <w:rsid w:val="001D156E"/>
    <w:rsid w:val="001D2BA8"/>
    <w:rsid w:val="001D3A8D"/>
    <w:rsid w:val="001D3AF0"/>
    <w:rsid w:val="001D46CD"/>
    <w:rsid w:val="001D4A81"/>
    <w:rsid w:val="001D4CD9"/>
    <w:rsid w:val="001D4D0F"/>
    <w:rsid w:val="001D4EFF"/>
    <w:rsid w:val="001D5770"/>
    <w:rsid w:val="001D73F9"/>
    <w:rsid w:val="001E06F0"/>
    <w:rsid w:val="001E2370"/>
    <w:rsid w:val="001E23BF"/>
    <w:rsid w:val="001E35D8"/>
    <w:rsid w:val="001E3D50"/>
    <w:rsid w:val="001E4A7B"/>
    <w:rsid w:val="001E5943"/>
    <w:rsid w:val="001E5D3D"/>
    <w:rsid w:val="001E660E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C20"/>
    <w:rsid w:val="001F763D"/>
    <w:rsid w:val="001F7EFA"/>
    <w:rsid w:val="00200E12"/>
    <w:rsid w:val="00200ED8"/>
    <w:rsid w:val="002017C5"/>
    <w:rsid w:val="00204DC2"/>
    <w:rsid w:val="00206686"/>
    <w:rsid w:val="00210A73"/>
    <w:rsid w:val="00211DF1"/>
    <w:rsid w:val="00212CB3"/>
    <w:rsid w:val="00214DC4"/>
    <w:rsid w:val="0021523D"/>
    <w:rsid w:val="00215738"/>
    <w:rsid w:val="002166CE"/>
    <w:rsid w:val="00216D0F"/>
    <w:rsid w:val="00220E35"/>
    <w:rsid w:val="00220EF4"/>
    <w:rsid w:val="00220F31"/>
    <w:rsid w:val="002216C9"/>
    <w:rsid w:val="00222C1C"/>
    <w:rsid w:val="0022501A"/>
    <w:rsid w:val="00225188"/>
    <w:rsid w:val="00225D21"/>
    <w:rsid w:val="00226015"/>
    <w:rsid w:val="00226BFB"/>
    <w:rsid w:val="00226C53"/>
    <w:rsid w:val="00226E0A"/>
    <w:rsid w:val="00226F0A"/>
    <w:rsid w:val="00227D0B"/>
    <w:rsid w:val="002311A2"/>
    <w:rsid w:val="002311AF"/>
    <w:rsid w:val="00231A39"/>
    <w:rsid w:val="002320B5"/>
    <w:rsid w:val="00232884"/>
    <w:rsid w:val="00232EAF"/>
    <w:rsid w:val="00233678"/>
    <w:rsid w:val="0023397F"/>
    <w:rsid w:val="00234046"/>
    <w:rsid w:val="0023491A"/>
    <w:rsid w:val="002352F4"/>
    <w:rsid w:val="002353AF"/>
    <w:rsid w:val="00235F9C"/>
    <w:rsid w:val="00236CEF"/>
    <w:rsid w:val="00237117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58E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F50"/>
    <w:rsid w:val="002646C9"/>
    <w:rsid w:val="00264E92"/>
    <w:rsid w:val="00265492"/>
    <w:rsid w:val="00265574"/>
    <w:rsid w:val="002664A4"/>
    <w:rsid w:val="002671DC"/>
    <w:rsid w:val="002676BE"/>
    <w:rsid w:val="00267783"/>
    <w:rsid w:val="00267A8F"/>
    <w:rsid w:val="00270591"/>
    <w:rsid w:val="0027104C"/>
    <w:rsid w:val="00271783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1E8D"/>
    <w:rsid w:val="002831C0"/>
    <w:rsid w:val="00284BE9"/>
    <w:rsid w:val="0028512B"/>
    <w:rsid w:val="00286109"/>
    <w:rsid w:val="0028733D"/>
    <w:rsid w:val="00287F62"/>
    <w:rsid w:val="0029005A"/>
    <w:rsid w:val="0029078F"/>
    <w:rsid w:val="002929A5"/>
    <w:rsid w:val="0029409B"/>
    <w:rsid w:val="00294A58"/>
    <w:rsid w:val="0029514F"/>
    <w:rsid w:val="00295693"/>
    <w:rsid w:val="002956C4"/>
    <w:rsid w:val="002957E7"/>
    <w:rsid w:val="00295DC8"/>
    <w:rsid w:val="00295F87"/>
    <w:rsid w:val="00295FC1"/>
    <w:rsid w:val="00296012"/>
    <w:rsid w:val="0029663B"/>
    <w:rsid w:val="0029726F"/>
    <w:rsid w:val="00297DF7"/>
    <w:rsid w:val="002A0B8A"/>
    <w:rsid w:val="002A1BEA"/>
    <w:rsid w:val="002A1EB3"/>
    <w:rsid w:val="002A2577"/>
    <w:rsid w:val="002A2941"/>
    <w:rsid w:val="002A35A8"/>
    <w:rsid w:val="002A3E1B"/>
    <w:rsid w:val="002A407E"/>
    <w:rsid w:val="002A51B0"/>
    <w:rsid w:val="002A631E"/>
    <w:rsid w:val="002A68A7"/>
    <w:rsid w:val="002A68DC"/>
    <w:rsid w:val="002A6FD7"/>
    <w:rsid w:val="002A70A4"/>
    <w:rsid w:val="002B0DF5"/>
    <w:rsid w:val="002B1EEE"/>
    <w:rsid w:val="002B2C68"/>
    <w:rsid w:val="002B4804"/>
    <w:rsid w:val="002B4A7D"/>
    <w:rsid w:val="002B5482"/>
    <w:rsid w:val="002B722C"/>
    <w:rsid w:val="002B7370"/>
    <w:rsid w:val="002B768F"/>
    <w:rsid w:val="002B7D66"/>
    <w:rsid w:val="002C1078"/>
    <w:rsid w:val="002C19DB"/>
    <w:rsid w:val="002C1E5E"/>
    <w:rsid w:val="002C2048"/>
    <w:rsid w:val="002C2309"/>
    <w:rsid w:val="002C2CE8"/>
    <w:rsid w:val="002C30BC"/>
    <w:rsid w:val="002C3BB2"/>
    <w:rsid w:val="002C4393"/>
    <w:rsid w:val="002C50E4"/>
    <w:rsid w:val="002C5DB6"/>
    <w:rsid w:val="002C66D6"/>
    <w:rsid w:val="002C7977"/>
    <w:rsid w:val="002D0017"/>
    <w:rsid w:val="002D0EFC"/>
    <w:rsid w:val="002D15E1"/>
    <w:rsid w:val="002D2D84"/>
    <w:rsid w:val="002D3EE3"/>
    <w:rsid w:val="002D3F32"/>
    <w:rsid w:val="002D46FA"/>
    <w:rsid w:val="002D4E8C"/>
    <w:rsid w:val="002D5840"/>
    <w:rsid w:val="002D5D2D"/>
    <w:rsid w:val="002D61A4"/>
    <w:rsid w:val="002D6CFE"/>
    <w:rsid w:val="002D7929"/>
    <w:rsid w:val="002E06F2"/>
    <w:rsid w:val="002E21B2"/>
    <w:rsid w:val="002E3D92"/>
    <w:rsid w:val="002E3FFF"/>
    <w:rsid w:val="002E5356"/>
    <w:rsid w:val="002E5720"/>
    <w:rsid w:val="002E633C"/>
    <w:rsid w:val="002E668B"/>
    <w:rsid w:val="002E7B8C"/>
    <w:rsid w:val="002F05DF"/>
    <w:rsid w:val="002F10D2"/>
    <w:rsid w:val="002F14BA"/>
    <w:rsid w:val="002F1668"/>
    <w:rsid w:val="002F1CF1"/>
    <w:rsid w:val="002F23D2"/>
    <w:rsid w:val="002F2D1A"/>
    <w:rsid w:val="002F31EB"/>
    <w:rsid w:val="002F3283"/>
    <w:rsid w:val="002F3FC7"/>
    <w:rsid w:val="002F45A7"/>
    <w:rsid w:val="002F5265"/>
    <w:rsid w:val="002F5391"/>
    <w:rsid w:val="002F5711"/>
    <w:rsid w:val="002F60E5"/>
    <w:rsid w:val="002F64F4"/>
    <w:rsid w:val="002F6998"/>
    <w:rsid w:val="002F7290"/>
    <w:rsid w:val="00300526"/>
    <w:rsid w:val="00300914"/>
    <w:rsid w:val="003022A0"/>
    <w:rsid w:val="003023F7"/>
    <w:rsid w:val="003025D8"/>
    <w:rsid w:val="00303BF5"/>
    <w:rsid w:val="00303CA3"/>
    <w:rsid w:val="00303EAF"/>
    <w:rsid w:val="00304440"/>
    <w:rsid w:val="00304532"/>
    <w:rsid w:val="00304B1A"/>
    <w:rsid w:val="003058F4"/>
    <w:rsid w:val="00305B6C"/>
    <w:rsid w:val="003060A0"/>
    <w:rsid w:val="00306857"/>
    <w:rsid w:val="003068DF"/>
    <w:rsid w:val="00306C27"/>
    <w:rsid w:val="00307A08"/>
    <w:rsid w:val="00307B5B"/>
    <w:rsid w:val="003101B3"/>
    <w:rsid w:val="003128EE"/>
    <w:rsid w:val="00313BCD"/>
    <w:rsid w:val="00313DF5"/>
    <w:rsid w:val="0031436E"/>
    <w:rsid w:val="0031446F"/>
    <w:rsid w:val="003146A9"/>
    <w:rsid w:val="00315003"/>
    <w:rsid w:val="00315CFA"/>
    <w:rsid w:val="00320007"/>
    <w:rsid w:val="0032394F"/>
    <w:rsid w:val="00323F86"/>
    <w:rsid w:val="00323F8F"/>
    <w:rsid w:val="00324201"/>
    <w:rsid w:val="00324653"/>
    <w:rsid w:val="0032590D"/>
    <w:rsid w:val="0033125C"/>
    <w:rsid w:val="00332FEA"/>
    <w:rsid w:val="00333970"/>
    <w:rsid w:val="00333C0A"/>
    <w:rsid w:val="0033467F"/>
    <w:rsid w:val="00334A65"/>
    <w:rsid w:val="00335C97"/>
    <w:rsid w:val="00335EC9"/>
    <w:rsid w:val="00335F39"/>
    <w:rsid w:val="0033632E"/>
    <w:rsid w:val="00340F1E"/>
    <w:rsid w:val="00342D03"/>
    <w:rsid w:val="00342DB1"/>
    <w:rsid w:val="00343082"/>
    <w:rsid w:val="00343BEA"/>
    <w:rsid w:val="00344B6F"/>
    <w:rsid w:val="00345DDF"/>
    <w:rsid w:val="00346152"/>
    <w:rsid w:val="00346879"/>
    <w:rsid w:val="003475A3"/>
    <w:rsid w:val="00347BEC"/>
    <w:rsid w:val="00347DB2"/>
    <w:rsid w:val="00347EA3"/>
    <w:rsid w:val="00350347"/>
    <w:rsid w:val="003508F7"/>
    <w:rsid w:val="003509E9"/>
    <w:rsid w:val="003523C6"/>
    <w:rsid w:val="00354DEA"/>
    <w:rsid w:val="00355661"/>
    <w:rsid w:val="0035648F"/>
    <w:rsid w:val="00356D81"/>
    <w:rsid w:val="00357B85"/>
    <w:rsid w:val="003604E5"/>
    <w:rsid w:val="00360FA9"/>
    <w:rsid w:val="0036270D"/>
    <w:rsid w:val="00363335"/>
    <w:rsid w:val="003636A9"/>
    <w:rsid w:val="00363983"/>
    <w:rsid w:val="003639A4"/>
    <w:rsid w:val="00363AC8"/>
    <w:rsid w:val="003655AA"/>
    <w:rsid w:val="003657E6"/>
    <w:rsid w:val="00367401"/>
    <w:rsid w:val="003701B5"/>
    <w:rsid w:val="00370C1A"/>
    <w:rsid w:val="00371DE3"/>
    <w:rsid w:val="00373881"/>
    <w:rsid w:val="00373AC3"/>
    <w:rsid w:val="00374692"/>
    <w:rsid w:val="00375206"/>
    <w:rsid w:val="00375B35"/>
    <w:rsid w:val="0037608C"/>
    <w:rsid w:val="0037779C"/>
    <w:rsid w:val="003807AA"/>
    <w:rsid w:val="00381C0A"/>
    <w:rsid w:val="0038260A"/>
    <w:rsid w:val="00382A9E"/>
    <w:rsid w:val="00382B3A"/>
    <w:rsid w:val="00382F2C"/>
    <w:rsid w:val="00383215"/>
    <w:rsid w:val="00384191"/>
    <w:rsid w:val="00385972"/>
    <w:rsid w:val="00386042"/>
    <w:rsid w:val="00386E53"/>
    <w:rsid w:val="0039070B"/>
    <w:rsid w:val="00391099"/>
    <w:rsid w:val="00392003"/>
    <w:rsid w:val="00392ABD"/>
    <w:rsid w:val="00392B6F"/>
    <w:rsid w:val="003931EF"/>
    <w:rsid w:val="0039375D"/>
    <w:rsid w:val="00393E76"/>
    <w:rsid w:val="003940A8"/>
    <w:rsid w:val="00395163"/>
    <w:rsid w:val="00396072"/>
    <w:rsid w:val="003967B2"/>
    <w:rsid w:val="00396D74"/>
    <w:rsid w:val="00397489"/>
    <w:rsid w:val="00397CAD"/>
    <w:rsid w:val="003A0754"/>
    <w:rsid w:val="003A0BA8"/>
    <w:rsid w:val="003A17CF"/>
    <w:rsid w:val="003A1F38"/>
    <w:rsid w:val="003A32E8"/>
    <w:rsid w:val="003A3E90"/>
    <w:rsid w:val="003A435F"/>
    <w:rsid w:val="003A4AC4"/>
    <w:rsid w:val="003A6502"/>
    <w:rsid w:val="003A6E3C"/>
    <w:rsid w:val="003A7F16"/>
    <w:rsid w:val="003B0164"/>
    <w:rsid w:val="003B154E"/>
    <w:rsid w:val="003B1898"/>
    <w:rsid w:val="003B35AA"/>
    <w:rsid w:val="003B38AC"/>
    <w:rsid w:val="003B3BCF"/>
    <w:rsid w:val="003B4DEB"/>
    <w:rsid w:val="003B521A"/>
    <w:rsid w:val="003B5420"/>
    <w:rsid w:val="003B7EC2"/>
    <w:rsid w:val="003C00B8"/>
    <w:rsid w:val="003C0D46"/>
    <w:rsid w:val="003C0E21"/>
    <w:rsid w:val="003C0E62"/>
    <w:rsid w:val="003C2B44"/>
    <w:rsid w:val="003C357A"/>
    <w:rsid w:val="003C360F"/>
    <w:rsid w:val="003C397F"/>
    <w:rsid w:val="003C4335"/>
    <w:rsid w:val="003C49C1"/>
    <w:rsid w:val="003C56E3"/>
    <w:rsid w:val="003C70B7"/>
    <w:rsid w:val="003C7627"/>
    <w:rsid w:val="003D0797"/>
    <w:rsid w:val="003D0A63"/>
    <w:rsid w:val="003D1A14"/>
    <w:rsid w:val="003D1B9C"/>
    <w:rsid w:val="003D256D"/>
    <w:rsid w:val="003D2BF5"/>
    <w:rsid w:val="003D3209"/>
    <w:rsid w:val="003D3312"/>
    <w:rsid w:val="003D34B8"/>
    <w:rsid w:val="003D3755"/>
    <w:rsid w:val="003D3D8E"/>
    <w:rsid w:val="003D4E7D"/>
    <w:rsid w:val="003D6454"/>
    <w:rsid w:val="003D679A"/>
    <w:rsid w:val="003D6993"/>
    <w:rsid w:val="003D703E"/>
    <w:rsid w:val="003D77BA"/>
    <w:rsid w:val="003D7D68"/>
    <w:rsid w:val="003E0332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4D45"/>
    <w:rsid w:val="003E5650"/>
    <w:rsid w:val="003E5790"/>
    <w:rsid w:val="003E5856"/>
    <w:rsid w:val="003E5B82"/>
    <w:rsid w:val="003F2419"/>
    <w:rsid w:val="003F25B5"/>
    <w:rsid w:val="003F39B7"/>
    <w:rsid w:val="003F3ED0"/>
    <w:rsid w:val="003F4AE0"/>
    <w:rsid w:val="003F5039"/>
    <w:rsid w:val="003F7897"/>
    <w:rsid w:val="00400CE7"/>
    <w:rsid w:val="00401E35"/>
    <w:rsid w:val="00401FE8"/>
    <w:rsid w:val="00402E7D"/>
    <w:rsid w:val="004052E3"/>
    <w:rsid w:val="0040586D"/>
    <w:rsid w:val="004058B8"/>
    <w:rsid w:val="004061C6"/>
    <w:rsid w:val="004078E7"/>
    <w:rsid w:val="00410CB9"/>
    <w:rsid w:val="00410E88"/>
    <w:rsid w:val="00410E8F"/>
    <w:rsid w:val="00411B3C"/>
    <w:rsid w:val="0041313D"/>
    <w:rsid w:val="00413DAC"/>
    <w:rsid w:val="00414AAD"/>
    <w:rsid w:val="00415302"/>
    <w:rsid w:val="00415BA1"/>
    <w:rsid w:val="0041639D"/>
    <w:rsid w:val="004176BE"/>
    <w:rsid w:val="0041783F"/>
    <w:rsid w:val="004202FD"/>
    <w:rsid w:val="00421022"/>
    <w:rsid w:val="00421C4B"/>
    <w:rsid w:val="0042249E"/>
    <w:rsid w:val="0042253A"/>
    <w:rsid w:val="00422FBA"/>
    <w:rsid w:val="0042380A"/>
    <w:rsid w:val="00424B68"/>
    <w:rsid w:val="00425AC4"/>
    <w:rsid w:val="00425BD2"/>
    <w:rsid w:val="00425C12"/>
    <w:rsid w:val="00425C4E"/>
    <w:rsid w:val="004266F2"/>
    <w:rsid w:val="00427516"/>
    <w:rsid w:val="004278A5"/>
    <w:rsid w:val="00427BA0"/>
    <w:rsid w:val="00430718"/>
    <w:rsid w:val="004313D2"/>
    <w:rsid w:val="0043151E"/>
    <w:rsid w:val="00431B3B"/>
    <w:rsid w:val="00431C9C"/>
    <w:rsid w:val="004328BD"/>
    <w:rsid w:val="00434209"/>
    <w:rsid w:val="00434B65"/>
    <w:rsid w:val="00434E72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8D0"/>
    <w:rsid w:val="00452919"/>
    <w:rsid w:val="00452CCF"/>
    <w:rsid w:val="00452DD4"/>
    <w:rsid w:val="00453CBC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056"/>
    <w:rsid w:val="004623D7"/>
    <w:rsid w:val="0046248C"/>
    <w:rsid w:val="004625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31C"/>
    <w:rsid w:val="00470710"/>
    <w:rsid w:val="00470A44"/>
    <w:rsid w:val="00473088"/>
    <w:rsid w:val="004749D9"/>
    <w:rsid w:val="0047602B"/>
    <w:rsid w:val="00476A4C"/>
    <w:rsid w:val="0047765D"/>
    <w:rsid w:val="00477E34"/>
    <w:rsid w:val="00480798"/>
    <w:rsid w:val="004810BF"/>
    <w:rsid w:val="0048148D"/>
    <w:rsid w:val="004825E0"/>
    <w:rsid w:val="004845C9"/>
    <w:rsid w:val="00484C93"/>
    <w:rsid w:val="00484D56"/>
    <w:rsid w:val="00485490"/>
    <w:rsid w:val="0048644C"/>
    <w:rsid w:val="004865F1"/>
    <w:rsid w:val="00486D7B"/>
    <w:rsid w:val="0049024D"/>
    <w:rsid w:val="004904DD"/>
    <w:rsid w:val="00490EB3"/>
    <w:rsid w:val="00492F65"/>
    <w:rsid w:val="004948B8"/>
    <w:rsid w:val="0049599F"/>
    <w:rsid w:val="00495EFA"/>
    <w:rsid w:val="004973B5"/>
    <w:rsid w:val="004976B6"/>
    <w:rsid w:val="004A0F68"/>
    <w:rsid w:val="004A1062"/>
    <w:rsid w:val="004A16C6"/>
    <w:rsid w:val="004A3230"/>
    <w:rsid w:val="004A37EF"/>
    <w:rsid w:val="004A4431"/>
    <w:rsid w:val="004A5171"/>
    <w:rsid w:val="004A6AD6"/>
    <w:rsid w:val="004A709F"/>
    <w:rsid w:val="004A774E"/>
    <w:rsid w:val="004B1578"/>
    <w:rsid w:val="004B196C"/>
    <w:rsid w:val="004B273F"/>
    <w:rsid w:val="004B2781"/>
    <w:rsid w:val="004B27F0"/>
    <w:rsid w:val="004B321E"/>
    <w:rsid w:val="004B3421"/>
    <w:rsid w:val="004B3EE4"/>
    <w:rsid w:val="004B435A"/>
    <w:rsid w:val="004B4484"/>
    <w:rsid w:val="004B4E2A"/>
    <w:rsid w:val="004B6930"/>
    <w:rsid w:val="004B6A5D"/>
    <w:rsid w:val="004B7161"/>
    <w:rsid w:val="004C0702"/>
    <w:rsid w:val="004C0A37"/>
    <w:rsid w:val="004C0C2B"/>
    <w:rsid w:val="004C17EE"/>
    <w:rsid w:val="004C2006"/>
    <w:rsid w:val="004C205D"/>
    <w:rsid w:val="004C3AB2"/>
    <w:rsid w:val="004C429E"/>
    <w:rsid w:val="004C5093"/>
    <w:rsid w:val="004C563D"/>
    <w:rsid w:val="004C7A15"/>
    <w:rsid w:val="004D178C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4C8B"/>
    <w:rsid w:val="004D50BD"/>
    <w:rsid w:val="004D54AB"/>
    <w:rsid w:val="004D565A"/>
    <w:rsid w:val="004D5B3C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E60BA"/>
    <w:rsid w:val="004F01D6"/>
    <w:rsid w:val="004F0E3F"/>
    <w:rsid w:val="004F1CD9"/>
    <w:rsid w:val="004F3F95"/>
    <w:rsid w:val="004F50EA"/>
    <w:rsid w:val="004F6AE9"/>
    <w:rsid w:val="004F6D9D"/>
    <w:rsid w:val="00500076"/>
    <w:rsid w:val="00500311"/>
    <w:rsid w:val="0050066A"/>
    <w:rsid w:val="00500FB0"/>
    <w:rsid w:val="005013B3"/>
    <w:rsid w:val="005018EC"/>
    <w:rsid w:val="005021BD"/>
    <w:rsid w:val="00503168"/>
    <w:rsid w:val="00505150"/>
    <w:rsid w:val="005051ED"/>
    <w:rsid w:val="00505803"/>
    <w:rsid w:val="00507B1D"/>
    <w:rsid w:val="00510313"/>
    <w:rsid w:val="00511230"/>
    <w:rsid w:val="0051154E"/>
    <w:rsid w:val="005115B8"/>
    <w:rsid w:val="00512587"/>
    <w:rsid w:val="005132E1"/>
    <w:rsid w:val="00514956"/>
    <w:rsid w:val="00514C8F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6F68"/>
    <w:rsid w:val="00527F64"/>
    <w:rsid w:val="0053003E"/>
    <w:rsid w:val="00530A76"/>
    <w:rsid w:val="00531BE2"/>
    <w:rsid w:val="00532C11"/>
    <w:rsid w:val="005345CD"/>
    <w:rsid w:val="00534630"/>
    <w:rsid w:val="00534C64"/>
    <w:rsid w:val="00534F65"/>
    <w:rsid w:val="005361BD"/>
    <w:rsid w:val="00536720"/>
    <w:rsid w:val="005371B7"/>
    <w:rsid w:val="00537AC9"/>
    <w:rsid w:val="005400F7"/>
    <w:rsid w:val="0054014E"/>
    <w:rsid w:val="0054057D"/>
    <w:rsid w:val="00540ADD"/>
    <w:rsid w:val="00541118"/>
    <w:rsid w:val="00542731"/>
    <w:rsid w:val="00542A95"/>
    <w:rsid w:val="0054325D"/>
    <w:rsid w:val="005432D6"/>
    <w:rsid w:val="005436A3"/>
    <w:rsid w:val="005459E0"/>
    <w:rsid w:val="00545A4C"/>
    <w:rsid w:val="0054631E"/>
    <w:rsid w:val="005477D3"/>
    <w:rsid w:val="00547905"/>
    <w:rsid w:val="00547D3C"/>
    <w:rsid w:val="00547F60"/>
    <w:rsid w:val="00551198"/>
    <w:rsid w:val="005511B5"/>
    <w:rsid w:val="00551F69"/>
    <w:rsid w:val="00552265"/>
    <w:rsid w:val="00552A3C"/>
    <w:rsid w:val="005531B5"/>
    <w:rsid w:val="00553710"/>
    <w:rsid w:val="00554C83"/>
    <w:rsid w:val="00555213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2FD9"/>
    <w:rsid w:val="00563897"/>
    <w:rsid w:val="00563C25"/>
    <w:rsid w:val="005645E1"/>
    <w:rsid w:val="0056659A"/>
    <w:rsid w:val="0056663D"/>
    <w:rsid w:val="005670FD"/>
    <w:rsid w:val="005710D6"/>
    <w:rsid w:val="0057112D"/>
    <w:rsid w:val="0057169B"/>
    <w:rsid w:val="00571D43"/>
    <w:rsid w:val="00571EFC"/>
    <w:rsid w:val="00572612"/>
    <w:rsid w:val="005729E0"/>
    <w:rsid w:val="005738F7"/>
    <w:rsid w:val="00574726"/>
    <w:rsid w:val="0057592A"/>
    <w:rsid w:val="00575BE7"/>
    <w:rsid w:val="005774CA"/>
    <w:rsid w:val="005776E8"/>
    <w:rsid w:val="005777D5"/>
    <w:rsid w:val="00577E56"/>
    <w:rsid w:val="00580902"/>
    <w:rsid w:val="005817E3"/>
    <w:rsid w:val="00581C35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3498"/>
    <w:rsid w:val="00595C8F"/>
    <w:rsid w:val="00596AD0"/>
    <w:rsid w:val="00596C15"/>
    <w:rsid w:val="00597380"/>
    <w:rsid w:val="005A0584"/>
    <w:rsid w:val="005A17BF"/>
    <w:rsid w:val="005A21E8"/>
    <w:rsid w:val="005A2439"/>
    <w:rsid w:val="005A24E7"/>
    <w:rsid w:val="005A33B1"/>
    <w:rsid w:val="005A379B"/>
    <w:rsid w:val="005A478B"/>
    <w:rsid w:val="005A484E"/>
    <w:rsid w:val="005A4A0D"/>
    <w:rsid w:val="005A53F9"/>
    <w:rsid w:val="005A629E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3734"/>
    <w:rsid w:val="005B4031"/>
    <w:rsid w:val="005B4E9A"/>
    <w:rsid w:val="005B54B3"/>
    <w:rsid w:val="005B6C4B"/>
    <w:rsid w:val="005B7343"/>
    <w:rsid w:val="005B741A"/>
    <w:rsid w:val="005B76EE"/>
    <w:rsid w:val="005C025F"/>
    <w:rsid w:val="005C0DB7"/>
    <w:rsid w:val="005C0DF0"/>
    <w:rsid w:val="005C1839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B55"/>
    <w:rsid w:val="005E1F86"/>
    <w:rsid w:val="005E2D87"/>
    <w:rsid w:val="005E3AB0"/>
    <w:rsid w:val="005E5000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BC7"/>
    <w:rsid w:val="00601F51"/>
    <w:rsid w:val="00601FD2"/>
    <w:rsid w:val="0060207B"/>
    <w:rsid w:val="0060274D"/>
    <w:rsid w:val="0060318B"/>
    <w:rsid w:val="0060335F"/>
    <w:rsid w:val="00604068"/>
    <w:rsid w:val="006054D7"/>
    <w:rsid w:val="006067A1"/>
    <w:rsid w:val="00606B54"/>
    <w:rsid w:val="00607189"/>
    <w:rsid w:val="00607386"/>
    <w:rsid w:val="00607977"/>
    <w:rsid w:val="00607BF0"/>
    <w:rsid w:val="0061003F"/>
    <w:rsid w:val="00611A25"/>
    <w:rsid w:val="00612233"/>
    <w:rsid w:val="006131FD"/>
    <w:rsid w:val="006138DA"/>
    <w:rsid w:val="0061493F"/>
    <w:rsid w:val="006149DD"/>
    <w:rsid w:val="0061512E"/>
    <w:rsid w:val="0061601C"/>
    <w:rsid w:val="006169FD"/>
    <w:rsid w:val="00617276"/>
    <w:rsid w:val="00620242"/>
    <w:rsid w:val="00620555"/>
    <w:rsid w:val="00620820"/>
    <w:rsid w:val="00620976"/>
    <w:rsid w:val="00621547"/>
    <w:rsid w:val="00621836"/>
    <w:rsid w:val="006228F4"/>
    <w:rsid w:val="00622BC2"/>
    <w:rsid w:val="00622D71"/>
    <w:rsid w:val="00622FEB"/>
    <w:rsid w:val="0062353A"/>
    <w:rsid w:val="00623B77"/>
    <w:rsid w:val="00624E89"/>
    <w:rsid w:val="0062526F"/>
    <w:rsid w:val="00626571"/>
    <w:rsid w:val="00627FD0"/>
    <w:rsid w:val="00631177"/>
    <w:rsid w:val="00633162"/>
    <w:rsid w:val="00634297"/>
    <w:rsid w:val="00634F85"/>
    <w:rsid w:val="00635658"/>
    <w:rsid w:val="00635A29"/>
    <w:rsid w:val="006361C6"/>
    <w:rsid w:val="00636758"/>
    <w:rsid w:val="00636F51"/>
    <w:rsid w:val="00640070"/>
    <w:rsid w:val="0064155D"/>
    <w:rsid w:val="00641B59"/>
    <w:rsid w:val="00641C7B"/>
    <w:rsid w:val="00642302"/>
    <w:rsid w:val="006424F2"/>
    <w:rsid w:val="00643943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5FA7"/>
    <w:rsid w:val="0065600D"/>
    <w:rsid w:val="00656998"/>
    <w:rsid w:val="00657414"/>
    <w:rsid w:val="006577D8"/>
    <w:rsid w:val="00657CB2"/>
    <w:rsid w:val="00661597"/>
    <w:rsid w:val="00663773"/>
    <w:rsid w:val="006640F9"/>
    <w:rsid w:val="0066438C"/>
    <w:rsid w:val="0066452B"/>
    <w:rsid w:val="0066669A"/>
    <w:rsid w:val="00666732"/>
    <w:rsid w:val="00666AB9"/>
    <w:rsid w:val="006711C0"/>
    <w:rsid w:val="006714D1"/>
    <w:rsid w:val="006715FF"/>
    <w:rsid w:val="00672123"/>
    <w:rsid w:val="0067217D"/>
    <w:rsid w:val="006729CB"/>
    <w:rsid w:val="00673804"/>
    <w:rsid w:val="00673BE4"/>
    <w:rsid w:val="00673ECE"/>
    <w:rsid w:val="006751B5"/>
    <w:rsid w:val="00676E03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4BE1"/>
    <w:rsid w:val="006860E9"/>
    <w:rsid w:val="006861E6"/>
    <w:rsid w:val="006865D0"/>
    <w:rsid w:val="00690683"/>
    <w:rsid w:val="00690744"/>
    <w:rsid w:val="00690D05"/>
    <w:rsid w:val="00690D33"/>
    <w:rsid w:val="00691A7B"/>
    <w:rsid w:val="00693EBA"/>
    <w:rsid w:val="00694505"/>
    <w:rsid w:val="006945EA"/>
    <w:rsid w:val="00694A76"/>
    <w:rsid w:val="00694BE6"/>
    <w:rsid w:val="00694BF9"/>
    <w:rsid w:val="00696085"/>
    <w:rsid w:val="006A0B64"/>
    <w:rsid w:val="006A0DCE"/>
    <w:rsid w:val="006A0F10"/>
    <w:rsid w:val="006A1076"/>
    <w:rsid w:val="006A1651"/>
    <w:rsid w:val="006A1FAC"/>
    <w:rsid w:val="006A2D70"/>
    <w:rsid w:val="006A3339"/>
    <w:rsid w:val="006A36A9"/>
    <w:rsid w:val="006A482B"/>
    <w:rsid w:val="006A64AF"/>
    <w:rsid w:val="006A6834"/>
    <w:rsid w:val="006A7054"/>
    <w:rsid w:val="006A7A1D"/>
    <w:rsid w:val="006B0DC7"/>
    <w:rsid w:val="006B103E"/>
    <w:rsid w:val="006B1661"/>
    <w:rsid w:val="006B31BE"/>
    <w:rsid w:val="006B40D1"/>
    <w:rsid w:val="006B4251"/>
    <w:rsid w:val="006B48E0"/>
    <w:rsid w:val="006B4931"/>
    <w:rsid w:val="006B6173"/>
    <w:rsid w:val="006B629B"/>
    <w:rsid w:val="006B667C"/>
    <w:rsid w:val="006B74F1"/>
    <w:rsid w:val="006B76ED"/>
    <w:rsid w:val="006B7B8C"/>
    <w:rsid w:val="006C1A3A"/>
    <w:rsid w:val="006C1C0B"/>
    <w:rsid w:val="006C3ABB"/>
    <w:rsid w:val="006C4CF1"/>
    <w:rsid w:val="006C55B4"/>
    <w:rsid w:val="006C5854"/>
    <w:rsid w:val="006C5E80"/>
    <w:rsid w:val="006C60EB"/>
    <w:rsid w:val="006C660C"/>
    <w:rsid w:val="006C7E4E"/>
    <w:rsid w:val="006D0667"/>
    <w:rsid w:val="006D0AE6"/>
    <w:rsid w:val="006D0BD9"/>
    <w:rsid w:val="006D0C53"/>
    <w:rsid w:val="006D2375"/>
    <w:rsid w:val="006D5694"/>
    <w:rsid w:val="006D5858"/>
    <w:rsid w:val="006D611E"/>
    <w:rsid w:val="006D7C7C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A3D"/>
    <w:rsid w:val="006E4B05"/>
    <w:rsid w:val="006E4D85"/>
    <w:rsid w:val="006E5189"/>
    <w:rsid w:val="006E5674"/>
    <w:rsid w:val="006E602D"/>
    <w:rsid w:val="006E66EE"/>
    <w:rsid w:val="006E758B"/>
    <w:rsid w:val="006E75D7"/>
    <w:rsid w:val="006F03F0"/>
    <w:rsid w:val="006F08D9"/>
    <w:rsid w:val="006F0A63"/>
    <w:rsid w:val="006F1C26"/>
    <w:rsid w:val="006F1C4A"/>
    <w:rsid w:val="006F206C"/>
    <w:rsid w:val="006F2F21"/>
    <w:rsid w:val="006F3206"/>
    <w:rsid w:val="006F49D2"/>
    <w:rsid w:val="006F6464"/>
    <w:rsid w:val="006F7150"/>
    <w:rsid w:val="006F728E"/>
    <w:rsid w:val="006F7491"/>
    <w:rsid w:val="006F7AFF"/>
    <w:rsid w:val="00704036"/>
    <w:rsid w:val="00704206"/>
    <w:rsid w:val="00704821"/>
    <w:rsid w:val="007048E1"/>
    <w:rsid w:val="00704905"/>
    <w:rsid w:val="00706592"/>
    <w:rsid w:val="007066B3"/>
    <w:rsid w:val="00706CCF"/>
    <w:rsid w:val="00707D40"/>
    <w:rsid w:val="00707F89"/>
    <w:rsid w:val="00710AEE"/>
    <w:rsid w:val="00711481"/>
    <w:rsid w:val="00713002"/>
    <w:rsid w:val="007136D5"/>
    <w:rsid w:val="0071446A"/>
    <w:rsid w:val="007148DE"/>
    <w:rsid w:val="00717CBD"/>
    <w:rsid w:val="00717D79"/>
    <w:rsid w:val="0072096E"/>
    <w:rsid w:val="00720A65"/>
    <w:rsid w:val="00722167"/>
    <w:rsid w:val="00724C81"/>
    <w:rsid w:val="007257F1"/>
    <w:rsid w:val="00726006"/>
    <w:rsid w:val="00726C0A"/>
    <w:rsid w:val="00726E69"/>
    <w:rsid w:val="0072736E"/>
    <w:rsid w:val="007275B5"/>
    <w:rsid w:val="00730535"/>
    <w:rsid w:val="00731905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377EF"/>
    <w:rsid w:val="00740077"/>
    <w:rsid w:val="00740E18"/>
    <w:rsid w:val="007410E3"/>
    <w:rsid w:val="0074151C"/>
    <w:rsid w:val="00743253"/>
    <w:rsid w:val="007435B1"/>
    <w:rsid w:val="00744419"/>
    <w:rsid w:val="00744726"/>
    <w:rsid w:val="007458E0"/>
    <w:rsid w:val="00746EF5"/>
    <w:rsid w:val="00747708"/>
    <w:rsid w:val="00747F9B"/>
    <w:rsid w:val="00750006"/>
    <w:rsid w:val="007501B7"/>
    <w:rsid w:val="00750357"/>
    <w:rsid w:val="00751784"/>
    <w:rsid w:val="00751FB2"/>
    <w:rsid w:val="0075219F"/>
    <w:rsid w:val="00752597"/>
    <w:rsid w:val="00752864"/>
    <w:rsid w:val="00753BB4"/>
    <w:rsid w:val="00753E9E"/>
    <w:rsid w:val="00754076"/>
    <w:rsid w:val="00755036"/>
    <w:rsid w:val="00756C80"/>
    <w:rsid w:val="00757170"/>
    <w:rsid w:val="00760331"/>
    <w:rsid w:val="0076166B"/>
    <w:rsid w:val="00761A26"/>
    <w:rsid w:val="00761C21"/>
    <w:rsid w:val="00762BCF"/>
    <w:rsid w:val="00763B8A"/>
    <w:rsid w:val="00764CBD"/>
    <w:rsid w:val="007650B9"/>
    <w:rsid w:val="007659F2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297"/>
    <w:rsid w:val="007749FB"/>
    <w:rsid w:val="007750C5"/>
    <w:rsid w:val="007760DA"/>
    <w:rsid w:val="00776E52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7BDE"/>
    <w:rsid w:val="00787DA2"/>
    <w:rsid w:val="007913CB"/>
    <w:rsid w:val="00791A3C"/>
    <w:rsid w:val="00792AB7"/>
    <w:rsid w:val="00792ED9"/>
    <w:rsid w:val="0079358B"/>
    <w:rsid w:val="00793F90"/>
    <w:rsid w:val="00794A9D"/>
    <w:rsid w:val="0079615C"/>
    <w:rsid w:val="00796737"/>
    <w:rsid w:val="007968FF"/>
    <w:rsid w:val="00796A46"/>
    <w:rsid w:val="00797539"/>
    <w:rsid w:val="007975F5"/>
    <w:rsid w:val="007A075E"/>
    <w:rsid w:val="007A14CE"/>
    <w:rsid w:val="007A17C0"/>
    <w:rsid w:val="007A20BD"/>
    <w:rsid w:val="007A243E"/>
    <w:rsid w:val="007A25F3"/>
    <w:rsid w:val="007A3680"/>
    <w:rsid w:val="007A4228"/>
    <w:rsid w:val="007A49F7"/>
    <w:rsid w:val="007A6203"/>
    <w:rsid w:val="007A6EE0"/>
    <w:rsid w:val="007A6FCF"/>
    <w:rsid w:val="007A7948"/>
    <w:rsid w:val="007B022E"/>
    <w:rsid w:val="007B0339"/>
    <w:rsid w:val="007B08CC"/>
    <w:rsid w:val="007B0AB2"/>
    <w:rsid w:val="007B13FE"/>
    <w:rsid w:val="007B1AC5"/>
    <w:rsid w:val="007B1D6C"/>
    <w:rsid w:val="007B2073"/>
    <w:rsid w:val="007B293D"/>
    <w:rsid w:val="007B2BEE"/>
    <w:rsid w:val="007B2F26"/>
    <w:rsid w:val="007B3F8A"/>
    <w:rsid w:val="007B42C9"/>
    <w:rsid w:val="007B4368"/>
    <w:rsid w:val="007B54BA"/>
    <w:rsid w:val="007B5A14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50F"/>
    <w:rsid w:val="007C57D4"/>
    <w:rsid w:val="007C7799"/>
    <w:rsid w:val="007C7D03"/>
    <w:rsid w:val="007D32A3"/>
    <w:rsid w:val="007D394F"/>
    <w:rsid w:val="007D3A25"/>
    <w:rsid w:val="007D4D18"/>
    <w:rsid w:val="007D5A5E"/>
    <w:rsid w:val="007D66E4"/>
    <w:rsid w:val="007E008A"/>
    <w:rsid w:val="007E0407"/>
    <w:rsid w:val="007E0BF4"/>
    <w:rsid w:val="007E1633"/>
    <w:rsid w:val="007E1E0B"/>
    <w:rsid w:val="007E4855"/>
    <w:rsid w:val="007E4915"/>
    <w:rsid w:val="007E4B25"/>
    <w:rsid w:val="007E5098"/>
    <w:rsid w:val="007E5137"/>
    <w:rsid w:val="007E53FC"/>
    <w:rsid w:val="007E57ED"/>
    <w:rsid w:val="007E593D"/>
    <w:rsid w:val="007E61D4"/>
    <w:rsid w:val="007E653E"/>
    <w:rsid w:val="007E6C0B"/>
    <w:rsid w:val="007E6EF3"/>
    <w:rsid w:val="007E6F2E"/>
    <w:rsid w:val="007E71F5"/>
    <w:rsid w:val="007E75FC"/>
    <w:rsid w:val="007E779D"/>
    <w:rsid w:val="007F0D7F"/>
    <w:rsid w:val="007F1326"/>
    <w:rsid w:val="007F15C5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629"/>
    <w:rsid w:val="007F6704"/>
    <w:rsid w:val="007F6875"/>
    <w:rsid w:val="007F6BDC"/>
    <w:rsid w:val="007F6CB2"/>
    <w:rsid w:val="007F7ED2"/>
    <w:rsid w:val="007F7F19"/>
    <w:rsid w:val="008002A5"/>
    <w:rsid w:val="00800E7A"/>
    <w:rsid w:val="00800F05"/>
    <w:rsid w:val="00800F6F"/>
    <w:rsid w:val="008018EB"/>
    <w:rsid w:val="008019DB"/>
    <w:rsid w:val="008025EC"/>
    <w:rsid w:val="00803F9A"/>
    <w:rsid w:val="0080406E"/>
    <w:rsid w:val="0080598F"/>
    <w:rsid w:val="00806636"/>
    <w:rsid w:val="00806C1C"/>
    <w:rsid w:val="00806FD2"/>
    <w:rsid w:val="00810660"/>
    <w:rsid w:val="00810D98"/>
    <w:rsid w:val="00811546"/>
    <w:rsid w:val="00813792"/>
    <w:rsid w:val="00814235"/>
    <w:rsid w:val="00814909"/>
    <w:rsid w:val="008160B4"/>
    <w:rsid w:val="00816124"/>
    <w:rsid w:val="0081622D"/>
    <w:rsid w:val="008162E2"/>
    <w:rsid w:val="00817AC1"/>
    <w:rsid w:val="00820110"/>
    <w:rsid w:val="00820D14"/>
    <w:rsid w:val="00822018"/>
    <w:rsid w:val="008227A4"/>
    <w:rsid w:val="00822A71"/>
    <w:rsid w:val="008234CA"/>
    <w:rsid w:val="00823E96"/>
    <w:rsid w:val="00826486"/>
    <w:rsid w:val="00826B8A"/>
    <w:rsid w:val="00826CE7"/>
    <w:rsid w:val="00830AC4"/>
    <w:rsid w:val="00831400"/>
    <w:rsid w:val="00831B24"/>
    <w:rsid w:val="008339B6"/>
    <w:rsid w:val="00833FFD"/>
    <w:rsid w:val="00834C23"/>
    <w:rsid w:val="00834FA1"/>
    <w:rsid w:val="008356A8"/>
    <w:rsid w:val="00835A28"/>
    <w:rsid w:val="008369D0"/>
    <w:rsid w:val="00836E6A"/>
    <w:rsid w:val="00837567"/>
    <w:rsid w:val="00837619"/>
    <w:rsid w:val="00837C11"/>
    <w:rsid w:val="00840694"/>
    <w:rsid w:val="0084080E"/>
    <w:rsid w:val="00840F50"/>
    <w:rsid w:val="00840FF4"/>
    <w:rsid w:val="008416E1"/>
    <w:rsid w:val="00841C4B"/>
    <w:rsid w:val="00841F89"/>
    <w:rsid w:val="00842195"/>
    <w:rsid w:val="00844514"/>
    <w:rsid w:val="008450AA"/>
    <w:rsid w:val="00845298"/>
    <w:rsid w:val="008463D3"/>
    <w:rsid w:val="00847798"/>
    <w:rsid w:val="00847A25"/>
    <w:rsid w:val="00847EF2"/>
    <w:rsid w:val="008504F6"/>
    <w:rsid w:val="0085090B"/>
    <w:rsid w:val="00852168"/>
    <w:rsid w:val="0085271A"/>
    <w:rsid w:val="008530F3"/>
    <w:rsid w:val="00853432"/>
    <w:rsid w:val="00854616"/>
    <w:rsid w:val="008546F7"/>
    <w:rsid w:val="008565E8"/>
    <w:rsid w:val="00856889"/>
    <w:rsid w:val="00856C01"/>
    <w:rsid w:val="00856E5D"/>
    <w:rsid w:val="00856FA9"/>
    <w:rsid w:val="00857458"/>
    <w:rsid w:val="00857D4B"/>
    <w:rsid w:val="008610B8"/>
    <w:rsid w:val="008613F8"/>
    <w:rsid w:val="00862640"/>
    <w:rsid w:val="00862AEF"/>
    <w:rsid w:val="0086411C"/>
    <w:rsid w:val="008641D3"/>
    <w:rsid w:val="00864888"/>
    <w:rsid w:val="00864C9E"/>
    <w:rsid w:val="00865B88"/>
    <w:rsid w:val="00866FB8"/>
    <w:rsid w:val="00867DA8"/>
    <w:rsid w:val="00871775"/>
    <w:rsid w:val="00871D13"/>
    <w:rsid w:val="00873134"/>
    <w:rsid w:val="008731A6"/>
    <w:rsid w:val="0087360D"/>
    <w:rsid w:val="00873973"/>
    <w:rsid w:val="00874858"/>
    <w:rsid w:val="00874DAC"/>
    <w:rsid w:val="00875BC2"/>
    <w:rsid w:val="00875D00"/>
    <w:rsid w:val="008761A6"/>
    <w:rsid w:val="00877A5D"/>
    <w:rsid w:val="00877AAE"/>
    <w:rsid w:val="008812FE"/>
    <w:rsid w:val="00881B7A"/>
    <w:rsid w:val="00883456"/>
    <w:rsid w:val="0088392D"/>
    <w:rsid w:val="00883F10"/>
    <w:rsid w:val="008847DC"/>
    <w:rsid w:val="0088690D"/>
    <w:rsid w:val="00887289"/>
    <w:rsid w:val="00890329"/>
    <w:rsid w:val="0089051F"/>
    <w:rsid w:val="008915B8"/>
    <w:rsid w:val="008917DB"/>
    <w:rsid w:val="008926E9"/>
    <w:rsid w:val="00892CA4"/>
    <w:rsid w:val="00892CF4"/>
    <w:rsid w:val="008935A4"/>
    <w:rsid w:val="00893ED8"/>
    <w:rsid w:val="00894A2A"/>
    <w:rsid w:val="00894B43"/>
    <w:rsid w:val="008956F3"/>
    <w:rsid w:val="00896E33"/>
    <w:rsid w:val="008A0C63"/>
    <w:rsid w:val="008A1B54"/>
    <w:rsid w:val="008A23CA"/>
    <w:rsid w:val="008A2524"/>
    <w:rsid w:val="008A2914"/>
    <w:rsid w:val="008A2C22"/>
    <w:rsid w:val="008A35C9"/>
    <w:rsid w:val="008A3A26"/>
    <w:rsid w:val="008A547D"/>
    <w:rsid w:val="008A5694"/>
    <w:rsid w:val="008A7DB8"/>
    <w:rsid w:val="008B0171"/>
    <w:rsid w:val="008B1064"/>
    <w:rsid w:val="008B132F"/>
    <w:rsid w:val="008B1725"/>
    <w:rsid w:val="008B1AA7"/>
    <w:rsid w:val="008B2A6A"/>
    <w:rsid w:val="008B2E67"/>
    <w:rsid w:val="008B36FC"/>
    <w:rsid w:val="008B4BCB"/>
    <w:rsid w:val="008B5FB6"/>
    <w:rsid w:val="008B77FF"/>
    <w:rsid w:val="008C2C17"/>
    <w:rsid w:val="008C31CE"/>
    <w:rsid w:val="008C3652"/>
    <w:rsid w:val="008C3C41"/>
    <w:rsid w:val="008C3EA4"/>
    <w:rsid w:val="008C4AEA"/>
    <w:rsid w:val="008C4C3D"/>
    <w:rsid w:val="008C514F"/>
    <w:rsid w:val="008C5E9C"/>
    <w:rsid w:val="008C6BFD"/>
    <w:rsid w:val="008C6C3F"/>
    <w:rsid w:val="008D0EA0"/>
    <w:rsid w:val="008D274C"/>
    <w:rsid w:val="008D2B91"/>
    <w:rsid w:val="008D34A3"/>
    <w:rsid w:val="008D34C7"/>
    <w:rsid w:val="008D469D"/>
    <w:rsid w:val="008D4A79"/>
    <w:rsid w:val="008D4ABD"/>
    <w:rsid w:val="008D65F0"/>
    <w:rsid w:val="008D6621"/>
    <w:rsid w:val="008D6AF1"/>
    <w:rsid w:val="008D7AD7"/>
    <w:rsid w:val="008D7EC3"/>
    <w:rsid w:val="008E00E3"/>
    <w:rsid w:val="008E02A2"/>
    <w:rsid w:val="008E2E90"/>
    <w:rsid w:val="008E3F86"/>
    <w:rsid w:val="008E42FD"/>
    <w:rsid w:val="008E616F"/>
    <w:rsid w:val="008E6E76"/>
    <w:rsid w:val="008E77DA"/>
    <w:rsid w:val="008F1233"/>
    <w:rsid w:val="008F12B7"/>
    <w:rsid w:val="008F18A9"/>
    <w:rsid w:val="008F278D"/>
    <w:rsid w:val="008F2F3A"/>
    <w:rsid w:val="008F4F2E"/>
    <w:rsid w:val="008F5127"/>
    <w:rsid w:val="008F5431"/>
    <w:rsid w:val="008F54E0"/>
    <w:rsid w:val="008F6178"/>
    <w:rsid w:val="008F6288"/>
    <w:rsid w:val="008F7257"/>
    <w:rsid w:val="008F7EAE"/>
    <w:rsid w:val="00901587"/>
    <w:rsid w:val="00903398"/>
    <w:rsid w:val="00904F79"/>
    <w:rsid w:val="009050F5"/>
    <w:rsid w:val="0090513A"/>
    <w:rsid w:val="009066FD"/>
    <w:rsid w:val="009070A9"/>
    <w:rsid w:val="00907222"/>
    <w:rsid w:val="00907670"/>
    <w:rsid w:val="009104AB"/>
    <w:rsid w:val="00911666"/>
    <w:rsid w:val="00911E61"/>
    <w:rsid w:val="00912C0B"/>
    <w:rsid w:val="00912C34"/>
    <w:rsid w:val="00913BEA"/>
    <w:rsid w:val="009145EC"/>
    <w:rsid w:val="009159E6"/>
    <w:rsid w:val="00915ACA"/>
    <w:rsid w:val="00916558"/>
    <w:rsid w:val="009166FA"/>
    <w:rsid w:val="0092270E"/>
    <w:rsid w:val="00922DD3"/>
    <w:rsid w:val="00923653"/>
    <w:rsid w:val="00923E17"/>
    <w:rsid w:val="00926892"/>
    <w:rsid w:val="00926FB9"/>
    <w:rsid w:val="00930B5D"/>
    <w:rsid w:val="0093160E"/>
    <w:rsid w:val="009317F3"/>
    <w:rsid w:val="0093247D"/>
    <w:rsid w:val="00932660"/>
    <w:rsid w:val="00932A4F"/>
    <w:rsid w:val="00932EFC"/>
    <w:rsid w:val="00933259"/>
    <w:rsid w:val="00933900"/>
    <w:rsid w:val="00933A52"/>
    <w:rsid w:val="0093634B"/>
    <w:rsid w:val="009367C4"/>
    <w:rsid w:val="009414BF"/>
    <w:rsid w:val="0094218F"/>
    <w:rsid w:val="00943450"/>
    <w:rsid w:val="00943D47"/>
    <w:rsid w:val="00943FE7"/>
    <w:rsid w:val="00943FF0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811"/>
    <w:rsid w:val="00951EB0"/>
    <w:rsid w:val="009523F8"/>
    <w:rsid w:val="00952B0A"/>
    <w:rsid w:val="00953238"/>
    <w:rsid w:val="0095344A"/>
    <w:rsid w:val="00953861"/>
    <w:rsid w:val="00955E08"/>
    <w:rsid w:val="00956616"/>
    <w:rsid w:val="009566FD"/>
    <w:rsid w:val="009573A9"/>
    <w:rsid w:val="00957EFE"/>
    <w:rsid w:val="00960000"/>
    <w:rsid w:val="0096078C"/>
    <w:rsid w:val="009608F1"/>
    <w:rsid w:val="00960E36"/>
    <w:rsid w:val="00961E40"/>
    <w:rsid w:val="00961E64"/>
    <w:rsid w:val="00962107"/>
    <w:rsid w:val="00962140"/>
    <w:rsid w:val="00962D10"/>
    <w:rsid w:val="00962D3C"/>
    <w:rsid w:val="0096308D"/>
    <w:rsid w:val="00963546"/>
    <w:rsid w:val="00964571"/>
    <w:rsid w:val="009646D9"/>
    <w:rsid w:val="00964798"/>
    <w:rsid w:val="009649E8"/>
    <w:rsid w:val="00965FAB"/>
    <w:rsid w:val="00970428"/>
    <w:rsid w:val="0097120B"/>
    <w:rsid w:val="0097137C"/>
    <w:rsid w:val="00971400"/>
    <w:rsid w:val="009718F0"/>
    <w:rsid w:val="009767D8"/>
    <w:rsid w:val="0097693A"/>
    <w:rsid w:val="00976B75"/>
    <w:rsid w:val="009777A4"/>
    <w:rsid w:val="009800D9"/>
    <w:rsid w:val="00980198"/>
    <w:rsid w:val="009803DE"/>
    <w:rsid w:val="009805AD"/>
    <w:rsid w:val="009805CE"/>
    <w:rsid w:val="009806B6"/>
    <w:rsid w:val="00980892"/>
    <w:rsid w:val="00981390"/>
    <w:rsid w:val="009817CA"/>
    <w:rsid w:val="00981956"/>
    <w:rsid w:val="00981964"/>
    <w:rsid w:val="00982AEA"/>
    <w:rsid w:val="009837B9"/>
    <w:rsid w:val="00985354"/>
    <w:rsid w:val="00985931"/>
    <w:rsid w:val="009860F2"/>
    <w:rsid w:val="009875B2"/>
    <w:rsid w:val="00987ABF"/>
    <w:rsid w:val="00991248"/>
    <w:rsid w:val="0099139C"/>
    <w:rsid w:val="0099141A"/>
    <w:rsid w:val="0099191A"/>
    <w:rsid w:val="009923AC"/>
    <w:rsid w:val="009958B7"/>
    <w:rsid w:val="00996EFB"/>
    <w:rsid w:val="009A04F2"/>
    <w:rsid w:val="009A1A1F"/>
    <w:rsid w:val="009A2361"/>
    <w:rsid w:val="009A2B2D"/>
    <w:rsid w:val="009A3028"/>
    <w:rsid w:val="009A3DC5"/>
    <w:rsid w:val="009A45DC"/>
    <w:rsid w:val="009A4CAF"/>
    <w:rsid w:val="009A4DA2"/>
    <w:rsid w:val="009A6055"/>
    <w:rsid w:val="009B10CE"/>
    <w:rsid w:val="009B120E"/>
    <w:rsid w:val="009B16C7"/>
    <w:rsid w:val="009B1A55"/>
    <w:rsid w:val="009B2E78"/>
    <w:rsid w:val="009B377D"/>
    <w:rsid w:val="009B3B61"/>
    <w:rsid w:val="009B4210"/>
    <w:rsid w:val="009B517B"/>
    <w:rsid w:val="009B5A30"/>
    <w:rsid w:val="009B5E48"/>
    <w:rsid w:val="009B6132"/>
    <w:rsid w:val="009B714A"/>
    <w:rsid w:val="009C1A33"/>
    <w:rsid w:val="009C289C"/>
    <w:rsid w:val="009C3CF4"/>
    <w:rsid w:val="009C4377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2901"/>
    <w:rsid w:val="009E4060"/>
    <w:rsid w:val="009E57AF"/>
    <w:rsid w:val="009E5AAA"/>
    <w:rsid w:val="009E75CF"/>
    <w:rsid w:val="009E7AA4"/>
    <w:rsid w:val="009E7B93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0184"/>
    <w:rsid w:val="00A014C3"/>
    <w:rsid w:val="00A04685"/>
    <w:rsid w:val="00A051A4"/>
    <w:rsid w:val="00A06C3D"/>
    <w:rsid w:val="00A06C79"/>
    <w:rsid w:val="00A06D50"/>
    <w:rsid w:val="00A0779B"/>
    <w:rsid w:val="00A1038D"/>
    <w:rsid w:val="00A106C2"/>
    <w:rsid w:val="00A10939"/>
    <w:rsid w:val="00A11336"/>
    <w:rsid w:val="00A11702"/>
    <w:rsid w:val="00A1204D"/>
    <w:rsid w:val="00A12263"/>
    <w:rsid w:val="00A127F3"/>
    <w:rsid w:val="00A13081"/>
    <w:rsid w:val="00A13487"/>
    <w:rsid w:val="00A135C6"/>
    <w:rsid w:val="00A13B5C"/>
    <w:rsid w:val="00A13B76"/>
    <w:rsid w:val="00A1501D"/>
    <w:rsid w:val="00A15C74"/>
    <w:rsid w:val="00A17339"/>
    <w:rsid w:val="00A20537"/>
    <w:rsid w:val="00A21186"/>
    <w:rsid w:val="00A212DD"/>
    <w:rsid w:val="00A21328"/>
    <w:rsid w:val="00A22D6B"/>
    <w:rsid w:val="00A23CA2"/>
    <w:rsid w:val="00A23EEB"/>
    <w:rsid w:val="00A25E48"/>
    <w:rsid w:val="00A25E7D"/>
    <w:rsid w:val="00A31105"/>
    <w:rsid w:val="00A317D7"/>
    <w:rsid w:val="00A32049"/>
    <w:rsid w:val="00A33430"/>
    <w:rsid w:val="00A338BD"/>
    <w:rsid w:val="00A34104"/>
    <w:rsid w:val="00A344DB"/>
    <w:rsid w:val="00A34906"/>
    <w:rsid w:val="00A35C6D"/>
    <w:rsid w:val="00A35FEC"/>
    <w:rsid w:val="00A36539"/>
    <w:rsid w:val="00A36D00"/>
    <w:rsid w:val="00A37193"/>
    <w:rsid w:val="00A37D84"/>
    <w:rsid w:val="00A40A3E"/>
    <w:rsid w:val="00A40FE4"/>
    <w:rsid w:val="00A41CDF"/>
    <w:rsid w:val="00A42C6E"/>
    <w:rsid w:val="00A439AC"/>
    <w:rsid w:val="00A43F8D"/>
    <w:rsid w:val="00A46058"/>
    <w:rsid w:val="00A46261"/>
    <w:rsid w:val="00A46326"/>
    <w:rsid w:val="00A46789"/>
    <w:rsid w:val="00A46933"/>
    <w:rsid w:val="00A46A91"/>
    <w:rsid w:val="00A46BBE"/>
    <w:rsid w:val="00A471B3"/>
    <w:rsid w:val="00A50757"/>
    <w:rsid w:val="00A5076A"/>
    <w:rsid w:val="00A50E22"/>
    <w:rsid w:val="00A514B6"/>
    <w:rsid w:val="00A52282"/>
    <w:rsid w:val="00A5263A"/>
    <w:rsid w:val="00A5396B"/>
    <w:rsid w:val="00A54673"/>
    <w:rsid w:val="00A55944"/>
    <w:rsid w:val="00A57111"/>
    <w:rsid w:val="00A57AC2"/>
    <w:rsid w:val="00A57E1E"/>
    <w:rsid w:val="00A60673"/>
    <w:rsid w:val="00A615F7"/>
    <w:rsid w:val="00A61E8A"/>
    <w:rsid w:val="00A62014"/>
    <w:rsid w:val="00A621A3"/>
    <w:rsid w:val="00A623D7"/>
    <w:rsid w:val="00A62ECC"/>
    <w:rsid w:val="00A62F71"/>
    <w:rsid w:val="00A64110"/>
    <w:rsid w:val="00A65294"/>
    <w:rsid w:val="00A65386"/>
    <w:rsid w:val="00A6569A"/>
    <w:rsid w:val="00A65A82"/>
    <w:rsid w:val="00A65AFB"/>
    <w:rsid w:val="00A66340"/>
    <w:rsid w:val="00A668C4"/>
    <w:rsid w:val="00A66AA1"/>
    <w:rsid w:val="00A67C37"/>
    <w:rsid w:val="00A67F6C"/>
    <w:rsid w:val="00A73029"/>
    <w:rsid w:val="00A734FB"/>
    <w:rsid w:val="00A737B7"/>
    <w:rsid w:val="00A77F67"/>
    <w:rsid w:val="00A80376"/>
    <w:rsid w:val="00A804F0"/>
    <w:rsid w:val="00A80EFA"/>
    <w:rsid w:val="00A826AD"/>
    <w:rsid w:val="00A82911"/>
    <w:rsid w:val="00A8451F"/>
    <w:rsid w:val="00A8471D"/>
    <w:rsid w:val="00A8480F"/>
    <w:rsid w:val="00A85D1C"/>
    <w:rsid w:val="00A864D1"/>
    <w:rsid w:val="00A864DE"/>
    <w:rsid w:val="00A86A19"/>
    <w:rsid w:val="00A86A89"/>
    <w:rsid w:val="00A86CBD"/>
    <w:rsid w:val="00A86E85"/>
    <w:rsid w:val="00A870D3"/>
    <w:rsid w:val="00A871E3"/>
    <w:rsid w:val="00A874B8"/>
    <w:rsid w:val="00A8761F"/>
    <w:rsid w:val="00A9033C"/>
    <w:rsid w:val="00A91D1D"/>
    <w:rsid w:val="00A93D72"/>
    <w:rsid w:val="00A940BE"/>
    <w:rsid w:val="00A95A01"/>
    <w:rsid w:val="00A96041"/>
    <w:rsid w:val="00A97224"/>
    <w:rsid w:val="00A97367"/>
    <w:rsid w:val="00A97617"/>
    <w:rsid w:val="00A97723"/>
    <w:rsid w:val="00A977F5"/>
    <w:rsid w:val="00AA11CA"/>
    <w:rsid w:val="00AA237B"/>
    <w:rsid w:val="00AA47D9"/>
    <w:rsid w:val="00AA483F"/>
    <w:rsid w:val="00AA4C21"/>
    <w:rsid w:val="00AA5BF2"/>
    <w:rsid w:val="00AA6966"/>
    <w:rsid w:val="00AA75B0"/>
    <w:rsid w:val="00AA77DC"/>
    <w:rsid w:val="00AA7B22"/>
    <w:rsid w:val="00AA7EEF"/>
    <w:rsid w:val="00AB0F84"/>
    <w:rsid w:val="00AB2EFB"/>
    <w:rsid w:val="00AB4D55"/>
    <w:rsid w:val="00AB7CCB"/>
    <w:rsid w:val="00AC03EE"/>
    <w:rsid w:val="00AC0CC1"/>
    <w:rsid w:val="00AC11AB"/>
    <w:rsid w:val="00AC1D0A"/>
    <w:rsid w:val="00AC1EF6"/>
    <w:rsid w:val="00AC3F9A"/>
    <w:rsid w:val="00AC5333"/>
    <w:rsid w:val="00AC56D9"/>
    <w:rsid w:val="00AC5F0C"/>
    <w:rsid w:val="00AC60F0"/>
    <w:rsid w:val="00AC65E1"/>
    <w:rsid w:val="00AC7000"/>
    <w:rsid w:val="00AC719E"/>
    <w:rsid w:val="00AC76D2"/>
    <w:rsid w:val="00AD080B"/>
    <w:rsid w:val="00AD0E48"/>
    <w:rsid w:val="00AD0E75"/>
    <w:rsid w:val="00AD2BFB"/>
    <w:rsid w:val="00AD312E"/>
    <w:rsid w:val="00AD31DF"/>
    <w:rsid w:val="00AD44C5"/>
    <w:rsid w:val="00AD48A7"/>
    <w:rsid w:val="00AD4975"/>
    <w:rsid w:val="00AD5467"/>
    <w:rsid w:val="00AD68AC"/>
    <w:rsid w:val="00AD7C78"/>
    <w:rsid w:val="00AD7EE0"/>
    <w:rsid w:val="00AE0128"/>
    <w:rsid w:val="00AE2B91"/>
    <w:rsid w:val="00AE3EC9"/>
    <w:rsid w:val="00AE4B44"/>
    <w:rsid w:val="00AE4C95"/>
    <w:rsid w:val="00AE60B2"/>
    <w:rsid w:val="00AE65F9"/>
    <w:rsid w:val="00AE6BB6"/>
    <w:rsid w:val="00AF007E"/>
    <w:rsid w:val="00AF0BB4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56"/>
    <w:rsid w:val="00B01A85"/>
    <w:rsid w:val="00B01E91"/>
    <w:rsid w:val="00B046FE"/>
    <w:rsid w:val="00B0486B"/>
    <w:rsid w:val="00B05F91"/>
    <w:rsid w:val="00B0607F"/>
    <w:rsid w:val="00B0636A"/>
    <w:rsid w:val="00B065A1"/>
    <w:rsid w:val="00B0660F"/>
    <w:rsid w:val="00B073DD"/>
    <w:rsid w:val="00B10B0D"/>
    <w:rsid w:val="00B12095"/>
    <w:rsid w:val="00B129D5"/>
    <w:rsid w:val="00B13ABC"/>
    <w:rsid w:val="00B13FD8"/>
    <w:rsid w:val="00B14FD7"/>
    <w:rsid w:val="00B167BD"/>
    <w:rsid w:val="00B16F5A"/>
    <w:rsid w:val="00B17917"/>
    <w:rsid w:val="00B20303"/>
    <w:rsid w:val="00B2055E"/>
    <w:rsid w:val="00B20A1A"/>
    <w:rsid w:val="00B21F03"/>
    <w:rsid w:val="00B21FA1"/>
    <w:rsid w:val="00B23243"/>
    <w:rsid w:val="00B25908"/>
    <w:rsid w:val="00B26BDA"/>
    <w:rsid w:val="00B277E2"/>
    <w:rsid w:val="00B3034B"/>
    <w:rsid w:val="00B30EC4"/>
    <w:rsid w:val="00B31135"/>
    <w:rsid w:val="00B31800"/>
    <w:rsid w:val="00B31CD5"/>
    <w:rsid w:val="00B32B41"/>
    <w:rsid w:val="00B33723"/>
    <w:rsid w:val="00B33F9D"/>
    <w:rsid w:val="00B34103"/>
    <w:rsid w:val="00B353BF"/>
    <w:rsid w:val="00B354FC"/>
    <w:rsid w:val="00B356E5"/>
    <w:rsid w:val="00B35864"/>
    <w:rsid w:val="00B3633B"/>
    <w:rsid w:val="00B36C08"/>
    <w:rsid w:val="00B37A7E"/>
    <w:rsid w:val="00B401E3"/>
    <w:rsid w:val="00B404EC"/>
    <w:rsid w:val="00B4078F"/>
    <w:rsid w:val="00B407F2"/>
    <w:rsid w:val="00B40E34"/>
    <w:rsid w:val="00B41081"/>
    <w:rsid w:val="00B417FD"/>
    <w:rsid w:val="00B423B8"/>
    <w:rsid w:val="00B42F37"/>
    <w:rsid w:val="00B439D7"/>
    <w:rsid w:val="00B43A5F"/>
    <w:rsid w:val="00B449E6"/>
    <w:rsid w:val="00B454F2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0AC"/>
    <w:rsid w:val="00B547F0"/>
    <w:rsid w:val="00B54F5B"/>
    <w:rsid w:val="00B55394"/>
    <w:rsid w:val="00B55A9F"/>
    <w:rsid w:val="00B55D73"/>
    <w:rsid w:val="00B566AD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3903"/>
    <w:rsid w:val="00B648A8"/>
    <w:rsid w:val="00B64927"/>
    <w:rsid w:val="00B6550C"/>
    <w:rsid w:val="00B656BE"/>
    <w:rsid w:val="00B65765"/>
    <w:rsid w:val="00B65F52"/>
    <w:rsid w:val="00B664F5"/>
    <w:rsid w:val="00B67327"/>
    <w:rsid w:val="00B677A8"/>
    <w:rsid w:val="00B70729"/>
    <w:rsid w:val="00B70748"/>
    <w:rsid w:val="00B717E1"/>
    <w:rsid w:val="00B71B82"/>
    <w:rsid w:val="00B7236F"/>
    <w:rsid w:val="00B72CA0"/>
    <w:rsid w:val="00B7325D"/>
    <w:rsid w:val="00B73D9A"/>
    <w:rsid w:val="00B7435A"/>
    <w:rsid w:val="00B748B2"/>
    <w:rsid w:val="00B74F5A"/>
    <w:rsid w:val="00B7503F"/>
    <w:rsid w:val="00B759E2"/>
    <w:rsid w:val="00B75BC4"/>
    <w:rsid w:val="00B76D31"/>
    <w:rsid w:val="00B80E7B"/>
    <w:rsid w:val="00B81241"/>
    <w:rsid w:val="00B81D07"/>
    <w:rsid w:val="00B83A3E"/>
    <w:rsid w:val="00B8444F"/>
    <w:rsid w:val="00B853D4"/>
    <w:rsid w:val="00B87324"/>
    <w:rsid w:val="00B87E91"/>
    <w:rsid w:val="00B910C2"/>
    <w:rsid w:val="00B91E0F"/>
    <w:rsid w:val="00B92652"/>
    <w:rsid w:val="00B92845"/>
    <w:rsid w:val="00B948B5"/>
    <w:rsid w:val="00B94BC5"/>
    <w:rsid w:val="00B950EA"/>
    <w:rsid w:val="00B951FA"/>
    <w:rsid w:val="00B95C8D"/>
    <w:rsid w:val="00B96705"/>
    <w:rsid w:val="00BA0402"/>
    <w:rsid w:val="00BA2971"/>
    <w:rsid w:val="00BA3F36"/>
    <w:rsid w:val="00BA4074"/>
    <w:rsid w:val="00BA40C1"/>
    <w:rsid w:val="00BA4300"/>
    <w:rsid w:val="00BA444E"/>
    <w:rsid w:val="00BA4A29"/>
    <w:rsid w:val="00BA4FFC"/>
    <w:rsid w:val="00BA5782"/>
    <w:rsid w:val="00BA5CC9"/>
    <w:rsid w:val="00BA6395"/>
    <w:rsid w:val="00BA65C5"/>
    <w:rsid w:val="00BA6E34"/>
    <w:rsid w:val="00BB09C6"/>
    <w:rsid w:val="00BB16A4"/>
    <w:rsid w:val="00BB1C3F"/>
    <w:rsid w:val="00BB29A2"/>
    <w:rsid w:val="00BB2B43"/>
    <w:rsid w:val="00BB3160"/>
    <w:rsid w:val="00BB3336"/>
    <w:rsid w:val="00BB3F42"/>
    <w:rsid w:val="00BB4346"/>
    <w:rsid w:val="00BB497E"/>
    <w:rsid w:val="00BB5971"/>
    <w:rsid w:val="00BB61FF"/>
    <w:rsid w:val="00BB6400"/>
    <w:rsid w:val="00BB7489"/>
    <w:rsid w:val="00BB78A9"/>
    <w:rsid w:val="00BC00FA"/>
    <w:rsid w:val="00BC1EE1"/>
    <w:rsid w:val="00BC239E"/>
    <w:rsid w:val="00BC3097"/>
    <w:rsid w:val="00BC3BD7"/>
    <w:rsid w:val="00BC3E68"/>
    <w:rsid w:val="00BC4851"/>
    <w:rsid w:val="00BC6544"/>
    <w:rsid w:val="00BC654E"/>
    <w:rsid w:val="00BD0C91"/>
    <w:rsid w:val="00BD0E15"/>
    <w:rsid w:val="00BD0F81"/>
    <w:rsid w:val="00BD101D"/>
    <w:rsid w:val="00BD2EF2"/>
    <w:rsid w:val="00BD4349"/>
    <w:rsid w:val="00BD5EE0"/>
    <w:rsid w:val="00BD667B"/>
    <w:rsid w:val="00BD68D0"/>
    <w:rsid w:val="00BD6D20"/>
    <w:rsid w:val="00BD6E48"/>
    <w:rsid w:val="00BE1C32"/>
    <w:rsid w:val="00BE2041"/>
    <w:rsid w:val="00BE298F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0CCB"/>
    <w:rsid w:val="00BF1041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0347"/>
    <w:rsid w:val="00C0214D"/>
    <w:rsid w:val="00C02B79"/>
    <w:rsid w:val="00C03583"/>
    <w:rsid w:val="00C03981"/>
    <w:rsid w:val="00C04374"/>
    <w:rsid w:val="00C04545"/>
    <w:rsid w:val="00C0485B"/>
    <w:rsid w:val="00C049CF"/>
    <w:rsid w:val="00C0528D"/>
    <w:rsid w:val="00C05AF5"/>
    <w:rsid w:val="00C06143"/>
    <w:rsid w:val="00C063C7"/>
    <w:rsid w:val="00C06E67"/>
    <w:rsid w:val="00C07C4B"/>
    <w:rsid w:val="00C10882"/>
    <w:rsid w:val="00C115F2"/>
    <w:rsid w:val="00C14E41"/>
    <w:rsid w:val="00C15598"/>
    <w:rsid w:val="00C15AFE"/>
    <w:rsid w:val="00C15CFF"/>
    <w:rsid w:val="00C164C1"/>
    <w:rsid w:val="00C1677F"/>
    <w:rsid w:val="00C168B9"/>
    <w:rsid w:val="00C16AF9"/>
    <w:rsid w:val="00C172F2"/>
    <w:rsid w:val="00C2045D"/>
    <w:rsid w:val="00C207FE"/>
    <w:rsid w:val="00C20CC8"/>
    <w:rsid w:val="00C211C9"/>
    <w:rsid w:val="00C21931"/>
    <w:rsid w:val="00C22214"/>
    <w:rsid w:val="00C22A6A"/>
    <w:rsid w:val="00C22FD4"/>
    <w:rsid w:val="00C2412F"/>
    <w:rsid w:val="00C2416A"/>
    <w:rsid w:val="00C242AA"/>
    <w:rsid w:val="00C24301"/>
    <w:rsid w:val="00C259A0"/>
    <w:rsid w:val="00C2640F"/>
    <w:rsid w:val="00C27A9B"/>
    <w:rsid w:val="00C30140"/>
    <w:rsid w:val="00C30498"/>
    <w:rsid w:val="00C3266D"/>
    <w:rsid w:val="00C32B75"/>
    <w:rsid w:val="00C334B1"/>
    <w:rsid w:val="00C3374F"/>
    <w:rsid w:val="00C3417F"/>
    <w:rsid w:val="00C3461E"/>
    <w:rsid w:val="00C356BA"/>
    <w:rsid w:val="00C36C4F"/>
    <w:rsid w:val="00C404A6"/>
    <w:rsid w:val="00C41B31"/>
    <w:rsid w:val="00C43624"/>
    <w:rsid w:val="00C43AE9"/>
    <w:rsid w:val="00C43EFB"/>
    <w:rsid w:val="00C44C0F"/>
    <w:rsid w:val="00C52044"/>
    <w:rsid w:val="00C52140"/>
    <w:rsid w:val="00C5271E"/>
    <w:rsid w:val="00C52D21"/>
    <w:rsid w:val="00C52F78"/>
    <w:rsid w:val="00C531B0"/>
    <w:rsid w:val="00C5390C"/>
    <w:rsid w:val="00C56A47"/>
    <w:rsid w:val="00C56AD4"/>
    <w:rsid w:val="00C56F98"/>
    <w:rsid w:val="00C609FB"/>
    <w:rsid w:val="00C60F71"/>
    <w:rsid w:val="00C61ACF"/>
    <w:rsid w:val="00C622D0"/>
    <w:rsid w:val="00C62465"/>
    <w:rsid w:val="00C6279E"/>
    <w:rsid w:val="00C62BAF"/>
    <w:rsid w:val="00C63FAA"/>
    <w:rsid w:val="00C64281"/>
    <w:rsid w:val="00C6437B"/>
    <w:rsid w:val="00C64D51"/>
    <w:rsid w:val="00C6579B"/>
    <w:rsid w:val="00C659FC"/>
    <w:rsid w:val="00C67A71"/>
    <w:rsid w:val="00C67CDE"/>
    <w:rsid w:val="00C70004"/>
    <w:rsid w:val="00C7051D"/>
    <w:rsid w:val="00C70B36"/>
    <w:rsid w:val="00C70B38"/>
    <w:rsid w:val="00C72F9D"/>
    <w:rsid w:val="00C735DD"/>
    <w:rsid w:val="00C7423E"/>
    <w:rsid w:val="00C7601E"/>
    <w:rsid w:val="00C76254"/>
    <w:rsid w:val="00C7640B"/>
    <w:rsid w:val="00C7678E"/>
    <w:rsid w:val="00C76FAA"/>
    <w:rsid w:val="00C77081"/>
    <w:rsid w:val="00C77E9A"/>
    <w:rsid w:val="00C819C8"/>
    <w:rsid w:val="00C8252B"/>
    <w:rsid w:val="00C836D7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27B0"/>
    <w:rsid w:val="00C942FF"/>
    <w:rsid w:val="00C94991"/>
    <w:rsid w:val="00C949F7"/>
    <w:rsid w:val="00C94F12"/>
    <w:rsid w:val="00C9552A"/>
    <w:rsid w:val="00C955FE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6760"/>
    <w:rsid w:val="00CA6D97"/>
    <w:rsid w:val="00CA7ACA"/>
    <w:rsid w:val="00CA7E32"/>
    <w:rsid w:val="00CB2520"/>
    <w:rsid w:val="00CB2AA8"/>
    <w:rsid w:val="00CB2B1E"/>
    <w:rsid w:val="00CB2F59"/>
    <w:rsid w:val="00CB3D69"/>
    <w:rsid w:val="00CB4DEB"/>
    <w:rsid w:val="00CB5348"/>
    <w:rsid w:val="00CB6D93"/>
    <w:rsid w:val="00CB7BE8"/>
    <w:rsid w:val="00CB7FFD"/>
    <w:rsid w:val="00CC01D0"/>
    <w:rsid w:val="00CC0736"/>
    <w:rsid w:val="00CC0B19"/>
    <w:rsid w:val="00CC0B1B"/>
    <w:rsid w:val="00CC0EFB"/>
    <w:rsid w:val="00CC0F5D"/>
    <w:rsid w:val="00CC11E5"/>
    <w:rsid w:val="00CC1ACE"/>
    <w:rsid w:val="00CC392D"/>
    <w:rsid w:val="00CC4BCE"/>
    <w:rsid w:val="00CC520D"/>
    <w:rsid w:val="00CC53C3"/>
    <w:rsid w:val="00CC5476"/>
    <w:rsid w:val="00CC5FFC"/>
    <w:rsid w:val="00CC70FC"/>
    <w:rsid w:val="00CC7972"/>
    <w:rsid w:val="00CD0C56"/>
    <w:rsid w:val="00CD0D10"/>
    <w:rsid w:val="00CD0DF1"/>
    <w:rsid w:val="00CD13F0"/>
    <w:rsid w:val="00CD16F5"/>
    <w:rsid w:val="00CD2046"/>
    <w:rsid w:val="00CD2C85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D7BA1"/>
    <w:rsid w:val="00CE002B"/>
    <w:rsid w:val="00CE1008"/>
    <w:rsid w:val="00CE14F7"/>
    <w:rsid w:val="00CE1686"/>
    <w:rsid w:val="00CE2823"/>
    <w:rsid w:val="00CE2A1B"/>
    <w:rsid w:val="00CE2A5A"/>
    <w:rsid w:val="00CE2C77"/>
    <w:rsid w:val="00CE3251"/>
    <w:rsid w:val="00CE34E1"/>
    <w:rsid w:val="00CE3DBF"/>
    <w:rsid w:val="00CE4262"/>
    <w:rsid w:val="00CE45E9"/>
    <w:rsid w:val="00CE4895"/>
    <w:rsid w:val="00CE51E5"/>
    <w:rsid w:val="00CE57CF"/>
    <w:rsid w:val="00CE5D7F"/>
    <w:rsid w:val="00CE5FE0"/>
    <w:rsid w:val="00CE7045"/>
    <w:rsid w:val="00CE747D"/>
    <w:rsid w:val="00CF0989"/>
    <w:rsid w:val="00CF26E8"/>
    <w:rsid w:val="00CF283A"/>
    <w:rsid w:val="00CF36C7"/>
    <w:rsid w:val="00CF53F3"/>
    <w:rsid w:val="00CF5B66"/>
    <w:rsid w:val="00CF63D9"/>
    <w:rsid w:val="00CF6872"/>
    <w:rsid w:val="00D00322"/>
    <w:rsid w:val="00D00415"/>
    <w:rsid w:val="00D01D44"/>
    <w:rsid w:val="00D034BC"/>
    <w:rsid w:val="00D036F2"/>
    <w:rsid w:val="00D04414"/>
    <w:rsid w:val="00D050F5"/>
    <w:rsid w:val="00D055AA"/>
    <w:rsid w:val="00D057F1"/>
    <w:rsid w:val="00D06192"/>
    <w:rsid w:val="00D064D7"/>
    <w:rsid w:val="00D0687F"/>
    <w:rsid w:val="00D07F70"/>
    <w:rsid w:val="00D07FA9"/>
    <w:rsid w:val="00D12E66"/>
    <w:rsid w:val="00D12F6C"/>
    <w:rsid w:val="00D145E5"/>
    <w:rsid w:val="00D14A34"/>
    <w:rsid w:val="00D14AD6"/>
    <w:rsid w:val="00D15417"/>
    <w:rsid w:val="00D15E00"/>
    <w:rsid w:val="00D15E94"/>
    <w:rsid w:val="00D1622B"/>
    <w:rsid w:val="00D163C6"/>
    <w:rsid w:val="00D16C5C"/>
    <w:rsid w:val="00D172D2"/>
    <w:rsid w:val="00D17325"/>
    <w:rsid w:val="00D174C1"/>
    <w:rsid w:val="00D22524"/>
    <w:rsid w:val="00D243AD"/>
    <w:rsid w:val="00D24CE0"/>
    <w:rsid w:val="00D25B65"/>
    <w:rsid w:val="00D26418"/>
    <w:rsid w:val="00D27AF8"/>
    <w:rsid w:val="00D27BD4"/>
    <w:rsid w:val="00D27DDC"/>
    <w:rsid w:val="00D30414"/>
    <w:rsid w:val="00D3060C"/>
    <w:rsid w:val="00D31F36"/>
    <w:rsid w:val="00D31F65"/>
    <w:rsid w:val="00D32227"/>
    <w:rsid w:val="00D32513"/>
    <w:rsid w:val="00D3302B"/>
    <w:rsid w:val="00D33A97"/>
    <w:rsid w:val="00D33C49"/>
    <w:rsid w:val="00D34B18"/>
    <w:rsid w:val="00D34ED0"/>
    <w:rsid w:val="00D34FC7"/>
    <w:rsid w:val="00D35185"/>
    <w:rsid w:val="00D35BFA"/>
    <w:rsid w:val="00D371C4"/>
    <w:rsid w:val="00D371F3"/>
    <w:rsid w:val="00D407C9"/>
    <w:rsid w:val="00D40E5C"/>
    <w:rsid w:val="00D40EA8"/>
    <w:rsid w:val="00D422C5"/>
    <w:rsid w:val="00D42592"/>
    <w:rsid w:val="00D42AC1"/>
    <w:rsid w:val="00D43F32"/>
    <w:rsid w:val="00D45DD8"/>
    <w:rsid w:val="00D47027"/>
    <w:rsid w:val="00D50C77"/>
    <w:rsid w:val="00D50E7E"/>
    <w:rsid w:val="00D515CA"/>
    <w:rsid w:val="00D52E89"/>
    <w:rsid w:val="00D535D1"/>
    <w:rsid w:val="00D53630"/>
    <w:rsid w:val="00D539AF"/>
    <w:rsid w:val="00D53BCA"/>
    <w:rsid w:val="00D53E65"/>
    <w:rsid w:val="00D549FA"/>
    <w:rsid w:val="00D55123"/>
    <w:rsid w:val="00D56522"/>
    <w:rsid w:val="00D56BBE"/>
    <w:rsid w:val="00D57797"/>
    <w:rsid w:val="00D603EE"/>
    <w:rsid w:val="00D60AD1"/>
    <w:rsid w:val="00D60CA4"/>
    <w:rsid w:val="00D61BBA"/>
    <w:rsid w:val="00D63504"/>
    <w:rsid w:val="00D643F9"/>
    <w:rsid w:val="00D64FAF"/>
    <w:rsid w:val="00D64FB0"/>
    <w:rsid w:val="00D65DC8"/>
    <w:rsid w:val="00D6679D"/>
    <w:rsid w:val="00D66B9F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43D6"/>
    <w:rsid w:val="00D75338"/>
    <w:rsid w:val="00D7549C"/>
    <w:rsid w:val="00D76431"/>
    <w:rsid w:val="00D766A8"/>
    <w:rsid w:val="00D76B23"/>
    <w:rsid w:val="00D76DBA"/>
    <w:rsid w:val="00D777BC"/>
    <w:rsid w:val="00D808A6"/>
    <w:rsid w:val="00D81095"/>
    <w:rsid w:val="00D817D4"/>
    <w:rsid w:val="00D821FE"/>
    <w:rsid w:val="00D8241E"/>
    <w:rsid w:val="00D82D58"/>
    <w:rsid w:val="00D82FF4"/>
    <w:rsid w:val="00D83760"/>
    <w:rsid w:val="00D8503F"/>
    <w:rsid w:val="00D8519A"/>
    <w:rsid w:val="00D8580C"/>
    <w:rsid w:val="00D8620C"/>
    <w:rsid w:val="00D877C6"/>
    <w:rsid w:val="00D877F9"/>
    <w:rsid w:val="00D908C9"/>
    <w:rsid w:val="00D917B5"/>
    <w:rsid w:val="00D91E1E"/>
    <w:rsid w:val="00D92276"/>
    <w:rsid w:val="00D9290A"/>
    <w:rsid w:val="00D92F97"/>
    <w:rsid w:val="00D936D6"/>
    <w:rsid w:val="00D936DC"/>
    <w:rsid w:val="00D93775"/>
    <w:rsid w:val="00D953C0"/>
    <w:rsid w:val="00D966EB"/>
    <w:rsid w:val="00D967E4"/>
    <w:rsid w:val="00D971ED"/>
    <w:rsid w:val="00D97854"/>
    <w:rsid w:val="00DA12D5"/>
    <w:rsid w:val="00DA1D24"/>
    <w:rsid w:val="00DA1F42"/>
    <w:rsid w:val="00DA378F"/>
    <w:rsid w:val="00DA3F0D"/>
    <w:rsid w:val="00DA43CA"/>
    <w:rsid w:val="00DA52D4"/>
    <w:rsid w:val="00DA5325"/>
    <w:rsid w:val="00DA635C"/>
    <w:rsid w:val="00DA7445"/>
    <w:rsid w:val="00DA75B7"/>
    <w:rsid w:val="00DA7A05"/>
    <w:rsid w:val="00DB1191"/>
    <w:rsid w:val="00DB21D6"/>
    <w:rsid w:val="00DB288B"/>
    <w:rsid w:val="00DB2C58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D5E"/>
    <w:rsid w:val="00DC0FBB"/>
    <w:rsid w:val="00DC137C"/>
    <w:rsid w:val="00DC202C"/>
    <w:rsid w:val="00DC2284"/>
    <w:rsid w:val="00DC37DD"/>
    <w:rsid w:val="00DC425F"/>
    <w:rsid w:val="00DC4351"/>
    <w:rsid w:val="00DC4A5B"/>
    <w:rsid w:val="00DC6CE1"/>
    <w:rsid w:val="00DC7368"/>
    <w:rsid w:val="00DC7487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36E"/>
    <w:rsid w:val="00DE0906"/>
    <w:rsid w:val="00DE09CD"/>
    <w:rsid w:val="00DE14FC"/>
    <w:rsid w:val="00DE1F8A"/>
    <w:rsid w:val="00DE28EB"/>
    <w:rsid w:val="00DE33DD"/>
    <w:rsid w:val="00DE358E"/>
    <w:rsid w:val="00DE386D"/>
    <w:rsid w:val="00DE3D8C"/>
    <w:rsid w:val="00DE451A"/>
    <w:rsid w:val="00DE4916"/>
    <w:rsid w:val="00DE5C1C"/>
    <w:rsid w:val="00DE5C55"/>
    <w:rsid w:val="00DE5C9D"/>
    <w:rsid w:val="00DE6562"/>
    <w:rsid w:val="00DE6F9B"/>
    <w:rsid w:val="00DF07BD"/>
    <w:rsid w:val="00DF14B0"/>
    <w:rsid w:val="00DF160A"/>
    <w:rsid w:val="00DF16DA"/>
    <w:rsid w:val="00DF19AC"/>
    <w:rsid w:val="00DF2462"/>
    <w:rsid w:val="00DF2FC8"/>
    <w:rsid w:val="00DF2FDC"/>
    <w:rsid w:val="00DF3DF4"/>
    <w:rsid w:val="00DF59AC"/>
    <w:rsid w:val="00DF6356"/>
    <w:rsid w:val="00E00B16"/>
    <w:rsid w:val="00E00B55"/>
    <w:rsid w:val="00E010AB"/>
    <w:rsid w:val="00E01DE6"/>
    <w:rsid w:val="00E0278F"/>
    <w:rsid w:val="00E03C99"/>
    <w:rsid w:val="00E0402B"/>
    <w:rsid w:val="00E04248"/>
    <w:rsid w:val="00E04946"/>
    <w:rsid w:val="00E04FEA"/>
    <w:rsid w:val="00E055D4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657"/>
    <w:rsid w:val="00E1277B"/>
    <w:rsid w:val="00E129CC"/>
    <w:rsid w:val="00E139D8"/>
    <w:rsid w:val="00E14E9D"/>
    <w:rsid w:val="00E156AF"/>
    <w:rsid w:val="00E15C7C"/>
    <w:rsid w:val="00E15EB8"/>
    <w:rsid w:val="00E16400"/>
    <w:rsid w:val="00E16407"/>
    <w:rsid w:val="00E1678E"/>
    <w:rsid w:val="00E16C75"/>
    <w:rsid w:val="00E170F6"/>
    <w:rsid w:val="00E17312"/>
    <w:rsid w:val="00E17C3D"/>
    <w:rsid w:val="00E215A2"/>
    <w:rsid w:val="00E22F36"/>
    <w:rsid w:val="00E231FC"/>
    <w:rsid w:val="00E24703"/>
    <w:rsid w:val="00E2472C"/>
    <w:rsid w:val="00E24D54"/>
    <w:rsid w:val="00E24ED2"/>
    <w:rsid w:val="00E26325"/>
    <w:rsid w:val="00E2687A"/>
    <w:rsid w:val="00E26E35"/>
    <w:rsid w:val="00E3109B"/>
    <w:rsid w:val="00E3182A"/>
    <w:rsid w:val="00E3198C"/>
    <w:rsid w:val="00E31FC9"/>
    <w:rsid w:val="00E332EC"/>
    <w:rsid w:val="00E3341C"/>
    <w:rsid w:val="00E33D3B"/>
    <w:rsid w:val="00E350EA"/>
    <w:rsid w:val="00E350FB"/>
    <w:rsid w:val="00E361D7"/>
    <w:rsid w:val="00E3681B"/>
    <w:rsid w:val="00E36CCF"/>
    <w:rsid w:val="00E405B2"/>
    <w:rsid w:val="00E41751"/>
    <w:rsid w:val="00E42572"/>
    <w:rsid w:val="00E4370B"/>
    <w:rsid w:val="00E44B6B"/>
    <w:rsid w:val="00E44B76"/>
    <w:rsid w:val="00E45519"/>
    <w:rsid w:val="00E45A2E"/>
    <w:rsid w:val="00E45C43"/>
    <w:rsid w:val="00E45CB9"/>
    <w:rsid w:val="00E4668C"/>
    <w:rsid w:val="00E470F6"/>
    <w:rsid w:val="00E4719C"/>
    <w:rsid w:val="00E47892"/>
    <w:rsid w:val="00E5068F"/>
    <w:rsid w:val="00E50724"/>
    <w:rsid w:val="00E507FE"/>
    <w:rsid w:val="00E508F2"/>
    <w:rsid w:val="00E50B2B"/>
    <w:rsid w:val="00E51060"/>
    <w:rsid w:val="00E51DE7"/>
    <w:rsid w:val="00E53ECC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327F"/>
    <w:rsid w:val="00E643FE"/>
    <w:rsid w:val="00E6458D"/>
    <w:rsid w:val="00E64F61"/>
    <w:rsid w:val="00E665CA"/>
    <w:rsid w:val="00E700B5"/>
    <w:rsid w:val="00E70C82"/>
    <w:rsid w:val="00E71726"/>
    <w:rsid w:val="00E728C8"/>
    <w:rsid w:val="00E729F0"/>
    <w:rsid w:val="00E738C2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CDD"/>
    <w:rsid w:val="00E84EFB"/>
    <w:rsid w:val="00E855C0"/>
    <w:rsid w:val="00E8562F"/>
    <w:rsid w:val="00E85BB3"/>
    <w:rsid w:val="00E85E45"/>
    <w:rsid w:val="00E865F2"/>
    <w:rsid w:val="00E866A4"/>
    <w:rsid w:val="00E86817"/>
    <w:rsid w:val="00E86B65"/>
    <w:rsid w:val="00E86EC2"/>
    <w:rsid w:val="00E876E8"/>
    <w:rsid w:val="00E87E8D"/>
    <w:rsid w:val="00E900AA"/>
    <w:rsid w:val="00E9019A"/>
    <w:rsid w:val="00E901ED"/>
    <w:rsid w:val="00E90BEC"/>
    <w:rsid w:val="00E91635"/>
    <w:rsid w:val="00E91D5D"/>
    <w:rsid w:val="00E91DB9"/>
    <w:rsid w:val="00E927FE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97D94"/>
    <w:rsid w:val="00EA014A"/>
    <w:rsid w:val="00EA04C7"/>
    <w:rsid w:val="00EA25EA"/>
    <w:rsid w:val="00EA2F83"/>
    <w:rsid w:val="00EA3CAD"/>
    <w:rsid w:val="00EA3E22"/>
    <w:rsid w:val="00EA5771"/>
    <w:rsid w:val="00EA58E4"/>
    <w:rsid w:val="00EA5941"/>
    <w:rsid w:val="00EA6124"/>
    <w:rsid w:val="00EA6AA9"/>
    <w:rsid w:val="00EA6BD0"/>
    <w:rsid w:val="00EA7233"/>
    <w:rsid w:val="00EA7B77"/>
    <w:rsid w:val="00EA7C75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B6D78"/>
    <w:rsid w:val="00EC168B"/>
    <w:rsid w:val="00EC5377"/>
    <w:rsid w:val="00EC7093"/>
    <w:rsid w:val="00ED1568"/>
    <w:rsid w:val="00ED177B"/>
    <w:rsid w:val="00ED1E7C"/>
    <w:rsid w:val="00ED21B0"/>
    <w:rsid w:val="00ED3A6A"/>
    <w:rsid w:val="00ED4798"/>
    <w:rsid w:val="00ED4D41"/>
    <w:rsid w:val="00ED5912"/>
    <w:rsid w:val="00ED5B06"/>
    <w:rsid w:val="00ED6106"/>
    <w:rsid w:val="00ED7540"/>
    <w:rsid w:val="00ED774C"/>
    <w:rsid w:val="00ED7D94"/>
    <w:rsid w:val="00ED7DAC"/>
    <w:rsid w:val="00EE0E60"/>
    <w:rsid w:val="00EE1B7F"/>
    <w:rsid w:val="00EE2458"/>
    <w:rsid w:val="00EE2CC4"/>
    <w:rsid w:val="00EE2F3F"/>
    <w:rsid w:val="00EE3271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3B12"/>
    <w:rsid w:val="00EF3EB8"/>
    <w:rsid w:val="00EF53EA"/>
    <w:rsid w:val="00EF60BB"/>
    <w:rsid w:val="00EF6910"/>
    <w:rsid w:val="00EF6B75"/>
    <w:rsid w:val="00EF6FFE"/>
    <w:rsid w:val="00F00062"/>
    <w:rsid w:val="00F001AB"/>
    <w:rsid w:val="00F01827"/>
    <w:rsid w:val="00F03147"/>
    <w:rsid w:val="00F0354E"/>
    <w:rsid w:val="00F040CD"/>
    <w:rsid w:val="00F041DD"/>
    <w:rsid w:val="00F04577"/>
    <w:rsid w:val="00F056CB"/>
    <w:rsid w:val="00F0602C"/>
    <w:rsid w:val="00F07688"/>
    <w:rsid w:val="00F07D96"/>
    <w:rsid w:val="00F10CAA"/>
    <w:rsid w:val="00F11141"/>
    <w:rsid w:val="00F111E8"/>
    <w:rsid w:val="00F119DD"/>
    <w:rsid w:val="00F13D9E"/>
    <w:rsid w:val="00F1449D"/>
    <w:rsid w:val="00F15D0F"/>
    <w:rsid w:val="00F179A2"/>
    <w:rsid w:val="00F17CF4"/>
    <w:rsid w:val="00F20593"/>
    <w:rsid w:val="00F20AE3"/>
    <w:rsid w:val="00F20D43"/>
    <w:rsid w:val="00F20EC8"/>
    <w:rsid w:val="00F21A83"/>
    <w:rsid w:val="00F22149"/>
    <w:rsid w:val="00F22DBF"/>
    <w:rsid w:val="00F260CE"/>
    <w:rsid w:val="00F262E6"/>
    <w:rsid w:val="00F26B6B"/>
    <w:rsid w:val="00F276CF"/>
    <w:rsid w:val="00F276DE"/>
    <w:rsid w:val="00F31355"/>
    <w:rsid w:val="00F31C41"/>
    <w:rsid w:val="00F3572E"/>
    <w:rsid w:val="00F359C6"/>
    <w:rsid w:val="00F36442"/>
    <w:rsid w:val="00F36846"/>
    <w:rsid w:val="00F3699A"/>
    <w:rsid w:val="00F404F7"/>
    <w:rsid w:val="00F409D7"/>
    <w:rsid w:val="00F40D0B"/>
    <w:rsid w:val="00F4172E"/>
    <w:rsid w:val="00F42E48"/>
    <w:rsid w:val="00F43E8D"/>
    <w:rsid w:val="00F4448F"/>
    <w:rsid w:val="00F45413"/>
    <w:rsid w:val="00F45AC2"/>
    <w:rsid w:val="00F46260"/>
    <w:rsid w:val="00F464D4"/>
    <w:rsid w:val="00F46D0B"/>
    <w:rsid w:val="00F46EA4"/>
    <w:rsid w:val="00F51395"/>
    <w:rsid w:val="00F51C6E"/>
    <w:rsid w:val="00F54161"/>
    <w:rsid w:val="00F5454C"/>
    <w:rsid w:val="00F559C3"/>
    <w:rsid w:val="00F56C5B"/>
    <w:rsid w:val="00F57F2E"/>
    <w:rsid w:val="00F60C62"/>
    <w:rsid w:val="00F61295"/>
    <w:rsid w:val="00F62E6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88B"/>
    <w:rsid w:val="00F77B9E"/>
    <w:rsid w:val="00F80555"/>
    <w:rsid w:val="00F80C00"/>
    <w:rsid w:val="00F81E33"/>
    <w:rsid w:val="00F82089"/>
    <w:rsid w:val="00F84078"/>
    <w:rsid w:val="00F842BE"/>
    <w:rsid w:val="00F86344"/>
    <w:rsid w:val="00F8760D"/>
    <w:rsid w:val="00F90BAD"/>
    <w:rsid w:val="00F91131"/>
    <w:rsid w:val="00F9161B"/>
    <w:rsid w:val="00F93D0F"/>
    <w:rsid w:val="00F94ADB"/>
    <w:rsid w:val="00F95463"/>
    <w:rsid w:val="00F95F10"/>
    <w:rsid w:val="00F962E1"/>
    <w:rsid w:val="00F966AE"/>
    <w:rsid w:val="00F96934"/>
    <w:rsid w:val="00F96992"/>
    <w:rsid w:val="00F971AB"/>
    <w:rsid w:val="00F97460"/>
    <w:rsid w:val="00F976DE"/>
    <w:rsid w:val="00FA0B41"/>
    <w:rsid w:val="00FA1017"/>
    <w:rsid w:val="00FA23CD"/>
    <w:rsid w:val="00FA2B0D"/>
    <w:rsid w:val="00FA2B62"/>
    <w:rsid w:val="00FA2C63"/>
    <w:rsid w:val="00FA2CE7"/>
    <w:rsid w:val="00FA33A0"/>
    <w:rsid w:val="00FA48CE"/>
    <w:rsid w:val="00FA677A"/>
    <w:rsid w:val="00FA777F"/>
    <w:rsid w:val="00FA7C50"/>
    <w:rsid w:val="00FA7EF8"/>
    <w:rsid w:val="00FB05D1"/>
    <w:rsid w:val="00FB066C"/>
    <w:rsid w:val="00FB0B9F"/>
    <w:rsid w:val="00FB0DD9"/>
    <w:rsid w:val="00FB0E40"/>
    <w:rsid w:val="00FB26AC"/>
    <w:rsid w:val="00FB2F69"/>
    <w:rsid w:val="00FB38F0"/>
    <w:rsid w:val="00FB434F"/>
    <w:rsid w:val="00FB6530"/>
    <w:rsid w:val="00FB7BE9"/>
    <w:rsid w:val="00FB7C1B"/>
    <w:rsid w:val="00FC005E"/>
    <w:rsid w:val="00FC0F71"/>
    <w:rsid w:val="00FC1D97"/>
    <w:rsid w:val="00FC278E"/>
    <w:rsid w:val="00FC3806"/>
    <w:rsid w:val="00FC3C13"/>
    <w:rsid w:val="00FC3E7A"/>
    <w:rsid w:val="00FC4417"/>
    <w:rsid w:val="00FC4985"/>
    <w:rsid w:val="00FC5BDD"/>
    <w:rsid w:val="00FC607A"/>
    <w:rsid w:val="00FC7C31"/>
    <w:rsid w:val="00FC7F74"/>
    <w:rsid w:val="00FD00D1"/>
    <w:rsid w:val="00FD1BFB"/>
    <w:rsid w:val="00FD222F"/>
    <w:rsid w:val="00FD2857"/>
    <w:rsid w:val="00FD4AED"/>
    <w:rsid w:val="00FD502D"/>
    <w:rsid w:val="00FD5281"/>
    <w:rsid w:val="00FD5586"/>
    <w:rsid w:val="00FD638A"/>
    <w:rsid w:val="00FD6927"/>
    <w:rsid w:val="00FD78E0"/>
    <w:rsid w:val="00FD7FC0"/>
    <w:rsid w:val="00FE0A67"/>
    <w:rsid w:val="00FE1204"/>
    <w:rsid w:val="00FE1CD7"/>
    <w:rsid w:val="00FE1E44"/>
    <w:rsid w:val="00FE2981"/>
    <w:rsid w:val="00FE2C21"/>
    <w:rsid w:val="00FE3861"/>
    <w:rsid w:val="00FE431D"/>
    <w:rsid w:val="00FE55F3"/>
    <w:rsid w:val="00FE69AA"/>
    <w:rsid w:val="00FE6DE7"/>
    <w:rsid w:val="00FE7489"/>
    <w:rsid w:val="00FF0240"/>
    <w:rsid w:val="00FF0926"/>
    <w:rsid w:val="00FF0C2A"/>
    <w:rsid w:val="00FF0CE4"/>
    <w:rsid w:val="00FF1F50"/>
    <w:rsid w:val="00FF26E9"/>
    <w:rsid w:val="00FF30EA"/>
    <w:rsid w:val="00FF39F8"/>
    <w:rsid w:val="00FF5547"/>
    <w:rsid w:val="00FF56EB"/>
    <w:rsid w:val="00FF5DEB"/>
    <w:rsid w:val="00FF63C2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91FC5"/>
  <w15:docId w15:val="{CD5F2794-FD57-4CB3-96C5-07F13746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FD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60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CC11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11E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60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55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64850">
          <w:marLeft w:val="446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2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4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89805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0358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1448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03419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31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360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116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276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014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5939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4076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607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7682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929066">
                  <w:marLeft w:val="0"/>
                  <w:marRight w:val="0"/>
                  <w:marTop w:val="4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87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9447">
          <w:marLeft w:val="547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rbus.rops.torun.pl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BFAA2B-2E84-4331-ACF6-E31DF19F4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1532</TotalTime>
  <Pages>33</Pages>
  <Words>5132</Words>
  <Characters>30794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Lucyna Swoińska-Lasota</cp:lastModifiedBy>
  <cp:revision>136</cp:revision>
  <cp:lastPrinted>2024-03-11T06:08:00Z</cp:lastPrinted>
  <dcterms:created xsi:type="dcterms:W3CDTF">2024-03-08T12:16:00Z</dcterms:created>
  <dcterms:modified xsi:type="dcterms:W3CDTF">2025-01-12T20:15:00Z</dcterms:modified>
</cp:coreProperties>
</file>