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D2F503" w14:textId="77777777" w:rsidR="003B0164" w:rsidRPr="00CE45E9" w:rsidRDefault="003B0164" w:rsidP="00CC11E5">
      <w:pPr>
        <w:pStyle w:val="Tytu"/>
        <w:spacing w:before="100" w:beforeAutospacing="1" w:after="100" w:afterAutospacing="1" w:line="276" w:lineRule="auto"/>
        <w:rPr>
          <w:rFonts w:ascii="Arial" w:hAnsi="Arial" w:cs="Arial"/>
          <w:b/>
          <w:bCs/>
          <w:spacing w:val="0"/>
          <w:sz w:val="24"/>
          <w:szCs w:val="24"/>
        </w:rPr>
      </w:pPr>
      <w:r w:rsidRPr="00CE45E9">
        <w:rPr>
          <w:rFonts w:ascii="Arial" w:hAnsi="Arial" w:cs="Arial"/>
          <w:b/>
          <w:bCs/>
          <w:spacing w:val="0"/>
          <w:sz w:val="24"/>
          <w:szCs w:val="24"/>
        </w:rPr>
        <w:t>Kryteria wyboru projektów</w:t>
      </w:r>
    </w:p>
    <w:p w14:paraId="390E76B1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Priorytet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B75BC4" w:rsidRPr="00CE45E9">
        <w:rPr>
          <w:rFonts w:ascii="Arial" w:hAnsi="Arial" w:cs="Arial"/>
          <w:sz w:val="24"/>
          <w:szCs w:val="24"/>
        </w:rPr>
        <w:t>Fundusze europejskie na rzecz zwiększenia dostępności regionalnej infrastruktury dla mieszkańców</w:t>
      </w:r>
    </w:p>
    <w:p w14:paraId="7AEC2EDA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Cel szczegółowy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4</w:t>
      </w:r>
      <w:r w:rsidRPr="00CE45E9">
        <w:rPr>
          <w:rFonts w:ascii="Arial" w:hAnsi="Arial" w:cs="Arial"/>
          <w:b/>
          <w:bCs/>
          <w:sz w:val="24"/>
          <w:szCs w:val="24"/>
        </w:rPr>
        <w:t xml:space="preserve"> i</w:t>
      </w:r>
      <w:r w:rsidR="00425AC4" w:rsidRPr="00CE45E9">
        <w:rPr>
          <w:rFonts w:ascii="Arial" w:hAnsi="Arial" w:cs="Arial"/>
          <w:b/>
          <w:bCs/>
          <w:sz w:val="24"/>
          <w:szCs w:val="24"/>
        </w:rPr>
        <w:t>i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i</w:t>
      </w:r>
      <w:r w:rsidRPr="00CE45E9">
        <w:rPr>
          <w:rFonts w:ascii="Arial" w:hAnsi="Arial" w:cs="Arial"/>
          <w:b/>
          <w:bCs/>
          <w:sz w:val="24"/>
          <w:szCs w:val="24"/>
        </w:rPr>
        <w:t>.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Wspieranie włączenia społeczno-gospodarczego społeczności marginalizowanych, gospodarstw domowych o niskich dochodach oraz grup w niekorzystnej sytuacji, w tym osób o szczególnych potrzebach, dzięki zintegrowanym działaniom obejmującym usługi mieszkaniowe i usługi społeczne</w:t>
      </w:r>
    </w:p>
    <w:p w14:paraId="51CE5722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Działanie 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>6.</w:t>
      </w:r>
      <w:r w:rsidR="00E86817" w:rsidRPr="00CE45E9">
        <w:rPr>
          <w:rFonts w:ascii="Arial" w:hAnsi="Arial" w:cs="Arial"/>
          <w:b/>
          <w:bCs/>
          <w:sz w:val="24"/>
          <w:szCs w:val="24"/>
        </w:rPr>
        <w:t>8</w:t>
      </w:r>
      <w:r w:rsidR="00B75BC4" w:rsidRPr="00CE45E9">
        <w:rPr>
          <w:rFonts w:ascii="Arial" w:hAnsi="Arial" w:cs="Arial"/>
          <w:b/>
          <w:bCs/>
          <w:sz w:val="24"/>
          <w:szCs w:val="24"/>
        </w:rPr>
        <w:t xml:space="preserve"> </w:t>
      </w:r>
      <w:r w:rsidR="00B0607F" w:rsidRPr="00CE45E9">
        <w:rPr>
          <w:rFonts w:ascii="Arial" w:hAnsi="Arial" w:cs="Arial"/>
          <w:sz w:val="24"/>
          <w:szCs w:val="24"/>
        </w:rPr>
        <w:t>Inwestycje w infrastrukturę</w:t>
      </w:r>
      <w:r w:rsidR="00C949F7" w:rsidRPr="00CE45E9">
        <w:rPr>
          <w:rFonts w:ascii="Arial" w:hAnsi="Arial" w:cs="Arial"/>
          <w:sz w:val="24"/>
          <w:szCs w:val="24"/>
        </w:rPr>
        <w:t xml:space="preserve"> </w:t>
      </w:r>
      <w:r w:rsidR="00E86817" w:rsidRPr="00CE45E9">
        <w:rPr>
          <w:rFonts w:ascii="Arial" w:hAnsi="Arial" w:cs="Arial"/>
          <w:sz w:val="24"/>
          <w:szCs w:val="24"/>
        </w:rPr>
        <w:t>społeczną</w:t>
      </w:r>
    </w:p>
    <w:p w14:paraId="73F18997" w14:textId="77777777" w:rsidR="00E86817" w:rsidRPr="00CE45E9" w:rsidRDefault="00E86817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 xml:space="preserve">Schemat: </w:t>
      </w:r>
      <w:r w:rsidR="000D5AE2" w:rsidRPr="00271E1C">
        <w:rPr>
          <w:rFonts w:ascii="Arial" w:hAnsi="Arial" w:cs="Arial"/>
          <w:sz w:val="24"/>
          <w:szCs w:val="24"/>
        </w:rPr>
        <w:t>Regionalny klaster usług społecznych i zdrowotnych w Chełmnie – etap I</w:t>
      </w:r>
      <w:r w:rsidR="000D5AE2">
        <w:rPr>
          <w:rFonts w:ascii="Arial" w:hAnsi="Arial" w:cs="Arial"/>
          <w:sz w:val="24"/>
          <w:szCs w:val="24"/>
        </w:rPr>
        <w:t xml:space="preserve"> </w:t>
      </w:r>
    </w:p>
    <w:p w14:paraId="143868AF" w14:textId="77777777" w:rsidR="003B0164" w:rsidRPr="00CE45E9" w:rsidRDefault="003B0164" w:rsidP="00CC11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CE45E9">
        <w:rPr>
          <w:rFonts w:ascii="Arial" w:hAnsi="Arial" w:cs="Arial"/>
          <w:sz w:val="24"/>
          <w:szCs w:val="24"/>
        </w:rPr>
        <w:t xml:space="preserve"> </w:t>
      </w:r>
      <w:r w:rsidR="000D5AE2">
        <w:rPr>
          <w:rFonts w:ascii="Arial" w:hAnsi="Arial" w:cs="Arial"/>
          <w:sz w:val="24"/>
          <w:szCs w:val="24"/>
        </w:rPr>
        <w:t>nie</w:t>
      </w:r>
      <w:r w:rsidRPr="00CE45E9">
        <w:rPr>
          <w:rFonts w:ascii="Arial" w:hAnsi="Arial" w:cs="Arial"/>
          <w:sz w:val="24"/>
          <w:szCs w:val="24"/>
        </w:rPr>
        <w:t>konkurencyjny</w:t>
      </w:r>
    </w:p>
    <w:p w14:paraId="5314BABE" w14:textId="77777777" w:rsidR="005A5181" w:rsidRDefault="00871D13" w:rsidP="007B2073">
      <w:pPr>
        <w:spacing w:before="100" w:beforeAutospacing="1" w:after="100" w:afterAutospacing="1"/>
        <w:rPr>
          <w:ins w:id="0" w:author="Sylwia Szada" w:date="2025-01-05T12:51:00Z"/>
          <w:rFonts w:ascii="Arial" w:hAnsi="Arial" w:cs="Arial"/>
          <w:sz w:val="24"/>
          <w:szCs w:val="24"/>
        </w:rPr>
      </w:pPr>
      <w:r w:rsidRPr="00CE45E9">
        <w:rPr>
          <w:rFonts w:ascii="Arial" w:hAnsi="Arial" w:cs="Arial"/>
          <w:sz w:val="24"/>
          <w:szCs w:val="24"/>
        </w:rPr>
        <w:t>Nabór</w:t>
      </w:r>
      <w:r w:rsidR="00A621A3" w:rsidRPr="00CE45E9">
        <w:rPr>
          <w:rFonts w:ascii="Arial" w:hAnsi="Arial" w:cs="Arial"/>
          <w:sz w:val="24"/>
          <w:szCs w:val="24"/>
        </w:rPr>
        <w:t xml:space="preserve"> jest skierowany</w:t>
      </w:r>
      <w:r w:rsidR="00D30414">
        <w:rPr>
          <w:rFonts w:ascii="Arial" w:hAnsi="Arial" w:cs="Arial"/>
          <w:sz w:val="24"/>
          <w:szCs w:val="24"/>
        </w:rPr>
        <w:t xml:space="preserve"> </w:t>
      </w:r>
      <w:r w:rsidR="00A93D72">
        <w:rPr>
          <w:rFonts w:ascii="Arial" w:hAnsi="Arial" w:cs="Arial"/>
          <w:sz w:val="24"/>
          <w:szCs w:val="24"/>
        </w:rPr>
        <w:t>do</w:t>
      </w:r>
      <w:r w:rsidR="000D5AE2">
        <w:rPr>
          <w:rFonts w:ascii="Arial" w:hAnsi="Arial" w:cs="Arial"/>
          <w:sz w:val="24"/>
          <w:szCs w:val="24"/>
        </w:rPr>
        <w:t xml:space="preserve"> Gminy Miasto Chełmno. </w:t>
      </w:r>
      <w:r w:rsidR="008002A5" w:rsidRPr="00CE45E9">
        <w:rPr>
          <w:rFonts w:ascii="Arial" w:hAnsi="Arial" w:cs="Arial"/>
          <w:sz w:val="24"/>
          <w:szCs w:val="24"/>
        </w:rPr>
        <w:t xml:space="preserve">Zakres wsparcia </w:t>
      </w:r>
      <w:r w:rsidR="00A621A3" w:rsidRPr="00CE45E9">
        <w:rPr>
          <w:rFonts w:ascii="Arial" w:hAnsi="Arial" w:cs="Arial"/>
          <w:sz w:val="24"/>
          <w:szCs w:val="24"/>
        </w:rPr>
        <w:t>obejmuje</w:t>
      </w:r>
      <w:r w:rsidR="00EE0E60" w:rsidRPr="00CE45E9">
        <w:rPr>
          <w:rFonts w:ascii="Arial" w:hAnsi="Arial" w:cs="Arial"/>
          <w:sz w:val="24"/>
          <w:szCs w:val="24"/>
        </w:rPr>
        <w:t>: Budowę, przebudowę, remont, wyposażenie obiektów na potrzeby</w:t>
      </w:r>
      <w:ins w:id="1" w:author="Sylwia Szada" w:date="2025-01-05T12:51:00Z">
        <w:r w:rsidR="005A5181">
          <w:rPr>
            <w:rFonts w:ascii="Arial" w:hAnsi="Arial" w:cs="Arial"/>
            <w:sz w:val="24"/>
            <w:szCs w:val="24"/>
          </w:rPr>
          <w:t>:</w:t>
        </w:r>
      </w:ins>
    </w:p>
    <w:p w14:paraId="5D4CFB90" w14:textId="77777777" w:rsidR="005A5181" w:rsidRDefault="00067247" w:rsidP="00EA335A">
      <w:pPr>
        <w:pStyle w:val="Akapitzlist"/>
        <w:numPr>
          <w:ilvl w:val="0"/>
          <w:numId w:val="28"/>
        </w:numPr>
        <w:spacing w:before="100" w:beforeAutospacing="1" w:after="100" w:afterAutospacing="1"/>
        <w:rPr>
          <w:ins w:id="2" w:author="Sylwia Szada" w:date="2025-01-05T12:51:00Z"/>
          <w:rFonts w:ascii="Arial" w:hAnsi="Arial" w:cs="Arial"/>
          <w:sz w:val="24"/>
          <w:szCs w:val="24"/>
        </w:rPr>
      </w:pPr>
      <w:r w:rsidRPr="005A5181">
        <w:rPr>
          <w:rFonts w:ascii="Arial" w:hAnsi="Arial" w:cs="Arial"/>
          <w:sz w:val="24"/>
          <w:szCs w:val="24"/>
        </w:rPr>
        <w:t>centrum usług społecznych</w:t>
      </w:r>
      <w:ins w:id="3" w:author="Sylwia Szada" w:date="2025-01-05T12:51:00Z">
        <w:r w:rsidR="005A5181">
          <w:rPr>
            <w:rFonts w:ascii="Arial" w:hAnsi="Arial" w:cs="Arial"/>
            <w:sz w:val="24"/>
            <w:szCs w:val="24"/>
          </w:rPr>
          <w:t xml:space="preserve"> (CUS)</w:t>
        </w:r>
      </w:ins>
      <w:r w:rsidR="00BB78A9" w:rsidRPr="005A5181">
        <w:rPr>
          <w:rFonts w:ascii="Arial" w:hAnsi="Arial" w:cs="Arial"/>
          <w:sz w:val="24"/>
          <w:szCs w:val="24"/>
        </w:rPr>
        <w:t xml:space="preserve"> lub</w:t>
      </w:r>
    </w:p>
    <w:p w14:paraId="6D5BBCC5" w14:textId="77777777" w:rsidR="005A5181" w:rsidRDefault="00BB78A9" w:rsidP="00EA335A">
      <w:pPr>
        <w:pStyle w:val="Akapitzlist"/>
        <w:numPr>
          <w:ilvl w:val="0"/>
          <w:numId w:val="28"/>
        </w:numPr>
        <w:spacing w:before="100" w:beforeAutospacing="1" w:after="100" w:afterAutospacing="1"/>
        <w:rPr>
          <w:ins w:id="4" w:author="Sylwia Szada" w:date="2025-01-05T12:51:00Z"/>
          <w:rFonts w:ascii="Arial" w:hAnsi="Arial" w:cs="Arial"/>
          <w:sz w:val="24"/>
          <w:szCs w:val="24"/>
        </w:rPr>
      </w:pPr>
      <w:r w:rsidRPr="005A5181">
        <w:rPr>
          <w:rFonts w:ascii="Arial" w:hAnsi="Arial" w:cs="Arial"/>
          <w:sz w:val="24"/>
          <w:szCs w:val="24"/>
        </w:rPr>
        <w:t xml:space="preserve">usług aktywnej integracji </w:t>
      </w:r>
      <w:r w:rsidR="007A7558" w:rsidRPr="005A5181">
        <w:rPr>
          <w:rFonts w:ascii="Arial" w:hAnsi="Arial" w:cs="Arial"/>
          <w:sz w:val="24"/>
          <w:szCs w:val="24"/>
        </w:rPr>
        <w:t>- Warsztatów Terapii Zajęciowej lub Zakładów Aktywności Zawodowej (WTZ lub ZAZ)</w:t>
      </w:r>
      <w:ins w:id="5" w:author="Sylwia Szada" w:date="2025-01-05T12:49:00Z">
        <w:r w:rsidR="005A5181" w:rsidRPr="005A5181">
          <w:rPr>
            <w:rFonts w:ascii="Arial" w:hAnsi="Arial" w:cs="Arial"/>
            <w:sz w:val="24"/>
            <w:szCs w:val="24"/>
          </w:rPr>
          <w:t xml:space="preserve"> lub</w:t>
        </w:r>
      </w:ins>
    </w:p>
    <w:p w14:paraId="7365BC43" w14:textId="77777777" w:rsidR="00D055AA" w:rsidRPr="005A5181" w:rsidRDefault="005A5181" w:rsidP="00EA335A">
      <w:pPr>
        <w:pStyle w:val="Akapitzlist"/>
        <w:numPr>
          <w:ilvl w:val="0"/>
          <w:numId w:val="28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commentRangeStart w:id="6"/>
      <w:ins w:id="7" w:author="Sylwia Szada" w:date="2025-01-05T12:48:00Z">
        <w:r w:rsidRPr="005A5181">
          <w:rPr>
            <w:rFonts w:ascii="Arial" w:hAnsi="Arial" w:cs="Arial"/>
            <w:sz w:val="24"/>
            <w:szCs w:val="24"/>
          </w:rPr>
          <w:t>innych</w:t>
        </w:r>
      </w:ins>
      <w:commentRangeEnd w:id="6"/>
      <w:ins w:id="8" w:author="Sylwia Szada" w:date="2025-01-05T14:48:00Z">
        <w:r w:rsidR="00D04D61">
          <w:rPr>
            <w:rStyle w:val="Odwoaniedokomentarza"/>
          </w:rPr>
          <w:commentReference w:id="6"/>
        </w:r>
      </w:ins>
      <w:ins w:id="9" w:author="Sylwia Szada" w:date="2025-01-05T12:48:00Z">
        <w:r w:rsidRPr="005A5181">
          <w:rPr>
            <w:rFonts w:ascii="Arial" w:hAnsi="Arial" w:cs="Arial"/>
            <w:sz w:val="24"/>
            <w:szCs w:val="24"/>
          </w:rPr>
          <w:t xml:space="preserve"> usług społecznych świadczonych w środowisku lub usług aktywnej integracji</w:t>
        </w:r>
      </w:ins>
      <w:ins w:id="10" w:author="Sylwia Szada" w:date="2025-01-06T17:51:00Z">
        <w:r w:rsidR="00092403">
          <w:rPr>
            <w:rFonts w:ascii="Arial" w:hAnsi="Arial" w:cs="Arial"/>
            <w:sz w:val="24"/>
            <w:szCs w:val="24"/>
          </w:rPr>
          <w:t xml:space="preserve"> (Centrum Jakości Życia)</w:t>
        </w:r>
      </w:ins>
      <w:ins w:id="11" w:author="Sylwia Szada" w:date="2025-01-05T12:48:00Z">
        <w:r w:rsidRPr="005A5181">
          <w:rPr>
            <w:rFonts w:ascii="Arial" w:hAnsi="Arial" w:cs="Arial"/>
            <w:sz w:val="24"/>
            <w:szCs w:val="24"/>
          </w:rPr>
          <w:t>.</w:t>
        </w:r>
      </w:ins>
    </w:p>
    <w:p w14:paraId="20F4495B" w14:textId="77777777" w:rsidR="006A482B" w:rsidRPr="000D5AE2" w:rsidRDefault="006A482B" w:rsidP="000D5AE2">
      <w:pPr>
        <w:numPr>
          <w:ilvl w:val="0"/>
          <w:numId w:val="11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0D5AE2">
        <w:rPr>
          <w:rFonts w:ascii="Arial" w:hAnsi="Arial" w:cs="Arial"/>
          <w:sz w:val="24"/>
          <w:szCs w:val="24"/>
        </w:rPr>
        <w:br w:type="page"/>
      </w:r>
    </w:p>
    <w:p w14:paraId="56AEFB01" w14:textId="77777777" w:rsidR="005172B5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5D7E097F" w14:textId="77777777" w:rsidTr="006A482B">
        <w:trPr>
          <w:tblHeader/>
        </w:trPr>
        <w:tc>
          <w:tcPr>
            <w:tcW w:w="1110" w:type="dxa"/>
            <w:shd w:val="clear" w:color="auto" w:fill="D9D9D9"/>
            <w:vAlign w:val="center"/>
          </w:tcPr>
          <w:p w14:paraId="11E03221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bookmarkStart w:id="12" w:name="_Hlk126562839"/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D9D9D9"/>
            <w:vAlign w:val="center"/>
          </w:tcPr>
          <w:p w14:paraId="60EFCA84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D9D9D9"/>
            <w:vAlign w:val="center"/>
          </w:tcPr>
          <w:p w14:paraId="6A392270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D9D9D9"/>
            <w:vAlign w:val="center"/>
          </w:tcPr>
          <w:p w14:paraId="2CEAFF86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4E59938B" w14:textId="77777777" w:rsidR="003E4D45" w:rsidRPr="00EA6124" w:rsidRDefault="003E4D45" w:rsidP="00CC11E5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12"/>
      <w:tr w:rsidR="003E4D45" w:rsidRPr="00EA6124" w14:paraId="11D6EEC4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473F2A5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5D4870A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6915" w:type="dxa"/>
          </w:tcPr>
          <w:p w14:paraId="3F17563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7D54679B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A179268" w14:textId="77777777" w:rsidR="003E4D45" w:rsidRPr="00EA6124" w:rsidRDefault="003E4D45" w:rsidP="00E470F6">
            <w:pPr>
              <w:numPr>
                <w:ilvl w:val="0"/>
                <w:numId w:val="7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6558653D" w14:textId="77777777" w:rsidR="003E4D45" w:rsidRPr="00067247" w:rsidRDefault="00067247" w:rsidP="00382F2C">
            <w:pPr>
              <w:numPr>
                <w:ilvl w:val="0"/>
                <w:numId w:val="7"/>
              </w:numPr>
              <w:spacing w:before="60" w:after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</w:t>
            </w:r>
            <w:r w:rsidRPr="008C730B">
              <w:rPr>
                <w:rFonts w:ascii="Arial" w:hAnsi="Arial" w:cs="Arial"/>
                <w:bCs/>
                <w:sz w:val="24"/>
                <w:szCs w:val="24"/>
              </w:rPr>
              <w:t xml:space="preserve"> załączniki zostały podpisane zgodnie ze sposobem wskazanym w Regulaminie wyboru projektów.</w:t>
            </w:r>
          </w:p>
          <w:p w14:paraId="0B30BD9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67E6EB7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0E39C8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6F9BE2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6003AA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3BA59198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7D927D5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77E0406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 xml:space="preserve"> i podmiotowe</w:t>
            </w:r>
          </w:p>
        </w:tc>
        <w:tc>
          <w:tcPr>
            <w:tcW w:w="6915" w:type="dxa"/>
          </w:tcPr>
          <w:p w14:paraId="7113DE1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067247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"/>
            </w:r>
            <w:r w:rsidR="00B21F03" w:rsidRPr="00EA6124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Pr="00EA6124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Pr="00EA6124">
              <w:rPr>
                <w:rFonts w:ascii="Arial" w:hAnsi="Arial" w:cs="Arial"/>
                <w:bCs/>
                <w:sz w:val="24"/>
                <w:szCs w:val="24"/>
              </w:rPr>
              <w:t>.</w:t>
            </w:r>
          </w:p>
          <w:p w14:paraId="223B685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Cs/>
                <w:sz w:val="24"/>
                <w:szCs w:val="24"/>
              </w:rPr>
              <w:lastRenderedPageBreak/>
              <w:t>Oceniamy, czy:</w:t>
            </w:r>
          </w:p>
          <w:p w14:paraId="5C1E27DE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przedmiot realizacji projektu nie dotyczy rodzajów działalności wykluczonych z możliwości uzyskania pomocy finansowej, o których mowa:</w:t>
            </w:r>
          </w:p>
          <w:p w14:paraId="0BEC6930" w14:textId="77777777" w:rsidR="003E4D45" w:rsidRPr="00EA6124" w:rsidRDefault="003E4D45" w:rsidP="00D3222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(Rozporządzenie Parlamentu Europejskiego i Rady (UE) 2021/1058 z dnia 24 czerwca 2021 r. w sprawie Europejskiego Funduszu Rozwoju Regionalnego i Funduszu Spójności (Dz.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U</w:t>
            </w:r>
            <w:r w:rsidR="006F03F0">
              <w:rPr>
                <w:rFonts w:ascii="Arial" w:hAnsi="Arial" w:cs="Arial"/>
                <w:sz w:val="24"/>
                <w:szCs w:val="24"/>
              </w:rPr>
              <w:t>rz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 UE. L. z 2021 r. 231</w:t>
            </w:r>
            <w:r w:rsidR="006F03F0">
              <w:rPr>
                <w:rFonts w:ascii="Arial" w:hAnsi="Arial" w:cs="Arial"/>
                <w:sz w:val="24"/>
                <w:szCs w:val="24"/>
              </w:rPr>
              <w:t>/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60 z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30.06.2024 r. z </w:t>
            </w:r>
            <w:proofErr w:type="spellStart"/>
            <w:r w:rsidR="002F5391"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2F5391" w:rsidRPr="00EA6124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078BFB62" w14:textId="77777777" w:rsidR="003E4D45" w:rsidRPr="00023DC6" w:rsidRDefault="003E4D45" w:rsidP="00023DC6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</w:t>
            </w:r>
            <w:r w:rsidR="006F03F0">
              <w:rPr>
                <w:rFonts w:ascii="Arial" w:hAnsi="Arial" w:cs="Arial"/>
                <w:sz w:val="24"/>
                <w:szCs w:val="24"/>
              </w:rPr>
              <w:t>/1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>. zm.)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203780C5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projektu, zgodnie z art. 73 ust. 2 lit. f) rozporządzenia nr 2021/1060</w:t>
            </w:r>
            <w:r w:rsidR="006F03F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3"/>
            </w:r>
            <w:r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C53D8D1" w14:textId="77777777" w:rsidR="003E4D45" w:rsidRPr="00EA6124" w:rsidRDefault="003E4D45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nie został fizycznie ukończony lub w pełni wdrożony przed złożeniem wniosku o dofinansowanie projektu zgodnie z art. 63 ust. 6 rozporządzenia nr 2021/1060</w:t>
            </w:r>
            <w:r w:rsidR="00B21F03" w:rsidRPr="00EA6124">
              <w:rPr>
                <w:rFonts w:ascii="Arial" w:hAnsi="Arial" w:cs="Arial"/>
                <w:sz w:val="24"/>
                <w:szCs w:val="24"/>
              </w:rPr>
              <w:t>,</w:t>
            </w:r>
          </w:p>
          <w:p w14:paraId="07B175D6" w14:textId="77777777" w:rsidR="003E4D45" w:rsidRPr="00EA6124" w:rsidRDefault="00B21F03" w:rsidP="00D32227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before="100" w:beforeAutospacing="1" w:after="100" w:afterAutospacing="1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dany podmiot nie jest przedsiębiorstwem w trudnej sytuacji w rozumieniu pkt. 24 Wytycznych dotyczących pomocy państwa na ratowanie i restrukturyzację przedsiębiorstw niefinansowych znajdujących się w trudnej sytuacji (Dz. Urz. UE C 249/1 z 31.07.2014 r.).</w:t>
            </w:r>
          </w:p>
          <w:p w14:paraId="3E02572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AD646C9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9668223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3C9B289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063324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27712BA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1DD91209" w14:textId="77777777" w:rsidTr="002956C4">
        <w:trPr>
          <w:trHeight w:val="708"/>
        </w:trPr>
        <w:tc>
          <w:tcPr>
            <w:tcW w:w="1110" w:type="dxa"/>
            <w:vAlign w:val="center"/>
          </w:tcPr>
          <w:p w14:paraId="59CF56D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0242B7FE" w14:textId="77777777" w:rsidR="002F5391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>(dotyczy JST)</w:t>
            </w:r>
          </w:p>
        </w:tc>
        <w:tc>
          <w:tcPr>
            <w:tcW w:w="6915" w:type="dxa"/>
          </w:tcPr>
          <w:p w14:paraId="54994EDC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 xml:space="preserve">W przypadku, gdy wnioskodawcą jest jednostka samorządu terytorialnego (lub podmiot przez nią kontrolowany lub od niej zależny) w kryterium sprawdzimy, czy przestrzega ona przepisów antydyskryminacyjnych, o których mowa w art. 9 </w:t>
            </w: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lastRenderedPageBreak/>
              <w:t>ust. 3 rozporządzenia nr 2021/1060.</w:t>
            </w:r>
          </w:p>
          <w:p w14:paraId="1873219F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 wsparcie, dla tej jednostki oraz podmiotów przez nią kontrolowanych lub od niej zależnych, nie będzie udzielone.</w:t>
            </w:r>
          </w:p>
          <w:p w14:paraId="13DD971F" w14:textId="77777777" w:rsidR="00003264" w:rsidRPr="00003264" w:rsidRDefault="00003264" w:rsidP="00003264">
            <w:pPr>
              <w:spacing w:before="100" w:beforeAutospacing="1" w:after="100" w:afterAutospacing="1"/>
              <w:rPr>
                <w:rFonts w:ascii="Arial" w:hAnsi="Arial" w:cs="Arial"/>
                <w:kern w:val="2"/>
                <w:sz w:val="24"/>
                <w:szCs w:val="24"/>
              </w:rPr>
            </w:pPr>
            <w:r w:rsidRPr="00003264">
              <w:rPr>
                <w:rFonts w:ascii="Arial" w:hAnsi="Arial" w:cs="Arial"/>
                <w:kern w:val="2"/>
                <w:sz w:val="24"/>
                <w:szCs w:val="24"/>
              </w:rPr>
              <w:t>W przypadku, gdy JST przyjęła dyskryminujące akty prawa miejscowego, sprzeczne z zasadami, o których mowa w art. 9 ust. 3 rozporządzenia nr 2021/1060, a następnie podjęła skuteczne działania naprawcze kryterium uznaje się za spełnione. Podjęte działania naprawcze powinny być opisane we wniosku o dofinansowanie.</w:t>
            </w:r>
          </w:p>
          <w:p w14:paraId="36FB493E" w14:textId="3FC0647A" w:rsidR="00063324" w:rsidRPr="000459E5" w:rsidRDefault="00003264" w:rsidP="000459E5">
            <w:pPr>
              <w:spacing w:before="100" w:beforeAutospacing="1" w:after="100" w:afterAutospacing="1"/>
              <w:rPr>
                <w:rFonts w:ascii="Times New Roman" w:hAnsi="Times New Roman"/>
                <w:sz w:val="24"/>
                <w:szCs w:val="24"/>
                <w:lang w:eastAsia="pl-PL"/>
              </w:rPr>
            </w:pPr>
            <w:r w:rsidRPr="00003264">
              <w:rPr>
                <w:rFonts w:ascii="Arial" w:hAnsi="Arial" w:cs="Arial"/>
                <w:sz w:val="24"/>
                <w:szCs w:val="24"/>
              </w:rPr>
              <w:t>Kryterium weryfikowane jest m.in. w oparciu o oświadczenie wnioskodawcy</w:t>
            </w:r>
            <w:r w:rsidR="000459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4"/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, zawarte we wniosku o dofinansowanie projektu, o braku obowiązywania na terenie jednostki samorządu terytorialnego dyskryminujących aktów prawa miejscowego oraz w oparciu o </w:t>
            </w:r>
            <w:r w:rsidR="006F03F0">
              <w:rPr>
                <w:rFonts w:ascii="Arial" w:hAnsi="Arial" w:cs="Arial"/>
                <w:sz w:val="24"/>
                <w:szCs w:val="24"/>
              </w:rPr>
              <w:t xml:space="preserve">informacje znajdujące się na </w:t>
            </w:r>
            <w:r w:rsidR="006F03F0">
              <w:rPr>
                <w:rFonts w:ascii="Arial" w:hAnsi="Arial" w:cs="Arial"/>
                <w:sz w:val="24"/>
                <w:szCs w:val="24"/>
              </w:rPr>
              <w:lastRenderedPageBreak/>
              <w:t>stronie internetowej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Rzecznika Praw Obywatelskich (RPO) </w:t>
            </w:r>
            <w:r w:rsidR="006F03F0">
              <w:rPr>
                <w:rFonts w:ascii="Arial" w:hAnsi="Arial" w:cs="Arial"/>
                <w:sz w:val="24"/>
                <w:szCs w:val="24"/>
              </w:rPr>
              <w:t>dotyczące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(aktualn</w:t>
            </w:r>
            <w:r w:rsidR="00F61DEF">
              <w:rPr>
                <w:rFonts w:ascii="Arial" w:hAnsi="Arial" w:cs="Arial"/>
                <w:sz w:val="24"/>
                <w:szCs w:val="24"/>
              </w:rPr>
              <w:t>e</w:t>
            </w:r>
            <w:r w:rsidRPr="00003264">
              <w:rPr>
                <w:rFonts w:ascii="Arial" w:hAnsi="Arial" w:cs="Arial"/>
                <w:sz w:val="24"/>
                <w:szCs w:val="24"/>
              </w:rPr>
              <w:t xml:space="preserve"> na dzień zakończenia naboru).</w:t>
            </w:r>
          </w:p>
        </w:tc>
        <w:tc>
          <w:tcPr>
            <w:tcW w:w="3402" w:type="dxa"/>
          </w:tcPr>
          <w:p w14:paraId="6135A63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2366BE3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CD5D07C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11AC09E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9D4D7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004A921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1063C4CD" w14:textId="77777777" w:rsidTr="00EE3271">
        <w:trPr>
          <w:trHeight w:val="283"/>
        </w:trPr>
        <w:tc>
          <w:tcPr>
            <w:tcW w:w="1110" w:type="dxa"/>
            <w:vAlign w:val="center"/>
          </w:tcPr>
          <w:p w14:paraId="2B959BD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A.4</w:t>
            </w:r>
          </w:p>
        </w:tc>
        <w:tc>
          <w:tcPr>
            <w:tcW w:w="2856" w:type="dxa"/>
            <w:vAlign w:val="center"/>
          </w:tcPr>
          <w:p w14:paraId="25886644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6915" w:type="dxa"/>
          </w:tcPr>
          <w:p w14:paraId="7CC80C6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2190B31F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47346EB9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1888D78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EA7FB6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D646AD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063324" w:rsidRPr="00EA6124" w14:paraId="57021DD2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5E81A85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2F23F07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6915" w:type="dxa"/>
          </w:tcPr>
          <w:p w14:paraId="10CCDD6D" w14:textId="77777777" w:rsidR="000633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 kryterium sprawdzamy, czy </w:t>
            </w:r>
            <w:r w:rsidR="002F5391"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na moment złożenia wniosku o dofinansowanie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t xml:space="preserve">wnioskodawca posiada prawo do dysponowania gruntami lub obiektami na cele inwestycji, posiada wymaganą dokumentację techniczną i projektową, </w:t>
            </w:r>
            <w:r w:rsidRPr="00EA6124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wymagane prawem decyzje, uzgodnienia i pozwolenia administracyjne.</w:t>
            </w:r>
          </w:p>
          <w:p w14:paraId="1E574A0F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wydane pozwolenie zezwalające na realizację inwestycji (np. decyzja o pozwoleniu na budowę, zezwolenie na realizację inwestycji drogowej) nie jest prawomocne w momencie składania wniosku o dofinansowanie, należy przedłożyć decyzję opatrzoną klauzulą ostateczności najpóźniej na etapie podpisania umowy o dofinansowanie projektu.</w:t>
            </w:r>
          </w:p>
          <w:p w14:paraId="15C0E26A" w14:textId="77777777" w:rsidR="006F03F0" w:rsidRPr="006F03F0" w:rsidRDefault="006F03F0" w:rsidP="006F03F0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Jeśli na moment złożenia wniosku o dofinansowanie, wnioskodawca nie posiada pozwolenia administracyjnego zezwalającego na realizację inwestycji (np. decyzji o pozwoleniu na budowę, zezwolenia na realizację inwestycji drogowej)</w:t>
            </w:r>
            <w:bookmarkStart w:id="13" w:name="_Hlk177989520"/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5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w przypadku zatwierdzenia projektu do dofinansowania zobowiązany będzie dostarczyć wymagane pozwolenie opatrzone klauzulą ostateczności w terminie wskazanym w umowie o dofinansowanie projektu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footnoteReference w:id="6"/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, jednakże nie później niż 12 m-</w:t>
            </w:r>
            <w:proofErr w:type="spellStart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cy</w:t>
            </w:r>
            <w:proofErr w:type="spellEnd"/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 xml:space="preserve"> od daty uchwały zarządu województwa </w:t>
            </w: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lastRenderedPageBreak/>
              <w:t>o wyborze projektu do dofinansowania.</w:t>
            </w:r>
          </w:p>
          <w:p w14:paraId="23BAC27E" w14:textId="77777777" w:rsidR="006F03F0" w:rsidRPr="00EA6124" w:rsidRDefault="006F03F0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6F03F0">
              <w:rPr>
                <w:rFonts w:ascii="Arial" w:hAnsi="Arial" w:cs="Arial"/>
                <w:color w:val="000000"/>
                <w:sz w:val="24"/>
                <w:szCs w:val="24"/>
              </w:rPr>
              <w:t>W każdym przypadku pozwolenie nieostateczne posiadające klauzulę natychmiastowej wykonalności należy uznać za pozwolenie spełniające warunki kryterium.</w:t>
            </w:r>
            <w:bookmarkEnd w:id="13"/>
          </w:p>
          <w:p w14:paraId="4EC42846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649F0BA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DA4ED9A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6B3C2B92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E607F57" w14:textId="77777777" w:rsidR="00063324" w:rsidRPr="00EA6124" w:rsidRDefault="0006332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AC2" w:rsidRPr="00EA6124" w14:paraId="3B4F0C64" w14:textId="77777777" w:rsidTr="00C77E9A">
        <w:trPr>
          <w:trHeight w:val="708"/>
        </w:trPr>
        <w:tc>
          <w:tcPr>
            <w:tcW w:w="1110" w:type="dxa"/>
            <w:vAlign w:val="center"/>
          </w:tcPr>
          <w:p w14:paraId="073EECD1" w14:textId="77777777" w:rsidR="00A57AC2" w:rsidRPr="00CE4589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A.6</w:t>
            </w:r>
          </w:p>
        </w:tc>
        <w:tc>
          <w:tcPr>
            <w:tcW w:w="2856" w:type="dxa"/>
            <w:vAlign w:val="center"/>
          </w:tcPr>
          <w:p w14:paraId="140FB424" w14:textId="77777777" w:rsidR="00A57AC2" w:rsidRPr="00CE4589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6915" w:type="dxa"/>
          </w:tcPr>
          <w:p w14:paraId="397E94FB" w14:textId="77777777" w:rsidR="00A57AC2" w:rsidRPr="00CE4589" w:rsidRDefault="00A57AC2" w:rsidP="00C83E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71E1C">
              <w:rPr>
                <w:rFonts w:ascii="Arial" w:hAnsi="Arial" w:cs="Arial"/>
                <w:sz w:val="24"/>
                <w:szCs w:val="24"/>
              </w:rPr>
              <w:t xml:space="preserve">W kryterium sprawdzamy, czy zakładany maksymalny okres realizacji projektu nie przekracza </w:t>
            </w:r>
            <w:r w:rsidR="00271E1C" w:rsidRPr="00271E1C">
              <w:rPr>
                <w:rFonts w:ascii="Arial" w:hAnsi="Arial" w:cs="Arial"/>
                <w:sz w:val="24"/>
                <w:szCs w:val="24"/>
              </w:rPr>
              <w:t>36</w:t>
            </w:r>
            <w:r w:rsidRPr="00271E1C">
              <w:rPr>
                <w:rFonts w:ascii="Arial" w:hAnsi="Arial" w:cs="Arial"/>
                <w:sz w:val="24"/>
                <w:szCs w:val="24"/>
              </w:rPr>
              <w:t xml:space="preserve"> miesięcy od terminu zakończenia naboru.</w:t>
            </w:r>
          </w:p>
          <w:p w14:paraId="48263B19" w14:textId="77777777" w:rsidR="00A57AC2" w:rsidRPr="00CE4589" w:rsidRDefault="00A57AC2" w:rsidP="00C83E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uzasadnionych przypadkach Instytucja Zarządzająca może na wniosek beneficjenta złożony w trakcie realizacji projektu wyrazić zgodę na wydłużenie okresu realizacji projektu.</w:t>
            </w:r>
          </w:p>
          <w:p w14:paraId="7DB606B8" w14:textId="77777777" w:rsidR="00A57AC2" w:rsidRPr="00CE4589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B2CBC7A" w14:textId="77777777" w:rsidR="00A57AC2" w:rsidRPr="00CE4589" w:rsidRDefault="00A57AC2" w:rsidP="00C83E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TAK/NIE</w:t>
            </w:r>
            <w:r w:rsidRPr="00CE4589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E4589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E476313" w14:textId="77777777" w:rsidR="00A57AC2" w:rsidRPr="00CE4589" w:rsidRDefault="00A57AC2" w:rsidP="00C83E30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3B07FB4" w14:textId="77777777" w:rsidR="00A57AC2" w:rsidRPr="00CE4589" w:rsidRDefault="00A57AC2" w:rsidP="00CE45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C83E30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5201840" w14:textId="77777777" w:rsidR="00A57AC2" w:rsidRPr="00CE4589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A57AC2" w:rsidRPr="00EA6124" w14:paraId="0E1277D4" w14:textId="77777777" w:rsidTr="004278A5">
        <w:trPr>
          <w:trHeight w:val="708"/>
        </w:trPr>
        <w:tc>
          <w:tcPr>
            <w:tcW w:w="1110" w:type="dxa"/>
            <w:vAlign w:val="center"/>
          </w:tcPr>
          <w:p w14:paraId="629B3A8F" w14:textId="77777777" w:rsidR="00A57AC2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A.7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225ECE" w14:textId="77777777" w:rsidR="00A57AC2" w:rsidRPr="000E0663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Projekt wybierany w sposób niekonkurencyjny</w:t>
            </w:r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C0363" w14:textId="77777777" w:rsidR="00A57AC2" w:rsidRPr="004278A5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W kryterium sprawdzamy, czy projekt oraz wnioskodawca projektu zostali wskazani w:</w:t>
            </w:r>
          </w:p>
          <w:p w14:paraId="513AE539" w14:textId="77777777" w:rsidR="00A57AC2" w:rsidRPr="004278A5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 xml:space="preserve">harmonogramie naboru wniosków o dofinansowanie projektów dla programu Fundusze Europejskie dla Kujaw i Pomorza 2021-2027 w ramach Działania </w:t>
            </w:r>
            <w:r>
              <w:rPr>
                <w:rFonts w:ascii="Arial" w:hAnsi="Arial" w:cs="Arial"/>
                <w:sz w:val="24"/>
                <w:szCs w:val="24"/>
              </w:rPr>
              <w:t>6.8</w:t>
            </w:r>
            <w:r w:rsidRPr="004278A5">
              <w:rPr>
                <w:rFonts w:ascii="Arial" w:hAnsi="Arial" w:cs="Arial"/>
                <w:sz w:val="24"/>
                <w:szCs w:val="24"/>
              </w:rPr>
              <w:t>, aktualnym na dzień rozpoczęcia naboru.</w:t>
            </w:r>
          </w:p>
          <w:p w14:paraId="5B78AA00" w14:textId="77777777" w:rsidR="00A57AC2" w:rsidRPr="004278A5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 xml:space="preserve">Wnioskodawca projektu: </w:t>
            </w:r>
            <w:r>
              <w:rPr>
                <w:rFonts w:ascii="Arial" w:hAnsi="Arial" w:cs="Arial"/>
                <w:sz w:val="24"/>
                <w:szCs w:val="24"/>
              </w:rPr>
              <w:t>Gmina Miasto Chełmno</w:t>
            </w:r>
            <w:r w:rsidRPr="004278A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F1EAA3A" w14:textId="77777777" w:rsidR="00A57AC2" w:rsidRPr="004278A5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 xml:space="preserve">Ponadto, sprawdzamy zgodność </w:t>
            </w:r>
            <w:r w:rsidR="009D79C2">
              <w:rPr>
                <w:rFonts w:ascii="Arial" w:hAnsi="Arial" w:cs="Arial"/>
                <w:sz w:val="24"/>
                <w:szCs w:val="24"/>
              </w:rPr>
              <w:t xml:space="preserve">wniosku o dofinansowanie projektu z </w:t>
            </w:r>
            <w:r w:rsidRPr="004278A5">
              <w:rPr>
                <w:rFonts w:ascii="Arial" w:hAnsi="Arial" w:cs="Arial"/>
                <w:sz w:val="24"/>
                <w:szCs w:val="24"/>
              </w:rPr>
              <w:t xml:space="preserve">pozytywnie </w:t>
            </w:r>
            <w:r w:rsidR="009D79C2">
              <w:rPr>
                <w:rFonts w:ascii="Arial" w:hAnsi="Arial" w:cs="Arial"/>
                <w:sz w:val="24"/>
                <w:szCs w:val="24"/>
              </w:rPr>
              <w:t xml:space="preserve">zaopiniowaną </w:t>
            </w:r>
            <w:r w:rsidRPr="004278A5">
              <w:rPr>
                <w:rFonts w:ascii="Arial" w:hAnsi="Arial" w:cs="Arial"/>
                <w:sz w:val="24"/>
                <w:szCs w:val="24"/>
              </w:rPr>
              <w:t>przez Zarząd Województwa fiszk</w:t>
            </w:r>
            <w:r w:rsidR="009D79C2">
              <w:rPr>
                <w:rFonts w:ascii="Arial" w:hAnsi="Arial" w:cs="Arial"/>
                <w:sz w:val="24"/>
                <w:szCs w:val="24"/>
              </w:rPr>
              <w:t>ą</w:t>
            </w:r>
            <w:r w:rsidRPr="004278A5">
              <w:rPr>
                <w:rFonts w:ascii="Arial" w:hAnsi="Arial" w:cs="Arial"/>
                <w:sz w:val="24"/>
                <w:szCs w:val="24"/>
              </w:rPr>
              <w:t xml:space="preserve"> projektow</w:t>
            </w:r>
            <w:r w:rsidR="009D79C2">
              <w:rPr>
                <w:rFonts w:ascii="Arial" w:hAnsi="Arial" w:cs="Arial"/>
                <w:sz w:val="24"/>
                <w:szCs w:val="24"/>
              </w:rPr>
              <w:t>ą.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  <w:lang w:val="en-US"/>
              </w:rPr>
              <w:footnoteReference w:id="7"/>
            </w:r>
          </w:p>
          <w:p w14:paraId="16753FF3" w14:textId="77777777" w:rsidR="00A57AC2" w:rsidRPr="000E0663" w:rsidRDefault="00A57AC2" w:rsidP="00CE4589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230EB1" w14:textId="77777777" w:rsidR="00A57AC2" w:rsidRPr="004278A5" w:rsidRDefault="00A57AC2" w:rsidP="00CE45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AF765BA" w14:textId="77777777" w:rsidR="00A57AC2" w:rsidRPr="004278A5" w:rsidRDefault="00A57AC2" w:rsidP="00CE45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0069114" w14:textId="77777777" w:rsidR="00A57AC2" w:rsidRPr="004278A5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6F84D29" w14:textId="77777777" w:rsidR="00A57AC2" w:rsidRPr="004278A5" w:rsidRDefault="00A57AC2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EB4EDC5" w14:textId="77777777" w:rsidR="00A57AC2" w:rsidRPr="005526E5" w:rsidRDefault="00A57AC2" w:rsidP="00CE458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4278A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58BB86F" w14:textId="77777777" w:rsidR="002C2CE8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KRYTERIA MERYTORYCZNE – OGÓLNE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3E4D45" w:rsidRPr="00EA6124" w14:paraId="0C20599F" w14:textId="77777777" w:rsidTr="004C17EE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0C2F71E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1331CD97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78A8DA7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00D110E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6F82E88D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tr w:rsidR="003E4D45" w:rsidRPr="00EA6124" w14:paraId="4EE60E5A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501AD318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4" w:name="_Hlk158130344"/>
            <w:r w:rsidRPr="00D1732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</w:p>
        </w:tc>
        <w:tc>
          <w:tcPr>
            <w:tcW w:w="2856" w:type="dxa"/>
            <w:vAlign w:val="center"/>
          </w:tcPr>
          <w:p w14:paraId="3021319C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Kwalifikowalność wnioskodawcy</w:t>
            </w:r>
          </w:p>
        </w:tc>
        <w:tc>
          <w:tcPr>
            <w:tcW w:w="6915" w:type="dxa"/>
            <w:shd w:val="clear" w:color="auto" w:fill="auto"/>
          </w:tcPr>
          <w:p w14:paraId="04790B1D" w14:textId="77777777" w:rsidR="00D35BFA" w:rsidRPr="00D17325" w:rsidRDefault="00D35BFA" w:rsidP="00D35BF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5" w:name="_Hlk161236820"/>
            <w:r w:rsidRPr="00D17325">
              <w:rPr>
                <w:rFonts w:ascii="Arial" w:hAnsi="Arial" w:cs="Arial"/>
                <w:sz w:val="24"/>
                <w:szCs w:val="24"/>
              </w:rPr>
              <w:t>W tym kryterium sprawdz</w:t>
            </w:r>
            <w:r w:rsidR="00063F80" w:rsidRPr="00D17325">
              <w:rPr>
                <w:rFonts w:ascii="Arial" w:hAnsi="Arial" w:cs="Arial"/>
                <w:sz w:val="24"/>
                <w:szCs w:val="24"/>
              </w:rPr>
              <w:t>a</w:t>
            </w:r>
            <w:r w:rsidRPr="00D17325">
              <w:rPr>
                <w:rFonts w:ascii="Arial" w:hAnsi="Arial" w:cs="Arial"/>
                <w:sz w:val="24"/>
                <w:szCs w:val="24"/>
              </w:rPr>
              <w:t>my, czy wnioskodawc</w:t>
            </w:r>
            <w:r w:rsidR="00EA5941">
              <w:rPr>
                <w:rFonts w:ascii="Arial" w:hAnsi="Arial" w:cs="Arial"/>
                <w:sz w:val="24"/>
                <w:szCs w:val="24"/>
              </w:rPr>
              <w:t>a</w:t>
            </w:r>
            <w:r w:rsidR="009D79C2">
              <w:rPr>
                <w:rFonts w:ascii="Arial" w:hAnsi="Arial" w:cs="Arial"/>
                <w:sz w:val="24"/>
                <w:szCs w:val="24"/>
              </w:rPr>
              <w:t xml:space="preserve"> jest podmiotem uprawnionym</w:t>
            </w:r>
            <w:r w:rsidR="002D46FA">
              <w:rPr>
                <w:rFonts w:ascii="Arial" w:hAnsi="Arial" w:cs="Arial"/>
                <w:sz w:val="24"/>
                <w:szCs w:val="24"/>
              </w:rPr>
              <w:t xml:space="preserve"> do ubiegania się o dofinansowanie, tj. czy należy do poniższej grupy</w:t>
            </w:r>
            <w:r w:rsidRPr="00D17325">
              <w:rPr>
                <w:rFonts w:ascii="Arial" w:hAnsi="Arial" w:cs="Arial"/>
                <w:sz w:val="24"/>
                <w:szCs w:val="24"/>
              </w:rPr>
              <w:t xml:space="preserve">: </w:t>
            </w:r>
          </w:p>
          <w:p w14:paraId="32ABF80E" w14:textId="77777777" w:rsidR="00D35BFA" w:rsidRPr="00D17325" w:rsidRDefault="00D35BFA" w:rsidP="00EA335A">
            <w:pPr>
              <w:pStyle w:val="Akapitzlist"/>
              <w:numPr>
                <w:ilvl w:val="0"/>
                <w:numId w:val="22"/>
              </w:numPr>
              <w:spacing w:before="100" w:beforeAutospacing="1" w:after="100" w:afterAutospacing="1"/>
            </w:pPr>
            <w:r w:rsidRPr="00622FEB">
              <w:rPr>
                <w:rFonts w:ascii="Arial" w:hAnsi="Arial" w:cs="Arial"/>
                <w:sz w:val="24"/>
                <w:szCs w:val="24"/>
              </w:rPr>
              <w:t>jednostk</w:t>
            </w:r>
            <w:r w:rsidR="002D46FA" w:rsidRPr="00622FEB">
              <w:rPr>
                <w:rFonts w:ascii="Arial" w:hAnsi="Arial" w:cs="Arial"/>
                <w:sz w:val="24"/>
                <w:szCs w:val="24"/>
              </w:rPr>
              <w:t>i</w:t>
            </w:r>
            <w:r w:rsidRPr="00622FEB">
              <w:rPr>
                <w:rFonts w:ascii="Arial" w:hAnsi="Arial" w:cs="Arial"/>
                <w:sz w:val="24"/>
                <w:szCs w:val="24"/>
              </w:rPr>
              <w:t xml:space="preserve"> samorządu terytorialnego</w:t>
            </w:r>
            <w:r w:rsidR="00650BE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A58047C" w14:textId="77777777" w:rsidR="003E4D45" w:rsidRPr="0057592A" w:rsidDel="007968FF" w:rsidRDefault="00D35BFA" w:rsidP="000206F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  <w:r w:rsidRPr="0057592A">
              <w:rPr>
                <w:rFonts w:ascii="Arial" w:hAnsi="Arial" w:cs="Arial"/>
                <w:sz w:val="24"/>
                <w:szCs w:val="24"/>
                <w:lang w:eastAsia="pl-PL"/>
              </w:rPr>
              <w:t xml:space="preserve"> </w:t>
            </w:r>
            <w:bookmarkEnd w:id="15"/>
          </w:p>
        </w:tc>
        <w:tc>
          <w:tcPr>
            <w:tcW w:w="3402" w:type="dxa"/>
          </w:tcPr>
          <w:p w14:paraId="6DB0C2E4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D1732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131875C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422A8DD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0B51B53" w14:textId="77777777" w:rsidR="003E4D45" w:rsidRPr="00D17325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1732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bookmarkEnd w:id="14"/>
      <w:tr w:rsidR="003E4D45" w:rsidRPr="00EA6124" w14:paraId="6F7140C1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AC16C4F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B.</w:t>
            </w:r>
            <w:r w:rsidR="00B90271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1964F5D5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6" w:name="_Hlk187328778"/>
            <w:r w:rsidRPr="0036270D">
              <w:rPr>
                <w:rFonts w:ascii="Arial" w:hAnsi="Arial" w:cs="Arial"/>
                <w:sz w:val="24"/>
                <w:szCs w:val="24"/>
              </w:rPr>
              <w:t xml:space="preserve">Projekt jest zgodny z typami projektów przewidzianymi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>do wsparcia w ramach działania</w:t>
            </w:r>
            <w:bookmarkEnd w:id="16"/>
          </w:p>
        </w:tc>
        <w:tc>
          <w:tcPr>
            <w:tcW w:w="6915" w:type="dxa"/>
          </w:tcPr>
          <w:p w14:paraId="5137ABC4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tym kryterium sprawdzamy, czy projekt dotyczy następującego przedsięwzięcia:</w:t>
            </w:r>
          </w:p>
          <w:p w14:paraId="5FC571AA" w14:textId="77777777" w:rsidR="00EA5941" w:rsidRDefault="002F5265" w:rsidP="00611A25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7" w:name="_Hlk187328843"/>
            <w:bookmarkStart w:id="18" w:name="_Hlk151384520"/>
            <w:r w:rsidRPr="0036270D">
              <w:rPr>
                <w:rFonts w:ascii="Arial" w:hAnsi="Arial" w:cs="Arial"/>
                <w:sz w:val="24"/>
                <w:szCs w:val="24"/>
              </w:rPr>
              <w:t xml:space="preserve">Budowa, przebudowa, remont, wyposażenie obiektów na </w:t>
            </w:r>
            <w:bookmarkEnd w:id="17"/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potrzeby</w:t>
            </w:r>
            <w:r w:rsidR="00EA5941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34A68371" w14:textId="77777777" w:rsidR="00FF0CE4" w:rsidRPr="00787BDE" w:rsidRDefault="00FF0CE4" w:rsidP="00EA33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5941">
              <w:rPr>
                <w:rFonts w:ascii="Arial" w:hAnsi="Arial" w:cs="Arial"/>
                <w:sz w:val="24"/>
                <w:szCs w:val="24"/>
              </w:rPr>
              <w:t>centrum usług społecznych</w:t>
            </w:r>
            <w:r w:rsidR="00D66B9F">
              <w:rPr>
                <w:rFonts w:ascii="Arial" w:hAnsi="Arial" w:cs="Arial"/>
                <w:sz w:val="24"/>
                <w:szCs w:val="24"/>
              </w:rPr>
              <w:t xml:space="preserve"> (CUS)</w:t>
            </w:r>
            <w:r w:rsidR="00787BD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>
              <w:rPr>
                <w:rFonts w:ascii="Arial" w:hAnsi="Arial" w:cs="Arial"/>
                <w:sz w:val="24"/>
                <w:szCs w:val="24"/>
              </w:rPr>
              <w:t xml:space="preserve"> lub</w:t>
            </w:r>
          </w:p>
          <w:p w14:paraId="730D431D" w14:textId="77777777" w:rsidR="00AD46F5" w:rsidRDefault="00EA5941" w:rsidP="00EA33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ins w:id="19" w:author="Sylwia Szada" w:date="2025-01-02T13:14:00Z"/>
                <w:rFonts w:ascii="Arial" w:hAnsi="Arial" w:cs="Arial"/>
                <w:sz w:val="24"/>
                <w:szCs w:val="24"/>
              </w:rPr>
            </w:pPr>
            <w:r w:rsidRPr="00EA5941">
              <w:rPr>
                <w:rFonts w:ascii="Arial" w:hAnsi="Arial" w:cs="Arial"/>
                <w:sz w:val="24"/>
                <w:szCs w:val="24"/>
              </w:rPr>
              <w:t>usług aktywnej integracji</w:t>
            </w:r>
            <w:r w:rsidR="00AA47D9">
              <w:rPr>
                <w:rFonts w:ascii="Arial" w:hAnsi="Arial" w:cs="Arial"/>
                <w:sz w:val="24"/>
                <w:szCs w:val="24"/>
              </w:rPr>
              <w:t xml:space="preserve"> – Warsztatów Terapii Zajęciowej lub Zakładów Aktywności Zawodowej (WTZ lub </w:t>
            </w:r>
            <w:r w:rsidRPr="00EA5941">
              <w:rPr>
                <w:rFonts w:ascii="Arial" w:hAnsi="Arial" w:cs="Arial"/>
                <w:sz w:val="24"/>
                <w:szCs w:val="24"/>
              </w:rPr>
              <w:t>ZAZ)</w:t>
            </w:r>
            <w:r w:rsidR="00787BD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ins w:id="20" w:author="Sylwia Szada" w:date="2025-01-02T13:14:00Z">
              <w:r w:rsidR="00AD46F5">
                <w:rPr>
                  <w:rFonts w:ascii="Arial" w:hAnsi="Arial" w:cs="Arial"/>
                  <w:sz w:val="24"/>
                  <w:szCs w:val="24"/>
                </w:rPr>
                <w:t xml:space="preserve"> lub</w:t>
              </w:r>
            </w:ins>
          </w:p>
          <w:p w14:paraId="5ED4B129" w14:textId="77777777" w:rsidR="00EA5941" w:rsidRDefault="00AD46F5" w:rsidP="00EA335A">
            <w:pPr>
              <w:pStyle w:val="Akapitzlist"/>
              <w:numPr>
                <w:ilvl w:val="0"/>
                <w:numId w:val="1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21" w:name="_Hlk187328858"/>
            <w:commentRangeStart w:id="22"/>
            <w:ins w:id="23" w:author="Sylwia Szada" w:date="2025-01-02T13:15:00Z">
              <w:r w:rsidRPr="00AD46F5">
                <w:rPr>
                  <w:rFonts w:ascii="Arial" w:hAnsi="Arial" w:cs="Arial"/>
                  <w:sz w:val="24"/>
                  <w:szCs w:val="24"/>
                </w:rPr>
                <w:t>innych</w:t>
              </w:r>
            </w:ins>
            <w:commentRangeEnd w:id="22"/>
            <w:ins w:id="24" w:author="Sylwia Szada" w:date="2025-01-05T14:53:00Z">
              <w:r w:rsidR="00DA6C03">
                <w:rPr>
                  <w:rStyle w:val="Odwoaniedokomentarza"/>
                </w:rPr>
                <w:commentReference w:id="22"/>
              </w:r>
            </w:ins>
            <w:ins w:id="25" w:author="Sylwia Szada" w:date="2025-01-02T13:15:00Z">
              <w:r w:rsidRPr="00AD46F5">
                <w:rPr>
                  <w:rFonts w:ascii="Arial" w:hAnsi="Arial" w:cs="Arial"/>
                  <w:sz w:val="24"/>
                  <w:szCs w:val="24"/>
                </w:rPr>
                <w:t xml:space="preserve"> usług społecznych świadczonych w środowisku lub usług aktywnej integracji</w:t>
              </w:r>
            </w:ins>
            <w:ins w:id="26" w:author="Sylwia Szada" w:date="2025-01-06T17:53:00Z">
              <w:r w:rsidR="00092403">
                <w:rPr>
                  <w:rFonts w:ascii="Arial" w:hAnsi="Arial" w:cs="Arial"/>
                  <w:sz w:val="24"/>
                  <w:szCs w:val="24"/>
                </w:rPr>
                <w:t xml:space="preserve"> (Centrum Jakości Życia)</w:t>
              </w:r>
            </w:ins>
            <w:ins w:id="27" w:author="Sylwia Szada" w:date="2025-01-02T13:15:00Z">
              <w:r w:rsidRPr="00AD46F5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bookmarkEnd w:id="18"/>
          <w:bookmarkEnd w:id="21"/>
          <w:p w14:paraId="209D5507" w14:textId="77777777" w:rsidR="003E4D45" w:rsidRPr="0036270D" w:rsidRDefault="00121EB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eastAsia="Arial" w:hAnsi="Arial" w:cs="Arial"/>
                <w:sz w:val="24"/>
                <w:szCs w:val="24"/>
              </w:rPr>
              <w:t>B</w:t>
            </w:r>
            <w:r w:rsidR="00E71726" w:rsidRPr="0036270D">
              <w:rPr>
                <w:rFonts w:ascii="Arial" w:hAnsi="Arial" w:cs="Arial"/>
                <w:sz w:val="24"/>
                <w:szCs w:val="24"/>
              </w:rPr>
              <w:t>udow</w:t>
            </w:r>
            <w:r w:rsidRPr="0036270D">
              <w:rPr>
                <w:rFonts w:ascii="Arial" w:hAnsi="Arial" w:cs="Arial"/>
                <w:sz w:val="24"/>
                <w:szCs w:val="24"/>
              </w:rPr>
              <w:t>a</w:t>
            </w:r>
            <w:r w:rsidR="00E71726" w:rsidRPr="0036270D">
              <w:rPr>
                <w:rFonts w:ascii="Arial" w:hAnsi="Arial" w:cs="Arial"/>
                <w:sz w:val="24"/>
                <w:szCs w:val="24"/>
              </w:rPr>
              <w:t xml:space="preserve"> nowych obiektów jest możliwa </w:t>
            </w:r>
            <w:r w:rsidR="00636F51" w:rsidRPr="0036270D">
              <w:rPr>
                <w:rFonts w:ascii="Arial" w:hAnsi="Arial" w:cs="Arial"/>
                <w:sz w:val="24"/>
                <w:szCs w:val="24"/>
              </w:rPr>
              <w:t xml:space="preserve">jedynie </w:t>
            </w:r>
            <w:r w:rsidR="008227A4" w:rsidRPr="0036270D">
              <w:rPr>
                <w:rFonts w:ascii="Arial" w:hAnsi="Arial" w:cs="Arial"/>
                <w:sz w:val="24"/>
                <w:szCs w:val="24"/>
              </w:rPr>
              <w:t>gdy Wnioskodawca</w:t>
            </w:r>
            <w:r w:rsidR="00636F51" w:rsidRPr="0036270D">
              <w:rPr>
                <w:rFonts w:ascii="Arial" w:hAnsi="Arial" w:cs="Arial"/>
                <w:sz w:val="24"/>
                <w:szCs w:val="24"/>
              </w:rPr>
              <w:t xml:space="preserve"> uzasadni brak możliwości wykorzystania</w:t>
            </w:r>
            <w:r w:rsidR="00894B43" w:rsidRPr="0036270D">
              <w:rPr>
                <w:rFonts w:ascii="Arial" w:hAnsi="Arial" w:cs="Arial"/>
                <w:sz w:val="24"/>
                <w:szCs w:val="24"/>
              </w:rPr>
              <w:t>, zgodnie z przeznaczeniem opisanym w projekcie, obiektów</w:t>
            </w:r>
            <w:r w:rsidR="00636F51" w:rsidRPr="0036270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C0A37" w:rsidRPr="0036270D">
              <w:rPr>
                <w:rFonts w:ascii="Arial" w:hAnsi="Arial" w:cs="Arial"/>
                <w:sz w:val="24"/>
                <w:szCs w:val="24"/>
              </w:rPr>
              <w:t>na danym obszarze</w:t>
            </w:r>
            <w:r w:rsidR="00894B43" w:rsidRPr="0036270D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4ED3ACEF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dofinansowanie projektu</w:t>
            </w:r>
            <w:ins w:id="28" w:author="Sylwia Szada" w:date="2025-01-05T13:12:00Z">
              <w:r w:rsidR="00650BED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29"/>
              <w:r w:rsidR="00650BED">
                <w:rPr>
                  <w:rFonts w:ascii="Arial" w:hAnsi="Arial" w:cs="Arial"/>
                  <w:sz w:val="24"/>
                  <w:szCs w:val="24"/>
                </w:rPr>
                <w:t>i załączniki</w:t>
              </w:r>
            </w:ins>
            <w:r w:rsidRPr="0036270D">
              <w:rPr>
                <w:rFonts w:ascii="Arial" w:hAnsi="Arial" w:cs="Arial"/>
                <w:sz w:val="24"/>
                <w:szCs w:val="24"/>
              </w:rPr>
              <w:t>.</w:t>
            </w:r>
            <w:commentRangeEnd w:id="29"/>
            <w:r w:rsidR="00DA6C03">
              <w:rPr>
                <w:rStyle w:val="Odwoaniedokomentarza"/>
              </w:rPr>
              <w:commentReference w:id="29"/>
            </w:r>
          </w:p>
        </w:tc>
        <w:tc>
          <w:tcPr>
            <w:tcW w:w="3402" w:type="dxa"/>
          </w:tcPr>
          <w:p w14:paraId="299E19ED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36270D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1556F6B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36270D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35A018F0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9E98A73" w14:textId="77777777" w:rsidR="003E4D45" w:rsidRPr="0036270D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36270D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3075CC76" w14:textId="77777777" w:rsidTr="002956C4">
        <w:trPr>
          <w:trHeight w:val="283"/>
        </w:trPr>
        <w:tc>
          <w:tcPr>
            <w:tcW w:w="1110" w:type="dxa"/>
            <w:vAlign w:val="center"/>
          </w:tcPr>
          <w:p w14:paraId="66CE2A4A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0E39549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Prawidłowość określenia </w:t>
            </w:r>
            <w:r w:rsidR="00EA5941">
              <w:rPr>
                <w:rFonts w:ascii="Arial" w:hAnsi="Arial" w:cs="Arial"/>
                <w:sz w:val="24"/>
                <w:szCs w:val="24"/>
              </w:rPr>
              <w:t xml:space="preserve">dofinansowania oraz </w:t>
            </w:r>
            <w:r w:rsidRPr="00EA6124">
              <w:rPr>
                <w:rFonts w:ascii="Arial" w:hAnsi="Arial" w:cs="Arial"/>
                <w:sz w:val="24"/>
                <w:szCs w:val="24"/>
              </w:rPr>
              <w:t>wkładu własnego</w:t>
            </w:r>
          </w:p>
        </w:tc>
        <w:tc>
          <w:tcPr>
            <w:tcW w:w="6915" w:type="dxa"/>
          </w:tcPr>
          <w:p w14:paraId="486EFA6C" w14:textId="77777777" w:rsidR="003E4D45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D32227">
              <w:rPr>
                <w:rFonts w:ascii="Arial" w:hAnsi="Arial" w:cs="Arial"/>
                <w:sz w:val="24"/>
                <w:szCs w:val="24"/>
              </w:rPr>
              <w:t xml:space="preserve">W tym kryterium sprawdzamy czy </w:t>
            </w:r>
            <w:r w:rsidR="00EA5941">
              <w:rPr>
                <w:rFonts w:ascii="Arial" w:hAnsi="Arial" w:cs="Arial"/>
                <w:sz w:val="24"/>
                <w:szCs w:val="24"/>
              </w:rPr>
              <w:t>dofinansowanie</w:t>
            </w:r>
            <w:r w:rsidR="00EA5941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0"/>
            </w:r>
            <w:r w:rsidR="00EA5941">
              <w:rPr>
                <w:rFonts w:ascii="Arial" w:hAnsi="Arial" w:cs="Arial"/>
                <w:sz w:val="24"/>
                <w:szCs w:val="24"/>
              </w:rPr>
              <w:t xml:space="preserve"> oraz </w:t>
            </w:r>
            <w:r w:rsidRPr="00D32227">
              <w:rPr>
                <w:rFonts w:ascii="Arial" w:hAnsi="Arial" w:cs="Arial"/>
                <w:sz w:val="24"/>
                <w:szCs w:val="24"/>
              </w:rPr>
              <w:t>wkład własny wnioskodawcy jest zgodny z zapisami Szczegółowego Opisu Priorytetów</w:t>
            </w:r>
            <w:r w:rsidR="00547D3C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547D3C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547D3C">
              <w:rPr>
                <w:rFonts w:ascii="Arial" w:hAnsi="Arial" w:cs="Arial"/>
                <w:sz w:val="24"/>
                <w:szCs w:val="24"/>
              </w:rPr>
              <w:t>)</w:t>
            </w:r>
            <w:r w:rsidRPr="00D3222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A5941">
              <w:rPr>
                <w:rFonts w:ascii="Arial" w:hAnsi="Arial" w:cs="Arial"/>
                <w:sz w:val="24"/>
                <w:szCs w:val="24"/>
              </w:rPr>
              <w:t xml:space="preserve">dla danego działania </w:t>
            </w:r>
            <w:r w:rsidRPr="00D32227">
              <w:rPr>
                <w:rFonts w:ascii="Arial" w:hAnsi="Arial" w:cs="Arial"/>
                <w:sz w:val="24"/>
                <w:szCs w:val="24"/>
              </w:rPr>
              <w:t xml:space="preserve">w wersji aktualnej na dzień rozpoczęcia </w:t>
            </w:r>
            <w:r w:rsidR="002F5391" w:rsidRPr="00D32227">
              <w:rPr>
                <w:rFonts w:ascii="Arial" w:hAnsi="Arial" w:cs="Arial"/>
                <w:sz w:val="24"/>
                <w:szCs w:val="24"/>
              </w:rPr>
              <w:t>naboru</w:t>
            </w:r>
            <w:r w:rsidR="00A64110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D32227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489EBB5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1A245CDE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000B6986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DBE7FC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F5F9221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poproszony o uzupełnienie lub poprawienie wniosku.</w:t>
            </w:r>
          </w:p>
        </w:tc>
      </w:tr>
      <w:tr w:rsidR="003E4D45" w:rsidRPr="00EA6124" w14:paraId="64F9285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231A7D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36013FF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z prawem pomocy publiczne</w:t>
            </w:r>
            <w:r w:rsidR="00C2416A">
              <w:rPr>
                <w:rFonts w:ascii="Arial" w:hAnsi="Arial" w:cs="Arial"/>
                <w:sz w:val="24"/>
                <w:szCs w:val="24"/>
              </w:rPr>
              <w:t>j</w:t>
            </w:r>
          </w:p>
        </w:tc>
        <w:tc>
          <w:tcPr>
            <w:tcW w:w="6915" w:type="dxa"/>
          </w:tcPr>
          <w:p w14:paraId="6900DF65" w14:textId="77777777" w:rsidR="003E4D45" w:rsidRDefault="003E4D45" w:rsidP="00D32227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F4448F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618703A6" w14:textId="77777777" w:rsidR="00F4448F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projekcie nie występuje pomoc publiczna lub</w:t>
            </w:r>
          </w:p>
          <w:p w14:paraId="13A3EEF8" w14:textId="77777777" w:rsidR="00F4448F" w:rsidRDefault="00F4448F" w:rsidP="00E470F6">
            <w:pPr>
              <w:numPr>
                <w:ilvl w:val="0"/>
                <w:numId w:val="12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pomoc jest zgodna z rozporządzeniem nr 651/2014 2014 z dnia 17 czerwca 2014 r. uznającym niektóre rodzaje pomocy za zgodne z rynkiem wewnętrznym w zastosowaniu art. 107 i 108 Traktatu) (Dz. Urz. UE L 187</w:t>
            </w:r>
            <w:r w:rsidR="00C00347">
              <w:rPr>
                <w:rFonts w:ascii="Arial" w:hAnsi="Arial" w:cs="Arial"/>
                <w:sz w:val="24"/>
                <w:szCs w:val="24"/>
              </w:rPr>
              <w:t>/1</w:t>
            </w:r>
            <w:r>
              <w:rPr>
                <w:rFonts w:ascii="Arial" w:hAnsi="Arial" w:cs="Arial"/>
                <w:sz w:val="24"/>
                <w:szCs w:val="24"/>
              </w:rPr>
              <w:t xml:space="preserve"> z 26.06.2014 z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zm.) oraz z:</w:t>
            </w:r>
          </w:p>
          <w:p w14:paraId="131356A5" w14:textId="77777777" w:rsidR="00F4448F" w:rsidRPr="00693435" w:rsidRDefault="00F4448F" w:rsidP="00EA335A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spacing w:before="60" w:after="0"/>
              <w:rPr>
                <w:rFonts w:ascii="Arial" w:hAnsi="Arial" w:cs="Arial"/>
                <w:sz w:val="24"/>
                <w:szCs w:val="24"/>
              </w:rPr>
            </w:pPr>
            <w:r w:rsidRPr="00693435">
              <w:rPr>
                <w:rFonts w:ascii="Arial" w:hAnsi="Arial" w:cs="Arial"/>
                <w:sz w:val="24"/>
                <w:szCs w:val="24"/>
              </w:rPr>
              <w:t>rozporządzeniem Ministra Funduszy i Polityki Regionalnej z dnia 11 grudnia 2022 r. w sprawie udzielania pomocy inwestycyjnej na infrastrukturę lokalną w ramach regionalnych programów na lata 2021–2027 (Dz.</w:t>
            </w:r>
            <w:r w:rsidR="00B874F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693435">
              <w:rPr>
                <w:rFonts w:ascii="Arial" w:hAnsi="Arial" w:cs="Arial"/>
                <w:sz w:val="24"/>
                <w:szCs w:val="24"/>
              </w:rPr>
              <w:t>U. poz. 2686).</w:t>
            </w:r>
          </w:p>
          <w:p w14:paraId="67EFB468" w14:textId="77777777" w:rsidR="00B065A1" w:rsidRPr="00B065A1" w:rsidRDefault="00B065A1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Nie stanowi pomocy publicznej sytuacja, w której wykorzystywanie infrastruktury (budynków oraz sprzętu) do celów działalności gospodarczej ma charakter pomocniczy tj. działalności bezpośrednio powiązanej z eksploatacją infrastruktury</w:t>
            </w:r>
            <w:r w:rsidR="00F86344">
              <w:rPr>
                <w:rFonts w:ascii="Arial" w:hAnsi="Arial" w:cs="Arial"/>
                <w:sz w:val="24"/>
                <w:szCs w:val="24"/>
              </w:rPr>
              <w:t>, koniecznej do eksploatacji infrastruktury</w:t>
            </w:r>
            <w:r w:rsidRPr="00B065A1">
              <w:rPr>
                <w:rFonts w:ascii="Arial" w:hAnsi="Arial" w:cs="Arial"/>
                <w:sz w:val="24"/>
                <w:szCs w:val="24"/>
              </w:rPr>
              <w:t xml:space="preserve"> lub </w:t>
            </w:r>
            <w:r w:rsidRPr="00B065A1">
              <w:rPr>
                <w:rFonts w:ascii="Arial" w:hAnsi="Arial" w:cs="Arial"/>
                <w:sz w:val="24"/>
                <w:szCs w:val="24"/>
              </w:rPr>
              <w:lastRenderedPageBreak/>
              <w:t>nieodłącznie związanej z podstawowym wykorzystaniem o charakterze niegospodarczym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Pr="00B065A1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1E8EA05" w14:textId="77777777" w:rsidR="00C00347" w:rsidRDefault="00B065A1" w:rsidP="00CE288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B065A1">
              <w:rPr>
                <w:rFonts w:ascii="Arial" w:hAnsi="Arial" w:cs="Arial"/>
                <w:sz w:val="24"/>
                <w:szCs w:val="24"/>
              </w:rPr>
              <w:t>W przypadku prowadzenia działalności gospodarczej o 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0F66C5C5" w14:textId="77777777" w:rsidR="003E4D45" w:rsidRPr="00EA6124" w:rsidRDefault="003E4D45" w:rsidP="00B065A1">
            <w:pPr>
              <w:autoSpaceDE w:val="0"/>
              <w:autoSpaceDN w:val="0"/>
              <w:adjustRightInd w:val="0"/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4BDC518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3F2234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41001BB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151F186F" w14:textId="77777777" w:rsidR="003E4D45" w:rsidRPr="00EA6124" w:rsidRDefault="003E4D45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3E4D45" w:rsidRPr="00EA6124" w14:paraId="0B31BF3B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458CD55D" w14:textId="77777777" w:rsidR="003E4D45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46E22920" w14:textId="77777777" w:rsidR="003E4D45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zasadą zrównoważonego rozwoju</w:t>
            </w:r>
          </w:p>
        </w:tc>
        <w:tc>
          <w:tcPr>
            <w:tcW w:w="6915" w:type="dxa"/>
          </w:tcPr>
          <w:p w14:paraId="6D509062" w14:textId="77777777" w:rsidR="00E97D94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46BFDEAF" w14:textId="77777777" w:rsidR="00E97D94" w:rsidRPr="00EA6124" w:rsidRDefault="00E97D94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Wnioskodawca wykaże, że projekt jest zgodny z celami zrównoważonego rozwoju ONZ, Porozumienia Paryskiego oraz zasadą „nie czyń poważnych szkód” (DNSH). W ramach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prezentacji spełnienia przez projekt celów zrównoważonego rozwoju ONZ, należy odnieść się do tych celów, które dotyczą danego rodzaju projekt</w:t>
            </w:r>
            <w:r w:rsidR="00C00347">
              <w:rPr>
                <w:rFonts w:ascii="Arial" w:hAnsi="Arial" w:cs="Arial"/>
                <w:sz w:val="24"/>
                <w:szCs w:val="24"/>
              </w:rPr>
              <w:t>ów</w:t>
            </w:r>
            <w:r w:rsidRPr="00EA6124">
              <w:rPr>
                <w:rFonts w:ascii="Arial" w:hAnsi="Arial" w:cs="Arial"/>
                <w:sz w:val="24"/>
                <w:szCs w:val="24"/>
              </w:rPr>
              <w:t>. Należy przedstawić jak projekt wspiera działania respektujące standardy i priorytety klimatyczne UE.</w:t>
            </w:r>
          </w:p>
          <w:p w14:paraId="49CECCBF" w14:textId="77777777" w:rsidR="003E4D45" w:rsidRPr="00EA6124" w:rsidRDefault="00E97D94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ramach potwierdzenia spełnienia zasady DNSH należy odnieść się do zapisów „Oceny zgodności z zasadą „nie czyń poważnych szkód” (DNSH) zakresów wsparcia zawartych w projekcie programu regionalnego Fundusze Europejskie dla Kujaw i Pomorza na lata 2021-2027” i zamieszczonych w niej ustaleń dla poszczególnych obszarów</w:t>
            </w:r>
            <w:r w:rsidR="00C00347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D9187D1" w14:textId="77777777" w:rsidR="003E4D45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</w:t>
            </w:r>
            <w:r w:rsidR="008C31CE">
              <w:rPr>
                <w:rFonts w:ascii="Arial" w:hAnsi="Arial" w:cs="Arial"/>
                <w:sz w:val="24"/>
                <w:szCs w:val="24"/>
              </w:rPr>
              <w:t xml:space="preserve"> i załączniki</w:t>
            </w:r>
            <w:r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</w:tcPr>
          <w:p w14:paraId="73141AE4" w14:textId="77777777" w:rsidR="003E4D45" w:rsidRPr="00EA6124" w:rsidRDefault="00873973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="003E4D45"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65587EFB" w14:textId="77777777" w:rsidR="003E4D45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0F0C6197" w14:textId="77777777" w:rsidR="003E4D45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908A1BD" w14:textId="77777777" w:rsidR="003E4D45" w:rsidRPr="00EA6124" w:rsidRDefault="003E4D45" w:rsidP="00CE458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4744483A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0E81FFA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2C3A16A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6915" w:type="dxa"/>
          </w:tcPr>
          <w:p w14:paraId="4B8465E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 przewidywanej trwałości wynoszącej co najmniej pięć lat przewidziana w ramach projektu jest odporna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na zmiany klimatu.</w:t>
            </w:r>
          </w:p>
          <w:p w14:paraId="3146293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Weryfikacja przeprowadzana jest na podstawie uzasadnienia odporności przedsięwzięcia na zmiany klimatu przedstawionego we wniosku o dofinansowanie projektu.</w:t>
            </w:r>
          </w:p>
          <w:p w14:paraId="6BA7AB5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dofinasowanie projektu i załączniki.</w:t>
            </w:r>
          </w:p>
        </w:tc>
        <w:tc>
          <w:tcPr>
            <w:tcW w:w="3402" w:type="dxa"/>
          </w:tcPr>
          <w:p w14:paraId="1A66428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01378A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66098F2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7C623F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275D745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0F799832" w14:textId="77777777" w:rsidTr="002956C4">
        <w:trPr>
          <w:trHeight w:val="992"/>
        </w:trPr>
        <w:tc>
          <w:tcPr>
            <w:tcW w:w="1110" w:type="dxa"/>
            <w:vAlign w:val="center"/>
          </w:tcPr>
          <w:p w14:paraId="2193BC2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3BA4F66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Zgodność projektu z wymaganiami prawa ochrony środowiska</w:t>
            </w:r>
          </w:p>
        </w:tc>
        <w:tc>
          <w:tcPr>
            <w:tcW w:w="6915" w:type="dxa"/>
          </w:tcPr>
          <w:p w14:paraId="428DEB5E" w14:textId="77777777" w:rsidR="006A0F10" w:rsidRPr="00EA6124" w:rsidRDefault="006A0F10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98B4B17" w14:textId="77777777" w:rsidR="00FA1017" w:rsidRDefault="006A0F10" w:rsidP="00EA33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(Dz.U. z 202</w:t>
            </w:r>
            <w:r w:rsidR="00C00347"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0347">
              <w:rPr>
                <w:rFonts w:ascii="Arial" w:hAnsi="Arial" w:cs="Arial"/>
                <w:sz w:val="24"/>
                <w:szCs w:val="24"/>
              </w:rPr>
              <w:t>1112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FA1017">
              <w:rPr>
                <w:rFonts w:ascii="Arial" w:hAnsi="Arial" w:cs="Arial"/>
                <w:sz w:val="24"/>
                <w:szCs w:val="24"/>
              </w:rPr>
              <w:t xml:space="preserve">. zm.) i Dyrektywą Parlamentu Europejskiego i </w:t>
            </w:r>
            <w:r w:rsidRPr="00FA1017">
              <w:rPr>
                <w:rFonts w:ascii="Arial" w:hAnsi="Arial" w:cs="Arial"/>
                <w:sz w:val="24"/>
                <w:szCs w:val="24"/>
              </w:rPr>
              <w:lastRenderedPageBreak/>
              <w:t>Rady 2011/92/UE z dnia 13 grudnia 2011 r. w sprawie oceny skutków wywieranych przez niektóre przedsięwzięcia publiczne i prywatne na środowisko;</w:t>
            </w:r>
          </w:p>
          <w:p w14:paraId="4FCC984E" w14:textId="77777777" w:rsidR="00FA1017" w:rsidRDefault="006A0F10" w:rsidP="00EA33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27 kwietnia 2001 r. Prawo ochrony środowiska (Dz.U. z 202</w:t>
            </w:r>
            <w:r w:rsidR="00484D56" w:rsidRPr="00FA1017">
              <w:rPr>
                <w:rFonts w:ascii="Arial" w:hAnsi="Arial" w:cs="Arial"/>
                <w:sz w:val="24"/>
                <w:szCs w:val="24"/>
              </w:rPr>
              <w:t>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484D56" w:rsidRPr="00FA1017">
              <w:rPr>
                <w:rFonts w:ascii="Arial" w:hAnsi="Arial" w:cs="Arial"/>
                <w:sz w:val="24"/>
                <w:szCs w:val="24"/>
              </w:rPr>
              <w:t>54</w:t>
            </w:r>
            <w:r w:rsidR="00C0034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C0034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C0034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);</w:t>
            </w:r>
          </w:p>
          <w:p w14:paraId="76FBD833" w14:textId="684FF081" w:rsidR="00FA1017" w:rsidRDefault="006A0F10" w:rsidP="00EA33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ustawą z dnia 16 kwietnia 2004 r. o ochronie przyrody (Dz.U. z 20</w:t>
            </w:r>
            <w:r w:rsidR="00C00347">
              <w:rPr>
                <w:rFonts w:ascii="Arial" w:hAnsi="Arial" w:cs="Arial"/>
                <w:sz w:val="24"/>
                <w:szCs w:val="24"/>
              </w:rPr>
              <w:t>24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C00347">
              <w:rPr>
                <w:rFonts w:ascii="Arial" w:hAnsi="Arial" w:cs="Arial"/>
                <w:sz w:val="24"/>
                <w:szCs w:val="24"/>
              </w:rPr>
              <w:t>1478</w:t>
            </w:r>
            <w:ins w:id="33" w:author="Sylwia Szada" w:date="2025-01-07T09:43:00Z" w16du:dateUtc="2025-01-07T08:43:00Z">
              <w:r w:rsidR="002232EE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34"/>
              <w:r w:rsidR="002232EE">
                <w:rPr>
                  <w:rFonts w:ascii="Arial" w:hAnsi="Arial" w:cs="Arial"/>
                  <w:sz w:val="24"/>
                  <w:szCs w:val="24"/>
                </w:rPr>
                <w:t xml:space="preserve">z </w:t>
              </w:r>
              <w:proofErr w:type="spellStart"/>
              <w:r w:rsidR="002232EE">
                <w:rPr>
                  <w:rFonts w:ascii="Arial" w:hAnsi="Arial" w:cs="Arial"/>
                  <w:sz w:val="24"/>
                  <w:szCs w:val="24"/>
                </w:rPr>
                <w:t>późn</w:t>
              </w:r>
              <w:proofErr w:type="spellEnd"/>
              <w:r w:rsidR="002232EE">
                <w:rPr>
                  <w:rFonts w:ascii="Arial" w:hAnsi="Arial" w:cs="Arial"/>
                  <w:sz w:val="24"/>
                  <w:szCs w:val="24"/>
                </w:rPr>
                <w:t>. zm.</w:t>
              </w:r>
              <w:commentRangeEnd w:id="34"/>
              <w:r w:rsidR="002232EE">
                <w:rPr>
                  <w:rStyle w:val="Odwoaniedokomentarza"/>
                </w:rPr>
                <w:commentReference w:id="34"/>
              </w:r>
            </w:ins>
            <w:r w:rsidRPr="00FA1017">
              <w:rPr>
                <w:rFonts w:ascii="Arial" w:hAnsi="Arial" w:cs="Arial"/>
                <w:sz w:val="24"/>
                <w:szCs w:val="24"/>
              </w:rPr>
              <w:t>) i Dyrektywą Rady 92/43/EWG z dnia 21 maja 1992 r. w sprawie ochrony siedlisk przyrodniczych oraz dzikiej fauny i flory;</w:t>
            </w:r>
          </w:p>
          <w:p w14:paraId="36A22400" w14:textId="77777777" w:rsidR="00FA1017" w:rsidRDefault="006A0F10" w:rsidP="00EA33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 xml:space="preserve">ustawą z dnia 20 lipca 2017 r. Prawo wodne (Dz. U. z 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t>20</w:t>
            </w:r>
            <w:r w:rsidR="00C00347">
              <w:rPr>
                <w:rFonts w:ascii="Arial" w:hAnsi="Arial" w:cs="Arial"/>
                <w:sz w:val="24"/>
                <w:szCs w:val="24"/>
              </w:rPr>
              <w:t>24</w:t>
            </w:r>
            <w:r w:rsidR="00D971ED" w:rsidRPr="00FA1017">
              <w:rPr>
                <w:rFonts w:ascii="Arial" w:hAnsi="Arial" w:cs="Arial"/>
                <w:sz w:val="24"/>
                <w:szCs w:val="24"/>
              </w:rPr>
              <w:t xml:space="preserve"> r.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poz. </w:t>
            </w:r>
            <w:r w:rsidR="00C00347">
              <w:rPr>
                <w:rFonts w:ascii="Arial" w:hAnsi="Arial" w:cs="Arial"/>
                <w:sz w:val="24"/>
                <w:szCs w:val="24"/>
              </w:rPr>
              <w:t>1087</w:t>
            </w:r>
            <w:r w:rsidR="00AE2B91" w:rsidRPr="00FA1017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="00AE2B91" w:rsidRPr="00FA1017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="00AE2B91" w:rsidRPr="00FA1017">
              <w:rPr>
                <w:rFonts w:ascii="Arial" w:hAnsi="Arial" w:cs="Arial"/>
                <w:sz w:val="24"/>
                <w:szCs w:val="24"/>
              </w:rPr>
              <w:t>. zm.</w:t>
            </w:r>
            <w:r w:rsidRPr="00FA1017">
              <w:rPr>
                <w:rFonts w:ascii="Arial" w:hAnsi="Arial" w:cs="Arial"/>
                <w:sz w:val="24"/>
                <w:szCs w:val="24"/>
              </w:rPr>
              <w:t>) i Dyrektywą Parlamentu Europejskiego i Rady 2000/60/WE z dnia 23 października 2000 r. ustanawiając</w:t>
            </w:r>
            <w:r w:rsidR="00633162" w:rsidRPr="00FA1017">
              <w:rPr>
                <w:rFonts w:ascii="Arial" w:hAnsi="Arial" w:cs="Arial"/>
                <w:sz w:val="24"/>
                <w:szCs w:val="24"/>
              </w:rPr>
              <w:t>ą</w:t>
            </w:r>
            <w:r w:rsidRPr="00FA1017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054BD711" w14:textId="77777777" w:rsidR="006A0F10" w:rsidRPr="00FA1017" w:rsidRDefault="006A0F10" w:rsidP="00EA335A">
            <w:pPr>
              <w:pStyle w:val="Akapitzlist"/>
              <w:numPr>
                <w:ilvl w:val="0"/>
                <w:numId w:val="1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A1017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2014-2020 oraz ubiegających się o współfinansowanie w okresie 2021-2027 z Funduszy UE, dotkniętych naruszeniem 2016/2046 w zakresie specustaw, dla których prowadzone jest postępowanie w sprawie oceny oddziaływania na środowisko (Ares(2021)1432319 z 23.02.2021 r.).</w:t>
            </w:r>
          </w:p>
          <w:p w14:paraId="49864A1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tym kryterium sprawdzamy, czy wnioskodawca posiada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dokumentację środowiskową zgodną z regulaminem wyboru projektów, w szczególności decyzję o środowiskowych uwarunkowaniach – jeżeli jest ona wymagana. Jeśli tak to czy została załączona do wniosku oraz czy </w:t>
            </w:r>
            <w:r w:rsidR="002F5391" w:rsidRPr="00EA6124">
              <w:rPr>
                <w:rFonts w:ascii="Arial" w:hAnsi="Arial" w:cs="Arial"/>
                <w:sz w:val="24"/>
                <w:szCs w:val="24"/>
              </w:rPr>
              <w:t xml:space="preserve">zakres projektu jest zgodny z decyzją o środowiskowych uwarunkowaniach oraz 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zezwoleniem na realizację inwestycji.</w:t>
            </w:r>
          </w:p>
          <w:p w14:paraId="3FD546E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740E9B2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F633C0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D03959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D8DA33C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DBBFA2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596F4BC4" w14:textId="77777777" w:rsidTr="002956C4">
        <w:trPr>
          <w:trHeight w:val="1559"/>
        </w:trPr>
        <w:tc>
          <w:tcPr>
            <w:tcW w:w="1110" w:type="dxa"/>
            <w:vAlign w:val="center"/>
          </w:tcPr>
          <w:p w14:paraId="46D075B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4640556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6915" w:type="dxa"/>
          </w:tcPr>
          <w:p w14:paraId="2D1A2B0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FF1DC72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5CA2FBFF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73AA45C4" w14:textId="77777777" w:rsidR="00E97D94" w:rsidRPr="00EA6124" w:rsidRDefault="00E97D94" w:rsidP="00E470F6">
            <w:pPr>
              <w:numPr>
                <w:ilvl w:val="0"/>
                <w:numId w:val="6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wybrano wszystkie wskaźniki związane z realizacją projektu.</w:t>
            </w:r>
          </w:p>
          <w:p w14:paraId="6643722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447E34A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38B5D9C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36FB61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FA8E57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D7916D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4CA72160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1DBA87A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A13D3C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17F1F4C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6915" w:type="dxa"/>
          </w:tcPr>
          <w:p w14:paraId="3847F5C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3BAC55FE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harmonogram realizacji projektu jest realistyczny i uwzględnia zakres rzeczowy oraz czas niezbędny na realizację procedur przetargowych i inne okoliczności niezbędne do realizacji tych procedur,</w:t>
            </w:r>
          </w:p>
          <w:p w14:paraId="5D6BB96E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08B587BB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3724D173" w14:textId="77777777" w:rsidR="00E97D94" w:rsidRPr="00EA6124" w:rsidRDefault="00E97D94" w:rsidP="00E470F6">
            <w:pPr>
              <w:numPr>
                <w:ilvl w:val="0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1A83EB5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1E7414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FC09CE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B5149A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8825FE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09E955BF" w14:textId="77777777" w:rsidTr="002956C4">
        <w:trPr>
          <w:trHeight w:val="416"/>
        </w:trPr>
        <w:tc>
          <w:tcPr>
            <w:tcW w:w="1110" w:type="dxa"/>
            <w:vAlign w:val="center"/>
          </w:tcPr>
          <w:p w14:paraId="42B839A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13D3C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2856" w:type="dxa"/>
            <w:vAlign w:val="center"/>
          </w:tcPr>
          <w:p w14:paraId="3088134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Wykonalność finansowa i ekonomiczna projektu</w:t>
            </w:r>
          </w:p>
        </w:tc>
        <w:tc>
          <w:tcPr>
            <w:tcW w:w="6915" w:type="dxa"/>
          </w:tcPr>
          <w:p w14:paraId="6F588EA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 szczególności czy:</w:t>
            </w:r>
          </w:p>
          <w:p w14:paraId="336603F9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6BB336CE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przyjęte założenia analiz finansowych są spójne i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uzasadnione,</w:t>
            </w:r>
          </w:p>
          <w:p w14:paraId="554A6463" w14:textId="77777777" w:rsidR="00E97D94" w:rsidRPr="00EA6124" w:rsidRDefault="00E97D94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21FA0501" w14:textId="77777777" w:rsidR="002F5391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0F9EC571" w14:textId="77777777" w:rsidR="00E97D94" w:rsidRPr="00EA6124" w:rsidRDefault="002F5391" w:rsidP="00E470F6">
            <w:pPr>
              <w:numPr>
                <w:ilvl w:val="0"/>
                <w:numId w:val="8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59093DD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529741D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FC6C1C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704F13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73A6C9D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99DE1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4F1C9CD9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578B47D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13D3C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1550F46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6915" w:type="dxa"/>
          </w:tcPr>
          <w:p w14:paraId="5DBDDF3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wydatki wskazane w projekcie spełniają warunki kwalifikowalności, tj.:</w:t>
            </w:r>
          </w:p>
          <w:p w14:paraId="58288D0E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EA6124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EA6124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się w ramach czasowych określonych w art. 63 ust. 2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rozporządzenia nr 2021/1060,</w:t>
            </w:r>
          </w:p>
          <w:p w14:paraId="26B830A6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35" w:name="_Hlk126574575"/>
            <w:r w:rsidRPr="00EA6124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35"/>
            <w:r w:rsidRPr="00EA6124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032F0CA0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zostały uwzględnione w budżecie projektu,</w:t>
            </w:r>
          </w:p>
          <w:p w14:paraId="3F041211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1A35FC02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zostaną dokonane w sposób racjonalny i efektywny z zachowaniem zasad uzyskiwania najlepszych efektów z danych nakładów,</w:t>
            </w:r>
          </w:p>
          <w:p w14:paraId="24119D70" w14:textId="77777777" w:rsidR="00E97D94" w:rsidRPr="00EA6124" w:rsidRDefault="00E97D94" w:rsidP="00E470F6">
            <w:pPr>
              <w:numPr>
                <w:ilvl w:val="0"/>
                <w:numId w:val="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52D19AD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4E2D288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579A74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712300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2FC90DA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3096F530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17BA15F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13D3C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58EA46A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  <w:r w:rsidR="00571EFC" w:rsidRPr="00EA612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niedyskryminacji, w tym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dostępności dla osób z niepełnosprawnościami</w:t>
            </w:r>
          </w:p>
        </w:tc>
        <w:tc>
          <w:tcPr>
            <w:tcW w:w="6915" w:type="dxa"/>
          </w:tcPr>
          <w:p w14:paraId="2EA45F6A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nie występują niezgodności zapisów wniosku o dofinansowanie projektu z zasadą równości szans i niedyskryminacji, określoną w art. 9 Rozporządzenia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2021/1060 oraz we wniosku o dofinansowanie projektu zadeklarowano dostępność wszystkich produktów projektu (które nie zostały uznane za neutralne) - zgodnie z załącznikiem nr 2 do Wytycznych dotyczących realizacji zasad równościowych w ramach funduszy unijnych na lata 2021-2027.</w:t>
            </w:r>
          </w:p>
          <w:p w14:paraId="72ED1F93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DE141D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15A79D4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(NIE oznacza odrzucenie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wniosku)</w:t>
            </w:r>
          </w:p>
          <w:p w14:paraId="5A48EA1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A49F4B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423CC679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456E4A0F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2A48F52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13D3C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4BF0996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6915" w:type="dxa"/>
          </w:tcPr>
          <w:p w14:paraId="683ACB6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 wnioskodawcy.</w:t>
            </w:r>
          </w:p>
          <w:p w14:paraId="329A2255" w14:textId="77777777" w:rsidR="00C77E9A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Dla wnioskodawców i oceniających mogą być pomocne Wytyczne Komisji Europejskiej dotyczące zapewnienia poszanowania Karty praw podstawowych Unii Europejskiej przy wdrażaniu europejskich funduszy strukturalnych i inwestycyjnych, w szczególności załącznik nr III.</w:t>
            </w:r>
          </w:p>
          <w:p w14:paraId="5E23F0A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23D3B4A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BC5FB7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54C5EF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DE5058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pozytywna.</w:t>
            </w:r>
          </w:p>
          <w:p w14:paraId="7612AC70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19799F33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331C0794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13D3C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55B8258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6915" w:type="dxa"/>
          </w:tcPr>
          <w:p w14:paraId="32A4520C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 xml:space="preserve">W kryterium sprawdzamy, czy projekt jest zgodny z Konwencją o Prawach Osób Niepełnosprawnych sporządzoną w Nowym Jorku dnia 13 grudnia 2006 r. (Dz. U. z 2012 r. poz. 1169 z </w:t>
            </w:r>
            <w:proofErr w:type="spellStart"/>
            <w:r w:rsidRPr="00C2416A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C2416A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</w:t>
            </w:r>
            <w:r w:rsidR="001147FA" w:rsidRPr="00C2416A">
              <w:rPr>
                <w:rFonts w:ascii="Arial" w:hAnsi="Arial" w:cs="Arial"/>
                <w:sz w:val="24"/>
                <w:szCs w:val="24"/>
              </w:rPr>
              <w:t>, z poszanowaniem zasad równości, wolności wyboru, prawa do niezależnego życia, dostępności i zakazu wszelkich form segregacji.</w:t>
            </w:r>
          </w:p>
          <w:p w14:paraId="64EC554C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599134A0" w14:textId="77777777" w:rsidR="00E97D94" w:rsidRPr="00C2416A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2416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329CCD2B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477CBC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2D267DE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E774CF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678F5C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E97D94" w:rsidRPr="00EA6124" w14:paraId="6DA38FED" w14:textId="77777777" w:rsidTr="002956C4">
        <w:trPr>
          <w:trHeight w:val="425"/>
        </w:trPr>
        <w:tc>
          <w:tcPr>
            <w:tcW w:w="1110" w:type="dxa"/>
            <w:vAlign w:val="center"/>
          </w:tcPr>
          <w:p w14:paraId="69DD1B27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A0F10" w:rsidRPr="00EA6124">
              <w:rPr>
                <w:rFonts w:ascii="Arial" w:hAnsi="Arial" w:cs="Arial"/>
                <w:sz w:val="24"/>
                <w:szCs w:val="24"/>
              </w:rPr>
              <w:t>1</w:t>
            </w:r>
            <w:r w:rsidR="00A13D3C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26786C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6915" w:type="dxa"/>
          </w:tcPr>
          <w:p w14:paraId="38AA517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 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9032B06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projektu.</w:t>
            </w:r>
          </w:p>
        </w:tc>
        <w:tc>
          <w:tcPr>
            <w:tcW w:w="3402" w:type="dxa"/>
          </w:tcPr>
          <w:p w14:paraId="09967042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B5D36D1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20CDB85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24E7739" w14:textId="77777777" w:rsidR="00746EF5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</w:p>
          <w:p w14:paraId="4740B3ED" w14:textId="77777777" w:rsidR="00E97D94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spełnione, jeżeli odpowiedź będzie pozytywna.</w:t>
            </w:r>
          </w:p>
          <w:p w14:paraId="18436C6F" w14:textId="77777777" w:rsidR="00B91E0F" w:rsidRPr="00EA6124" w:rsidRDefault="00E97D9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36D55A61" w14:textId="77777777" w:rsidR="007257F1" w:rsidRPr="00EA6124" w:rsidRDefault="007257F1" w:rsidP="00E470F6">
      <w:pPr>
        <w:pStyle w:val="Nagwek1"/>
        <w:numPr>
          <w:ilvl w:val="0"/>
          <w:numId w:val="10"/>
        </w:numPr>
        <w:spacing w:before="100" w:beforeAutospacing="1" w:after="100" w:afterAutospacing="1"/>
        <w:ind w:left="714" w:hanging="357"/>
        <w:rPr>
          <w:rFonts w:ascii="Arial" w:hAnsi="Arial" w:cs="Arial"/>
          <w:sz w:val="24"/>
          <w:szCs w:val="24"/>
        </w:rPr>
      </w:pPr>
      <w:r w:rsidRPr="00EA6124">
        <w:rPr>
          <w:rFonts w:ascii="Arial" w:hAnsi="Arial" w:cs="Arial"/>
          <w:sz w:val="24"/>
          <w:szCs w:val="24"/>
        </w:rPr>
        <w:t>KRYTERIA MERYTORYCZNE SZCZEGÓŁOWE</w:t>
      </w:r>
    </w:p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6915"/>
        <w:gridCol w:w="3402"/>
      </w:tblGrid>
      <w:tr w:rsidR="00BB5971" w:rsidRPr="00EA6124" w14:paraId="01B7C60E" w14:textId="77777777" w:rsidTr="008E616F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31F908A4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9CD4768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6915" w:type="dxa"/>
            <w:shd w:val="clear" w:color="auto" w:fill="E7E6E6"/>
            <w:vAlign w:val="center"/>
          </w:tcPr>
          <w:p w14:paraId="133933BB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402" w:type="dxa"/>
            <w:shd w:val="clear" w:color="auto" w:fill="E7E6E6"/>
            <w:vAlign w:val="center"/>
          </w:tcPr>
          <w:p w14:paraId="14824356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645DE8C5" w14:textId="77777777" w:rsidR="00A57E1E" w:rsidRPr="00EA6124" w:rsidRDefault="00A57E1E" w:rsidP="00D32227">
            <w:pPr>
              <w:spacing w:before="100" w:beforeAutospacing="1" w:after="100" w:afterAutospacing="1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EA6124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BB5971" w:rsidRPr="00EA6124" w14:paraId="5C1B6335" w14:textId="77777777" w:rsidTr="00823E96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35BD90" w14:textId="77777777" w:rsidR="00C6579B" w:rsidRPr="00EA6124" w:rsidDel="00C00347" w:rsidRDefault="00382F2C" w:rsidP="00E170F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62B5F2D0" w14:textId="77777777" w:rsidR="00C6579B" w:rsidRPr="00381C0A" w:rsidDel="00C00347" w:rsidRDefault="00C6579B" w:rsidP="00E170F6">
            <w:pPr>
              <w:spacing w:before="100" w:beforeAutospacing="1" w:after="100" w:afterAutospacing="1"/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</w:pPr>
            <w:r w:rsidRPr="00C6579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 xml:space="preserve">Zgodność projektu z </w:t>
            </w:r>
            <w:r w:rsidRPr="00C6579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lastRenderedPageBreak/>
              <w:t xml:space="preserve">zasadą </w:t>
            </w:r>
            <w:proofErr w:type="spellStart"/>
            <w:r w:rsidRPr="00C6579B">
              <w:rPr>
                <w:rFonts w:ascii="Arial" w:hAnsi="Arial" w:cs="Arial"/>
                <w:color w:val="000000"/>
                <w:sz w:val="24"/>
                <w:szCs w:val="24"/>
                <w:lang w:eastAsia="pl-PL"/>
              </w:rPr>
              <w:t>deinstytucjonalizacji</w:t>
            </w:r>
            <w:proofErr w:type="spellEnd"/>
          </w:p>
        </w:tc>
        <w:tc>
          <w:tcPr>
            <w:tcW w:w="6915" w:type="dxa"/>
          </w:tcPr>
          <w:p w14:paraId="7930FA8F" w14:textId="77777777" w:rsidR="007B5A14" w:rsidRDefault="00C6579B" w:rsidP="00E170F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lastRenderedPageBreak/>
              <w:t xml:space="preserve">W tym kryterium sprawdzamy, czy projekt jest zgodny z </w:t>
            </w:r>
            <w:r w:rsidRPr="00C6579B">
              <w:rPr>
                <w:rFonts w:ascii="Arial" w:hAnsi="Arial" w:cs="Arial"/>
                <w:sz w:val="24"/>
                <w:szCs w:val="24"/>
              </w:rPr>
              <w:lastRenderedPageBreak/>
              <w:t xml:space="preserve">horyzontalną zasadą </w:t>
            </w:r>
            <w:proofErr w:type="spellStart"/>
            <w:r w:rsidRPr="00C6579B">
              <w:rPr>
                <w:rFonts w:ascii="Arial" w:hAnsi="Arial" w:cs="Arial"/>
                <w:sz w:val="24"/>
                <w:szCs w:val="24"/>
              </w:rPr>
              <w:t>deinstytucjonalizacji</w:t>
            </w:r>
            <w:proofErr w:type="spellEnd"/>
            <w:r w:rsidRPr="00C6579B">
              <w:rPr>
                <w:rFonts w:ascii="Arial" w:hAnsi="Arial" w:cs="Arial"/>
                <w:sz w:val="24"/>
                <w:szCs w:val="24"/>
              </w:rPr>
              <w:t xml:space="preserve"> usług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5"/>
            </w:r>
            <w:r w:rsidRPr="00C6579B">
              <w:rPr>
                <w:rFonts w:ascii="Arial" w:hAnsi="Arial" w:cs="Arial"/>
                <w:sz w:val="24"/>
                <w:szCs w:val="24"/>
              </w:rPr>
              <w:t xml:space="preserve">, tzn. czy: </w:t>
            </w:r>
          </w:p>
          <w:p w14:paraId="670932D0" w14:textId="77777777" w:rsidR="00C6579B" w:rsidRDefault="00C6579B" w:rsidP="00E170F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t>- nie przewiduje inwestycji w infrastrukturę placówek świadczących całodobową opiekę długoterminową (całodobowe usługi opiekuńcze) w instytucjonalnych formach</w:t>
            </w:r>
            <w:commentRangeStart w:id="36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6"/>
            </w:r>
            <w:r w:rsidRPr="00C6579B">
              <w:rPr>
                <w:rFonts w:ascii="Arial" w:hAnsi="Arial" w:cs="Arial"/>
                <w:sz w:val="24"/>
                <w:szCs w:val="24"/>
              </w:rPr>
              <w:t>.</w:t>
            </w:r>
            <w:commentRangeEnd w:id="36"/>
            <w:r w:rsidR="009C1651">
              <w:rPr>
                <w:rStyle w:val="Odwoaniedokomentarza"/>
              </w:rPr>
              <w:commentReference w:id="36"/>
            </w:r>
          </w:p>
          <w:p w14:paraId="66EF40EF" w14:textId="77777777" w:rsidR="00C6579B" w:rsidDel="00C00347" w:rsidRDefault="00C6579B" w:rsidP="00F46D41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6579B">
              <w:rPr>
                <w:rFonts w:ascii="Arial" w:hAnsi="Arial" w:cs="Arial"/>
                <w:sz w:val="24"/>
                <w:szCs w:val="24"/>
              </w:rPr>
              <w:lastRenderedPageBreak/>
              <w:t xml:space="preserve"> Kryterium jest weryfikowane w oparciu o wniosek</w:t>
            </w:r>
            <w:ins w:id="47" w:author="Sylwia Szada" w:date="2025-01-05T13:44:00Z">
              <w:r w:rsidR="00F46D41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commentRangeStart w:id="48"/>
              <w:r w:rsidR="00F46D41" w:rsidRPr="0002309A">
                <w:rPr>
                  <w:rFonts w:ascii="Arial" w:hAnsi="Arial" w:cs="Arial"/>
                  <w:sz w:val="24"/>
                  <w:szCs w:val="24"/>
                </w:rPr>
                <w:t>o dofinansowanie projektu i załączniki.</w:t>
              </w:r>
            </w:ins>
            <w:commentRangeEnd w:id="48"/>
            <w:ins w:id="49" w:author="Sylwia Szada" w:date="2025-01-05T14:54:00Z">
              <w:r w:rsidR="008B6C70">
                <w:rPr>
                  <w:rStyle w:val="Odwoaniedokomentarza"/>
                </w:rPr>
                <w:commentReference w:id="48"/>
              </w:r>
            </w:ins>
          </w:p>
        </w:tc>
        <w:tc>
          <w:tcPr>
            <w:tcW w:w="3402" w:type="dxa"/>
          </w:tcPr>
          <w:p w14:paraId="039AF5D5" w14:textId="77777777" w:rsidR="00FF0CE4" w:rsidRPr="00EA6124" w:rsidRDefault="00FF0CE4" w:rsidP="00FF0C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6AD59A28" w14:textId="77777777" w:rsidR="00FF0CE4" w:rsidRPr="00EA6124" w:rsidRDefault="00FF0CE4" w:rsidP="00FF0C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niezbędne do przyznania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dofinansowania.</w:t>
            </w:r>
          </w:p>
          <w:p w14:paraId="1F87F010" w14:textId="77777777" w:rsidR="00FF0CE4" w:rsidRPr="00EA6124" w:rsidRDefault="00FF0CE4" w:rsidP="00FF0CE4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3D114F48" w14:textId="77777777" w:rsidR="00C6579B" w:rsidRPr="00EA6124" w:rsidDel="00C00347" w:rsidRDefault="00FF0CE4" w:rsidP="00E170F6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BB5971" w:rsidRPr="00EA6124" w14:paraId="6411265A" w14:textId="77777777" w:rsidTr="009E75CF"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B9D13B" w14:textId="77777777" w:rsidR="00E507FE" w:rsidRPr="0002309A" w:rsidRDefault="00E507FE" w:rsidP="0002309A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02309A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482519">
              <w:rPr>
                <w:rFonts w:ascii="Arial" w:eastAsia="Times New Roman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9C8A44" w14:textId="77777777" w:rsidR="00E507FE" w:rsidRPr="0002309A" w:rsidRDefault="00BC654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50" w:name="_Hlk187329457"/>
            <w:r w:rsidRPr="0002309A">
              <w:rPr>
                <w:rFonts w:ascii="Arial" w:hAnsi="Arial" w:cs="Arial"/>
                <w:bCs/>
                <w:sz w:val="24"/>
                <w:szCs w:val="24"/>
              </w:rPr>
              <w:t>Projekt</w:t>
            </w:r>
            <w:r w:rsidRPr="0002309A">
              <w:rPr>
                <w:rFonts w:ascii="Arial" w:hAnsi="Arial" w:cs="Arial"/>
                <w:sz w:val="24"/>
                <w:szCs w:val="24"/>
              </w:rPr>
              <w:t xml:space="preserve"> zakłada wsparcie infrastruktury służącej zwiększeniu dostępności do usług świadczonych w  społeczności</w:t>
            </w:r>
            <w:r w:rsidR="0023397F" w:rsidRPr="00023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5971" w:rsidRPr="0002309A">
              <w:rPr>
                <w:rFonts w:ascii="Arial" w:hAnsi="Arial" w:cs="Arial"/>
                <w:sz w:val="24"/>
                <w:szCs w:val="24"/>
              </w:rPr>
              <w:t xml:space="preserve">lokalnej </w:t>
            </w:r>
            <w:r w:rsidR="00740E18" w:rsidRPr="0002309A">
              <w:rPr>
                <w:rFonts w:ascii="Arial" w:hAnsi="Arial" w:cs="Arial"/>
                <w:sz w:val="24"/>
                <w:szCs w:val="24"/>
              </w:rPr>
              <w:t>oraz</w:t>
            </w:r>
            <w:r w:rsidR="00391099" w:rsidRPr="00023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3397F" w:rsidRPr="0002309A">
              <w:rPr>
                <w:rFonts w:ascii="Arial" w:hAnsi="Arial" w:cs="Arial"/>
                <w:sz w:val="24"/>
                <w:szCs w:val="24"/>
              </w:rPr>
              <w:t>usług aktywnej integracji</w:t>
            </w:r>
            <w:bookmarkEnd w:id="50"/>
          </w:p>
        </w:tc>
        <w:tc>
          <w:tcPr>
            <w:tcW w:w="69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7137A2" w14:textId="77777777" w:rsidR="00BC654E" w:rsidRPr="0002309A" w:rsidRDefault="00BC654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W tym kryterium sprawdzamy, czy projekt zakłada wsparcie infrastruktury służącej zwiększeniu dostępności do usług świadczonych </w:t>
            </w:r>
            <w:r w:rsidR="006E602D" w:rsidRPr="0002309A">
              <w:rPr>
                <w:rFonts w:ascii="Arial" w:hAnsi="Arial" w:cs="Arial"/>
                <w:sz w:val="24"/>
                <w:szCs w:val="24"/>
              </w:rPr>
              <w:t xml:space="preserve">w </w:t>
            </w:r>
            <w:r w:rsidRPr="0002309A">
              <w:rPr>
                <w:rFonts w:ascii="Arial" w:hAnsi="Arial" w:cs="Arial"/>
                <w:sz w:val="24"/>
                <w:szCs w:val="24"/>
              </w:rPr>
              <w:t>społeczności</w:t>
            </w:r>
            <w:r w:rsidR="000B2547" w:rsidRPr="0002309A">
              <w:rPr>
                <w:rFonts w:ascii="Arial" w:hAnsi="Arial" w:cs="Arial"/>
                <w:sz w:val="24"/>
                <w:szCs w:val="24"/>
              </w:rPr>
              <w:t xml:space="preserve"> lokalnej</w:t>
            </w:r>
            <w:r w:rsidR="0023397F" w:rsidRPr="00023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40E18" w:rsidRPr="0002309A">
              <w:rPr>
                <w:rFonts w:ascii="Arial" w:hAnsi="Arial" w:cs="Arial"/>
                <w:sz w:val="24"/>
                <w:szCs w:val="24"/>
              </w:rPr>
              <w:t>oraz</w:t>
            </w:r>
            <w:r w:rsidR="0023397F" w:rsidRPr="0002309A">
              <w:rPr>
                <w:rFonts w:ascii="Arial" w:hAnsi="Arial" w:cs="Arial"/>
                <w:sz w:val="24"/>
                <w:szCs w:val="24"/>
              </w:rPr>
              <w:t xml:space="preserve"> usług aktywnej integracji</w:t>
            </w:r>
            <w:r w:rsidRPr="0002309A">
              <w:rPr>
                <w:rFonts w:ascii="Arial" w:hAnsi="Arial" w:cs="Arial"/>
                <w:sz w:val="24"/>
                <w:szCs w:val="24"/>
              </w:rPr>
              <w:t>, tzn. czy</w:t>
            </w:r>
            <w:r w:rsidR="001C4E99" w:rsidRPr="0002309A"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52700F1A" w14:textId="77777777" w:rsidR="00622FEB" w:rsidRPr="0002309A" w:rsidRDefault="00E055D4" w:rsidP="00EA335A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57" w:hanging="457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w zakresie </w:t>
            </w:r>
            <w:r w:rsidR="00622FEB" w:rsidRPr="0002309A">
              <w:rPr>
                <w:rFonts w:ascii="Arial" w:hAnsi="Arial" w:cs="Arial"/>
                <w:sz w:val="24"/>
                <w:szCs w:val="24"/>
              </w:rPr>
              <w:t>inwestycj</w:t>
            </w:r>
            <w:r w:rsidRPr="0002309A">
              <w:rPr>
                <w:rFonts w:ascii="Arial" w:hAnsi="Arial" w:cs="Arial"/>
                <w:sz w:val="24"/>
                <w:szCs w:val="24"/>
              </w:rPr>
              <w:t>i</w:t>
            </w:r>
            <w:r w:rsidR="00622FEB" w:rsidRPr="0002309A">
              <w:rPr>
                <w:rFonts w:ascii="Arial" w:hAnsi="Arial" w:cs="Arial"/>
                <w:sz w:val="24"/>
                <w:szCs w:val="24"/>
              </w:rPr>
              <w:t xml:space="preserve"> w infrastrukturę CUS</w:t>
            </w:r>
          </w:p>
          <w:p w14:paraId="30003CB3" w14:textId="77777777" w:rsidR="00E055D4" w:rsidRPr="0002309A" w:rsidRDefault="00E055D4" w:rsidP="00EA335A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usługi zaplanowane do realizacji w ramach wspartej infrastruktury wpisują się w definicję </w:t>
            </w:r>
            <w:r w:rsidRPr="0002309A">
              <w:rPr>
                <w:rFonts w:ascii="Arial" w:hAnsi="Arial" w:cs="Arial"/>
                <w:bCs/>
                <w:sz w:val="24"/>
                <w:szCs w:val="24"/>
              </w:rPr>
              <w:t>usług świadczonych w społeczności lokalnej</w:t>
            </w:r>
            <w:r w:rsidRPr="0002309A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17"/>
            </w:r>
            <w:r w:rsidRPr="0002309A">
              <w:rPr>
                <w:rFonts w:ascii="Arial" w:hAnsi="Arial" w:cs="Arial"/>
                <w:bCs/>
                <w:sz w:val="24"/>
                <w:szCs w:val="24"/>
              </w:rPr>
              <w:t xml:space="preserve"> i</w:t>
            </w:r>
          </w:p>
          <w:p w14:paraId="14257A38" w14:textId="77777777" w:rsidR="00622FEB" w:rsidRPr="0002309A" w:rsidRDefault="00740E18" w:rsidP="00EA335A">
            <w:pPr>
              <w:pStyle w:val="Akapitzlist"/>
              <w:numPr>
                <w:ilvl w:val="0"/>
                <w:numId w:val="20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nastąpi wzrost liczby miejsc </w:t>
            </w:r>
            <w:r w:rsidR="00BA7C2E" w:rsidRPr="0002309A">
              <w:rPr>
                <w:rFonts w:ascii="Arial" w:hAnsi="Arial" w:cs="Arial"/>
                <w:sz w:val="24"/>
                <w:szCs w:val="24"/>
              </w:rPr>
              <w:t xml:space="preserve">świadczenia usług </w:t>
            </w:r>
            <w:r w:rsidR="00622FEB" w:rsidRPr="0002309A">
              <w:rPr>
                <w:rFonts w:ascii="Arial" w:hAnsi="Arial" w:cs="Arial"/>
                <w:sz w:val="24"/>
                <w:szCs w:val="24"/>
              </w:rPr>
              <w:t xml:space="preserve">w społeczności lokalnej </w:t>
            </w:r>
            <w:r w:rsidR="009B44F5">
              <w:rPr>
                <w:rFonts w:ascii="Arial" w:hAnsi="Arial" w:cs="Arial"/>
                <w:sz w:val="24"/>
                <w:szCs w:val="24"/>
              </w:rPr>
              <w:t xml:space="preserve">u </w:t>
            </w:r>
            <w:r w:rsidR="00A904FF">
              <w:rPr>
                <w:rFonts w:ascii="Arial" w:hAnsi="Arial" w:cs="Arial"/>
                <w:sz w:val="24"/>
                <w:szCs w:val="24"/>
              </w:rPr>
              <w:t>w</w:t>
            </w:r>
            <w:r w:rsidR="009B44F5">
              <w:rPr>
                <w:rFonts w:ascii="Arial" w:hAnsi="Arial" w:cs="Arial"/>
                <w:sz w:val="24"/>
                <w:szCs w:val="24"/>
              </w:rPr>
              <w:t xml:space="preserve">nioskodawcy </w:t>
            </w:r>
            <w:r w:rsidR="00622FEB" w:rsidRPr="0002309A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7CCE6BFD" w14:textId="77777777" w:rsidR="007B5A14" w:rsidRPr="0002309A" w:rsidRDefault="00622FEB" w:rsidP="00EA335A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429" w:hanging="426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lastRenderedPageBreak/>
              <w:t xml:space="preserve">w </w:t>
            </w:r>
            <w:r w:rsidR="00E055D4" w:rsidRPr="0002309A">
              <w:rPr>
                <w:rFonts w:ascii="Arial" w:hAnsi="Arial" w:cs="Arial"/>
                <w:sz w:val="24"/>
                <w:szCs w:val="24"/>
              </w:rPr>
              <w:t>zakresie</w:t>
            </w:r>
            <w:r w:rsidRPr="0002309A">
              <w:rPr>
                <w:rFonts w:ascii="Arial" w:hAnsi="Arial" w:cs="Arial"/>
                <w:sz w:val="24"/>
                <w:szCs w:val="24"/>
              </w:rPr>
              <w:t xml:space="preserve"> inwestycj</w:t>
            </w:r>
            <w:r w:rsidR="00E055D4" w:rsidRPr="0002309A">
              <w:rPr>
                <w:rFonts w:ascii="Arial" w:hAnsi="Arial" w:cs="Arial"/>
                <w:sz w:val="24"/>
                <w:szCs w:val="24"/>
              </w:rPr>
              <w:t>i</w:t>
            </w:r>
            <w:r w:rsidRPr="0002309A">
              <w:rPr>
                <w:rFonts w:ascii="Arial" w:hAnsi="Arial" w:cs="Arial"/>
                <w:sz w:val="24"/>
                <w:szCs w:val="24"/>
              </w:rPr>
              <w:t xml:space="preserve"> w infrastrukturę</w:t>
            </w:r>
            <w:r w:rsidR="00077548" w:rsidRPr="0002309A">
              <w:rPr>
                <w:rFonts w:ascii="Arial" w:hAnsi="Arial" w:cs="Arial"/>
                <w:sz w:val="24"/>
                <w:szCs w:val="24"/>
              </w:rPr>
              <w:t xml:space="preserve"> aktywnej integracji -</w:t>
            </w:r>
            <w:r w:rsidR="00E055D4" w:rsidRPr="0002309A">
              <w:rPr>
                <w:rFonts w:ascii="Arial" w:hAnsi="Arial" w:cs="Arial"/>
                <w:sz w:val="24"/>
                <w:szCs w:val="24"/>
              </w:rPr>
              <w:t>WTZ</w:t>
            </w:r>
            <w:r w:rsidR="00CE2881" w:rsidRPr="00023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85F59" w:rsidRPr="0002309A">
              <w:rPr>
                <w:rFonts w:ascii="Arial" w:hAnsi="Arial" w:cs="Arial"/>
                <w:sz w:val="24"/>
                <w:szCs w:val="24"/>
              </w:rPr>
              <w:t>lub</w:t>
            </w:r>
            <w:r w:rsidR="00CE2881" w:rsidRPr="00023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E055D4" w:rsidRPr="0002309A">
              <w:rPr>
                <w:rFonts w:ascii="Arial" w:hAnsi="Arial" w:cs="Arial"/>
                <w:sz w:val="24"/>
                <w:szCs w:val="24"/>
              </w:rPr>
              <w:t>ZAZ</w:t>
            </w:r>
          </w:p>
          <w:p w14:paraId="1611CB37" w14:textId="77777777" w:rsidR="00E055D4" w:rsidRPr="0002309A" w:rsidRDefault="00E055D4" w:rsidP="00EA335A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usługi zaplanowane do realizacji w ramach wspartej infrastruktury wpisują się w definicję usług aktywnej integracji</w:t>
            </w:r>
            <w:r w:rsidRPr="0002309A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8"/>
            </w:r>
            <w:r w:rsidRPr="000230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47D9" w:rsidRPr="0002309A">
              <w:rPr>
                <w:rFonts w:ascii="Arial" w:hAnsi="Arial" w:cs="Arial"/>
                <w:sz w:val="24"/>
                <w:szCs w:val="24"/>
              </w:rPr>
              <w:t>i</w:t>
            </w:r>
          </w:p>
          <w:p w14:paraId="43ADABA9" w14:textId="77777777" w:rsidR="00E055D4" w:rsidRDefault="00E055D4" w:rsidP="00EA335A">
            <w:pPr>
              <w:pStyle w:val="Akapitzlist"/>
              <w:numPr>
                <w:ilvl w:val="0"/>
                <w:numId w:val="23"/>
              </w:numPr>
              <w:spacing w:before="100" w:beforeAutospacing="1" w:after="100" w:afterAutospacing="1"/>
              <w:rPr>
                <w:ins w:id="51" w:author="Sylwia Szada" w:date="2025-01-02T13:21:00Z"/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nastąpi wzrost liczby miejsc świadczenia usług </w:t>
            </w:r>
            <w:r w:rsidR="00AA47D9" w:rsidRPr="0002309A">
              <w:rPr>
                <w:rFonts w:ascii="Arial" w:hAnsi="Arial" w:cs="Arial"/>
                <w:sz w:val="24"/>
                <w:szCs w:val="24"/>
              </w:rPr>
              <w:t>aktywnej integracji</w:t>
            </w:r>
            <w:r w:rsidR="009B44F5">
              <w:rPr>
                <w:rFonts w:ascii="Arial" w:hAnsi="Arial" w:cs="Arial"/>
                <w:sz w:val="24"/>
                <w:szCs w:val="24"/>
              </w:rPr>
              <w:t xml:space="preserve"> u </w:t>
            </w:r>
            <w:r w:rsidR="00A904FF">
              <w:rPr>
                <w:rFonts w:ascii="Arial" w:hAnsi="Arial" w:cs="Arial"/>
                <w:sz w:val="24"/>
                <w:szCs w:val="24"/>
              </w:rPr>
              <w:t>w</w:t>
            </w:r>
            <w:r w:rsidR="009B44F5">
              <w:rPr>
                <w:rFonts w:ascii="Arial" w:hAnsi="Arial" w:cs="Arial"/>
                <w:sz w:val="24"/>
                <w:szCs w:val="24"/>
              </w:rPr>
              <w:t>nioskodawcy</w:t>
            </w:r>
            <w:ins w:id="52" w:author="Sylwia Szada" w:date="2025-01-02T13:21:00Z">
              <w:r w:rsidR="00AD46F5">
                <w:rPr>
                  <w:rFonts w:ascii="Arial" w:hAnsi="Arial" w:cs="Arial"/>
                  <w:sz w:val="24"/>
                  <w:szCs w:val="24"/>
                </w:rPr>
                <w:t xml:space="preserve"> oraz</w:t>
              </w:r>
            </w:ins>
            <w:del w:id="53" w:author="Sylwia Szada" w:date="2025-01-02T13:21:00Z">
              <w:r w:rsidR="00AA47D9" w:rsidRPr="0002309A" w:rsidDel="00AD46F5">
                <w:rPr>
                  <w:rFonts w:ascii="Arial" w:hAnsi="Arial" w:cs="Arial"/>
                  <w:sz w:val="24"/>
                  <w:szCs w:val="24"/>
                </w:rPr>
                <w:delText>.</w:delText>
              </w:r>
            </w:del>
          </w:p>
          <w:p w14:paraId="789F5273" w14:textId="4C65BABF" w:rsidR="00AD46F5" w:rsidRDefault="00AD46F5" w:rsidP="00EA335A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rPr>
                <w:ins w:id="54" w:author="Sylwia Szada" w:date="2025-01-02T13:25:00Z"/>
                <w:rFonts w:ascii="Arial" w:hAnsi="Arial" w:cs="Arial"/>
                <w:sz w:val="24"/>
                <w:szCs w:val="24"/>
              </w:rPr>
            </w:pPr>
            <w:commentRangeStart w:id="55"/>
            <w:ins w:id="56" w:author="Sylwia Szada" w:date="2025-01-02T13:22:00Z">
              <w:r>
                <w:rPr>
                  <w:rFonts w:ascii="Arial" w:hAnsi="Arial" w:cs="Arial"/>
                  <w:sz w:val="24"/>
                  <w:szCs w:val="24"/>
                </w:rPr>
                <w:t>w</w:t>
              </w:r>
            </w:ins>
            <w:commentRangeEnd w:id="55"/>
            <w:ins w:id="57" w:author="Sylwia Szada" w:date="2025-01-05T14:55:00Z">
              <w:r w:rsidR="00671B6E">
                <w:rPr>
                  <w:rStyle w:val="Odwoaniedokomentarza"/>
                </w:rPr>
                <w:commentReference w:id="55"/>
              </w:r>
            </w:ins>
            <w:ins w:id="58" w:author="Sylwia Szada" w:date="2025-01-02T13:22:00Z">
              <w:r>
                <w:rPr>
                  <w:rFonts w:ascii="Arial" w:hAnsi="Arial" w:cs="Arial"/>
                  <w:sz w:val="24"/>
                  <w:szCs w:val="24"/>
                </w:rPr>
                <w:t xml:space="preserve"> zakresie inwestycji w infrastrukturę</w:t>
              </w:r>
            </w:ins>
            <w:ins w:id="59" w:author="Sylwia Szada" w:date="2025-01-06T17:56:00Z">
              <w:r w:rsidR="00092403">
                <w:rPr>
                  <w:rFonts w:ascii="Arial" w:hAnsi="Arial" w:cs="Arial"/>
                  <w:sz w:val="24"/>
                  <w:szCs w:val="24"/>
                </w:rPr>
                <w:t xml:space="preserve"> Centrum Jakości Życia</w:t>
              </w:r>
            </w:ins>
            <w:ins w:id="60" w:author="Sylwia Szada" w:date="2025-01-07T08:04:00Z" w16du:dateUtc="2025-01-07T07:04:00Z">
              <w:r w:rsidR="00A97DCA">
                <w:rPr>
                  <w:rFonts w:ascii="Arial" w:hAnsi="Arial" w:cs="Arial"/>
                  <w:sz w:val="24"/>
                  <w:szCs w:val="24"/>
                </w:rPr>
                <w:t>:</w:t>
              </w:r>
            </w:ins>
            <w:ins w:id="61" w:author="Sylwia Szada" w:date="2025-01-02T13:23:00Z">
              <w:r w:rsidRPr="00AD46F5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</w:p>
          <w:p w14:paraId="132B00BD" w14:textId="77777777" w:rsidR="002620AC" w:rsidRDefault="002620AC" w:rsidP="00EA335A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1166" w:hanging="425"/>
              <w:rPr>
                <w:ins w:id="62" w:author="Sylwia Szada" w:date="2025-01-02T13:27:00Z"/>
                <w:rFonts w:ascii="Arial" w:hAnsi="Arial" w:cs="Arial"/>
                <w:sz w:val="24"/>
                <w:szCs w:val="24"/>
              </w:rPr>
            </w:pPr>
            <w:ins w:id="63" w:author="Sylwia Szada" w:date="2025-01-02T13:26:00Z">
              <w:r w:rsidRPr="002620AC">
                <w:rPr>
                  <w:rFonts w:ascii="Arial" w:hAnsi="Arial" w:cs="Arial"/>
                  <w:sz w:val="24"/>
                  <w:szCs w:val="24"/>
                </w:rPr>
                <w:t>usługi zaplanowane do realizacji w ramach wspartej infrastruktury wpisują się w definicję usług</w:t>
              </w:r>
            </w:ins>
            <w:ins w:id="64" w:author="Sylwia Szada" w:date="2025-01-02T13:27:00Z">
              <w:r w:rsidRPr="0002309A">
                <w:rPr>
                  <w:rFonts w:ascii="Arial" w:hAnsi="Arial" w:cs="Arial"/>
                  <w:bCs/>
                  <w:sz w:val="24"/>
                  <w:szCs w:val="24"/>
                </w:rPr>
                <w:t xml:space="preserve"> świadczonych w społeczności lokalnej</w:t>
              </w:r>
            </w:ins>
            <w:ins w:id="65" w:author="Sylwia Szada" w:date="2025-01-05T13:52:00Z">
              <w:r w:rsidR="00C619A1">
                <w:rPr>
                  <w:rStyle w:val="Odwoanieprzypisudolnego"/>
                  <w:rFonts w:ascii="Arial" w:hAnsi="Arial" w:cs="Arial"/>
                  <w:bCs/>
                  <w:sz w:val="24"/>
                  <w:szCs w:val="24"/>
                </w:rPr>
                <w:footnoteReference w:id="19"/>
              </w:r>
            </w:ins>
            <w:ins w:id="70" w:author="Sylwia Szada" w:date="2025-01-02T13:27:00Z">
              <w:r w:rsidRPr="002620AC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lub usług </w:t>
              </w:r>
            </w:ins>
            <w:ins w:id="71" w:author="Sylwia Szada" w:date="2025-01-02T13:26:00Z">
              <w:r w:rsidRPr="002620AC">
                <w:rPr>
                  <w:rFonts w:ascii="Arial" w:hAnsi="Arial" w:cs="Arial"/>
                  <w:sz w:val="24"/>
                  <w:szCs w:val="24"/>
                </w:rPr>
                <w:t>aktywnej integracji</w:t>
              </w:r>
            </w:ins>
            <w:ins w:id="72" w:author="Sylwia Szada" w:date="2025-01-05T13:54:00Z">
              <w:r w:rsidR="00C619A1"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20"/>
              </w:r>
            </w:ins>
            <w:ins w:id="74" w:author="Sylwia Szada" w:date="2025-01-02T13:29:00Z">
              <w:r>
                <w:rPr>
                  <w:rFonts w:ascii="Arial" w:hAnsi="Arial" w:cs="Arial"/>
                  <w:sz w:val="24"/>
                  <w:szCs w:val="24"/>
                </w:rPr>
                <w:t xml:space="preserve"> i</w:t>
              </w:r>
            </w:ins>
          </w:p>
          <w:p w14:paraId="73C808FB" w14:textId="77777777" w:rsidR="002620AC" w:rsidRPr="002620AC" w:rsidRDefault="002620AC" w:rsidP="00EA335A">
            <w:pPr>
              <w:pStyle w:val="Akapitzlist"/>
              <w:numPr>
                <w:ilvl w:val="0"/>
                <w:numId w:val="27"/>
              </w:numPr>
              <w:spacing w:before="100" w:beforeAutospacing="1" w:after="100" w:afterAutospacing="1"/>
              <w:ind w:left="1166" w:hanging="425"/>
              <w:rPr>
                <w:rFonts w:ascii="Arial" w:hAnsi="Arial" w:cs="Arial"/>
                <w:sz w:val="24"/>
                <w:szCs w:val="24"/>
              </w:rPr>
            </w:pPr>
            <w:ins w:id="75" w:author="Sylwia Szada" w:date="2025-01-02T13:27:00Z">
              <w:r w:rsidRPr="002620AC"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nastąpi wzrost liczby miejsc świadczenia usług w społeczności lokalnej </w:t>
              </w:r>
            </w:ins>
            <w:ins w:id="76" w:author="Sylwia Szada" w:date="2025-01-02T13:28:00Z">
              <w:r>
                <w:rPr>
                  <w:rFonts w:ascii="Arial" w:hAnsi="Arial" w:cs="Arial"/>
                  <w:sz w:val="24"/>
                  <w:szCs w:val="24"/>
                </w:rPr>
                <w:t xml:space="preserve">lub usług aktywnej integracji </w:t>
              </w:r>
            </w:ins>
            <w:ins w:id="77" w:author="Sylwia Szada" w:date="2025-01-02T13:27:00Z">
              <w:r w:rsidRPr="002620AC">
                <w:rPr>
                  <w:rFonts w:ascii="Arial" w:hAnsi="Arial" w:cs="Arial"/>
                  <w:sz w:val="24"/>
                  <w:szCs w:val="24"/>
                </w:rPr>
                <w:t>u wnioskodawcy</w:t>
              </w:r>
            </w:ins>
            <w:ins w:id="78" w:author="Sylwia Szada" w:date="2025-01-02T13:28:00Z">
              <w:r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5C0D7979" w14:textId="77777777" w:rsidR="00013D9F" w:rsidRPr="0002309A" w:rsidRDefault="00C22FD4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0BF9ED34" w14:textId="77777777" w:rsidR="00E507FE" w:rsidRPr="0002309A" w:rsidRDefault="00E507F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E0D99FE" w14:textId="77777777" w:rsidR="00E507FE" w:rsidRPr="0002309A" w:rsidRDefault="00E507F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3AD95E4B" w14:textId="77777777" w:rsidR="00E507FE" w:rsidRPr="0002309A" w:rsidRDefault="00E507F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00345DA" w14:textId="77777777" w:rsidR="00E507FE" w:rsidRPr="0002309A" w:rsidRDefault="00E507F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Kryterium uznaje się za </w:t>
            </w:r>
            <w:r w:rsidRPr="0002309A">
              <w:rPr>
                <w:rFonts w:ascii="Arial" w:hAnsi="Arial" w:cs="Arial"/>
                <w:sz w:val="24"/>
                <w:szCs w:val="24"/>
              </w:rPr>
              <w:lastRenderedPageBreak/>
              <w:t>spełnione, jeżeli odpowiedź będzie pozytywna.</w:t>
            </w:r>
          </w:p>
          <w:p w14:paraId="589B9788" w14:textId="77777777" w:rsidR="00E507FE" w:rsidRPr="0002309A" w:rsidRDefault="00E507FE" w:rsidP="0002309A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BB5971" w:rsidRPr="00EA6124" w14:paraId="4E410A03" w14:textId="77777777" w:rsidTr="00144B36">
        <w:tc>
          <w:tcPr>
            <w:tcW w:w="1110" w:type="dxa"/>
            <w:vAlign w:val="center"/>
          </w:tcPr>
          <w:p w14:paraId="00F944C2" w14:textId="77777777" w:rsidR="00E507FE" w:rsidRPr="00CE2881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 w:rsidR="00482519">
              <w:rPr>
                <w:rFonts w:ascii="Arial" w:eastAsia="Times New Roman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75CF75D4" w14:textId="77777777" w:rsidR="00E507FE" w:rsidRPr="00CE2881" w:rsidRDefault="00C22FD4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79" w:name="_Hlk133223943"/>
            <w:bookmarkStart w:id="80" w:name="_Hlk187329627"/>
            <w:r w:rsidRPr="00CE2881">
              <w:rPr>
                <w:rFonts w:ascii="Arial" w:hAnsi="Arial" w:cs="Arial"/>
                <w:sz w:val="24"/>
                <w:szCs w:val="24"/>
              </w:rPr>
              <w:t xml:space="preserve">Zapotrzebowanie </w:t>
            </w:r>
            <w:r w:rsidRPr="00CE2881">
              <w:rPr>
                <w:rFonts w:ascii="Arial" w:hAnsi="Arial" w:cs="Arial"/>
                <w:sz w:val="24"/>
                <w:szCs w:val="24"/>
              </w:rPr>
              <w:br/>
              <w:t>na infrastrukturę</w:t>
            </w:r>
            <w:bookmarkEnd w:id="79"/>
            <w:r w:rsidR="000B2547" w:rsidRPr="00CE28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B5971" w:rsidRPr="00CE2881">
              <w:rPr>
                <w:rFonts w:ascii="Arial" w:hAnsi="Arial" w:cs="Arial"/>
                <w:sz w:val="24"/>
                <w:szCs w:val="24"/>
              </w:rPr>
              <w:t>w zakresie usług świadczonych w społeczności lokalnej oraz usług aktywnej integracji</w:t>
            </w:r>
            <w:bookmarkEnd w:id="80"/>
          </w:p>
        </w:tc>
        <w:tc>
          <w:tcPr>
            <w:tcW w:w="6915" w:type="dxa"/>
            <w:shd w:val="clear" w:color="auto" w:fill="auto"/>
            <w:vAlign w:val="center"/>
          </w:tcPr>
          <w:p w14:paraId="32E83E6D" w14:textId="77777777" w:rsidR="007458E0" w:rsidRPr="00CE2881" w:rsidRDefault="006A6834" w:rsidP="000B2547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W kryterium sprawdzamy, czy</w:t>
            </w:r>
            <w:r w:rsidR="007458E0" w:rsidRPr="00CE2881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  <w:p w14:paraId="12AFBD15" w14:textId="77777777" w:rsidR="00810D98" w:rsidRPr="00CE2881" w:rsidRDefault="006A6834" w:rsidP="00EA335A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wsparci</w:t>
            </w:r>
            <w:r w:rsidR="007458E0" w:rsidRPr="00CE2881">
              <w:rPr>
                <w:rFonts w:ascii="Arial" w:hAnsi="Arial" w:cs="Arial"/>
                <w:bCs/>
                <w:sz w:val="24"/>
                <w:szCs w:val="24"/>
              </w:rPr>
              <w:t>e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zaplanowan</w:t>
            </w:r>
            <w:r w:rsidR="007458E0" w:rsidRPr="00CE2881">
              <w:rPr>
                <w:rFonts w:ascii="Arial" w:hAnsi="Arial" w:cs="Arial"/>
                <w:bCs/>
                <w:sz w:val="24"/>
                <w:szCs w:val="24"/>
              </w:rPr>
              <w:t>o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na podstawie</w:t>
            </w:r>
            <w:r w:rsidR="000B2547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analiz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>y</w:t>
            </w:r>
            <w:r w:rsidR="008416E1" w:rsidRPr="00CE2881">
              <w:rPr>
                <w:rFonts w:ascii="Arial" w:hAnsi="Arial" w:cs="Arial"/>
                <w:bCs/>
                <w:sz w:val="24"/>
                <w:szCs w:val="24"/>
              </w:rPr>
              <w:t>/diagnozy</w:t>
            </w:r>
            <w:r w:rsidR="000B2547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potwierdzając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>ej</w:t>
            </w:r>
            <w:r w:rsidR="000B2547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zapotrzebowanie na infrastrukturę</w:t>
            </w:r>
            <w:r w:rsidR="00BB5971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w zakresie usług świadczonych w społeczności lokalnej </w:t>
            </w:r>
            <w:del w:id="81" w:author="Sylwia Szada" w:date="2025-01-06T18:10:00Z">
              <w:r w:rsidR="00AA47D9" w:rsidRPr="00CE2881" w:rsidDel="0085598E">
                <w:rPr>
                  <w:rFonts w:ascii="Arial" w:hAnsi="Arial" w:cs="Arial"/>
                  <w:bCs/>
                  <w:sz w:val="24"/>
                  <w:szCs w:val="24"/>
                </w:rPr>
                <w:delText xml:space="preserve">(CUS) </w:delText>
              </w:r>
            </w:del>
            <w:r w:rsidR="00BB5971" w:rsidRPr="00CE2881">
              <w:rPr>
                <w:rFonts w:ascii="Arial" w:hAnsi="Arial" w:cs="Arial"/>
                <w:bCs/>
                <w:sz w:val="24"/>
                <w:szCs w:val="24"/>
              </w:rPr>
              <w:t>oraz usług aktywnej integracji</w:t>
            </w:r>
            <w:r w:rsidR="00AA47D9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(</w:t>
            </w:r>
            <w:ins w:id="82" w:author="Sylwia Szada" w:date="2025-01-06T18:11:00Z">
              <w:r w:rsidR="0085598E">
                <w:rPr>
                  <w:rFonts w:ascii="Arial" w:hAnsi="Arial" w:cs="Arial"/>
                  <w:bCs/>
                  <w:sz w:val="24"/>
                  <w:szCs w:val="24"/>
                </w:rPr>
                <w:t xml:space="preserve">CUS, </w:t>
              </w:r>
            </w:ins>
            <w:r w:rsidR="00AA47D9" w:rsidRPr="00CE2881">
              <w:rPr>
                <w:rFonts w:ascii="Arial" w:hAnsi="Arial" w:cs="Arial"/>
                <w:bCs/>
                <w:sz w:val="24"/>
                <w:szCs w:val="24"/>
              </w:rPr>
              <w:t>WTZ</w:t>
            </w:r>
            <w:ins w:id="83" w:author="Sylwia Szada" w:date="2025-01-06T18:11:00Z">
              <w:r w:rsidR="0085598E">
                <w:rPr>
                  <w:rFonts w:ascii="Arial" w:hAnsi="Arial" w:cs="Arial"/>
                  <w:bCs/>
                  <w:sz w:val="24"/>
                  <w:szCs w:val="24"/>
                </w:rPr>
                <w:t xml:space="preserve">, </w:t>
              </w:r>
            </w:ins>
            <w:del w:id="84" w:author="Sylwia Szada" w:date="2025-01-06T18:11:00Z">
              <w:r w:rsidR="0098495F" w:rsidDel="0085598E">
                <w:rPr>
                  <w:rFonts w:ascii="Arial" w:hAnsi="Arial" w:cs="Arial"/>
                  <w:bCs/>
                  <w:sz w:val="24"/>
                  <w:szCs w:val="24"/>
                </w:rPr>
                <w:delText xml:space="preserve"> lub </w:delText>
              </w:r>
            </w:del>
            <w:r w:rsidR="00AA47D9" w:rsidRPr="00CE2881">
              <w:rPr>
                <w:rFonts w:ascii="Arial" w:hAnsi="Arial" w:cs="Arial"/>
                <w:bCs/>
                <w:sz w:val="24"/>
                <w:szCs w:val="24"/>
              </w:rPr>
              <w:t>ZAZ</w:t>
            </w:r>
            <w:ins w:id="85" w:author="Sylwia Szada" w:date="2025-01-06T18:11:00Z">
              <w:r w:rsidR="0085598E">
                <w:rPr>
                  <w:rFonts w:ascii="Arial" w:hAnsi="Arial" w:cs="Arial"/>
                  <w:bCs/>
                  <w:sz w:val="24"/>
                  <w:szCs w:val="24"/>
                </w:rPr>
                <w:t xml:space="preserve">, </w:t>
              </w:r>
              <w:commentRangeStart w:id="86"/>
              <w:r w:rsidR="0085598E">
                <w:rPr>
                  <w:rFonts w:ascii="Arial" w:hAnsi="Arial" w:cs="Arial"/>
                  <w:bCs/>
                  <w:sz w:val="24"/>
                  <w:szCs w:val="24"/>
                </w:rPr>
                <w:t>Centrum Jakości Życia</w:t>
              </w:r>
            </w:ins>
            <w:r w:rsidR="00AA47D9" w:rsidRPr="00CE2881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7458E0" w:rsidRPr="00CE2881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commentRangeEnd w:id="86"/>
            <w:r w:rsidR="00467836">
              <w:rPr>
                <w:rStyle w:val="Odwoaniedokomentarza"/>
              </w:rPr>
              <w:commentReference w:id="86"/>
            </w:r>
            <w:r w:rsidR="007458E0" w:rsidRPr="00CE2881">
              <w:rPr>
                <w:rFonts w:ascii="Arial" w:hAnsi="Arial" w:cs="Arial"/>
                <w:bCs/>
                <w:sz w:val="24"/>
                <w:szCs w:val="24"/>
              </w:rPr>
              <w:t>przeprowadzonej</w:t>
            </w:r>
            <w:r w:rsidR="00810D98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w perspektywie minimum 2 letniej</w:t>
            </w:r>
            <w:r w:rsidR="008416E1" w:rsidRPr="00CE2881">
              <w:rPr>
                <w:rFonts w:ascii="Arial" w:hAnsi="Arial" w:cs="Arial"/>
                <w:bCs/>
                <w:sz w:val="24"/>
                <w:szCs w:val="24"/>
              </w:rPr>
              <w:t>,</w:t>
            </w:r>
            <w:r w:rsidR="007458E0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="00FC3C13" w:rsidRPr="00CE2881">
              <w:rPr>
                <w:rFonts w:ascii="Arial" w:hAnsi="Arial" w:cs="Arial"/>
                <w:bCs/>
                <w:sz w:val="24"/>
                <w:szCs w:val="24"/>
              </w:rPr>
              <w:t xml:space="preserve">dla </w:t>
            </w:r>
            <w:r w:rsidR="00740E18" w:rsidRPr="00CE2881">
              <w:rPr>
                <w:rFonts w:ascii="Arial" w:hAnsi="Arial" w:cs="Arial"/>
                <w:bCs/>
                <w:sz w:val="24"/>
                <w:szCs w:val="24"/>
              </w:rPr>
              <w:t>obszaru realizacji projektu.</w:t>
            </w:r>
          </w:p>
          <w:p w14:paraId="7AF58E2A" w14:textId="77777777" w:rsidR="00810D98" w:rsidRPr="00CE2881" w:rsidRDefault="008416E1" w:rsidP="00EA335A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a</w:t>
            </w:r>
            <w:r w:rsidR="00810D98" w:rsidRPr="00CE2881">
              <w:rPr>
                <w:rFonts w:ascii="Arial" w:hAnsi="Arial" w:cs="Arial"/>
                <w:bCs/>
                <w:sz w:val="24"/>
                <w:szCs w:val="24"/>
              </w:rPr>
              <w:t>naliza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>/diagnoza</w:t>
            </w:r>
            <w:r w:rsidR="00810D98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zawiera informacje dot.:</w:t>
            </w:r>
          </w:p>
          <w:p w14:paraId="395BE2A9" w14:textId="77777777" w:rsidR="007458E0" w:rsidRPr="00CE2881" w:rsidRDefault="007458E0" w:rsidP="00EA335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diagnozy problemów;</w:t>
            </w:r>
          </w:p>
          <w:p w14:paraId="15133B8C" w14:textId="77777777" w:rsidR="007458E0" w:rsidRPr="00CE2881" w:rsidRDefault="007458E0" w:rsidP="00EA335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diagnozy potrzeb, w tym np. aktualny stan infrastruktury (w razie konieczności zapotrzebowanie na nowe budynki), </w:t>
            </w:r>
            <w:r w:rsidR="00740E18" w:rsidRPr="00CE2881">
              <w:rPr>
                <w:rFonts w:ascii="Arial" w:hAnsi="Arial" w:cs="Arial"/>
                <w:sz w:val="24"/>
                <w:szCs w:val="24"/>
              </w:rPr>
              <w:t>liczba placówek/ośrodków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danego typ</w:t>
            </w:r>
            <w:r w:rsidR="008416E1" w:rsidRPr="00CE2881">
              <w:rPr>
                <w:rFonts w:ascii="Arial" w:hAnsi="Arial" w:cs="Arial"/>
                <w:sz w:val="24"/>
                <w:szCs w:val="24"/>
              </w:rPr>
              <w:t>u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oraz liczba miejsc/osób w nich przebywających</w:t>
            </w:r>
            <w:r w:rsidR="00BA5CC9" w:rsidRPr="00CE2881">
              <w:rPr>
                <w:rFonts w:ascii="Arial" w:hAnsi="Arial" w:cs="Arial"/>
                <w:sz w:val="24"/>
                <w:szCs w:val="24"/>
              </w:rPr>
              <w:t>/</w:t>
            </w:r>
            <w:r w:rsidR="00AA47D9" w:rsidRPr="00CE28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5CC9" w:rsidRPr="00CE2881">
              <w:rPr>
                <w:rFonts w:ascii="Arial" w:hAnsi="Arial" w:cs="Arial"/>
                <w:sz w:val="24"/>
                <w:szCs w:val="24"/>
              </w:rPr>
              <w:t>korzystających ze wsparcia,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liczba osób oczekujących na </w:t>
            </w:r>
            <w:r w:rsidR="00BA5CC9" w:rsidRPr="00CE2881">
              <w:rPr>
                <w:rFonts w:ascii="Arial" w:hAnsi="Arial" w:cs="Arial"/>
                <w:sz w:val="24"/>
                <w:szCs w:val="24"/>
              </w:rPr>
              <w:t>umieszczenie/możliwość skorzystania z placówki/</w:t>
            </w:r>
            <w:r w:rsidR="00AA47D9" w:rsidRPr="00CE288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A5CC9" w:rsidRPr="00CE2881">
              <w:rPr>
                <w:rFonts w:ascii="Arial" w:hAnsi="Arial" w:cs="Arial"/>
                <w:sz w:val="24"/>
                <w:szCs w:val="24"/>
              </w:rPr>
              <w:t>ośrodka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 danego typu;</w:t>
            </w:r>
          </w:p>
          <w:p w14:paraId="1DE02EA5" w14:textId="77777777" w:rsidR="007458E0" w:rsidRPr="00CE2881" w:rsidRDefault="007458E0" w:rsidP="00EA335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analizy trendów demograficznych;</w:t>
            </w:r>
          </w:p>
          <w:p w14:paraId="3C6A400A" w14:textId="77777777" w:rsidR="007458E0" w:rsidRPr="00CE2881" w:rsidRDefault="007458E0" w:rsidP="00EA335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poziomu dostępności usług;</w:t>
            </w:r>
          </w:p>
          <w:p w14:paraId="5327A024" w14:textId="77777777" w:rsidR="00FC3C13" w:rsidRPr="00CE2881" w:rsidRDefault="007458E0" w:rsidP="00EA335A">
            <w:pPr>
              <w:numPr>
                <w:ilvl w:val="0"/>
                <w:numId w:val="14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oczekiwanych rezultatów.</w:t>
            </w:r>
          </w:p>
          <w:p w14:paraId="32375D1F" w14:textId="77777777" w:rsidR="005B3734" w:rsidRPr="00C15D37" w:rsidRDefault="000B2547" w:rsidP="007458E0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E2881">
              <w:rPr>
                <w:rFonts w:ascii="Arial" w:hAnsi="Arial" w:cs="Arial"/>
                <w:bCs/>
                <w:sz w:val="24"/>
                <w:szCs w:val="24"/>
              </w:rPr>
              <w:t>Analiza</w:t>
            </w:r>
            <w:r w:rsidR="008416E1" w:rsidRPr="00CE2881">
              <w:rPr>
                <w:rFonts w:ascii="Arial" w:hAnsi="Arial" w:cs="Arial"/>
                <w:bCs/>
                <w:sz w:val="24"/>
                <w:szCs w:val="24"/>
              </w:rPr>
              <w:t>/diagnoza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 może zostać przeprowadzona na podstawie dostępnych dokumentów/danych m.in.: </w:t>
            </w:r>
            <w:r w:rsidRPr="00CE2881">
              <w:rPr>
                <w:rFonts w:ascii="Arial" w:hAnsi="Arial" w:cs="Arial"/>
                <w:bCs/>
                <w:i/>
                <w:sz w:val="24"/>
                <w:szCs w:val="24"/>
              </w:rPr>
              <w:t>Ocena zasobów pomocy społecznej w województwie kujawsko-pomorskim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, </w:t>
            </w:r>
            <w:r w:rsidRPr="00CE2881">
              <w:rPr>
                <w:rFonts w:ascii="Arial" w:hAnsi="Arial" w:cs="Arial"/>
                <w:sz w:val="24"/>
                <w:szCs w:val="24"/>
              </w:rPr>
              <w:t xml:space="preserve">Strategia polityki społecznej województwa kujawsko-pomorskiego do roku 2030, 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Regionalnego Planu Rozwoju Usług Społecznych i </w:t>
            </w:r>
            <w:proofErr w:type="spellStart"/>
            <w:r w:rsidRPr="00CE2881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="0057169B" w:rsidRPr="00CE2881">
              <w:rPr>
                <w:rFonts w:ascii="Arial" w:hAnsi="Arial" w:cs="Arial"/>
                <w:bCs/>
                <w:sz w:val="24"/>
                <w:szCs w:val="24"/>
              </w:rPr>
              <w:t xml:space="preserve"> dla Województwa </w:t>
            </w:r>
            <w:r w:rsidR="0057169B" w:rsidRPr="00C15D37">
              <w:rPr>
                <w:rFonts w:ascii="Arial" w:hAnsi="Arial" w:cs="Arial"/>
                <w:bCs/>
                <w:sz w:val="24"/>
                <w:szCs w:val="24"/>
              </w:rPr>
              <w:t>Kujawsko-Pomorskiego</w:t>
            </w:r>
            <w:r w:rsidRPr="00C15D37">
              <w:rPr>
                <w:rFonts w:ascii="Arial" w:hAnsi="Arial" w:cs="Arial"/>
                <w:b/>
                <w:bCs/>
                <w:sz w:val="24"/>
                <w:szCs w:val="24"/>
              </w:rPr>
              <w:t>,</w:t>
            </w:r>
            <w:r w:rsidRPr="00CE2881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 w:rsidRPr="00CE2881">
              <w:rPr>
                <w:rFonts w:ascii="Arial" w:hAnsi="Arial" w:cs="Arial"/>
                <w:bCs/>
                <w:sz w:val="24"/>
                <w:szCs w:val="24"/>
              </w:rPr>
              <w:t xml:space="preserve">dane ROPS w Toruniu dostępne na stronie </w:t>
            </w:r>
            <w:r w:rsidRPr="00C15D37">
              <w:rPr>
                <w:rFonts w:ascii="Arial" w:hAnsi="Arial" w:cs="Arial"/>
                <w:bCs/>
                <w:sz w:val="24"/>
                <w:szCs w:val="24"/>
              </w:rPr>
              <w:t>internetowej, lokalne strategie, dane GUS.</w:t>
            </w:r>
          </w:p>
          <w:p w14:paraId="10FC3226" w14:textId="77777777" w:rsidR="0058101B" w:rsidRPr="00C15D37" w:rsidRDefault="0058101B" w:rsidP="00EA335A">
            <w:pPr>
              <w:pStyle w:val="Akapitzlist"/>
              <w:numPr>
                <w:ilvl w:val="0"/>
                <w:numId w:val="24"/>
              </w:num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C15D37">
              <w:rPr>
                <w:rFonts w:ascii="Arial" w:hAnsi="Arial" w:cs="Arial"/>
                <w:bCs/>
                <w:sz w:val="24"/>
                <w:szCs w:val="24"/>
              </w:rPr>
              <w:t xml:space="preserve">potrzeba przeprowadzenia inwestycji w infrastrukturę aktywnej integracji </w:t>
            </w:r>
            <w:r w:rsidR="003A65C0">
              <w:rPr>
                <w:rFonts w:ascii="Arial" w:hAnsi="Arial" w:cs="Arial"/>
                <w:bCs/>
                <w:sz w:val="24"/>
                <w:szCs w:val="24"/>
              </w:rPr>
              <w:t>(</w:t>
            </w:r>
            <w:r w:rsidR="00BC28B1">
              <w:rPr>
                <w:rFonts w:ascii="Arial" w:hAnsi="Arial" w:cs="Arial"/>
                <w:bCs/>
                <w:sz w:val="24"/>
                <w:szCs w:val="24"/>
              </w:rPr>
              <w:t>WTZ lub ZAZ</w:t>
            </w:r>
            <w:r w:rsidR="003A65C0">
              <w:rPr>
                <w:rFonts w:ascii="Arial" w:hAnsi="Arial" w:cs="Arial"/>
                <w:bCs/>
                <w:sz w:val="24"/>
                <w:szCs w:val="24"/>
              </w:rPr>
              <w:t xml:space="preserve">) </w:t>
            </w:r>
            <w:r w:rsidRPr="00C15D37">
              <w:rPr>
                <w:rFonts w:ascii="Arial" w:hAnsi="Arial" w:cs="Arial"/>
                <w:bCs/>
                <w:sz w:val="24"/>
                <w:szCs w:val="24"/>
              </w:rPr>
              <w:t xml:space="preserve">wynika z Regionalnego Planu Rozwoju Usług Społecznych i </w:t>
            </w:r>
            <w:proofErr w:type="spellStart"/>
            <w:r w:rsidRPr="00C15D37">
              <w:rPr>
                <w:rFonts w:ascii="Arial" w:hAnsi="Arial" w:cs="Arial"/>
                <w:bCs/>
                <w:sz w:val="24"/>
                <w:szCs w:val="24"/>
              </w:rPr>
              <w:t>Deinstytucjonalizacji</w:t>
            </w:r>
            <w:proofErr w:type="spellEnd"/>
            <w:r w:rsidRPr="00C15D37">
              <w:rPr>
                <w:rFonts w:ascii="Arial" w:hAnsi="Arial" w:cs="Arial"/>
                <w:bCs/>
                <w:sz w:val="24"/>
                <w:szCs w:val="24"/>
              </w:rPr>
              <w:t xml:space="preserve"> dla Województwa Kujawsko-Pomorskiego</w:t>
            </w:r>
            <w:r w:rsidR="003A65C0">
              <w:rPr>
                <w:rFonts w:ascii="Arial" w:hAnsi="Arial" w:cs="Arial"/>
                <w:bCs/>
                <w:sz w:val="24"/>
                <w:szCs w:val="24"/>
              </w:rPr>
              <w:t xml:space="preserve"> - </w:t>
            </w:r>
            <w:r w:rsidR="003A65C0" w:rsidRPr="003A65C0">
              <w:rPr>
                <w:rFonts w:ascii="Arial" w:hAnsi="Arial" w:cs="Arial"/>
                <w:bCs/>
                <w:sz w:val="24"/>
                <w:szCs w:val="24"/>
              </w:rPr>
              <w:t>warunek obligatoryjny w przypadku, gdy projekt dotyczy infrastruktury WTZ lub ZAZ.</w:t>
            </w:r>
          </w:p>
          <w:p w14:paraId="361CA503" w14:textId="77777777" w:rsidR="000B2547" w:rsidRPr="00CE2881" w:rsidRDefault="008416E1" w:rsidP="000B254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Analiza/</w:t>
            </w:r>
            <w:r w:rsidR="000B2547" w:rsidRPr="00CE2881">
              <w:rPr>
                <w:rFonts w:ascii="Arial" w:hAnsi="Arial" w:cs="Arial"/>
                <w:sz w:val="24"/>
                <w:szCs w:val="24"/>
              </w:rPr>
              <w:t>Diagnoza może stanowić element Studium Wykonalności/ Planu finansowego lub oddzielny załącznik do wniosku o dofinansowanie projektu.</w:t>
            </w:r>
          </w:p>
          <w:p w14:paraId="03F32954" w14:textId="77777777" w:rsidR="00F77B9E" w:rsidRPr="00CE2881" w:rsidRDefault="000B2547" w:rsidP="000B254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CE2881">
              <w:rPr>
                <w:rFonts w:ascii="Arial" w:hAnsi="Arial" w:cs="Arial"/>
                <w:sz w:val="24"/>
                <w:szCs w:val="24"/>
              </w:rPr>
              <w:br/>
              <w:t>o dofinansowanie projektu lub załącznik</w:t>
            </w:r>
            <w:r w:rsidR="00FF63C2" w:rsidRPr="00CE2881">
              <w:rPr>
                <w:rFonts w:ascii="Arial" w:hAnsi="Arial" w:cs="Arial"/>
                <w:sz w:val="24"/>
                <w:szCs w:val="24"/>
              </w:rPr>
              <w:t>i</w:t>
            </w:r>
            <w:r w:rsidRPr="00CE2881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3402" w:type="dxa"/>
            <w:shd w:val="clear" w:color="auto" w:fill="auto"/>
          </w:tcPr>
          <w:p w14:paraId="228528B3" w14:textId="77777777" w:rsidR="00E507FE" w:rsidRPr="00CE2881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697722CE" w14:textId="77777777" w:rsidR="00E507FE" w:rsidRPr="00CE2881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A7F397E" w14:textId="77777777" w:rsidR="00E507FE" w:rsidRPr="00CE2881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DCD4588" w14:textId="77777777" w:rsidR="00E507FE" w:rsidRPr="00CE2881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6F13311" w14:textId="77777777" w:rsidR="00E507FE" w:rsidRPr="00CE2881" w:rsidRDefault="00E507FE" w:rsidP="00D32227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288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5D88249D" w14:textId="77777777" w:rsidTr="005A5181">
        <w:tc>
          <w:tcPr>
            <w:tcW w:w="1110" w:type="dxa"/>
            <w:vAlign w:val="center"/>
          </w:tcPr>
          <w:p w14:paraId="3029F214" w14:textId="77777777" w:rsidR="00482519" w:rsidRPr="00CE2881" w:rsidRDefault="00482519" w:rsidP="0048251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C</w:t>
            </w:r>
            <w:r>
              <w:rPr>
                <w:rFonts w:ascii="Arial" w:hAnsi="Arial" w:cs="Arial"/>
              </w:rPr>
              <w:t>.4</w:t>
            </w:r>
          </w:p>
        </w:tc>
        <w:tc>
          <w:tcPr>
            <w:tcW w:w="2856" w:type="dxa"/>
            <w:vAlign w:val="center"/>
          </w:tcPr>
          <w:p w14:paraId="5438ACB3" w14:textId="77777777" w:rsidR="00482519" w:rsidRPr="00CE2881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87" w:name="_Hlk187329744"/>
            <w:r w:rsidRPr="003F3ED0">
              <w:rPr>
                <w:rFonts w:ascii="Arial" w:hAnsi="Arial" w:cs="Arial"/>
                <w:sz w:val="24"/>
                <w:szCs w:val="24"/>
              </w:rPr>
              <w:t xml:space="preserve">Lokalizacja </w:t>
            </w:r>
            <w:r>
              <w:rPr>
                <w:rFonts w:ascii="Arial" w:hAnsi="Arial" w:cs="Arial"/>
                <w:sz w:val="24"/>
                <w:szCs w:val="24"/>
              </w:rPr>
              <w:t>infrastruktury na potrzeby usług wsparcia dziennego</w:t>
            </w:r>
            <w:bookmarkEnd w:id="87"/>
          </w:p>
        </w:tc>
        <w:tc>
          <w:tcPr>
            <w:tcW w:w="6915" w:type="dxa"/>
            <w:shd w:val="clear" w:color="auto" w:fill="auto"/>
          </w:tcPr>
          <w:p w14:paraId="1D463B27" w14:textId="77777777" w:rsidR="00482519" w:rsidRPr="00F601D1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01D1">
              <w:rPr>
                <w:rFonts w:ascii="Arial" w:hAnsi="Arial" w:cs="Arial"/>
                <w:sz w:val="24"/>
                <w:szCs w:val="24"/>
              </w:rPr>
              <w:t>W tym kryterium sprawdzamy</w:t>
            </w:r>
            <w:r>
              <w:rPr>
                <w:rFonts w:ascii="Arial" w:hAnsi="Arial" w:cs="Arial"/>
                <w:sz w:val="24"/>
                <w:szCs w:val="24"/>
              </w:rPr>
              <w:t>, czy w przypadku zaplanowania w projekcie, w ramach CUS,</w:t>
            </w:r>
            <w:r w:rsidRPr="00F601D1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inwestycji w infrastrukturę</w:t>
            </w:r>
            <w:r w:rsidRPr="00F601D1">
              <w:rPr>
                <w:rFonts w:ascii="Arial" w:hAnsi="Arial" w:cs="Arial"/>
                <w:sz w:val="24"/>
                <w:szCs w:val="24"/>
              </w:rPr>
              <w:t xml:space="preserve"> na potrzeby usług wsparcia dziennego</w:t>
            </w:r>
            <w:r>
              <w:rPr>
                <w:rFonts w:ascii="Arial" w:hAnsi="Arial" w:cs="Arial"/>
                <w:sz w:val="24"/>
                <w:szCs w:val="24"/>
              </w:rPr>
              <w:t>, infrastruktura ta</w:t>
            </w:r>
            <w:r w:rsidRPr="00F601D1">
              <w:rPr>
                <w:rFonts w:ascii="Arial" w:hAnsi="Arial" w:cs="Arial"/>
                <w:sz w:val="24"/>
                <w:szCs w:val="24"/>
              </w:rPr>
              <w:t xml:space="preserve"> nie jest/nie będzie zlokalizowana na nieruchomości, na której znajduje się placówka opieki instytucjonalnej.</w:t>
            </w:r>
          </w:p>
          <w:p w14:paraId="2A57FEC4" w14:textId="77777777" w:rsidR="00482519" w:rsidRPr="00CE2881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bCs/>
                <w:sz w:val="24"/>
                <w:szCs w:val="24"/>
              </w:rPr>
            </w:pPr>
            <w:r w:rsidRPr="00F601D1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</w:t>
            </w:r>
            <w:commentRangeStart w:id="88"/>
            <w:r w:rsidRPr="00F601D1">
              <w:rPr>
                <w:rFonts w:ascii="Arial" w:hAnsi="Arial" w:cs="Arial"/>
                <w:sz w:val="24"/>
                <w:szCs w:val="24"/>
              </w:rPr>
              <w:t>.</w:t>
            </w:r>
            <w:del w:id="89" w:author="Sylwia Szada" w:date="2025-01-05T14:06:00Z">
              <w:r w:rsidRPr="00F601D1" w:rsidDel="00BC28B1">
                <w:rPr>
                  <w:rFonts w:ascii="Arial" w:hAnsi="Arial" w:cs="Arial"/>
                  <w:sz w:val="24"/>
                  <w:szCs w:val="24"/>
                </w:rPr>
                <w:tab/>
                <w:delText>TAK/NIE/NIE DOTYCZY</w:delText>
              </w:r>
            </w:del>
            <w:commentRangeEnd w:id="88"/>
            <w:r w:rsidR="00671B6E">
              <w:rPr>
                <w:rStyle w:val="Odwoaniedokomentarza"/>
              </w:rPr>
              <w:commentReference w:id="88"/>
            </w:r>
          </w:p>
        </w:tc>
        <w:tc>
          <w:tcPr>
            <w:tcW w:w="3402" w:type="dxa"/>
            <w:shd w:val="clear" w:color="auto" w:fill="auto"/>
          </w:tcPr>
          <w:p w14:paraId="0CD57681" w14:textId="77777777" w:rsidR="00482519" w:rsidRPr="00F601D1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90" w:name="_Hlk187329816"/>
            <w:r w:rsidRPr="00F601D1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bookmarkEnd w:id="90"/>
          <w:p w14:paraId="742FE969" w14:textId="77777777" w:rsidR="00482519" w:rsidRPr="00F601D1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01D1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D1A43F9" w14:textId="77777777" w:rsidR="00482519" w:rsidRPr="00F601D1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01D1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3AE97C7" w14:textId="77777777" w:rsidR="00482519" w:rsidRPr="00F601D1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01D1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C016B8E" w14:textId="77777777" w:rsidR="00482519" w:rsidRPr="00CE2881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F601D1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753FFE90" w14:textId="77777777" w:rsidTr="007B5A14">
        <w:tc>
          <w:tcPr>
            <w:tcW w:w="1110" w:type="dxa"/>
            <w:vAlign w:val="center"/>
          </w:tcPr>
          <w:p w14:paraId="4AF188F4" w14:textId="77777777" w:rsidR="00482519" w:rsidRPr="00CE4589" w:rsidDel="00C00347" w:rsidRDefault="00482519" w:rsidP="0048251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E4589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</w:tcPr>
          <w:p w14:paraId="2F1FE464" w14:textId="77777777" w:rsidR="00482519" w:rsidRPr="00CE4589" w:rsidDel="00C00347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91" w:name="_Hlk187329855"/>
            <w:r w:rsidRPr="00CE4589">
              <w:rPr>
                <w:rFonts w:ascii="Arial" w:hAnsi="Arial" w:cs="Arial"/>
                <w:sz w:val="24"/>
                <w:szCs w:val="24"/>
              </w:rPr>
              <w:t>Lokalizacja oraz liczba miejsc w placówce opieki całodobowej</w:t>
            </w:r>
            <w:bookmarkEnd w:id="91"/>
          </w:p>
        </w:tc>
        <w:tc>
          <w:tcPr>
            <w:tcW w:w="6915" w:type="dxa"/>
            <w:shd w:val="clear" w:color="auto" w:fill="auto"/>
          </w:tcPr>
          <w:p w14:paraId="75898B72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tym kryterium sprawdzamy, czy w przypadku zaplanowania w projekcie, w ramach CUS, inwestycji w infrastrukturę placówki zapewniającej opiekę całodobową:</w:t>
            </w:r>
          </w:p>
          <w:p w14:paraId="38B77A51" w14:textId="77777777" w:rsidR="00482519" w:rsidRPr="00CE4589" w:rsidRDefault="00482519" w:rsidP="00EA335A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placówka ta nie będzie zlokalizowana na nieruchomości, na której znajduje </w:t>
            </w:r>
            <w:commentRangeStart w:id="92"/>
            <w:r w:rsidRPr="00CE4589">
              <w:rPr>
                <w:rFonts w:ascii="Arial" w:hAnsi="Arial" w:cs="Arial"/>
                <w:sz w:val="24"/>
                <w:szCs w:val="24"/>
              </w:rPr>
              <w:t xml:space="preserve">się </w:t>
            </w:r>
            <w:del w:id="93" w:author="Anna Skubiszewska" w:date="2025-01-06T16:00:00Z">
              <w:r w:rsidRPr="00CE4589" w:rsidDel="00295961">
                <w:rPr>
                  <w:rFonts w:ascii="Arial" w:hAnsi="Arial" w:cs="Arial"/>
                  <w:sz w:val="24"/>
                  <w:szCs w:val="24"/>
                </w:rPr>
                <w:delText xml:space="preserve">inna </w:delText>
              </w:r>
            </w:del>
            <w:r w:rsidRPr="00CE4589">
              <w:rPr>
                <w:rFonts w:ascii="Arial" w:hAnsi="Arial" w:cs="Arial"/>
                <w:sz w:val="24"/>
                <w:szCs w:val="24"/>
              </w:rPr>
              <w:t xml:space="preserve">placówka </w:t>
            </w:r>
            <w:commentRangeEnd w:id="92"/>
            <w:r w:rsidR="00467836">
              <w:rPr>
                <w:rStyle w:val="Odwoaniedokomentarza"/>
              </w:rPr>
              <w:lastRenderedPageBreak/>
              <w:commentReference w:id="92"/>
            </w:r>
            <w:r w:rsidRPr="00CE4589">
              <w:rPr>
                <w:rFonts w:ascii="Arial" w:hAnsi="Arial" w:cs="Arial"/>
                <w:sz w:val="24"/>
                <w:szCs w:val="24"/>
              </w:rPr>
              <w:t>zapewniająca opiekę instytucjonalną</w:t>
            </w:r>
            <w:r>
              <w:rPr>
                <w:rFonts w:ascii="Arial" w:hAnsi="Arial" w:cs="Arial"/>
                <w:sz w:val="24"/>
                <w:szCs w:val="24"/>
              </w:rPr>
              <w:t xml:space="preserve"> oraz</w:t>
            </w:r>
          </w:p>
          <w:p w14:paraId="71DC5076" w14:textId="77777777" w:rsidR="00482519" w:rsidRPr="00CE4589" w:rsidRDefault="00482519" w:rsidP="00EA335A">
            <w:pPr>
              <w:pStyle w:val="Akapitzlist"/>
              <w:numPr>
                <w:ilvl w:val="0"/>
                <w:numId w:val="13"/>
              </w:numPr>
              <w:spacing w:before="100" w:beforeAutospacing="1" w:after="100" w:afterAutospacing="1"/>
              <w:ind w:left="714" w:hanging="357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liczba miejsc w takiej placówce jest nie większa niż 8. </w:t>
            </w:r>
          </w:p>
          <w:p w14:paraId="2C07B34F" w14:textId="77777777" w:rsidR="00482519" w:rsidRPr="00C83E30" w:rsidDel="00C00347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3E30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3E769BAA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673EAAE9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A2FAAE5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Kryterium obligatoryjne – </w:t>
            </w: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spełnienie kryterium jest niezbędne do przyznania dofinansowania.</w:t>
            </w:r>
          </w:p>
          <w:p w14:paraId="41BC15DE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679FB718" w14:textId="77777777" w:rsidR="00482519" w:rsidRPr="00CE4589" w:rsidDel="00C00347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50573DAB" w14:textId="77777777" w:rsidTr="007B5A14">
        <w:tc>
          <w:tcPr>
            <w:tcW w:w="1110" w:type="dxa"/>
            <w:vAlign w:val="center"/>
          </w:tcPr>
          <w:p w14:paraId="3315DB44" w14:textId="77777777" w:rsidR="00482519" w:rsidRPr="00CE4589" w:rsidDel="00C00347" w:rsidRDefault="00482519" w:rsidP="0048251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 w:rsidRPr="00CE4589"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</w:t>
            </w:r>
            <w:r>
              <w:rPr>
                <w:rFonts w:ascii="Arial" w:eastAsia="Times New Roman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</w:tcPr>
          <w:p w14:paraId="68898A68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Zgodność ze standardem dziennych domów pomocy</w:t>
            </w:r>
          </w:p>
        </w:tc>
        <w:tc>
          <w:tcPr>
            <w:tcW w:w="6915" w:type="dxa"/>
            <w:shd w:val="clear" w:color="auto" w:fill="auto"/>
          </w:tcPr>
          <w:p w14:paraId="7F8F954A" w14:textId="77777777" w:rsidR="0048251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71E1C">
              <w:rPr>
                <w:rFonts w:ascii="Arial" w:hAnsi="Arial" w:cs="Arial"/>
                <w:sz w:val="24"/>
                <w:szCs w:val="24"/>
              </w:rPr>
              <w:t>W tym kryterium sprawdzamy, czy w przypadku zaplanowania w projekcie, w ramach CUS, inwestycji w infrastrukturę dziennego domu pomocy, infrastruktura przygotowana zostanie w taki sposób, który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</w:p>
          <w:p w14:paraId="425F2C19" w14:textId="77777777" w:rsidR="00482519" w:rsidRPr="00271E1C" w:rsidRDefault="00482519" w:rsidP="00EA335A">
            <w:pPr>
              <w:pStyle w:val="Akapitzlist"/>
              <w:numPr>
                <w:ilvl w:val="0"/>
                <w:numId w:val="26"/>
              </w:numPr>
              <w:spacing w:before="100" w:beforeAutospacing="1" w:after="100" w:afterAutospacing="1"/>
              <w:rPr>
                <w:rStyle w:val="Odwoaniedokomentarza"/>
                <w:rFonts w:ascii="Arial" w:hAnsi="Arial" w:cs="Arial"/>
                <w:sz w:val="24"/>
                <w:szCs w:val="24"/>
              </w:rPr>
            </w:pPr>
            <w:r w:rsidRPr="00271E1C">
              <w:rPr>
                <w:rStyle w:val="Odwoaniedokomentarza"/>
                <w:rFonts w:ascii="Arial" w:hAnsi="Arial" w:cs="Arial"/>
                <w:sz w:val="24"/>
                <w:szCs w:val="24"/>
              </w:rPr>
              <w:t xml:space="preserve">umożliwi realizowanie usług opisanych w Standardzie dziennych domów pomocy, przygotowanym przez IZ FEdKP 2021-2027, </w:t>
            </w:r>
            <w:r>
              <w:rPr>
                <w:rStyle w:val="Odwoaniedokomentarza"/>
                <w:rFonts w:ascii="Arial" w:hAnsi="Arial" w:cs="Arial"/>
                <w:sz w:val="24"/>
                <w:szCs w:val="24"/>
              </w:rPr>
              <w:t>który</w:t>
            </w:r>
            <w:r w:rsidRPr="00271E1C">
              <w:rPr>
                <w:rStyle w:val="Odwoaniedokomentarza"/>
                <w:rFonts w:ascii="Arial" w:hAnsi="Arial" w:cs="Arial"/>
                <w:sz w:val="24"/>
                <w:szCs w:val="24"/>
              </w:rPr>
              <w:t xml:space="preserve"> stanowi załącznik do Regulaminu naboru</w:t>
            </w:r>
            <w:r>
              <w:rPr>
                <w:rStyle w:val="Odwoaniedokomentarza"/>
                <w:rFonts w:ascii="Arial" w:hAnsi="Arial" w:cs="Arial"/>
                <w:sz w:val="24"/>
                <w:szCs w:val="24"/>
              </w:rPr>
              <w:t>.</w:t>
            </w:r>
          </w:p>
          <w:p w14:paraId="582B8A6E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</w:t>
            </w: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196A8584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690CD7B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C27A7D3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85E0FB6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</w:t>
            </w: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będzie pozytywna (wartość logiczna: „TAK” lub „NIE DOTYCZY”).</w:t>
            </w:r>
          </w:p>
          <w:p w14:paraId="0B8D8C97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4A72AFCB" w14:textId="77777777" w:rsidTr="007B5A14">
        <w:tc>
          <w:tcPr>
            <w:tcW w:w="1110" w:type="dxa"/>
            <w:vAlign w:val="center"/>
          </w:tcPr>
          <w:p w14:paraId="3DE5A788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r>
              <w:rPr>
                <w:rFonts w:ascii="Arial" w:eastAsia="Times New Roman" w:hAnsi="Arial" w:cs="Arial"/>
                <w:sz w:val="24"/>
                <w:szCs w:val="24"/>
              </w:rPr>
              <w:lastRenderedPageBreak/>
              <w:t>C.7</w:t>
            </w:r>
          </w:p>
        </w:tc>
        <w:tc>
          <w:tcPr>
            <w:tcW w:w="2856" w:type="dxa"/>
          </w:tcPr>
          <w:p w14:paraId="2E58E127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94" w:name="_Hlk187330163"/>
            <w:r>
              <w:rPr>
                <w:rFonts w:ascii="Arial" w:hAnsi="Arial" w:cs="Arial"/>
                <w:sz w:val="24"/>
                <w:szCs w:val="24"/>
              </w:rPr>
              <w:t xml:space="preserve">Opieka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wytchnieniowa</w:t>
            </w:r>
            <w:bookmarkEnd w:id="94"/>
            <w:proofErr w:type="spellEnd"/>
          </w:p>
        </w:tc>
        <w:tc>
          <w:tcPr>
            <w:tcW w:w="6915" w:type="dxa"/>
            <w:shd w:val="clear" w:color="auto" w:fill="auto"/>
          </w:tcPr>
          <w:p w14:paraId="22C2595B" w14:textId="77777777" w:rsidR="0048251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sprawdzamy czy, w przypadku gdy elementem projektu jest inwestycja w infrastrukturę na potrzeby świadczenia opieki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wytchnieniowej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w formie całodobowego krótkookresowego pobytu</w:t>
            </w:r>
            <w:r w:rsidRPr="00880B77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21"/>
            </w:r>
            <w:r>
              <w:rPr>
                <w:rFonts w:ascii="Arial" w:hAnsi="Arial" w:cs="Arial"/>
                <w:sz w:val="24"/>
                <w:szCs w:val="24"/>
              </w:rPr>
              <w:t>, liczba miejsc całodobowego pobytu w takiej placówce jest nie większa niż 8.</w:t>
            </w:r>
          </w:p>
          <w:p w14:paraId="14EAB6C7" w14:textId="77777777" w:rsidR="00482519" w:rsidRPr="00271E1C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66438C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lub załączniki.</w:t>
            </w:r>
          </w:p>
        </w:tc>
        <w:tc>
          <w:tcPr>
            <w:tcW w:w="3402" w:type="dxa"/>
            <w:shd w:val="clear" w:color="auto" w:fill="auto"/>
          </w:tcPr>
          <w:p w14:paraId="0B72A50C" w14:textId="77777777" w:rsidR="00482519" w:rsidRPr="00A266DE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48326C0A" w14:textId="77777777" w:rsidR="00482519" w:rsidRPr="00A266DE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51679BB1" w14:textId="77777777" w:rsidR="00482519" w:rsidRPr="00A266DE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0ECCA9E6" w14:textId="77777777" w:rsidR="00482519" w:rsidRDefault="00482519" w:rsidP="00482519">
            <w:pPr>
              <w:spacing w:before="100" w:beforeAutospacing="1" w:after="100" w:afterAutospacing="1"/>
              <w:rPr>
                <w:ins w:id="95" w:author="Sylwia Szada" w:date="2025-01-05T14:35:00Z"/>
                <w:rFonts w:ascii="Arial" w:hAnsi="Arial" w:cs="Arial"/>
                <w:sz w:val="24"/>
                <w:szCs w:val="24"/>
              </w:rPr>
            </w:pPr>
            <w:r w:rsidRPr="00A266DE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C9E92CD" w14:textId="77777777" w:rsidR="00725F72" w:rsidRPr="00CE4589" w:rsidRDefault="00725F72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96" w:name="_Hlk187330257"/>
            <w:commentRangeStart w:id="97"/>
            <w:ins w:id="98" w:author="Sylwia Szada" w:date="2025-01-05T14:35:00Z">
              <w:r w:rsidRPr="00CE4589"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W trakcie oceny kryterium </w:t>
              </w:r>
            </w:ins>
            <w:commentRangeEnd w:id="97"/>
            <w:ins w:id="99" w:author="Sylwia Szada" w:date="2025-01-05T14:57:00Z">
              <w:r w:rsidR="00671B6E">
                <w:rPr>
                  <w:rStyle w:val="Odwoaniedokomentarza"/>
                </w:rPr>
                <w:commentReference w:id="97"/>
              </w:r>
            </w:ins>
            <w:ins w:id="100" w:author="Sylwia Szada" w:date="2025-01-05T14:35:00Z">
              <w:r w:rsidRPr="00CE4589">
                <w:rPr>
                  <w:rFonts w:ascii="Arial" w:hAnsi="Arial" w:cs="Arial"/>
                  <w:sz w:val="24"/>
                  <w:szCs w:val="24"/>
                </w:rPr>
                <w:t>wnioskodawca może zostać poproszony o uzupełnienie lub poprawienie wniosku.</w:t>
              </w:r>
            </w:ins>
            <w:bookmarkEnd w:id="96"/>
          </w:p>
        </w:tc>
      </w:tr>
      <w:tr w:rsidR="005D0B13" w:rsidRPr="00EA6124" w14:paraId="0CED6BFD" w14:textId="77777777" w:rsidTr="007B5A14">
        <w:tc>
          <w:tcPr>
            <w:tcW w:w="1110" w:type="dxa"/>
            <w:vAlign w:val="center"/>
          </w:tcPr>
          <w:p w14:paraId="2CCED91C" w14:textId="77777777" w:rsidR="005D0B13" w:rsidRDefault="005D0B13" w:rsidP="00482519">
            <w:pPr>
              <w:spacing w:before="100" w:beforeAutospacing="1" w:after="100" w:afterAutospacing="1"/>
              <w:rPr>
                <w:rFonts w:ascii="Arial" w:eastAsia="Times New Roman" w:hAnsi="Arial" w:cs="Arial"/>
                <w:sz w:val="24"/>
                <w:szCs w:val="24"/>
              </w:rPr>
            </w:pPr>
            <w:ins w:id="101" w:author="Sylwia Szada" w:date="2025-01-05T14:21:00Z">
              <w:r>
                <w:rPr>
                  <w:rFonts w:ascii="Arial" w:eastAsia="Times New Roman" w:hAnsi="Arial" w:cs="Arial"/>
                  <w:sz w:val="24"/>
                  <w:szCs w:val="24"/>
                </w:rPr>
                <w:lastRenderedPageBreak/>
                <w:t>C.</w:t>
              </w:r>
            </w:ins>
            <w:ins w:id="102" w:author="Sylwia Szada" w:date="2025-01-05T14:38:00Z">
              <w:r w:rsidR="00725F72">
                <w:rPr>
                  <w:rFonts w:ascii="Arial" w:eastAsia="Times New Roman" w:hAnsi="Arial" w:cs="Arial"/>
                  <w:sz w:val="24"/>
                  <w:szCs w:val="24"/>
                </w:rPr>
                <w:t>8</w:t>
              </w:r>
            </w:ins>
            <w:ins w:id="103" w:author="Sylwia Szada" w:date="2025-01-05T14:21:00Z">
              <w:r>
                <w:rPr>
                  <w:rFonts w:ascii="Arial" w:eastAsia="Times New Roman" w:hAnsi="Arial" w:cs="Arial"/>
                  <w:sz w:val="24"/>
                  <w:szCs w:val="24"/>
                </w:rPr>
                <w:t xml:space="preserve"> </w:t>
              </w:r>
            </w:ins>
          </w:p>
        </w:tc>
        <w:tc>
          <w:tcPr>
            <w:tcW w:w="2856" w:type="dxa"/>
          </w:tcPr>
          <w:p w14:paraId="166BE343" w14:textId="77777777" w:rsidR="005D0B13" w:rsidRDefault="005D0B13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bookmarkStart w:id="104" w:name="_Hlk187330350"/>
            <w:commentRangeStart w:id="105"/>
            <w:ins w:id="106" w:author="Sylwia Szada" w:date="2025-01-05T14:21:00Z">
              <w:r>
                <w:rPr>
                  <w:rFonts w:ascii="Arial" w:hAnsi="Arial" w:cs="Arial"/>
                  <w:sz w:val="24"/>
                  <w:szCs w:val="24"/>
                </w:rPr>
                <w:t xml:space="preserve">Opinia Wojewody </w:t>
              </w:r>
            </w:ins>
            <w:ins w:id="107" w:author="Sylwia Szada" w:date="2025-01-05T14:34:00Z">
              <w:r w:rsidR="00725F72">
                <w:rPr>
                  <w:rFonts w:ascii="Arial" w:hAnsi="Arial" w:cs="Arial"/>
                  <w:sz w:val="24"/>
                  <w:szCs w:val="24"/>
                </w:rPr>
                <w:t>–</w:t>
              </w:r>
            </w:ins>
            <w:ins w:id="108" w:author="Sylwia Szada" w:date="2025-01-05T14:21:00Z">
              <w:r w:rsidR="001017BF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109" w:author="Sylwia Szada" w:date="2025-01-05T14:34:00Z">
              <w:r w:rsidR="00725F72">
                <w:rPr>
                  <w:rFonts w:ascii="Arial" w:hAnsi="Arial" w:cs="Arial"/>
                  <w:sz w:val="24"/>
                  <w:szCs w:val="24"/>
                </w:rPr>
                <w:t>K</w:t>
              </w:r>
            </w:ins>
            <w:ins w:id="110" w:author="Sylwia Szada" w:date="2025-01-05T14:35:00Z">
              <w:r w:rsidR="00725F72">
                <w:rPr>
                  <w:rFonts w:ascii="Arial" w:hAnsi="Arial" w:cs="Arial"/>
                  <w:sz w:val="24"/>
                  <w:szCs w:val="24"/>
                </w:rPr>
                <w:t>lub Samopomocy</w:t>
              </w:r>
            </w:ins>
            <w:commentRangeEnd w:id="105"/>
            <w:ins w:id="111" w:author="Sylwia Szada" w:date="2025-01-05T14:57:00Z">
              <w:r w:rsidR="00671B6E">
                <w:rPr>
                  <w:rStyle w:val="Odwoaniedokomentarza"/>
                </w:rPr>
                <w:commentReference w:id="105"/>
              </w:r>
            </w:ins>
            <w:bookmarkEnd w:id="104"/>
          </w:p>
        </w:tc>
        <w:tc>
          <w:tcPr>
            <w:tcW w:w="6915" w:type="dxa"/>
            <w:shd w:val="clear" w:color="auto" w:fill="auto"/>
          </w:tcPr>
          <w:p w14:paraId="43FA3DE2" w14:textId="77777777" w:rsidR="005D0B13" w:rsidRDefault="005D0B13" w:rsidP="005545D8">
            <w:pPr>
              <w:spacing w:before="100" w:beforeAutospacing="1" w:after="100" w:afterAutospacing="1"/>
              <w:rPr>
                <w:ins w:id="112" w:author="Sylwia Szada" w:date="2025-01-05T14:21:00Z"/>
                <w:rFonts w:ascii="Arial" w:hAnsi="Arial" w:cs="Arial"/>
                <w:sz w:val="24"/>
                <w:szCs w:val="24"/>
              </w:rPr>
            </w:pPr>
            <w:ins w:id="113" w:author="Sylwia Szada" w:date="2025-01-05T14:21:00Z">
              <w:r>
                <w:rPr>
                  <w:rFonts w:ascii="Arial" w:hAnsi="Arial" w:cs="Arial"/>
                  <w:sz w:val="24"/>
                  <w:szCs w:val="24"/>
                </w:rPr>
                <w:t>W tym kryterium sprawdzamy czy, w przypadku zaplanowania w projekcie</w:t>
              </w:r>
            </w:ins>
            <w:ins w:id="114" w:author="Sylwia Szada" w:date="2025-01-05T14:36:00Z">
              <w:r w:rsidR="00725F72">
                <w:rPr>
                  <w:rFonts w:ascii="Arial" w:hAnsi="Arial" w:cs="Arial"/>
                  <w:sz w:val="24"/>
                  <w:szCs w:val="24"/>
                </w:rPr>
                <w:t>,</w:t>
              </w:r>
            </w:ins>
            <w:ins w:id="115" w:author="Sylwia Szada" w:date="2025-01-05T15:16:00Z">
              <w:r w:rsidR="00A433A2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116" w:author="Sylwia Szada" w:date="2025-01-05T14:36:00Z">
              <w:r w:rsidR="00725F72">
                <w:rPr>
                  <w:rFonts w:ascii="Arial" w:hAnsi="Arial" w:cs="Arial"/>
                  <w:sz w:val="24"/>
                  <w:szCs w:val="24"/>
                </w:rPr>
                <w:t>w ramach CUS,</w:t>
              </w:r>
            </w:ins>
            <w:ins w:id="117" w:author="Sylwia Szada" w:date="2025-01-05T14:21:00Z">
              <w:r>
                <w:rPr>
                  <w:rFonts w:ascii="Arial" w:hAnsi="Arial" w:cs="Arial"/>
                  <w:sz w:val="24"/>
                  <w:szCs w:val="24"/>
                </w:rPr>
                <w:t xml:space="preserve"> inwestycji dotyczącej</w:t>
              </w:r>
              <w:r w:rsidR="00092403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  <w:r>
                <w:rPr>
                  <w:rFonts w:ascii="Arial" w:hAnsi="Arial" w:cs="Arial"/>
                  <w:sz w:val="24"/>
                  <w:szCs w:val="24"/>
                </w:rPr>
                <w:t xml:space="preserve">Klubu Samopomocy </w:t>
              </w:r>
            </w:ins>
            <w:ins w:id="118" w:author="Sylwia Szada" w:date="2025-01-06T18:01:00Z">
              <w:r w:rsidR="00092403">
                <w:rPr>
                  <w:rFonts w:ascii="Arial" w:hAnsi="Arial" w:cs="Arial"/>
                  <w:sz w:val="24"/>
                  <w:szCs w:val="24"/>
                </w:rPr>
                <w:t xml:space="preserve">dla osób z zaburzeniami psychicznymi </w:t>
              </w:r>
            </w:ins>
            <w:ins w:id="119" w:author="Sylwia Szada" w:date="2025-01-05T14:21:00Z">
              <w:r>
                <w:rPr>
                  <w:rFonts w:ascii="Arial" w:hAnsi="Arial" w:cs="Arial"/>
                  <w:sz w:val="24"/>
                  <w:szCs w:val="24"/>
                </w:rPr>
                <w:t>Wnioskodawca posiada pozytywną opinię Wojewody, z której wynika potrzeba utworzenia nowego ośrodka lub nowych miejsc w istniejącym ośrodku</w:t>
              </w:r>
              <w:r>
                <w:rPr>
                  <w:rStyle w:val="Odwoanieprzypisudolnego"/>
                  <w:rFonts w:ascii="Arial" w:hAnsi="Arial" w:cs="Arial"/>
                  <w:sz w:val="24"/>
                  <w:szCs w:val="24"/>
                </w:rPr>
                <w:footnoteReference w:id="22"/>
              </w:r>
              <w:r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7224D7F2" w14:textId="77777777" w:rsidR="005D0B13" w:rsidRDefault="005D0B13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ins w:id="122" w:author="Sylwia Szada" w:date="2025-01-05T14:21:00Z">
              <w:r w:rsidRPr="0066438C">
                <w:rPr>
                  <w:rFonts w:ascii="Arial" w:hAnsi="Arial" w:cs="Arial"/>
                  <w:sz w:val="24"/>
                  <w:szCs w:val="24"/>
                </w:rPr>
                <w:t>Kryterium jest weryfikowane w oparciu o wniosek o dofinansowanie projektu lub załączniki.</w:t>
              </w:r>
            </w:ins>
          </w:p>
        </w:tc>
        <w:tc>
          <w:tcPr>
            <w:tcW w:w="3402" w:type="dxa"/>
            <w:shd w:val="clear" w:color="auto" w:fill="auto"/>
          </w:tcPr>
          <w:p w14:paraId="0A7D5EBF" w14:textId="77777777" w:rsidR="005D0B13" w:rsidRPr="00EA6124" w:rsidRDefault="005D0B13" w:rsidP="005545D8">
            <w:pPr>
              <w:spacing w:before="100" w:beforeAutospacing="1" w:after="100" w:afterAutospacing="1"/>
              <w:rPr>
                <w:ins w:id="123" w:author="Sylwia Szada" w:date="2025-01-05T14:21:00Z"/>
                <w:rFonts w:ascii="Arial" w:hAnsi="Arial" w:cs="Arial"/>
                <w:sz w:val="24"/>
                <w:szCs w:val="24"/>
              </w:rPr>
            </w:pPr>
            <w:ins w:id="124" w:author="Sylwia Szada" w:date="2025-01-05T14:21:00Z">
              <w:r w:rsidRPr="00EA6124">
                <w:rPr>
                  <w:rFonts w:ascii="Arial" w:hAnsi="Arial" w:cs="Arial"/>
                  <w:sz w:val="24"/>
                  <w:szCs w:val="24"/>
                </w:rPr>
                <w:t>TAK/NIE/NIE DOTYCZY</w:t>
              </w:r>
            </w:ins>
          </w:p>
          <w:p w14:paraId="06A8745F" w14:textId="77777777" w:rsidR="005D0B13" w:rsidRPr="00EA6124" w:rsidRDefault="005D0B13" w:rsidP="005545D8">
            <w:pPr>
              <w:spacing w:before="100" w:beforeAutospacing="1" w:after="100" w:afterAutospacing="1"/>
              <w:rPr>
                <w:ins w:id="125" w:author="Sylwia Szada" w:date="2025-01-05T14:21:00Z"/>
                <w:rFonts w:ascii="Arial" w:hAnsi="Arial" w:cs="Arial"/>
                <w:sz w:val="24"/>
                <w:szCs w:val="24"/>
              </w:rPr>
            </w:pPr>
            <w:ins w:id="126" w:author="Sylwia Szada" w:date="2025-01-05T14:21:00Z">
              <w:r w:rsidRPr="00EA6124">
                <w:rPr>
                  <w:rFonts w:ascii="Arial" w:hAnsi="Arial" w:cs="Arial"/>
                  <w:sz w:val="24"/>
                  <w:szCs w:val="24"/>
                </w:rPr>
                <w:t>(NIE oznacza odrzucenie wniosku)</w:t>
              </w:r>
            </w:ins>
          </w:p>
          <w:p w14:paraId="07850FB8" w14:textId="77777777" w:rsidR="005D0B13" w:rsidRPr="00EA6124" w:rsidRDefault="005D0B13" w:rsidP="005545D8">
            <w:pPr>
              <w:spacing w:before="100" w:beforeAutospacing="1" w:after="100" w:afterAutospacing="1"/>
              <w:rPr>
                <w:ins w:id="127" w:author="Sylwia Szada" w:date="2025-01-05T14:21:00Z"/>
                <w:rFonts w:ascii="Arial" w:hAnsi="Arial" w:cs="Arial"/>
                <w:sz w:val="24"/>
                <w:szCs w:val="24"/>
              </w:rPr>
            </w:pPr>
            <w:ins w:id="128" w:author="Sylwia Szada" w:date="2025-01-05T14:21:00Z">
              <w:r w:rsidRPr="00EA6124">
                <w:rPr>
                  <w:rFonts w:ascii="Arial" w:hAnsi="Arial" w:cs="Arial"/>
                  <w:sz w:val="24"/>
                  <w:szCs w:val="24"/>
                </w:rPr>
                <w:t>Kryterium obligatoryjne – spełnienie kryterium jest niezbędne do przyznania dofinansowania.</w:t>
              </w:r>
            </w:ins>
          </w:p>
          <w:p w14:paraId="16B8C9F5" w14:textId="77777777" w:rsidR="005D0B13" w:rsidRDefault="005D0B13" w:rsidP="00482519">
            <w:pPr>
              <w:spacing w:before="100" w:beforeAutospacing="1" w:after="100" w:afterAutospacing="1"/>
              <w:rPr>
                <w:ins w:id="129" w:author="Sylwia Szada" w:date="2025-01-05T14:36:00Z"/>
                <w:rFonts w:ascii="Arial" w:hAnsi="Arial" w:cs="Arial"/>
                <w:sz w:val="24"/>
                <w:szCs w:val="24"/>
              </w:rPr>
            </w:pPr>
            <w:ins w:id="130" w:author="Sylwia Szada" w:date="2025-01-05T14:21:00Z">
              <w:r w:rsidRPr="00EA6124">
                <w:rPr>
                  <w:rFonts w:ascii="Arial" w:hAnsi="Arial" w:cs="Arial"/>
                  <w:sz w:val="24"/>
                  <w:szCs w:val="24"/>
                </w:rPr>
                <w:t>Kryterium uznaje się za spełnione, jeżeli odpowiedź będzie pozytywna (wartość logiczna: „TAK” lub „NIE DOTYCZY”).</w:t>
              </w:r>
            </w:ins>
          </w:p>
          <w:p w14:paraId="4A2873C0" w14:textId="77777777" w:rsidR="00725F72" w:rsidRPr="00A266DE" w:rsidRDefault="00725F72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ins w:id="131" w:author="Sylwia Szada" w:date="2025-01-05T14:36:00Z">
              <w:r w:rsidRPr="00CE4589">
                <w:rPr>
                  <w:rFonts w:ascii="Arial" w:hAnsi="Arial" w:cs="Arial"/>
                  <w:sz w:val="24"/>
                  <w:szCs w:val="24"/>
                </w:rPr>
                <w:t xml:space="preserve">W trakcie oceny kryterium wnioskodawca może zostać poproszony o uzupełnienie </w:t>
              </w:r>
              <w:r w:rsidRPr="00CE4589">
                <w:rPr>
                  <w:rFonts w:ascii="Arial" w:hAnsi="Arial" w:cs="Arial"/>
                  <w:sz w:val="24"/>
                  <w:szCs w:val="24"/>
                </w:rPr>
                <w:lastRenderedPageBreak/>
                <w:t>lub poprawienie wniosku.</w:t>
              </w:r>
            </w:ins>
          </w:p>
        </w:tc>
      </w:tr>
      <w:tr w:rsidR="00482519" w:rsidRPr="00EA6124" w14:paraId="2F91C308" w14:textId="77777777" w:rsidTr="002956C4">
        <w:tc>
          <w:tcPr>
            <w:tcW w:w="1110" w:type="dxa"/>
            <w:vAlign w:val="center"/>
          </w:tcPr>
          <w:p w14:paraId="0B547738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ins w:id="132" w:author="Sylwia Szada" w:date="2025-01-06T18:05:00Z">
              <w:r w:rsidR="001017BF">
                <w:rPr>
                  <w:rFonts w:ascii="Arial" w:hAnsi="Arial" w:cs="Arial"/>
                  <w:sz w:val="24"/>
                  <w:szCs w:val="24"/>
                </w:rPr>
                <w:t>9</w:t>
              </w:r>
            </w:ins>
            <w:del w:id="133" w:author="Sylwia Szada" w:date="2025-01-05T14:38:00Z">
              <w:r w:rsidDel="00725F72">
                <w:rPr>
                  <w:rFonts w:ascii="Arial" w:hAnsi="Arial" w:cs="Arial"/>
                  <w:sz w:val="24"/>
                  <w:szCs w:val="24"/>
                </w:rPr>
                <w:delText>8</w:delText>
              </w:r>
            </w:del>
          </w:p>
        </w:tc>
        <w:tc>
          <w:tcPr>
            <w:tcW w:w="2856" w:type="dxa"/>
            <w:vAlign w:val="center"/>
          </w:tcPr>
          <w:p w14:paraId="426E5C8F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Komplementarność z celami EFS+</w:t>
            </w:r>
          </w:p>
        </w:tc>
        <w:tc>
          <w:tcPr>
            <w:tcW w:w="6915" w:type="dxa"/>
          </w:tcPr>
          <w:p w14:paraId="1EE1C327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tym kryterium sprawdzamy, c</w:t>
            </w:r>
            <w:r w:rsidR="009164D4">
              <w:rPr>
                <w:rFonts w:ascii="Arial" w:hAnsi="Arial" w:cs="Arial"/>
                <w:sz w:val="24"/>
                <w:szCs w:val="24"/>
              </w:rPr>
              <w:t>zy projekt jest komplementarny/</w:t>
            </w:r>
            <w:r w:rsidRPr="00CE4589">
              <w:rPr>
                <w:rFonts w:ascii="Arial" w:hAnsi="Arial" w:cs="Arial"/>
                <w:sz w:val="24"/>
                <w:szCs w:val="24"/>
              </w:rPr>
              <w:t>uzupełniający do działań niezbędnych do osiągnięcia celów EFS+, tzn. czy  na wspartej w ramach projektu EFRR infrastrukturze:</w:t>
            </w:r>
          </w:p>
          <w:p w14:paraId="5608638B" w14:textId="77777777" w:rsidR="00482519" w:rsidRPr="00CE4589" w:rsidRDefault="00482519" w:rsidP="00EA335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CUS - zostaną przeprowadzone działania realizujące cele EFS+, określone w </w:t>
            </w:r>
            <w:proofErr w:type="spellStart"/>
            <w:r w:rsidRPr="00CE4589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CE4589">
              <w:rPr>
                <w:rFonts w:ascii="Arial" w:hAnsi="Arial" w:cs="Arial"/>
                <w:sz w:val="24"/>
                <w:szCs w:val="24"/>
              </w:rPr>
              <w:t xml:space="preserve"> 4(k). Finansowanie tych działań możliwe będzie w ramach FEdKP ze środków EFS+ w </w:t>
            </w:r>
            <w:proofErr w:type="spellStart"/>
            <w:r w:rsidRPr="00CE4589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CE4589">
              <w:rPr>
                <w:rFonts w:ascii="Arial" w:hAnsi="Arial" w:cs="Arial"/>
                <w:sz w:val="24"/>
                <w:szCs w:val="24"/>
              </w:rPr>
              <w:t xml:space="preserve"> 4(k) lub ze środków EFS+ niepochodzących z FEdKP lub z innych środków publicznych lub prywatnych</w:t>
            </w:r>
            <w:r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ADFA410" w14:textId="77777777" w:rsidR="00482519" w:rsidRPr="00C83E30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83E30">
              <w:rPr>
                <w:rFonts w:ascii="Arial" w:hAnsi="Arial" w:cs="Arial"/>
                <w:sz w:val="24"/>
                <w:szCs w:val="24"/>
              </w:rPr>
              <w:t>oraz</w:t>
            </w:r>
          </w:p>
          <w:p w14:paraId="10A5C81E" w14:textId="77777777" w:rsidR="00482519" w:rsidRDefault="00482519" w:rsidP="00EA335A">
            <w:pPr>
              <w:pStyle w:val="Akapitzlist"/>
              <w:numPr>
                <w:ilvl w:val="0"/>
                <w:numId w:val="25"/>
              </w:numPr>
              <w:spacing w:before="100" w:beforeAutospacing="1" w:after="100" w:afterAutospacing="1"/>
              <w:rPr>
                <w:ins w:id="134" w:author="Sylwia Szada" w:date="2025-01-02T13:32:00Z"/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 xml:space="preserve">WTZ lub ZAZ - zostaną przeprowadzone działania realizujące cele EFS+, określone w </w:t>
            </w:r>
            <w:proofErr w:type="spellStart"/>
            <w:r w:rsidRPr="00CE4589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CE4589">
              <w:rPr>
                <w:rFonts w:ascii="Arial" w:hAnsi="Arial" w:cs="Arial"/>
                <w:sz w:val="24"/>
                <w:szCs w:val="24"/>
              </w:rPr>
              <w:t xml:space="preserve"> 4(h), finansowane w ramach FEdKP ze środków EFS+ w </w:t>
            </w:r>
            <w:proofErr w:type="spellStart"/>
            <w:r w:rsidRPr="00CE4589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Pr="00CE4589">
              <w:rPr>
                <w:rFonts w:ascii="Arial" w:hAnsi="Arial" w:cs="Arial"/>
                <w:sz w:val="24"/>
                <w:szCs w:val="24"/>
              </w:rPr>
              <w:t xml:space="preserve"> 4(h)</w:t>
            </w:r>
            <w:r w:rsidR="004B432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4B432C" w:rsidRPr="004B432C">
              <w:rPr>
                <w:rFonts w:ascii="Arial" w:hAnsi="Arial" w:cs="Arial"/>
                <w:sz w:val="24"/>
                <w:szCs w:val="24"/>
              </w:rPr>
              <w:t xml:space="preserve">zgodnie z obowiązującymi w </w:t>
            </w:r>
            <w:proofErr w:type="spellStart"/>
            <w:r w:rsidR="004B432C" w:rsidRPr="004B432C">
              <w:rPr>
                <w:rFonts w:ascii="Arial" w:hAnsi="Arial" w:cs="Arial"/>
                <w:sz w:val="24"/>
                <w:szCs w:val="24"/>
              </w:rPr>
              <w:t>cs</w:t>
            </w:r>
            <w:proofErr w:type="spellEnd"/>
            <w:r w:rsidR="004B432C" w:rsidRPr="004B432C">
              <w:rPr>
                <w:rFonts w:ascii="Arial" w:hAnsi="Arial" w:cs="Arial"/>
                <w:sz w:val="24"/>
                <w:szCs w:val="24"/>
              </w:rPr>
              <w:t xml:space="preserve"> 4(h) warunkami.</w:t>
            </w:r>
          </w:p>
          <w:p w14:paraId="42FAD342" w14:textId="77777777" w:rsidR="002620AC" w:rsidRPr="009137AB" w:rsidRDefault="002620AC" w:rsidP="009137AB">
            <w:pPr>
              <w:spacing w:before="100" w:beforeAutospacing="1" w:after="100" w:afterAutospacing="1"/>
              <w:rPr>
                <w:ins w:id="135" w:author="Sylwia Szada" w:date="2025-01-02T13:31:00Z"/>
                <w:rFonts w:ascii="Arial" w:hAnsi="Arial" w:cs="Arial"/>
                <w:sz w:val="24"/>
                <w:szCs w:val="24"/>
              </w:rPr>
            </w:pPr>
            <w:ins w:id="136" w:author="Sylwia Szada" w:date="2025-01-02T13:32:00Z">
              <w:r>
                <w:rPr>
                  <w:rFonts w:ascii="Arial" w:hAnsi="Arial" w:cs="Arial"/>
                  <w:sz w:val="24"/>
                  <w:szCs w:val="24"/>
                </w:rPr>
                <w:t>oraz</w:t>
              </w:r>
            </w:ins>
          </w:p>
          <w:p w14:paraId="2B8752D6" w14:textId="41D2A4D3" w:rsidR="002620AC" w:rsidRPr="009137AB" w:rsidRDefault="000A2F23" w:rsidP="00EA335A">
            <w:pPr>
              <w:pStyle w:val="Akapitzlist"/>
              <w:numPr>
                <w:ilvl w:val="0"/>
                <w:numId w:val="25"/>
              </w:numPr>
              <w:rPr>
                <w:rFonts w:ascii="Arial" w:hAnsi="Arial" w:cs="Arial"/>
                <w:sz w:val="24"/>
                <w:szCs w:val="24"/>
              </w:rPr>
            </w:pPr>
            <w:commentRangeStart w:id="137"/>
            <w:ins w:id="138" w:author="Sylwia Szada" w:date="2025-01-06T18:13:00Z">
              <w:r w:rsidRPr="000A2F23">
                <w:rPr>
                  <w:rFonts w:ascii="Arial" w:hAnsi="Arial" w:cs="Arial"/>
                  <w:sz w:val="24"/>
                  <w:szCs w:val="24"/>
                </w:rPr>
                <w:t>C</w:t>
              </w:r>
            </w:ins>
            <w:ins w:id="139" w:author="Sylwia Szada" w:date="2025-01-06T18:14:00Z">
              <w:r w:rsidRPr="000A2F23">
                <w:rPr>
                  <w:rFonts w:ascii="Arial" w:hAnsi="Arial" w:cs="Arial"/>
                  <w:sz w:val="24"/>
                  <w:szCs w:val="24"/>
                </w:rPr>
                <w:t>entrum Jakości Życia</w:t>
              </w:r>
            </w:ins>
            <w:ins w:id="140" w:author="Sylwia Szada" w:date="2025-01-07T08:07:00Z" w16du:dateUtc="2025-01-07T07:07:00Z">
              <w:r w:rsidR="00467836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141" w:author="Sylwia Szada" w:date="2025-01-06T18:14:00Z">
              <w:r>
                <w:rPr>
                  <w:rFonts w:ascii="Arial" w:hAnsi="Arial" w:cs="Arial"/>
                  <w:strike/>
                  <w:sz w:val="24"/>
                  <w:szCs w:val="24"/>
                </w:rPr>
                <w:t xml:space="preserve"> </w:t>
              </w:r>
            </w:ins>
            <w:commentRangeEnd w:id="137"/>
            <w:ins w:id="142" w:author="Sylwia Szada" w:date="2025-01-07T08:07:00Z" w16du:dateUtc="2025-01-07T07:07:00Z">
              <w:r w:rsidR="00467836">
                <w:rPr>
                  <w:rStyle w:val="Odwoaniedokomentarza"/>
                </w:rPr>
                <w:commentReference w:id="137"/>
              </w:r>
            </w:ins>
            <w:ins w:id="143" w:author="Sylwia Szada" w:date="2025-01-02T13:38:00Z">
              <w:r w:rsidR="009137AB">
                <w:rPr>
                  <w:rFonts w:ascii="Arial" w:hAnsi="Arial" w:cs="Arial"/>
                  <w:sz w:val="24"/>
                  <w:szCs w:val="24"/>
                </w:rPr>
                <w:t xml:space="preserve"> </w:t>
              </w:r>
            </w:ins>
            <w:ins w:id="144" w:author="Sylwia Szada" w:date="2025-01-02T13:39:00Z">
              <w:r w:rsidR="009137AB" w:rsidRPr="00CE4589">
                <w:rPr>
                  <w:rFonts w:ascii="Arial" w:hAnsi="Arial" w:cs="Arial"/>
                  <w:sz w:val="24"/>
                  <w:szCs w:val="24"/>
                </w:rPr>
                <w:t xml:space="preserve">zostaną przeprowadzone działania realizujące cele EFS+, określone w </w:t>
              </w:r>
              <w:proofErr w:type="spellStart"/>
              <w:r w:rsidR="009137AB" w:rsidRPr="00CE4589">
                <w:rPr>
                  <w:rFonts w:ascii="Arial" w:hAnsi="Arial" w:cs="Arial"/>
                  <w:sz w:val="24"/>
                  <w:szCs w:val="24"/>
                </w:rPr>
                <w:t>cs</w:t>
              </w:r>
              <w:proofErr w:type="spellEnd"/>
              <w:r w:rsidR="009137AB" w:rsidRPr="00CE4589">
                <w:rPr>
                  <w:rFonts w:ascii="Arial" w:hAnsi="Arial" w:cs="Arial"/>
                  <w:sz w:val="24"/>
                  <w:szCs w:val="24"/>
                </w:rPr>
                <w:t xml:space="preserve"> 4(k)</w:t>
              </w:r>
              <w:r w:rsidR="009137AB">
                <w:rPr>
                  <w:rFonts w:ascii="Arial" w:hAnsi="Arial" w:cs="Arial"/>
                  <w:sz w:val="24"/>
                  <w:szCs w:val="24"/>
                </w:rPr>
                <w:t xml:space="preserve"> lub </w:t>
              </w:r>
              <w:proofErr w:type="spellStart"/>
              <w:r w:rsidR="009137AB">
                <w:rPr>
                  <w:rFonts w:ascii="Arial" w:hAnsi="Arial" w:cs="Arial"/>
                  <w:sz w:val="24"/>
                  <w:szCs w:val="24"/>
                </w:rPr>
                <w:t>cs</w:t>
              </w:r>
              <w:proofErr w:type="spellEnd"/>
              <w:r w:rsidR="009137AB">
                <w:rPr>
                  <w:rFonts w:ascii="Arial" w:hAnsi="Arial" w:cs="Arial"/>
                  <w:sz w:val="24"/>
                  <w:szCs w:val="24"/>
                </w:rPr>
                <w:t xml:space="preserve"> 4(h)</w:t>
              </w:r>
              <w:r w:rsidR="009137AB" w:rsidRPr="00CE4589">
                <w:rPr>
                  <w:rFonts w:ascii="Arial" w:hAnsi="Arial" w:cs="Arial"/>
                  <w:sz w:val="24"/>
                  <w:szCs w:val="24"/>
                </w:rPr>
                <w:t xml:space="preserve">. Finansowanie tych działań możliwe będzie w ramach FEdKP ze środków </w:t>
              </w:r>
              <w:r w:rsidR="009137AB" w:rsidRPr="00CE4589">
                <w:rPr>
                  <w:rFonts w:ascii="Arial" w:hAnsi="Arial" w:cs="Arial"/>
                  <w:sz w:val="24"/>
                  <w:szCs w:val="24"/>
                </w:rPr>
                <w:lastRenderedPageBreak/>
                <w:t xml:space="preserve">EFS+ w </w:t>
              </w:r>
              <w:proofErr w:type="spellStart"/>
              <w:r w:rsidR="009137AB" w:rsidRPr="00CE4589">
                <w:rPr>
                  <w:rFonts w:ascii="Arial" w:hAnsi="Arial" w:cs="Arial"/>
                  <w:sz w:val="24"/>
                  <w:szCs w:val="24"/>
                </w:rPr>
                <w:t>cs</w:t>
              </w:r>
              <w:proofErr w:type="spellEnd"/>
              <w:r w:rsidR="009137AB" w:rsidRPr="00CE4589">
                <w:rPr>
                  <w:rFonts w:ascii="Arial" w:hAnsi="Arial" w:cs="Arial"/>
                  <w:sz w:val="24"/>
                  <w:szCs w:val="24"/>
                </w:rPr>
                <w:t xml:space="preserve"> 4(k)</w:t>
              </w:r>
              <w:r w:rsidR="009137AB">
                <w:rPr>
                  <w:rFonts w:ascii="Arial" w:hAnsi="Arial" w:cs="Arial"/>
                  <w:sz w:val="24"/>
                  <w:szCs w:val="24"/>
                </w:rPr>
                <w:t xml:space="preserve"> lub </w:t>
              </w:r>
              <w:proofErr w:type="spellStart"/>
              <w:r w:rsidR="009137AB">
                <w:rPr>
                  <w:rFonts w:ascii="Arial" w:hAnsi="Arial" w:cs="Arial"/>
                  <w:sz w:val="24"/>
                  <w:szCs w:val="24"/>
                </w:rPr>
                <w:t>cs</w:t>
              </w:r>
              <w:proofErr w:type="spellEnd"/>
              <w:r w:rsidR="009137AB">
                <w:rPr>
                  <w:rFonts w:ascii="Arial" w:hAnsi="Arial" w:cs="Arial"/>
                  <w:sz w:val="24"/>
                  <w:szCs w:val="24"/>
                </w:rPr>
                <w:t xml:space="preserve"> 4(h</w:t>
              </w:r>
            </w:ins>
            <w:ins w:id="145" w:author="Sylwia Szada" w:date="2025-01-02T13:40:00Z">
              <w:r w:rsidR="009137AB">
                <w:rPr>
                  <w:rFonts w:ascii="Arial" w:hAnsi="Arial" w:cs="Arial"/>
                  <w:sz w:val="24"/>
                  <w:szCs w:val="24"/>
                </w:rPr>
                <w:t>)</w:t>
              </w:r>
            </w:ins>
            <w:ins w:id="146" w:author="Sylwia Szada" w:date="2025-01-02T13:39:00Z">
              <w:r w:rsidR="009137AB" w:rsidRPr="00CE4589">
                <w:rPr>
                  <w:rFonts w:ascii="Arial" w:hAnsi="Arial" w:cs="Arial"/>
                  <w:sz w:val="24"/>
                  <w:szCs w:val="24"/>
                </w:rPr>
                <w:t xml:space="preserve"> lub ze środków EFS+ niepochodzących z FEdKP lub z innych środków publicznych lub prywatnych</w:t>
              </w:r>
            </w:ins>
            <w:ins w:id="147" w:author="Sylwia Szada" w:date="2025-01-02T13:40:00Z">
              <w:r w:rsidR="009137AB">
                <w:rPr>
                  <w:rFonts w:ascii="Arial" w:hAnsi="Arial" w:cs="Arial"/>
                  <w:sz w:val="24"/>
                  <w:szCs w:val="24"/>
                </w:rPr>
                <w:t>.</w:t>
              </w:r>
            </w:ins>
          </w:p>
          <w:p w14:paraId="018196A4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271E1C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</w:t>
            </w:r>
            <w:r w:rsidRPr="00271E1C">
              <w:rPr>
                <w:rFonts w:ascii="Arial" w:hAnsi="Arial" w:cs="Arial"/>
                <w:sz w:val="24"/>
                <w:szCs w:val="24"/>
              </w:rPr>
              <w:br/>
              <w:t>o dofinansowanie projektu i załączniki, a w części związanej z infrastrukturą aktywnej integracji: WTZ lub ZAZ w oparciu o uchwałę Zarządu Województwa Kujawsko-Pomorskiego o wyborze projektu do dofinansowania w ramach Działania 8.20.</w:t>
            </w:r>
          </w:p>
        </w:tc>
        <w:tc>
          <w:tcPr>
            <w:tcW w:w="3402" w:type="dxa"/>
          </w:tcPr>
          <w:p w14:paraId="637CBC36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434D4B05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43D73C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50A4D929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5F2BD4DB" w14:textId="77777777" w:rsidR="00482519" w:rsidRPr="00CE458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CE4589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4C28A597" w14:textId="77777777" w:rsidTr="00690683">
        <w:tc>
          <w:tcPr>
            <w:tcW w:w="1110" w:type="dxa"/>
            <w:vAlign w:val="center"/>
          </w:tcPr>
          <w:p w14:paraId="05F3CBD9" w14:textId="77777777" w:rsidR="00482519" w:rsidRPr="0002309A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eastAsia="Times New Roman" w:hAnsi="Arial" w:cs="Arial"/>
                <w:sz w:val="24"/>
                <w:szCs w:val="24"/>
              </w:rPr>
              <w:t>C.</w:t>
            </w:r>
            <w:ins w:id="148" w:author="Sylwia Szada" w:date="2025-01-05T14:39:00Z">
              <w:r w:rsidR="001017BF">
                <w:rPr>
                  <w:rFonts w:ascii="Arial" w:eastAsia="Times New Roman" w:hAnsi="Arial" w:cs="Arial"/>
                  <w:sz w:val="24"/>
                  <w:szCs w:val="24"/>
                </w:rPr>
                <w:t>1</w:t>
              </w:r>
            </w:ins>
            <w:ins w:id="149" w:author="Sylwia Szada" w:date="2025-01-06T18:05:00Z">
              <w:r w:rsidR="001017BF">
                <w:rPr>
                  <w:rFonts w:ascii="Arial" w:eastAsia="Times New Roman" w:hAnsi="Arial" w:cs="Arial"/>
                  <w:sz w:val="24"/>
                  <w:szCs w:val="24"/>
                </w:rPr>
                <w:t>0</w:t>
              </w:r>
            </w:ins>
            <w:del w:id="150" w:author="Sylwia Szada" w:date="2025-01-05T14:39:00Z">
              <w:r w:rsidDel="00725F72">
                <w:rPr>
                  <w:rFonts w:ascii="Arial" w:eastAsia="Times New Roman" w:hAnsi="Arial" w:cs="Arial"/>
                  <w:sz w:val="24"/>
                  <w:szCs w:val="24"/>
                </w:rPr>
                <w:delText>9</w:delText>
              </w:r>
            </w:del>
          </w:p>
        </w:tc>
        <w:tc>
          <w:tcPr>
            <w:tcW w:w="2856" w:type="dxa"/>
            <w:vAlign w:val="center"/>
          </w:tcPr>
          <w:p w14:paraId="74DFF150" w14:textId="77777777" w:rsidR="00482519" w:rsidRPr="0002309A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Współpraca z Regionalnym Ośrodkiem Polityki Społecznej w Toruniu w zakresie zgłaszania realizowanych usług</w:t>
            </w:r>
          </w:p>
        </w:tc>
        <w:tc>
          <w:tcPr>
            <w:tcW w:w="6915" w:type="dxa"/>
            <w:vAlign w:val="center"/>
          </w:tcPr>
          <w:p w14:paraId="4E396DB7" w14:textId="77777777" w:rsidR="00482519" w:rsidRPr="0002309A" w:rsidRDefault="00482519" w:rsidP="00482519">
            <w:pPr>
              <w:spacing w:before="100" w:beforeAutospacing="1" w:after="100" w:afterAutospacing="1"/>
              <w:rPr>
                <w:rFonts w:ascii="Arial" w:eastAsiaTheme="minorHAnsi" w:hAnsi="Arial" w:cs="Arial"/>
                <w:color w:val="000000"/>
                <w:sz w:val="24"/>
                <w:szCs w:val="24"/>
              </w:rPr>
            </w:pPr>
            <w:r w:rsidRPr="0002309A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 xml:space="preserve">W tym kryterium sprawdzamy, czy Wnioskodawca wskazał we wniosku o dofinansowanie projektu, iż dokona zgłoszenia realizowanych na wspartej infrastrukturze usług do bazy prowadzonej przez Regionalny Ośrodek Polityki Społecznej w Toruniu oraz aktualizacji danych w przypadku wystąpienia zmian za pośrednictwem formularza online dostępnego na stronie </w:t>
            </w:r>
            <w:hyperlink r:id="rId12" w:history="1">
              <w:r w:rsidRPr="0002309A">
                <w:rPr>
                  <w:rStyle w:val="Hipercze"/>
                  <w:rFonts w:ascii="Arial" w:eastAsiaTheme="minorHAnsi" w:hAnsi="Arial" w:cs="Arial"/>
                  <w:sz w:val="24"/>
                  <w:szCs w:val="24"/>
                </w:rPr>
                <w:t>https://www.rbus.rops.torun.pl/</w:t>
              </w:r>
            </w:hyperlink>
          </w:p>
          <w:p w14:paraId="0C32F5CD" w14:textId="77777777" w:rsidR="00482519" w:rsidRPr="0002309A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eastAsiaTheme="minorHAnsi" w:hAnsi="Arial" w:cs="Arial"/>
                <w:color w:val="000000"/>
                <w:sz w:val="24"/>
                <w:szCs w:val="24"/>
              </w:rPr>
              <w:t>Kryterium weryfikowane w oparciu o wniosek o dofinansowanie projektu.</w:t>
            </w:r>
          </w:p>
        </w:tc>
        <w:tc>
          <w:tcPr>
            <w:tcW w:w="3402" w:type="dxa"/>
          </w:tcPr>
          <w:p w14:paraId="1A0C77AA" w14:textId="77777777" w:rsidR="00482519" w:rsidRPr="0002309A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6B578574" w14:textId="77777777" w:rsidR="00482519" w:rsidRPr="0002309A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7A7A509" w14:textId="77777777" w:rsidR="00482519" w:rsidRPr="0002309A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5730158" w14:textId="77777777" w:rsidR="00482519" w:rsidRPr="0002309A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780753D9" w14:textId="77777777" w:rsidR="00482519" w:rsidRPr="0002309A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02309A">
              <w:rPr>
                <w:rFonts w:ascii="Arial" w:hAnsi="Arial" w:cs="Arial"/>
                <w:sz w:val="24"/>
                <w:szCs w:val="24"/>
              </w:rPr>
              <w:t xml:space="preserve">W trakcie oceny kryterium wnioskodawca może zostać poproszony o uzupełnienie </w:t>
            </w:r>
            <w:r w:rsidRPr="0002309A">
              <w:rPr>
                <w:rFonts w:ascii="Arial" w:hAnsi="Arial" w:cs="Arial"/>
                <w:sz w:val="24"/>
                <w:szCs w:val="24"/>
              </w:rPr>
              <w:lastRenderedPageBreak/>
              <w:t>lub poprawienie wniosku.</w:t>
            </w:r>
          </w:p>
        </w:tc>
      </w:tr>
      <w:tr w:rsidR="00482519" w:rsidRPr="00EA6124" w14:paraId="28DBED2E" w14:textId="77777777" w:rsidTr="002956C4">
        <w:tc>
          <w:tcPr>
            <w:tcW w:w="1110" w:type="dxa"/>
            <w:vAlign w:val="center"/>
          </w:tcPr>
          <w:p w14:paraId="4E657223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C.</w:t>
            </w:r>
            <w:ins w:id="151" w:author="Sylwia Szada" w:date="2025-01-05T14:39:00Z">
              <w:r w:rsidR="001017BF">
                <w:rPr>
                  <w:rFonts w:ascii="Arial" w:hAnsi="Arial" w:cs="Arial"/>
                  <w:sz w:val="24"/>
                  <w:szCs w:val="24"/>
                </w:rPr>
                <w:t>1</w:t>
              </w:r>
            </w:ins>
            <w:ins w:id="152" w:author="Sylwia Szada" w:date="2025-01-06T18:05:00Z">
              <w:r w:rsidR="001017BF">
                <w:rPr>
                  <w:rFonts w:ascii="Arial" w:hAnsi="Arial" w:cs="Arial"/>
                  <w:sz w:val="24"/>
                  <w:szCs w:val="24"/>
                </w:rPr>
                <w:t>1</w:t>
              </w:r>
            </w:ins>
            <w:del w:id="153" w:author="Sylwia Szada" w:date="2025-01-05T14:39:00Z">
              <w:r w:rsidDel="00725F72">
                <w:rPr>
                  <w:rFonts w:ascii="Arial" w:hAnsi="Arial" w:cs="Arial"/>
                  <w:sz w:val="24"/>
                  <w:szCs w:val="24"/>
                </w:rPr>
                <w:delText>10</w:delText>
              </w:r>
            </w:del>
          </w:p>
        </w:tc>
        <w:tc>
          <w:tcPr>
            <w:tcW w:w="2856" w:type="dxa"/>
            <w:vAlign w:val="center"/>
          </w:tcPr>
          <w:p w14:paraId="24D89237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Zgodność ze standardami kształtowania ładu przestrzennego </w:t>
            </w:r>
            <w:r w:rsidRPr="00EA6124">
              <w:rPr>
                <w:rFonts w:ascii="Arial" w:hAnsi="Arial" w:cs="Arial"/>
                <w:sz w:val="24"/>
                <w:szCs w:val="24"/>
              </w:rPr>
              <w:br/>
              <w:t>w województwie</w:t>
            </w:r>
          </w:p>
        </w:tc>
        <w:tc>
          <w:tcPr>
            <w:tcW w:w="6915" w:type="dxa"/>
          </w:tcPr>
          <w:p w14:paraId="236E183B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tym kryterium sprawdzamy, czy projekt jest zgodny ze standardami w zakresie kształtowania ładu przestrzennego w województwie, co będzie oceniane na podstawie:</w:t>
            </w:r>
          </w:p>
          <w:p w14:paraId="51A45784" w14:textId="77777777" w:rsidR="00482519" w:rsidRPr="00EA6124" w:rsidRDefault="00482519" w:rsidP="00482519">
            <w:pPr>
              <w:numPr>
                <w:ilvl w:val="0"/>
                <w:numId w:val="2"/>
              </w:numPr>
              <w:spacing w:before="100" w:beforeAutospacing="1" w:after="100" w:afterAutospacing="1"/>
              <w:ind w:left="431" w:hanging="357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  <w:u w:val="single"/>
              </w:rPr>
              <w:t>pozytywnej opinii</w:t>
            </w:r>
            <w:r w:rsidRPr="00EA6124">
              <w:rPr>
                <w:rFonts w:ascii="Arial" w:hAnsi="Arial" w:cs="Arial"/>
                <w:sz w:val="24"/>
                <w:szCs w:val="24"/>
              </w:rPr>
              <w:t xml:space="preserve"> wydanej przez Kujawsko-Pomorskie Biuro Planowania Przestrzennego i Regionalnego odnośnie zgodności ze Standardami w zakresie kształtowania ładu przestrzennego w województwie kujawsko-pomorskim.</w:t>
            </w:r>
          </w:p>
          <w:p w14:paraId="28BE32C1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weryfikowane w przypadku projektów dotyczących:</w:t>
            </w:r>
          </w:p>
          <w:p w14:paraId="23ADDAC0" w14:textId="77777777" w:rsidR="00482519" w:rsidRPr="00EA6124" w:rsidRDefault="00482519" w:rsidP="004825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obiektów kubaturowych;</w:t>
            </w:r>
          </w:p>
          <w:p w14:paraId="5FADB9E9" w14:textId="77777777" w:rsidR="00482519" w:rsidRPr="00EA6124" w:rsidRDefault="00482519" w:rsidP="004825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instalacji OZE;</w:t>
            </w:r>
          </w:p>
          <w:p w14:paraId="26C20865" w14:textId="77777777" w:rsidR="00482519" w:rsidRPr="00EA6124" w:rsidRDefault="00482519" w:rsidP="00482519">
            <w:pPr>
              <w:numPr>
                <w:ilvl w:val="0"/>
                <w:numId w:val="9"/>
              </w:num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zagospodarowania terenu (z wyjątkami określonymi w standardach).</w:t>
            </w:r>
          </w:p>
          <w:p w14:paraId="7CC8E1FB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Obowiązujące standardy w zakresie kształtowania ładu przestrzennego w województwie kujawsko-pomorskim zostaną wskazane w Regulaminie wyboru projektów.</w:t>
            </w:r>
          </w:p>
          <w:p w14:paraId="41924B7A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 xml:space="preserve">Kryterium jest weryfikowane w oparciu o wniosek o dofinansowanie projektu i załączniki. </w:t>
            </w:r>
          </w:p>
        </w:tc>
        <w:tc>
          <w:tcPr>
            <w:tcW w:w="3402" w:type="dxa"/>
          </w:tcPr>
          <w:p w14:paraId="24665360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TAK/NIE/NIE DOTYCZY</w:t>
            </w:r>
          </w:p>
          <w:p w14:paraId="04994B5E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ECFF30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A068418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57065446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482519" w:rsidRPr="00EA6124" w14:paraId="17D45E68" w14:textId="77777777" w:rsidTr="002956C4">
        <w:tc>
          <w:tcPr>
            <w:tcW w:w="1110" w:type="dxa"/>
            <w:vAlign w:val="center"/>
          </w:tcPr>
          <w:p w14:paraId="1826B8D5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C.</w:t>
            </w:r>
            <w:ins w:id="154" w:author="Sylwia Szada" w:date="2025-01-05T14:39:00Z">
              <w:r w:rsidR="001017BF">
                <w:rPr>
                  <w:rFonts w:ascii="Arial" w:hAnsi="Arial" w:cs="Arial"/>
                  <w:sz w:val="24"/>
                  <w:szCs w:val="24"/>
                </w:rPr>
                <w:t>1</w:t>
              </w:r>
            </w:ins>
            <w:ins w:id="155" w:author="Sylwia Szada" w:date="2025-01-06T18:05:00Z">
              <w:r w:rsidR="001017BF">
                <w:rPr>
                  <w:rFonts w:ascii="Arial" w:hAnsi="Arial" w:cs="Arial"/>
                  <w:sz w:val="24"/>
                  <w:szCs w:val="24"/>
                </w:rPr>
                <w:t>2</w:t>
              </w:r>
            </w:ins>
            <w:del w:id="156" w:author="Sylwia Szada" w:date="2025-01-05T14:39:00Z">
              <w:r w:rsidDel="00725F72">
                <w:rPr>
                  <w:rFonts w:ascii="Arial" w:hAnsi="Arial" w:cs="Arial"/>
                  <w:sz w:val="24"/>
                  <w:szCs w:val="24"/>
                </w:rPr>
                <w:delText>11</w:delText>
              </w:r>
            </w:del>
          </w:p>
        </w:tc>
        <w:tc>
          <w:tcPr>
            <w:tcW w:w="2856" w:type="dxa"/>
            <w:vAlign w:val="center"/>
          </w:tcPr>
          <w:p w14:paraId="208D82EC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Umowa o współpracy</w:t>
            </w:r>
          </w:p>
        </w:tc>
        <w:tc>
          <w:tcPr>
            <w:tcW w:w="6915" w:type="dxa"/>
          </w:tcPr>
          <w:p w14:paraId="6FE44C68" w14:textId="77777777" w:rsidR="0048251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tym kryterium sprawdzamy czy Wnioskodawca zawarł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umowę o współpracy z podmiotem/podmiotami, który/e będzie/będą realizować/świadczyć usługi na wspartej w ramach projektu infrastrukturze. Umowę o współpracy należy załączyć do wniosku o dofinansowanie projektu.</w:t>
            </w:r>
          </w:p>
          <w:p w14:paraId="24542639" w14:textId="77777777" w:rsidR="00482519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Dotyczy sytuacji, w których na wspartej w ramach projektu infrastrukturze usługi będą realizowane/świadczone przez inny/inne podmiot/y niż Wnioskodawca. </w:t>
            </w:r>
          </w:p>
          <w:p w14:paraId="4B4B16AC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98495F">
              <w:rPr>
                <w:rFonts w:ascii="Arial" w:hAnsi="Arial" w:cs="Arial"/>
                <w:sz w:val="24"/>
                <w:szCs w:val="24"/>
              </w:rPr>
              <w:t>Kryterium jest weryfikowane w oparciu o wniosek o dofinansowanie projektu i załączniki.</w:t>
            </w:r>
          </w:p>
        </w:tc>
        <w:tc>
          <w:tcPr>
            <w:tcW w:w="3402" w:type="dxa"/>
          </w:tcPr>
          <w:p w14:paraId="1AB1A6A5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C52B978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lastRenderedPageBreak/>
              <w:t>(NIE oznacza odrzucenie wniosku)</w:t>
            </w:r>
          </w:p>
          <w:p w14:paraId="7CA20CE7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FD5F1BA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 (wartość logiczna: „TAK” lub „NIE DOTYCZY”).</w:t>
            </w:r>
          </w:p>
          <w:p w14:paraId="7DA7577D" w14:textId="77777777" w:rsidR="00482519" w:rsidRPr="00EA6124" w:rsidRDefault="00482519" w:rsidP="00482519">
            <w:pPr>
              <w:spacing w:before="100" w:beforeAutospacing="1" w:after="100" w:afterAutospacing="1"/>
              <w:rPr>
                <w:rFonts w:ascii="Arial" w:hAnsi="Arial" w:cs="Arial"/>
                <w:sz w:val="24"/>
                <w:szCs w:val="24"/>
              </w:rPr>
            </w:pPr>
            <w:r w:rsidRPr="00EA6124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49368955" w14:textId="77777777" w:rsidR="007B5A14" w:rsidRPr="00A13D3C" w:rsidRDefault="007B5A14" w:rsidP="00C83E30">
      <w:pPr>
        <w:spacing w:after="0" w:line="240" w:lineRule="auto"/>
        <w:rPr>
          <w:rFonts w:ascii="Arial" w:hAnsi="Arial" w:cs="Arial"/>
          <w:b/>
          <w:bCs/>
          <w:sz w:val="24"/>
          <w:szCs w:val="24"/>
          <w:lang w:eastAsia="pl-PL"/>
        </w:rPr>
      </w:pPr>
    </w:p>
    <w:sectPr w:rsidR="007B5A14" w:rsidRPr="00A13D3C" w:rsidSect="003B0164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type w:val="continuous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6" w:author="Sylwia Szada" w:date="2025-01-06T18:16:00Z" w:initials="S.Sz.">
    <w:p w14:paraId="21B54AFF" w14:textId="77777777" w:rsidR="00AB7D9E" w:rsidRDefault="00092403" w:rsidP="00AB7D9E">
      <w:pPr>
        <w:pStyle w:val="Tekstkomentarza"/>
      </w:pPr>
      <w:r>
        <w:rPr>
          <w:rStyle w:val="Odwoaniedokomentarza"/>
        </w:rPr>
        <w:annotationRef/>
      </w:r>
      <w:r w:rsidR="00AB7D9E">
        <w:t>Stanowisko Grupy ds. EFRR</w:t>
      </w:r>
    </w:p>
  </w:comment>
  <w:comment w:id="22" w:author="Sylwia Szada" w:date="2025-01-06T18:16:00Z" w:initials="S.Sz.">
    <w:p w14:paraId="30AAB6D8" w14:textId="7ADA0B39" w:rsidR="002039BA" w:rsidRDefault="00092403" w:rsidP="002039BA">
      <w:pPr>
        <w:pStyle w:val="Tekstkomentarza"/>
      </w:pPr>
      <w:r>
        <w:rPr>
          <w:rStyle w:val="Odwoaniedokomentarza"/>
        </w:rPr>
        <w:annotationRef/>
      </w:r>
      <w:r w:rsidR="002039BA">
        <w:t>Stanowisko Grupy ds. EFRR</w:t>
      </w:r>
    </w:p>
  </w:comment>
  <w:comment w:id="29" w:author="Sylwia Szada" w:date="2025-01-06T18:16:00Z" w:initials="S.Sz.">
    <w:p w14:paraId="3996025D" w14:textId="77777777" w:rsidR="002039BA" w:rsidRDefault="00092403" w:rsidP="002039BA">
      <w:pPr>
        <w:pStyle w:val="Tekstkomentarza"/>
      </w:pPr>
      <w:r>
        <w:rPr>
          <w:rStyle w:val="Odwoaniedokomentarza"/>
        </w:rPr>
        <w:annotationRef/>
      </w:r>
      <w:r w:rsidR="002039BA">
        <w:t>Stanowisko Grupy ds. EFRR</w:t>
      </w:r>
    </w:p>
  </w:comment>
  <w:comment w:id="34" w:author="Sylwia Szada" w:date="2025-01-07T09:43:00Z" w:initials="SS">
    <w:p w14:paraId="36B5C9EE" w14:textId="77777777" w:rsidR="00E60DAB" w:rsidRDefault="002232EE" w:rsidP="00E60DAB">
      <w:pPr>
        <w:pStyle w:val="Tekstkomentarza"/>
      </w:pPr>
      <w:r>
        <w:rPr>
          <w:rStyle w:val="Odwoaniedokomentarza"/>
        </w:rPr>
        <w:annotationRef/>
      </w:r>
      <w:r w:rsidR="00E60DAB">
        <w:t>Stanowisko Grupy ds. EFRR</w:t>
      </w:r>
    </w:p>
  </w:comment>
  <w:comment w:id="36" w:author="Sylwia Szada" w:date="2025-01-07T09:50:00Z" w:initials="SS">
    <w:p w14:paraId="76AD9826" w14:textId="77777777" w:rsidR="00E60DAB" w:rsidRDefault="009C1651" w:rsidP="00E60DAB">
      <w:pPr>
        <w:pStyle w:val="Tekstkomentarza"/>
      </w:pPr>
      <w:r>
        <w:rPr>
          <w:rStyle w:val="Odwoaniedokomentarza"/>
        </w:rPr>
        <w:annotationRef/>
      </w:r>
      <w:r w:rsidR="00E60DAB">
        <w:t>Stanowisko Grupy ds. EFRR</w:t>
      </w:r>
    </w:p>
  </w:comment>
  <w:comment w:id="48" w:author="Sylwia Szada" w:date="2025-01-06T18:16:00Z" w:initials="S.Sz.">
    <w:p w14:paraId="4AE57683" w14:textId="77777777" w:rsidR="00E60DAB" w:rsidRDefault="00092403" w:rsidP="00E60DAB">
      <w:pPr>
        <w:pStyle w:val="Tekstkomentarza"/>
      </w:pPr>
      <w:r>
        <w:rPr>
          <w:rStyle w:val="Odwoaniedokomentarza"/>
        </w:rPr>
        <w:annotationRef/>
      </w:r>
      <w:r w:rsidR="00E60DAB">
        <w:t>Stanowisko Grupy ds. EFRR</w:t>
      </w:r>
    </w:p>
  </w:comment>
  <w:comment w:id="55" w:author="Sylwia Szada" w:date="2025-01-06T18:16:00Z" w:initials="S.Sz.">
    <w:p w14:paraId="6000596D" w14:textId="246FC1F1" w:rsidR="001B2543" w:rsidRDefault="00092403" w:rsidP="001B2543">
      <w:pPr>
        <w:pStyle w:val="Tekstkomentarza"/>
      </w:pPr>
      <w:r>
        <w:rPr>
          <w:rStyle w:val="Odwoaniedokomentarza"/>
        </w:rPr>
        <w:annotationRef/>
      </w:r>
      <w:r w:rsidR="001B2543">
        <w:t>Stanowisko Grupy ds. EFRR</w:t>
      </w:r>
    </w:p>
  </w:comment>
  <w:comment w:id="86" w:author="Sylwia Szada" w:date="2025-01-07T08:05:00Z" w:initials="SS">
    <w:p w14:paraId="4EA7C67F" w14:textId="77777777" w:rsidR="00E60DAB" w:rsidRDefault="00467836" w:rsidP="00E60DAB">
      <w:pPr>
        <w:pStyle w:val="Tekstkomentarza"/>
      </w:pPr>
      <w:r>
        <w:rPr>
          <w:rStyle w:val="Odwoaniedokomentarza"/>
        </w:rPr>
        <w:annotationRef/>
      </w:r>
      <w:r w:rsidR="00E60DAB">
        <w:t>Stanowisko Grupy ds. EFRR</w:t>
      </w:r>
    </w:p>
  </w:comment>
  <w:comment w:id="88" w:author="Sylwia Szada" w:date="2025-01-06T18:16:00Z" w:initials="S.Sz.">
    <w:p w14:paraId="30D6B7F1" w14:textId="77777777" w:rsidR="00E60DAB" w:rsidRDefault="00092403" w:rsidP="00E60DAB">
      <w:pPr>
        <w:pStyle w:val="Tekstkomentarza"/>
      </w:pPr>
      <w:r>
        <w:rPr>
          <w:rStyle w:val="Odwoaniedokomentarza"/>
        </w:rPr>
        <w:annotationRef/>
      </w:r>
      <w:r w:rsidR="00E60DAB">
        <w:t>Stanowisko Grupy ds. EFRR</w:t>
      </w:r>
    </w:p>
  </w:comment>
  <w:comment w:id="92" w:author="Sylwia Szada" w:date="2025-01-07T08:06:00Z" w:initials="SS">
    <w:p w14:paraId="620A6C60" w14:textId="77777777" w:rsidR="00E60DAB" w:rsidRDefault="00467836" w:rsidP="00E60DAB">
      <w:pPr>
        <w:pStyle w:val="Tekstkomentarza"/>
      </w:pPr>
      <w:r>
        <w:rPr>
          <w:rStyle w:val="Odwoaniedokomentarza"/>
        </w:rPr>
        <w:annotationRef/>
      </w:r>
      <w:r w:rsidR="00E60DAB">
        <w:t>Stanowisko Grupy ds. EFRR</w:t>
      </w:r>
    </w:p>
  </w:comment>
  <w:comment w:id="97" w:author="Sylwia Szada" w:date="2025-01-06T18:16:00Z" w:initials="S.Sz.">
    <w:p w14:paraId="565AF3C5" w14:textId="77777777" w:rsidR="00E60DAB" w:rsidRDefault="00092403" w:rsidP="00E60DAB">
      <w:pPr>
        <w:pStyle w:val="Tekstkomentarza"/>
      </w:pPr>
      <w:r>
        <w:rPr>
          <w:rStyle w:val="Odwoaniedokomentarza"/>
        </w:rPr>
        <w:annotationRef/>
      </w:r>
      <w:r w:rsidR="00E60DAB">
        <w:t>Stanowisko Grupy ds. EFRR</w:t>
      </w:r>
    </w:p>
  </w:comment>
  <w:comment w:id="105" w:author="Sylwia Szada" w:date="2025-01-06T18:16:00Z" w:initials="S.Sz.">
    <w:p w14:paraId="7A46BA55" w14:textId="77777777" w:rsidR="00E60DAB" w:rsidRDefault="00092403" w:rsidP="00E60DAB">
      <w:pPr>
        <w:pStyle w:val="Tekstkomentarza"/>
      </w:pPr>
      <w:r>
        <w:rPr>
          <w:rStyle w:val="Odwoaniedokomentarza"/>
        </w:rPr>
        <w:annotationRef/>
      </w:r>
      <w:r w:rsidR="00E60DAB">
        <w:t>Stanowisko Grupy ds. EFRR</w:t>
      </w:r>
    </w:p>
  </w:comment>
  <w:comment w:id="137" w:author="Sylwia Szada" w:date="2025-01-07T08:07:00Z" w:initials="SS">
    <w:p w14:paraId="037FB0D6" w14:textId="77777777" w:rsidR="00E60DAB" w:rsidRDefault="00467836" w:rsidP="00E60DAB">
      <w:pPr>
        <w:pStyle w:val="Tekstkomentarza"/>
      </w:pPr>
      <w:r>
        <w:rPr>
          <w:rStyle w:val="Odwoaniedokomentarza"/>
        </w:rPr>
        <w:annotationRef/>
      </w:r>
      <w:r w:rsidR="00E60DAB">
        <w:t>Stanowisko Grupy ds. EFRR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21B54AFF" w15:done="0"/>
  <w15:commentEx w15:paraId="30AAB6D8" w15:done="0"/>
  <w15:commentEx w15:paraId="3996025D" w15:done="0"/>
  <w15:commentEx w15:paraId="36B5C9EE" w15:done="0"/>
  <w15:commentEx w15:paraId="76AD9826" w15:done="0"/>
  <w15:commentEx w15:paraId="4AE57683" w15:done="0"/>
  <w15:commentEx w15:paraId="6000596D" w15:done="0"/>
  <w15:commentEx w15:paraId="4EA7C67F" w15:done="0"/>
  <w15:commentEx w15:paraId="30D6B7F1" w15:done="0"/>
  <w15:commentEx w15:paraId="620A6C60" w15:done="0"/>
  <w15:commentEx w15:paraId="565AF3C5" w15:done="0"/>
  <w15:commentEx w15:paraId="7A46BA55" w15:done="0"/>
  <w15:commentEx w15:paraId="037FB0D6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99DC3DE" w16cex:dateUtc="2025-01-07T08:43:00Z"/>
  <w16cex:commentExtensible w16cex:durableId="5E031865" w16cex:dateUtc="2025-01-07T08:50:00Z"/>
  <w16cex:commentExtensible w16cex:durableId="6F3B2D6F" w16cex:dateUtc="2025-01-07T07:05:00Z"/>
  <w16cex:commentExtensible w16cex:durableId="5CA8CCB4" w16cex:dateUtc="2025-01-07T07:06:00Z"/>
  <w16cex:commentExtensible w16cex:durableId="376ABC15" w16cex:dateUtc="2025-01-07T07:0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21B54AFF" w16cid:durableId="4A93F655"/>
  <w16cid:commentId w16cid:paraId="30AAB6D8" w16cid:durableId="430FAD7D"/>
  <w16cid:commentId w16cid:paraId="3996025D" w16cid:durableId="747E6A5B"/>
  <w16cid:commentId w16cid:paraId="36B5C9EE" w16cid:durableId="299DC3DE"/>
  <w16cid:commentId w16cid:paraId="76AD9826" w16cid:durableId="5E031865"/>
  <w16cid:commentId w16cid:paraId="4AE57683" w16cid:durableId="30C321BE"/>
  <w16cid:commentId w16cid:paraId="6000596D" w16cid:durableId="48F23317"/>
  <w16cid:commentId w16cid:paraId="4EA7C67F" w16cid:durableId="6F3B2D6F"/>
  <w16cid:commentId w16cid:paraId="30D6B7F1" w16cid:durableId="1537B1E1"/>
  <w16cid:commentId w16cid:paraId="620A6C60" w16cid:durableId="5CA8CCB4"/>
  <w16cid:commentId w16cid:paraId="565AF3C5" w16cid:durableId="1127AA63"/>
  <w16cid:commentId w16cid:paraId="7A46BA55" w16cid:durableId="39C0581B"/>
  <w16cid:commentId w16cid:paraId="037FB0D6" w16cid:durableId="376ABC15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7968BD" w14:textId="77777777" w:rsidR="00891CE1" w:rsidRDefault="00891CE1" w:rsidP="00D15E00">
      <w:pPr>
        <w:spacing w:after="0" w:line="240" w:lineRule="auto"/>
      </w:pPr>
      <w:r>
        <w:separator/>
      </w:r>
    </w:p>
  </w:endnote>
  <w:endnote w:type="continuationSeparator" w:id="0">
    <w:p w14:paraId="38346F2F" w14:textId="77777777" w:rsidR="00891CE1" w:rsidRDefault="00891CE1" w:rsidP="00D15E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570001A" w14:textId="77777777" w:rsidR="00E3042B" w:rsidRDefault="00E3042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F4C80" w14:textId="77777777" w:rsidR="00092403" w:rsidRDefault="00310363" w:rsidP="00EE32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rPr>
        <w:noProof/>
      </w:rPr>
      <w:t>28</w:t>
    </w:r>
    <w:r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D7384" w14:textId="77777777" w:rsidR="00092403" w:rsidRDefault="00092403" w:rsidP="005371B7">
    <w:pPr>
      <w:pStyle w:val="Stopka"/>
      <w:jc w:val="center"/>
    </w:pPr>
    <w:r>
      <w:rPr>
        <w:noProof/>
        <w:lang w:eastAsia="pl-PL"/>
      </w:rPr>
      <w:drawing>
        <wp:inline distT="0" distB="0" distL="0" distR="0" wp14:anchorId="0A97CBCC" wp14:editId="7C7200AF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D16C7" w14:textId="77777777" w:rsidR="00891CE1" w:rsidRDefault="00891CE1" w:rsidP="00D15E00">
      <w:pPr>
        <w:spacing w:after="0" w:line="240" w:lineRule="auto"/>
      </w:pPr>
      <w:r>
        <w:separator/>
      </w:r>
    </w:p>
  </w:footnote>
  <w:footnote w:type="continuationSeparator" w:id="0">
    <w:p w14:paraId="54C7CE2A" w14:textId="77777777" w:rsidR="00891CE1" w:rsidRDefault="00891CE1" w:rsidP="00D15E00">
      <w:pPr>
        <w:spacing w:after="0" w:line="240" w:lineRule="auto"/>
      </w:pPr>
      <w:r>
        <w:continuationSeparator/>
      </w:r>
    </w:p>
  </w:footnote>
  <w:footnote w:id="1">
    <w:p w14:paraId="3C9146E4" w14:textId="77777777" w:rsidR="00092403" w:rsidRPr="00382F2C" w:rsidRDefault="00092403" w:rsidP="0002309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382F2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382F2C">
        <w:rPr>
          <w:rFonts w:ascii="Arial" w:hAnsi="Arial" w:cs="Arial"/>
          <w:sz w:val="24"/>
          <w:szCs w:val="24"/>
        </w:rPr>
        <w:t xml:space="preserve"> </w:t>
      </w:r>
      <w:r w:rsidRPr="00067247">
        <w:rPr>
          <w:rFonts w:ascii="Arial" w:hAnsi="Arial" w:cs="Arial"/>
          <w:sz w:val="24"/>
          <w:szCs w:val="24"/>
        </w:rPr>
        <w:t>W każdym kryterium przez „wnioskodawcę” rozumiemy też partnera/partnerów, chyba że kryterium stanowi inaczej.</w:t>
      </w:r>
    </w:p>
  </w:footnote>
  <w:footnote w:id="2">
    <w:p w14:paraId="2C59627C" w14:textId="77777777" w:rsidR="00092403" w:rsidRPr="00EA6124" w:rsidRDefault="00092403" w:rsidP="00CC11E5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</w:t>
      </w:r>
      <w:r w:rsidRPr="00EA6124">
        <w:rPr>
          <w:rFonts w:ascii="Arial" w:hAnsi="Arial" w:cs="Arial"/>
          <w:bCs/>
          <w:sz w:val="24"/>
          <w:szCs w:val="24"/>
        </w:rPr>
        <w:t>Wykluczenia podmiotowe, określone w regulaminie wyboru projektów</w:t>
      </w:r>
      <w:r>
        <w:rPr>
          <w:rFonts w:ascii="Arial" w:hAnsi="Arial" w:cs="Arial"/>
          <w:bCs/>
          <w:sz w:val="24"/>
          <w:szCs w:val="24"/>
        </w:rPr>
        <w:t>,</w:t>
      </w:r>
      <w:r w:rsidRPr="00EA6124">
        <w:rPr>
          <w:rFonts w:ascii="Arial" w:hAnsi="Arial" w:cs="Arial"/>
          <w:bCs/>
          <w:sz w:val="24"/>
          <w:szCs w:val="24"/>
        </w:rPr>
        <w:t xml:space="preserve"> weryfikowane będą przed podpisaniem umowy.</w:t>
      </w:r>
    </w:p>
  </w:footnote>
  <w:footnote w:id="3">
    <w:p w14:paraId="7C23F7B9" w14:textId="77777777" w:rsidR="00092403" w:rsidRPr="00CE4589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458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E4589">
        <w:rPr>
          <w:rFonts w:ascii="Arial" w:hAnsi="Arial" w:cs="Arial"/>
          <w:sz w:val="24"/>
          <w:szCs w:val="24"/>
        </w:rPr>
        <w:t xml:space="preserve"> Rozporządzenie Parlamentu Europejskiego i Rady (UE) nr 2021/1060 z dnia 24 czerwca 2021 r. ustanawiające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 (Dz. Urz. UE L 231/159 z 30.06.2021) (dalej: rozporządzenie nr 2021/1060).</w:t>
      </w:r>
    </w:p>
  </w:footnote>
  <w:footnote w:id="4">
    <w:p w14:paraId="0AE37BC2" w14:textId="77777777" w:rsidR="00092403" w:rsidRPr="00581C35" w:rsidRDefault="00092403" w:rsidP="000459E5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81C35">
        <w:rPr>
          <w:rStyle w:val="Odwoanieprzypisudolnego"/>
          <w:rFonts w:ascii="Arial" w:hAnsi="Arial" w:cs="Arial"/>
          <w:sz w:val="24"/>
          <w:szCs w:val="24"/>
        </w:rPr>
        <w:footnoteRef/>
      </w:r>
      <w:r w:rsidRPr="00581C35">
        <w:rPr>
          <w:rFonts w:ascii="Arial" w:hAnsi="Arial" w:cs="Arial"/>
          <w:sz w:val="24"/>
          <w:szCs w:val="24"/>
        </w:rPr>
        <w:t xml:space="preserve"> 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5">
    <w:p w14:paraId="540F6537" w14:textId="77777777" w:rsidR="00092403" w:rsidRPr="00544205" w:rsidRDefault="00092403" w:rsidP="00CE4589">
      <w:pPr>
        <w:pStyle w:val="Tekstprzypisudolnego"/>
        <w:spacing w:before="100" w:beforeAutospacing="1" w:after="100" w:afterAutospacing="1" w:line="276" w:lineRule="auto"/>
      </w:pPr>
      <w:r w:rsidRPr="00544205">
        <w:rPr>
          <w:rStyle w:val="Odwoanieprzypisudolnego"/>
          <w:rFonts w:ascii="Arial" w:hAnsi="Arial" w:cs="Arial"/>
          <w:sz w:val="24"/>
          <w:szCs w:val="24"/>
        </w:rPr>
        <w:footnoteRef/>
      </w:r>
      <w:r>
        <w:rPr>
          <w:rFonts w:ascii="Arial" w:hAnsi="Arial" w:cs="Arial"/>
          <w:sz w:val="24"/>
          <w:szCs w:val="24"/>
        </w:rPr>
        <w:t xml:space="preserve"> </w:t>
      </w:r>
      <w:r w:rsidRPr="00426D8C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</w:t>
      </w:r>
      <w:r w:rsidRPr="00C078E5">
        <w:rPr>
          <w:rFonts w:ascii="Arial" w:hAnsi="Arial" w:cs="Arial"/>
          <w:sz w:val="24"/>
          <w:szCs w:val="24"/>
        </w:rPr>
        <w:t>.</w:t>
      </w:r>
    </w:p>
  </w:footnote>
  <w:footnote w:id="6">
    <w:p w14:paraId="6DAAE178" w14:textId="77777777" w:rsidR="00092403" w:rsidRPr="00C35067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7">
    <w:p w14:paraId="4F98A769" w14:textId="77777777" w:rsidR="00092403" w:rsidRPr="00CE4589" w:rsidRDefault="00092403" w:rsidP="0002309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458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E4589">
        <w:rPr>
          <w:rFonts w:ascii="Arial" w:hAnsi="Arial" w:cs="Arial"/>
          <w:sz w:val="24"/>
          <w:szCs w:val="24"/>
        </w:rPr>
        <w:t xml:space="preserve"> Załącznik do stanowiska Zarządu Województwa Kujawsko-Pomorskiego, aktualnego na dzień rozpoczęcia naboru.</w:t>
      </w:r>
    </w:p>
  </w:footnote>
  <w:footnote w:id="8">
    <w:p w14:paraId="2E5B59DC" w14:textId="77777777" w:rsidR="00092403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172D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172D2">
        <w:rPr>
          <w:rFonts w:ascii="Arial" w:hAnsi="Arial" w:cs="Arial"/>
          <w:sz w:val="24"/>
          <w:szCs w:val="24"/>
        </w:rPr>
        <w:t xml:space="preserve"> Forma wsparcia realizowana zgodnie warunkami określonymi w Ustawie z dnia 19 lipca 2019 r. o realizowaniu usług społecznych przez centrum usług społecznych (Dz.U. poz. 1818).</w:t>
      </w:r>
    </w:p>
  </w:footnote>
  <w:footnote w:id="9">
    <w:p w14:paraId="01932A49" w14:textId="4F883AF8" w:rsidR="00092403" w:rsidRPr="00D172D2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D172D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D172D2">
        <w:rPr>
          <w:rFonts w:ascii="Arial" w:hAnsi="Arial" w:cs="Arial"/>
          <w:sz w:val="24"/>
          <w:szCs w:val="24"/>
        </w:rPr>
        <w:t xml:space="preserve"> Formy wsparcia realizowane zgodnie z warunkami określonymi w Ustawie z dnia 27 sierpnia 1997 r. o rehabilitacji zawodowej i społecznej oraz zatrudnianiu osób z niepełnosprawnościami (Dz. U. z 2024 r. poz. 44 z </w:t>
      </w:r>
      <w:proofErr w:type="spellStart"/>
      <w:r w:rsidRPr="00D172D2">
        <w:rPr>
          <w:rFonts w:ascii="Arial" w:hAnsi="Arial" w:cs="Arial"/>
          <w:sz w:val="24"/>
          <w:szCs w:val="24"/>
        </w:rPr>
        <w:t>późn</w:t>
      </w:r>
      <w:proofErr w:type="spellEnd"/>
      <w:r w:rsidRPr="00D172D2">
        <w:rPr>
          <w:rFonts w:ascii="Arial" w:hAnsi="Arial" w:cs="Arial"/>
          <w:sz w:val="24"/>
          <w:szCs w:val="24"/>
        </w:rPr>
        <w:t>. zm.)</w:t>
      </w:r>
      <w:r>
        <w:rPr>
          <w:rFonts w:ascii="Arial" w:hAnsi="Arial" w:cs="Arial"/>
          <w:sz w:val="24"/>
          <w:szCs w:val="24"/>
        </w:rPr>
        <w:t xml:space="preserve">, </w:t>
      </w:r>
      <w:r w:rsidRPr="00FC5325">
        <w:rPr>
          <w:rFonts w:ascii="Arial" w:hAnsi="Arial" w:cs="Arial"/>
          <w:sz w:val="24"/>
          <w:szCs w:val="24"/>
        </w:rPr>
        <w:t xml:space="preserve">Rozporządzeniu Ministra Gospodarki, Pracy i Polityki Społecznej z dnia 25 marca 2004 r. w sprawie Warsztatów Terapii Zajęciowej (Dz. U. z 2021 r. poz. 2284) oraz Rozporządzeniu Ministra Pracy i Polityki Społecznej z dnia 17 lipca 2012 r. w sprawie Zakładów Aktywności Zawodowej (Dz. U. z 2021 r. poz. 1934 z </w:t>
      </w:r>
      <w:proofErr w:type="spellStart"/>
      <w:r w:rsidRPr="00FC5325">
        <w:rPr>
          <w:rFonts w:ascii="Arial" w:hAnsi="Arial" w:cs="Arial"/>
          <w:sz w:val="24"/>
          <w:szCs w:val="24"/>
        </w:rPr>
        <w:t>późn</w:t>
      </w:r>
      <w:proofErr w:type="spellEnd"/>
      <w:r w:rsidRPr="00FC5325">
        <w:rPr>
          <w:rFonts w:ascii="Arial" w:hAnsi="Arial" w:cs="Arial"/>
          <w:sz w:val="24"/>
          <w:szCs w:val="24"/>
        </w:rPr>
        <w:t xml:space="preserve">. </w:t>
      </w:r>
      <w:proofErr w:type="spellStart"/>
      <w:r w:rsidRPr="00FC5325">
        <w:rPr>
          <w:rFonts w:ascii="Arial" w:hAnsi="Arial" w:cs="Arial"/>
          <w:sz w:val="24"/>
          <w:szCs w:val="24"/>
        </w:rPr>
        <w:t>zm</w:t>
      </w:r>
      <w:proofErr w:type="spellEnd"/>
      <w:r w:rsidRPr="00FC5325">
        <w:rPr>
          <w:rFonts w:ascii="Arial" w:hAnsi="Arial" w:cs="Arial"/>
          <w:sz w:val="24"/>
          <w:szCs w:val="24"/>
        </w:rPr>
        <w:t>).</w:t>
      </w:r>
    </w:p>
  </w:footnote>
  <w:footnote w:id="10">
    <w:p w14:paraId="05C9F270" w14:textId="77777777" w:rsidR="00092403" w:rsidRPr="00EA5941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594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5941">
        <w:rPr>
          <w:rFonts w:ascii="Arial" w:hAnsi="Arial" w:cs="Arial"/>
          <w:sz w:val="24"/>
          <w:szCs w:val="24"/>
        </w:rPr>
        <w:t xml:space="preserve"> </w:t>
      </w:r>
      <w:bookmarkStart w:id="30" w:name="_Hlk182319825"/>
      <w:r w:rsidRPr="00EA5941">
        <w:rPr>
          <w:rFonts w:ascii="Arial" w:hAnsi="Arial" w:cs="Arial"/>
          <w:sz w:val="24"/>
          <w:szCs w:val="24"/>
        </w:rPr>
        <w:t>Wkład UE nie może wynieść więcej niż 85% w wydatkach kwalifikowalnych projektu. Wkład BP należy obliczyć zgodnie z następującym wzorem: wkład UE/85%*10%. W przypadku projektów objętych regułami pomocy publicznej środki BP nie mogą powodować przekroczenia intensywności pomocy publicznej wynikającej z przepisów o pomocy publicznej.</w:t>
      </w:r>
      <w:bookmarkEnd w:id="30"/>
    </w:p>
  </w:footnote>
  <w:footnote w:id="11">
    <w:p w14:paraId="2F6663D8" w14:textId="77777777" w:rsidR="00092403" w:rsidRPr="00DE5C9D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A64110">
        <w:rPr>
          <w:rStyle w:val="Odwoanieprzypisudolnego"/>
          <w:rFonts w:ascii="Arial" w:hAnsi="Arial" w:cs="Arial"/>
          <w:sz w:val="24"/>
          <w:szCs w:val="24"/>
        </w:rPr>
        <w:footnoteRef/>
      </w:r>
      <w:r w:rsidRPr="00A6411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Pr="00547D3C">
        <w:rPr>
          <w:rFonts w:ascii="Arial" w:hAnsi="Arial" w:cs="Arial"/>
          <w:sz w:val="24"/>
          <w:szCs w:val="24"/>
        </w:rPr>
        <w:t xml:space="preserve"> przypadku zmiany </w:t>
      </w:r>
      <w:proofErr w:type="spellStart"/>
      <w:r w:rsidRPr="00547D3C">
        <w:rPr>
          <w:rFonts w:ascii="Arial" w:hAnsi="Arial" w:cs="Arial"/>
          <w:sz w:val="24"/>
          <w:szCs w:val="24"/>
        </w:rPr>
        <w:t>SzOP</w:t>
      </w:r>
      <w:proofErr w:type="spellEnd"/>
      <w:r w:rsidRPr="00547D3C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z dnia 28 kwietnia 2022 r. o zasadach realizacji zadań finansowanych ze środków europejskich w perspektywie finansowej 2021-2027 (Dz. U. poz. 1079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zm.</w:t>
      </w:r>
      <w:r w:rsidRPr="00547D3C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 </w:t>
      </w:r>
      <w:r w:rsidRPr="00547D3C">
        <w:rPr>
          <w:rFonts w:ascii="Arial" w:hAnsi="Arial" w:cs="Arial"/>
          <w:sz w:val="24"/>
          <w:szCs w:val="24"/>
        </w:rPr>
        <w:t>mogą mieć zastosowanie zapisy korzystniejsze dla wnioskodawcy. Decyzja w tym zakresie podejmowana będzie przez Instytucję Zarządzającą na wniosek Beneficjenta.</w:t>
      </w:r>
    </w:p>
  </w:footnote>
  <w:footnote w:id="12">
    <w:p w14:paraId="06111A70" w14:textId="77777777" w:rsidR="00092403" w:rsidRPr="0002309A" w:rsidRDefault="00092403" w:rsidP="00CE4589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02309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2309A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02309A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</w:p>
  </w:footnote>
  <w:footnote w:id="13">
    <w:p w14:paraId="59300162" w14:textId="77777777" w:rsidR="00092403" w:rsidRPr="0002309A" w:rsidRDefault="00092403" w:rsidP="0002309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4589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E4589">
        <w:rPr>
          <w:rFonts w:ascii="Arial" w:hAnsi="Arial" w:cs="Arial"/>
          <w:sz w:val="24"/>
          <w:szCs w:val="24"/>
        </w:rPr>
        <w:t xml:space="preserve"> </w:t>
      </w:r>
      <w:bookmarkStart w:id="31" w:name="_Hlk182320201"/>
      <w:r w:rsidRPr="00CE4589">
        <w:rPr>
          <w:rFonts w:ascii="Arial" w:hAnsi="Arial" w:cs="Arial"/>
          <w:sz w:val="24"/>
          <w:szCs w:val="24"/>
        </w:rPr>
        <w:t xml:space="preserve">Zasada DNSH oznacza „Do no </w:t>
      </w:r>
      <w:proofErr w:type="spellStart"/>
      <w:r w:rsidRPr="00CE4589">
        <w:rPr>
          <w:rFonts w:ascii="Arial" w:hAnsi="Arial" w:cs="Arial"/>
          <w:sz w:val="24"/>
          <w:szCs w:val="24"/>
        </w:rPr>
        <w:t>significant</w:t>
      </w:r>
      <w:proofErr w:type="spellEnd"/>
      <w:r w:rsidRPr="00CE4589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CE4589">
        <w:rPr>
          <w:rFonts w:ascii="Arial" w:hAnsi="Arial" w:cs="Arial"/>
          <w:sz w:val="24"/>
          <w:szCs w:val="24"/>
        </w:rPr>
        <w:t>harm</w:t>
      </w:r>
      <w:proofErr w:type="spellEnd"/>
      <w:r w:rsidRPr="00CE4589">
        <w:rPr>
          <w:rFonts w:ascii="Arial" w:hAnsi="Arial" w:cs="Arial"/>
          <w:sz w:val="24"/>
          <w:szCs w:val="24"/>
        </w:rPr>
        <w:t xml:space="preserve">”, czyli „nie czyń poważnych szkód”. Zasada ma zapewnić, że działania, które w znacznym stopniu szkodzą środowisku i przynoszą więcej strat niż korzyści nie będą uznawane jako inwestycje zrównoważone środowiskowo. Szczegółowe informacje zawarte są w </w:t>
      </w:r>
      <w:bookmarkStart w:id="32" w:name="_Hlk133314601"/>
      <w:r w:rsidRPr="00CE4589">
        <w:rPr>
          <w:rFonts w:ascii="Arial" w:hAnsi="Arial" w:cs="Arial"/>
          <w:sz w:val="24"/>
          <w:szCs w:val="24"/>
        </w:rPr>
        <w:t xml:space="preserve">dokumencie „Ocena zgodności z zasadą „nie czyń poważnych szkód” (DNSH) </w:t>
      </w:r>
      <w:r w:rsidRPr="0002309A">
        <w:rPr>
          <w:rFonts w:ascii="Arial" w:hAnsi="Arial" w:cs="Arial"/>
          <w:sz w:val="24"/>
          <w:szCs w:val="24"/>
        </w:rPr>
        <w:t>zakresów wsparcia zawartych w projekcie programu regionalnego Fundusze Europejskie dla Kujaw i Pomorza na lata 2021-2027”</w:t>
      </w:r>
      <w:bookmarkEnd w:id="32"/>
      <w:r w:rsidRPr="0002309A">
        <w:rPr>
          <w:rFonts w:ascii="Arial" w:hAnsi="Arial" w:cs="Arial"/>
          <w:sz w:val="24"/>
          <w:szCs w:val="24"/>
        </w:rPr>
        <w:t xml:space="preserve">. Dokument dostępny jest na stronie </w:t>
      </w:r>
      <w:hyperlink r:id="rId2" w:history="1">
        <w:r w:rsidRPr="0002309A">
          <w:rPr>
            <w:rFonts w:ascii="Arial" w:hAnsi="Arial" w:cs="Arial"/>
            <w:color w:val="0000FF"/>
            <w:sz w:val="24"/>
            <w:szCs w:val="24"/>
            <w:u w:val="single"/>
          </w:rPr>
          <w:t>https://mojregion.eu/rpo/wp-content/uploads/sites/3/2022/11/uz-6-22-41-1624-z.pdf</w:t>
        </w:r>
      </w:hyperlink>
      <w:r w:rsidRPr="0002309A">
        <w:rPr>
          <w:rFonts w:ascii="Arial" w:hAnsi="Arial" w:cs="Arial"/>
          <w:sz w:val="24"/>
          <w:szCs w:val="24"/>
        </w:rPr>
        <w:t>.</w:t>
      </w:r>
      <w:bookmarkEnd w:id="31"/>
    </w:p>
  </w:footnote>
  <w:footnote w:id="14">
    <w:p w14:paraId="21B1E1C2" w14:textId="77777777" w:rsidR="00092403" w:rsidRPr="00EA6124" w:rsidRDefault="00092403" w:rsidP="0002309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A612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A6124">
        <w:rPr>
          <w:rFonts w:ascii="Arial" w:hAnsi="Arial" w:cs="Arial"/>
          <w:sz w:val="24"/>
          <w:szCs w:val="24"/>
        </w:rPr>
        <w:t xml:space="preserve"> Na potrzeby oceny projektów stosuje się Wytyczne dotyczące kwalifikowalności wydatków na lata 2021-2027 wydane przez Ministra Funduszy i Polityki Regionalnej, aktualne na dzień ogłoszenia naboru. Do potwierdzenia kwalifikowalności wydatków w realizowanych projektach, stosowana będzie wersja wytycznych obowiązująca w dniu poniesienia wydatku, z uwzględnieniem pkt 7-9 Rozdziału 1. wytycznych.</w:t>
      </w:r>
    </w:p>
  </w:footnote>
  <w:footnote w:id="15">
    <w:p w14:paraId="402EA6D8" w14:textId="407E3E3D" w:rsidR="00092403" w:rsidRPr="00CE2881" w:rsidRDefault="00092403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740E18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40E18">
        <w:rPr>
          <w:rFonts w:ascii="Arial" w:hAnsi="Arial" w:cs="Arial"/>
          <w:sz w:val="24"/>
          <w:szCs w:val="24"/>
        </w:rPr>
        <w:t xml:space="preserve"> </w:t>
      </w:r>
      <w:r w:rsidRPr="00CE2881">
        <w:rPr>
          <w:rFonts w:ascii="Arial" w:hAnsi="Arial" w:cs="Arial"/>
          <w:sz w:val="24"/>
          <w:szCs w:val="24"/>
        </w:rPr>
        <w:t xml:space="preserve">Proces przejścia od opieki instytucjonalnej do usług świadczonych w społeczności lokalnej, wynikający z potrzeby respektowania praw podstawowych określonych w Karcie praw podstawowych Unii Europejskiej z dnia 7 czerwca 2016 r. (Dz. Urz. UE C 202 z 07.06.2016, str. 389), a także innych dokumentach międzynarodowych, w tym w szczególności Konwencji o prawach osób niepełnosprawnych, sporządzonej w Nowym Jorku dnia 13 grudnia 2006 r. (Dz. U. z 2012 r. poz. 1169, z </w:t>
      </w:r>
      <w:proofErr w:type="spellStart"/>
      <w:r w:rsidRPr="00CE2881">
        <w:rPr>
          <w:rFonts w:ascii="Arial" w:hAnsi="Arial" w:cs="Arial"/>
          <w:sz w:val="24"/>
          <w:szCs w:val="24"/>
        </w:rPr>
        <w:t>późn</w:t>
      </w:r>
      <w:proofErr w:type="spellEnd"/>
      <w:r w:rsidRPr="00CE2881">
        <w:rPr>
          <w:rFonts w:ascii="Arial" w:hAnsi="Arial" w:cs="Arial"/>
          <w:sz w:val="24"/>
          <w:szCs w:val="24"/>
        </w:rPr>
        <w:t xml:space="preserve">. zm.) i Konwencji o prawach dziecka, przyjętej przez Zgromadzenie Ogólne Narodów Zjednoczonych dnia 20 listopada 1989 r. (Dz. U. z 1991 r. poz. 526, z </w:t>
      </w:r>
      <w:proofErr w:type="spellStart"/>
      <w:r w:rsidRPr="00CE2881">
        <w:rPr>
          <w:rFonts w:ascii="Arial" w:hAnsi="Arial" w:cs="Arial"/>
          <w:sz w:val="24"/>
          <w:szCs w:val="24"/>
        </w:rPr>
        <w:t>późn</w:t>
      </w:r>
      <w:proofErr w:type="spellEnd"/>
      <w:r w:rsidRPr="00CE2881">
        <w:rPr>
          <w:rFonts w:ascii="Arial" w:hAnsi="Arial" w:cs="Arial"/>
          <w:sz w:val="24"/>
          <w:szCs w:val="24"/>
        </w:rPr>
        <w:t xml:space="preserve">. zm.). Proces ten wymaga rozwoju usług świadczonych w społeczności lokalnej, przeniesienia zasobów z opieki instytucjonalnej na poczet usług świadczonych w społeczności lokalnej, stopniowego ograniczenia usług w ramach opieki instytucjonalnej. Integralnym elementem </w:t>
      </w:r>
      <w:proofErr w:type="spellStart"/>
      <w:r w:rsidRPr="00CE2881">
        <w:rPr>
          <w:rFonts w:ascii="Arial" w:hAnsi="Arial" w:cs="Arial"/>
          <w:sz w:val="24"/>
          <w:szCs w:val="24"/>
        </w:rPr>
        <w:t>deinstytucjonalizacji</w:t>
      </w:r>
      <w:proofErr w:type="spellEnd"/>
      <w:r w:rsidRPr="00CE2881">
        <w:rPr>
          <w:rFonts w:ascii="Arial" w:hAnsi="Arial" w:cs="Arial"/>
          <w:sz w:val="24"/>
          <w:szCs w:val="24"/>
        </w:rPr>
        <w:t xml:space="preserve"> usług jest profilaktyka mająca zapobiegać umieszczaniu osób w opiece instytucjonalnej, a w przypadku dzieci – rozdzieleniu dziecka z rodziną i umieszczeniu w pieczy zastępczej lub w opiece instytucjonalnej</w:t>
      </w:r>
      <w:r>
        <w:rPr>
          <w:rFonts w:ascii="Arial" w:hAnsi="Arial" w:cs="Arial"/>
          <w:sz w:val="24"/>
          <w:szCs w:val="24"/>
        </w:rPr>
        <w:t>.</w:t>
      </w:r>
    </w:p>
  </w:footnote>
  <w:footnote w:id="16">
    <w:p w14:paraId="58C37E5D" w14:textId="77777777" w:rsidR="00092403" w:rsidRPr="00CE2881" w:rsidRDefault="00092403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E2881">
        <w:rPr>
          <w:rFonts w:ascii="Arial" w:hAnsi="Arial" w:cs="Arial"/>
          <w:sz w:val="24"/>
          <w:szCs w:val="24"/>
        </w:rPr>
        <w:t xml:space="preserve"> Opieka instytucjonalna – usługi świadczone: </w:t>
      </w:r>
    </w:p>
    <w:p w14:paraId="5ED3A414" w14:textId="77777777" w:rsidR="00092403" w:rsidRPr="00CE2881" w:rsidRDefault="00092403" w:rsidP="00EA335A">
      <w:pPr>
        <w:pStyle w:val="Tekstprzypisudolnego"/>
        <w:numPr>
          <w:ilvl w:val="0"/>
          <w:numId w:val="1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opiekuńczo-pobytowej, czyli placówce wieloosobowego, całodobowego pobytu i opieki, w której liczba mieszkańców jest większa niż 8 osób, lub w której spełniona jest co najmniej jedna z poniższych przesłanek:</w:t>
      </w:r>
    </w:p>
    <w:p w14:paraId="784A7B7D" w14:textId="77777777" w:rsidR="00092403" w:rsidRPr="00CE2881" w:rsidRDefault="00092403" w:rsidP="00EA335A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usługi nie są świadczone w sposób zindywidualizowany (dostosowany do potrzeb i możliwości danej osoby);</w:t>
      </w:r>
    </w:p>
    <w:p w14:paraId="5C705DA6" w14:textId="77777777" w:rsidR="00092403" w:rsidRPr="00CE2881" w:rsidRDefault="00092403" w:rsidP="00EA335A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wymagania organizacyjne mają pierwszeństwo przed indywidualnymi potrzebami mieszkańców;</w:t>
      </w:r>
    </w:p>
    <w:p w14:paraId="5DC5913B" w14:textId="77777777" w:rsidR="00092403" w:rsidRPr="00CE2881" w:rsidRDefault="00092403" w:rsidP="00EA335A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nie mają wystarczającej kontroli nad swoim życiem i nad decyzjami, które ich dotyczą w zakresie funkcjonowania w ramach placówki;</w:t>
      </w:r>
    </w:p>
    <w:p w14:paraId="7F615BCC" w14:textId="77777777" w:rsidR="00092403" w:rsidRPr="00CE2881" w:rsidRDefault="00092403" w:rsidP="00EA335A">
      <w:pPr>
        <w:pStyle w:val="Tekstprzypisudolnego"/>
        <w:numPr>
          <w:ilvl w:val="0"/>
          <w:numId w:val="18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mieszkańcy są odizolowani od ogółu społeczności lub zmuszeni do mieszkania razem;</w:t>
      </w:r>
    </w:p>
    <w:p w14:paraId="550B995E" w14:textId="2F25892D" w:rsidR="00092403" w:rsidRPr="00CE2881" w:rsidRDefault="00092403" w:rsidP="00EA335A">
      <w:pPr>
        <w:pStyle w:val="Tekstprzypisudolnego"/>
        <w:numPr>
          <w:ilvl w:val="0"/>
          <w:numId w:val="1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 xml:space="preserve">w placówce opiekuńczo-wychowawczej typu socjalizacyjnego, interwencyjnego lub specjalistyczno-terapeutycznego, regionalnej placówce opiekuńczo-terapeutycznej lub interwencyjnym ośrodku </w:t>
      </w:r>
      <w:proofErr w:type="spellStart"/>
      <w:r w:rsidRPr="00CE2881">
        <w:rPr>
          <w:rFonts w:ascii="Arial" w:hAnsi="Arial" w:cs="Arial"/>
          <w:sz w:val="24"/>
          <w:szCs w:val="24"/>
        </w:rPr>
        <w:t>preadopcyjnym</w:t>
      </w:r>
      <w:proofErr w:type="spellEnd"/>
      <w:r w:rsidRPr="00CE2881">
        <w:rPr>
          <w:rFonts w:ascii="Arial" w:hAnsi="Arial" w:cs="Arial"/>
          <w:sz w:val="24"/>
          <w:szCs w:val="24"/>
        </w:rPr>
        <w:t xml:space="preserve"> w rozumieniu ustawy z dnia 9 czerwca 2011 r. o wspieraniu rodziny i systemie pieczy zastępczej (Dz. U. z </w:t>
      </w:r>
      <w:ins w:id="37" w:author="Sylwia Szada" w:date="2025-01-07T09:44:00Z" w16du:dateUtc="2025-01-07T08:44:00Z">
        <w:r w:rsidR="009C1651">
          <w:rPr>
            <w:rFonts w:ascii="Arial" w:hAnsi="Arial" w:cs="Arial"/>
            <w:sz w:val="24"/>
            <w:szCs w:val="24"/>
          </w:rPr>
          <w:t>2024 r.</w:t>
        </w:r>
      </w:ins>
      <w:del w:id="38" w:author="Sylwia Szada" w:date="2025-01-07T09:44:00Z" w16du:dateUtc="2025-01-07T08:44:00Z">
        <w:r w:rsidRPr="00CE2881" w:rsidDel="009C1651">
          <w:rPr>
            <w:rFonts w:ascii="Arial" w:hAnsi="Arial" w:cs="Arial"/>
            <w:sz w:val="24"/>
            <w:szCs w:val="24"/>
          </w:rPr>
          <w:delText>2023</w:delText>
        </w:r>
      </w:del>
      <w:r w:rsidRPr="00CE2881">
        <w:rPr>
          <w:rFonts w:ascii="Arial" w:hAnsi="Arial" w:cs="Arial"/>
          <w:sz w:val="24"/>
          <w:szCs w:val="24"/>
        </w:rPr>
        <w:t xml:space="preserve"> r. poz. </w:t>
      </w:r>
      <w:ins w:id="39" w:author="Sylwia Szada" w:date="2025-01-07T09:45:00Z" w16du:dateUtc="2025-01-07T08:45:00Z">
        <w:r w:rsidR="009C1651">
          <w:rPr>
            <w:rFonts w:ascii="Arial" w:hAnsi="Arial" w:cs="Arial"/>
            <w:sz w:val="24"/>
            <w:szCs w:val="24"/>
          </w:rPr>
          <w:t>177</w:t>
        </w:r>
      </w:ins>
      <w:del w:id="40" w:author="Sylwia Szada" w:date="2025-01-07T09:45:00Z" w16du:dateUtc="2025-01-07T08:45:00Z">
        <w:r w:rsidRPr="00CE2881" w:rsidDel="009C1651">
          <w:rPr>
            <w:rFonts w:ascii="Arial" w:hAnsi="Arial" w:cs="Arial"/>
            <w:sz w:val="24"/>
            <w:szCs w:val="24"/>
          </w:rPr>
          <w:delText>1426</w:delText>
        </w:r>
      </w:del>
      <w:r w:rsidRPr="00CE2881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CE2881">
        <w:rPr>
          <w:rFonts w:ascii="Arial" w:hAnsi="Arial" w:cs="Arial"/>
          <w:sz w:val="24"/>
          <w:szCs w:val="24"/>
        </w:rPr>
        <w:t>późn</w:t>
      </w:r>
      <w:proofErr w:type="spellEnd"/>
      <w:r w:rsidRPr="00CE2881">
        <w:rPr>
          <w:rFonts w:ascii="Arial" w:hAnsi="Arial" w:cs="Arial"/>
          <w:sz w:val="24"/>
          <w:szCs w:val="24"/>
        </w:rPr>
        <w:t>. zm.) lub w innej placówce wieloosobowego, całodobowego pobytu lub opieki;</w:t>
      </w:r>
    </w:p>
    <w:p w14:paraId="39079985" w14:textId="77777777" w:rsidR="00092403" w:rsidRPr="00CE2881" w:rsidRDefault="00092403" w:rsidP="00EA335A">
      <w:pPr>
        <w:pStyle w:val="Tekstprzypisudolnego"/>
        <w:numPr>
          <w:ilvl w:val="0"/>
          <w:numId w:val="17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w placówce interwencyjnego zakwaterowania (m.in. noclegownie, schroniska dla osób bezdomnych, ogrzewalnie).</w:t>
      </w:r>
    </w:p>
    <w:p w14:paraId="73994C25" w14:textId="04E8EC58" w:rsidR="00092403" w:rsidRPr="00382F2C" w:rsidRDefault="00092403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CE2881">
        <w:rPr>
          <w:rFonts w:ascii="Arial" w:hAnsi="Arial" w:cs="Arial"/>
          <w:sz w:val="24"/>
          <w:szCs w:val="24"/>
        </w:rPr>
        <w:t>Opieka instytucjonalna realizowana jest w szczególności w takich instytucjach jak:</w:t>
      </w:r>
      <w:r w:rsidRPr="00CE2881">
        <w:rPr>
          <w:rFonts w:ascii="Arial" w:hAnsi="Arial" w:cs="Arial"/>
          <w:sz w:val="24"/>
          <w:szCs w:val="24"/>
        </w:rPr>
        <w:br/>
        <w:t>a) dom pomocy społecznej, o którym mowa w ustawie z dnia 12 marca 2004 r. o pomocy społecznej</w:t>
      </w:r>
      <w:ins w:id="41" w:author="Sylwia Szada" w:date="2025-01-07T09:48:00Z" w16du:dateUtc="2025-01-07T08:48:00Z">
        <w:r w:rsidR="009C1651">
          <w:rPr>
            <w:rFonts w:ascii="Arial" w:hAnsi="Arial" w:cs="Arial"/>
            <w:sz w:val="24"/>
            <w:szCs w:val="24"/>
          </w:rPr>
          <w:t xml:space="preserve"> (Dz. U. z 2024 r. </w:t>
        </w:r>
      </w:ins>
      <w:ins w:id="42" w:author="Sylwia Szada" w:date="2025-01-07T09:49:00Z" w16du:dateUtc="2025-01-07T08:49:00Z">
        <w:r w:rsidR="009C1651">
          <w:rPr>
            <w:rFonts w:ascii="Arial" w:hAnsi="Arial" w:cs="Arial"/>
            <w:sz w:val="24"/>
            <w:szCs w:val="24"/>
          </w:rPr>
          <w:t xml:space="preserve">poz. 1283, z </w:t>
        </w:r>
        <w:proofErr w:type="spellStart"/>
        <w:r w:rsidR="009C1651">
          <w:rPr>
            <w:rFonts w:ascii="Arial" w:hAnsi="Arial" w:cs="Arial"/>
            <w:sz w:val="24"/>
            <w:szCs w:val="24"/>
          </w:rPr>
          <w:t>późn</w:t>
        </w:r>
        <w:proofErr w:type="spellEnd"/>
        <w:r w:rsidR="009C1651">
          <w:rPr>
            <w:rFonts w:ascii="Arial" w:hAnsi="Arial" w:cs="Arial"/>
            <w:sz w:val="24"/>
            <w:szCs w:val="24"/>
          </w:rPr>
          <w:t>. zm.)</w:t>
        </w:r>
      </w:ins>
      <w:r w:rsidRPr="00CE2881">
        <w:rPr>
          <w:rFonts w:ascii="Arial" w:hAnsi="Arial" w:cs="Arial"/>
          <w:sz w:val="24"/>
          <w:szCs w:val="24"/>
        </w:rPr>
        <w:t xml:space="preserve">; </w:t>
      </w:r>
      <w:r w:rsidRPr="00CE2881">
        <w:rPr>
          <w:rFonts w:ascii="Arial" w:hAnsi="Arial" w:cs="Arial"/>
          <w:sz w:val="24"/>
          <w:szCs w:val="24"/>
        </w:rPr>
        <w:br/>
        <w:t xml:space="preserve">b) zakład opiekuńczo-leczniczy i zakład pielęgnacyjno-opiekuńczy, o których mowa w ustawie z dnia 27 sierpnia 2004 r. o świadczeniach opieki zdrowotnej finansowanych ze środków publicznych (Dz. U. z </w:t>
      </w:r>
      <w:ins w:id="43" w:author="Sylwia Szada" w:date="2025-01-07T09:47:00Z" w16du:dateUtc="2025-01-07T08:47:00Z">
        <w:r w:rsidR="009C1651">
          <w:rPr>
            <w:rFonts w:ascii="Arial" w:hAnsi="Arial" w:cs="Arial"/>
            <w:sz w:val="24"/>
            <w:szCs w:val="24"/>
          </w:rPr>
          <w:t>2024 r.</w:t>
        </w:r>
      </w:ins>
      <w:del w:id="44" w:author="Sylwia Szada" w:date="2025-01-07T09:47:00Z" w16du:dateUtc="2025-01-07T08:47:00Z">
        <w:r w:rsidRPr="00CE2881" w:rsidDel="009C1651">
          <w:rPr>
            <w:rFonts w:ascii="Arial" w:hAnsi="Arial" w:cs="Arial"/>
            <w:sz w:val="24"/>
            <w:szCs w:val="24"/>
          </w:rPr>
          <w:delText>2022 r.</w:delText>
        </w:r>
      </w:del>
      <w:r w:rsidRPr="00CE2881">
        <w:rPr>
          <w:rFonts w:ascii="Arial" w:hAnsi="Arial" w:cs="Arial"/>
          <w:sz w:val="24"/>
          <w:szCs w:val="24"/>
        </w:rPr>
        <w:t xml:space="preserve"> poz.</w:t>
      </w:r>
      <w:ins w:id="45" w:author="Sylwia Szada" w:date="2025-01-07T09:47:00Z" w16du:dateUtc="2025-01-07T08:47:00Z">
        <w:r w:rsidR="009C1651">
          <w:rPr>
            <w:rFonts w:ascii="Arial" w:hAnsi="Arial" w:cs="Arial"/>
            <w:sz w:val="24"/>
            <w:szCs w:val="24"/>
          </w:rPr>
          <w:t xml:space="preserve"> 146</w:t>
        </w:r>
      </w:ins>
      <w:del w:id="46" w:author="Sylwia Szada" w:date="2025-01-07T09:47:00Z" w16du:dateUtc="2025-01-07T08:47:00Z">
        <w:r w:rsidRPr="00CE2881" w:rsidDel="009C1651">
          <w:rPr>
            <w:rFonts w:ascii="Arial" w:hAnsi="Arial" w:cs="Arial"/>
            <w:sz w:val="24"/>
            <w:szCs w:val="24"/>
          </w:rPr>
          <w:delText xml:space="preserve"> 2561</w:delText>
        </w:r>
      </w:del>
      <w:r w:rsidRPr="00CE2881">
        <w:rPr>
          <w:rFonts w:ascii="Arial" w:hAnsi="Arial" w:cs="Arial"/>
          <w:sz w:val="24"/>
          <w:szCs w:val="24"/>
        </w:rPr>
        <w:t xml:space="preserve">, z </w:t>
      </w:r>
      <w:proofErr w:type="spellStart"/>
      <w:r w:rsidRPr="00CE2881">
        <w:rPr>
          <w:rFonts w:ascii="Arial" w:hAnsi="Arial" w:cs="Arial"/>
          <w:sz w:val="24"/>
          <w:szCs w:val="24"/>
        </w:rPr>
        <w:t>późn</w:t>
      </w:r>
      <w:proofErr w:type="spellEnd"/>
      <w:r w:rsidRPr="00CE2881">
        <w:rPr>
          <w:rFonts w:ascii="Arial" w:hAnsi="Arial" w:cs="Arial"/>
          <w:sz w:val="24"/>
          <w:szCs w:val="24"/>
        </w:rPr>
        <w:t>. zm.).</w:t>
      </w:r>
    </w:p>
  </w:footnote>
  <w:footnote w:id="17">
    <w:p w14:paraId="5B0B168F" w14:textId="77777777" w:rsidR="00092403" w:rsidRPr="00622FEB" w:rsidRDefault="00092403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Style w:val="Odwoanieprzypisudolnego"/>
          <w:rFonts w:ascii="Arial" w:hAnsi="Arial" w:cs="Arial"/>
          <w:sz w:val="24"/>
          <w:szCs w:val="24"/>
        </w:rPr>
        <w:footnoteRef/>
      </w:r>
      <w:r w:rsidRPr="00622FE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Usługi świadczone w społeczności lokalnej - </w:t>
      </w:r>
      <w:r w:rsidRPr="00622FEB">
        <w:rPr>
          <w:rFonts w:ascii="Arial" w:hAnsi="Arial" w:cs="Arial"/>
          <w:sz w:val="24"/>
          <w:szCs w:val="24"/>
        </w:rPr>
        <w:t>usługi społeczne lub zdrowotne umożliwiające osobom niezależne życie w środowisku lokalnym, a dzieciom życie w rodzinie lub rodzinnej pieczy zastępczej. Usługi te zapobiegają odizolowaniu osób od rodziny lub społeczności lokalnej oraz umożliwiają podtrzymywanie więzi rodzinnych i sąsiedzkich. Są to usługi świadczone w sposób:</w:t>
      </w:r>
    </w:p>
    <w:p w14:paraId="536D542C" w14:textId="77777777" w:rsidR="00092403" w:rsidRDefault="00092403" w:rsidP="00EA335A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zindywidualizowany (dostosowany do potrzeb i możliwości danej osoby);</w:t>
      </w:r>
    </w:p>
    <w:p w14:paraId="24430F3A" w14:textId="77777777" w:rsidR="00092403" w:rsidRDefault="00092403" w:rsidP="00EA335A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umożliwiający odbiorcom tych usług kontrolę nad swoim życiem i nad decyzjami, które ich dotyczą (w zakresie wsparcia dzieci uwzględnianie ich zdania);</w:t>
      </w:r>
    </w:p>
    <w:p w14:paraId="3BABE57C" w14:textId="77777777" w:rsidR="00092403" w:rsidRDefault="00092403" w:rsidP="00EA335A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zapewniający, że odbiorcy usług nie są odizolowani od ogółu społeczności lub nie są zmuszeni do mieszkania razem;</w:t>
      </w:r>
    </w:p>
    <w:p w14:paraId="4C8F8F7A" w14:textId="77777777" w:rsidR="00092403" w:rsidRPr="00622FEB" w:rsidRDefault="00092403" w:rsidP="00EA335A">
      <w:pPr>
        <w:pStyle w:val="Tekstprzypisudolnego"/>
        <w:numPr>
          <w:ilvl w:val="0"/>
          <w:numId w:val="21"/>
        </w:numPr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gwarantujący, że wymagania organizacyjne nie mają pierwszeństwa przed indywidualnymi potrzebami osoby z niej korzystającej.</w:t>
      </w:r>
    </w:p>
    <w:p w14:paraId="3A801576" w14:textId="77777777" w:rsidR="00092403" w:rsidRPr="00622FEB" w:rsidRDefault="00092403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622FEB">
        <w:rPr>
          <w:rFonts w:ascii="Arial" w:hAnsi="Arial" w:cs="Arial"/>
          <w:sz w:val="24"/>
          <w:szCs w:val="24"/>
        </w:rPr>
        <w:t>Warunki, o których mowa w lit. a</w:t>
      </w:r>
      <w:r>
        <w:rPr>
          <w:rFonts w:ascii="Arial" w:hAnsi="Arial" w:cs="Arial"/>
          <w:sz w:val="24"/>
          <w:szCs w:val="24"/>
        </w:rPr>
        <w:t>–d, muszą być spełnione łącznie.</w:t>
      </w:r>
    </w:p>
  </w:footnote>
  <w:footnote w:id="18">
    <w:p w14:paraId="5EC4170C" w14:textId="77777777" w:rsidR="00092403" w:rsidRPr="00E055D4" w:rsidRDefault="00092403" w:rsidP="00A832CA">
      <w:pPr>
        <w:pStyle w:val="Tekstprzypisudolnego"/>
        <w:spacing w:before="100" w:beforeAutospacing="1" w:after="100" w:afterAutospacing="1" w:line="276" w:lineRule="auto"/>
        <w:rPr>
          <w:rFonts w:ascii="Arial" w:hAnsi="Arial" w:cs="Arial"/>
          <w:sz w:val="24"/>
          <w:szCs w:val="24"/>
        </w:rPr>
      </w:pPr>
      <w:r w:rsidRPr="00E055D4">
        <w:rPr>
          <w:rStyle w:val="Odwoanieprzypisudolnego"/>
          <w:rFonts w:ascii="Arial" w:hAnsi="Arial" w:cs="Arial"/>
          <w:sz w:val="24"/>
          <w:szCs w:val="24"/>
        </w:rPr>
        <w:footnoteRef/>
      </w:r>
      <w:r w:rsidRPr="00E055D4">
        <w:rPr>
          <w:rFonts w:ascii="Arial" w:hAnsi="Arial" w:cs="Arial"/>
          <w:sz w:val="24"/>
          <w:szCs w:val="24"/>
        </w:rPr>
        <w:t xml:space="preserve"> Usługi a</w:t>
      </w:r>
      <w:r>
        <w:rPr>
          <w:rFonts w:ascii="Arial" w:hAnsi="Arial" w:cs="Arial"/>
          <w:sz w:val="24"/>
          <w:szCs w:val="24"/>
        </w:rPr>
        <w:t>k</w:t>
      </w:r>
      <w:r w:rsidRPr="00E055D4">
        <w:rPr>
          <w:rFonts w:ascii="Arial" w:hAnsi="Arial" w:cs="Arial"/>
          <w:sz w:val="24"/>
          <w:szCs w:val="24"/>
        </w:rPr>
        <w:t>tywnej integracji – usługi, których celem jest:</w:t>
      </w:r>
    </w:p>
    <w:p w14:paraId="23B516A1" w14:textId="77777777" w:rsidR="00092403" w:rsidRPr="00E055D4" w:rsidRDefault="00092403" w:rsidP="00EA335A">
      <w:pPr>
        <w:pStyle w:val="Akapitzlist"/>
        <w:numPr>
          <w:ilvl w:val="0"/>
          <w:numId w:val="19"/>
        </w:numPr>
        <w:spacing w:before="100" w:beforeAutospacing="1" w:after="100" w:afterAutospacing="1"/>
        <w:ind w:left="748" w:hanging="357"/>
        <w:rPr>
          <w:rFonts w:ascii="Arial" w:hAnsi="Arial" w:cs="Arial"/>
          <w:sz w:val="24"/>
          <w:szCs w:val="24"/>
        </w:rPr>
      </w:pPr>
      <w:r w:rsidRPr="00E055D4">
        <w:rPr>
          <w:rFonts w:ascii="Arial" w:hAnsi="Arial" w:cs="Arial"/>
          <w:sz w:val="24"/>
          <w:szCs w:val="24"/>
        </w:rPr>
        <w:t>nabycie, odbudowa i podtrzymanie umiejętności uczestniczenia w życiu społeczności lokalnej i pełnienia ról społecznych w miejscu pracy, zamieszkania lub pobytu (integracja i reintegracja społeczna, w tym rehabilitacja społeczna osób z niepełnosprawnościami) lub</w:t>
      </w:r>
    </w:p>
    <w:p w14:paraId="7531EE36" w14:textId="77777777" w:rsidR="00092403" w:rsidRPr="00E055D4" w:rsidRDefault="00092403" w:rsidP="00EA335A">
      <w:pPr>
        <w:pStyle w:val="Akapitzlist"/>
        <w:numPr>
          <w:ilvl w:val="0"/>
          <w:numId w:val="19"/>
        </w:num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E055D4">
        <w:rPr>
          <w:rFonts w:ascii="Arial" w:hAnsi="Arial" w:cs="Arial"/>
          <w:sz w:val="24"/>
          <w:szCs w:val="24"/>
        </w:rPr>
        <w:t>nabycie, odbudowa i podtrzymanie zdolności do samodzielnego świadczenia pracy na rynku pracy i awansu zawodowego (integracja i reintegracja zawodowa, w tym rehabilitacja zawodowa osób z niepełnosprawnościami), lub</w:t>
      </w:r>
    </w:p>
    <w:p w14:paraId="178C71A6" w14:textId="77777777" w:rsidR="00092403" w:rsidRPr="00CE4589" w:rsidRDefault="00092403" w:rsidP="00EA335A">
      <w:pPr>
        <w:pStyle w:val="Akapitzlist"/>
        <w:numPr>
          <w:ilvl w:val="0"/>
          <w:numId w:val="19"/>
        </w:numPr>
        <w:spacing w:before="100" w:beforeAutospacing="1" w:after="100" w:afterAutospacing="1"/>
        <w:ind w:left="748" w:hanging="357"/>
        <w:rPr>
          <w:rFonts w:ascii="Arial" w:hAnsi="Arial" w:cs="Arial"/>
          <w:sz w:val="24"/>
          <w:szCs w:val="24"/>
        </w:rPr>
      </w:pPr>
      <w:r w:rsidRPr="00E055D4">
        <w:rPr>
          <w:rFonts w:ascii="Arial" w:hAnsi="Arial" w:cs="Arial"/>
          <w:sz w:val="24"/>
          <w:szCs w:val="24"/>
        </w:rPr>
        <w:t>zapobieganie ubóstwu oraz procesom marginalizacji i wykluczenia społecznego.</w:t>
      </w:r>
    </w:p>
  </w:footnote>
  <w:footnote w:id="19">
    <w:p w14:paraId="01F0B3AB" w14:textId="77777777" w:rsidR="00092403" w:rsidRPr="00C619A1" w:rsidRDefault="00092403" w:rsidP="00C619A1">
      <w:pPr>
        <w:pStyle w:val="Tekstprzypisudolnego"/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ins w:id="66" w:author="Sylwia Szada" w:date="2025-01-05T13:52:00Z">
        <w:r w:rsidRPr="00C619A1">
          <w:rPr>
            <w:rStyle w:val="Odwoanieprzypisudolnego"/>
            <w:rFonts w:ascii="Arial" w:hAnsi="Arial" w:cs="Arial"/>
            <w:sz w:val="24"/>
            <w:szCs w:val="24"/>
          </w:rPr>
          <w:footnoteRef/>
        </w:r>
      </w:ins>
      <w:ins w:id="67" w:author="Sylwia Szada" w:date="2025-01-05T13:53:00Z">
        <w:r w:rsidRPr="00C619A1">
          <w:rPr>
            <w:rFonts w:ascii="Arial" w:hAnsi="Arial" w:cs="Arial"/>
            <w:sz w:val="24"/>
            <w:szCs w:val="24"/>
          </w:rPr>
          <w:t xml:space="preserve"> </w:t>
        </w:r>
      </w:ins>
      <w:ins w:id="68" w:author="Sylwia Szada" w:date="2025-01-05T13:54:00Z">
        <w:r w:rsidRPr="00C619A1">
          <w:rPr>
            <w:rFonts w:ascii="Arial" w:hAnsi="Arial" w:cs="Arial"/>
            <w:sz w:val="24"/>
            <w:szCs w:val="24"/>
          </w:rPr>
          <w:t>O</w:t>
        </w:r>
      </w:ins>
      <w:ins w:id="69" w:author="Sylwia Szada" w:date="2025-01-05T13:53:00Z">
        <w:r w:rsidRPr="00C619A1">
          <w:rPr>
            <w:rFonts w:ascii="Arial" w:hAnsi="Arial" w:cs="Arial"/>
            <w:sz w:val="24"/>
            <w:szCs w:val="24"/>
          </w:rPr>
          <w:t>kreśloną w przypisie nr 17.</w:t>
        </w:r>
      </w:ins>
    </w:p>
  </w:footnote>
  <w:footnote w:id="20">
    <w:p w14:paraId="0A2949BE" w14:textId="77777777" w:rsidR="00092403" w:rsidRPr="00C619A1" w:rsidRDefault="00092403">
      <w:pPr>
        <w:pStyle w:val="Tekstprzypisudolnego"/>
        <w:rPr>
          <w:rFonts w:ascii="Arial" w:hAnsi="Arial" w:cs="Arial"/>
          <w:sz w:val="24"/>
          <w:szCs w:val="24"/>
        </w:rPr>
      </w:pPr>
      <w:ins w:id="73" w:author="Sylwia Szada" w:date="2025-01-05T13:54:00Z">
        <w:r w:rsidRPr="00C619A1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C619A1">
          <w:rPr>
            <w:rFonts w:ascii="Arial" w:hAnsi="Arial" w:cs="Arial"/>
            <w:sz w:val="24"/>
            <w:szCs w:val="24"/>
          </w:rPr>
          <w:t xml:space="preserve"> Określoną w przypisie nr 18.</w:t>
        </w:r>
      </w:ins>
    </w:p>
  </w:footnote>
  <w:footnote w:id="21">
    <w:p w14:paraId="6CFEAE5A" w14:textId="77777777" w:rsidR="00092403" w:rsidRDefault="00092403" w:rsidP="005A5181">
      <w:pPr>
        <w:pStyle w:val="Tekstprzypisudolnego"/>
        <w:spacing w:line="276" w:lineRule="auto"/>
      </w:pPr>
      <w:r w:rsidRPr="00880B7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0B77">
        <w:rPr>
          <w:rFonts w:ascii="Arial" w:hAnsi="Arial" w:cs="Arial"/>
          <w:sz w:val="24"/>
          <w:szCs w:val="24"/>
        </w:rPr>
        <w:t xml:space="preserve"> Pobyt osoby potrzebującej wsparcia w codziennym funkcjonowaniu może trwać nie dłużej niż 60 dni w roku kalendarzowym</w:t>
      </w:r>
      <w:r>
        <w:t>.</w:t>
      </w:r>
    </w:p>
  </w:footnote>
  <w:footnote w:id="22">
    <w:p w14:paraId="0173A99A" w14:textId="77777777" w:rsidR="00092403" w:rsidRPr="00880B77" w:rsidRDefault="00092403" w:rsidP="005545D8">
      <w:pPr>
        <w:pStyle w:val="Tekstprzypisudolnego"/>
        <w:spacing w:line="276" w:lineRule="auto"/>
        <w:rPr>
          <w:ins w:id="120" w:author="Sylwia Szada" w:date="2025-01-05T14:21:00Z"/>
          <w:rFonts w:ascii="Arial" w:hAnsi="Arial" w:cs="Arial"/>
          <w:sz w:val="24"/>
          <w:szCs w:val="24"/>
        </w:rPr>
      </w:pPr>
      <w:ins w:id="121" w:author="Sylwia Szada" w:date="2025-01-05T14:21:00Z">
        <w:r w:rsidRPr="00880B77">
          <w:rPr>
            <w:rStyle w:val="Odwoanieprzypisudolnego"/>
            <w:rFonts w:ascii="Arial" w:hAnsi="Arial" w:cs="Arial"/>
            <w:sz w:val="24"/>
            <w:szCs w:val="24"/>
          </w:rPr>
          <w:footnoteRef/>
        </w:r>
        <w:r w:rsidRPr="00880B77">
          <w:rPr>
            <w:rFonts w:ascii="Arial" w:hAnsi="Arial" w:cs="Arial"/>
            <w:sz w:val="24"/>
            <w:szCs w:val="24"/>
          </w:rPr>
          <w:t xml:space="preserve"> Na etapie składania wniosku należy opisać podjęte działania w zakresie pozyskania opinii wojewody, pozytywna opinia będzie wymagana na etapie podpisania umowy o dofinansowanie.</w:t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352225" w14:textId="77777777" w:rsidR="00E3042B" w:rsidRDefault="00E3042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25E3E0" w14:textId="77777777" w:rsidR="00E3042B" w:rsidRDefault="00E3042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D3B9C5" w14:textId="77777777" w:rsidR="00092403" w:rsidRPr="00342D03" w:rsidRDefault="00092403" w:rsidP="00342D03">
    <w:pPr>
      <w:tabs>
        <w:tab w:val="center" w:pos="4536"/>
        <w:tab w:val="right" w:pos="9072"/>
      </w:tabs>
      <w:spacing w:after="0"/>
      <w:rPr>
        <w:rFonts w:ascii="Arial" w:hAnsi="Arial" w:cs="Arial"/>
        <w:sz w:val="24"/>
        <w:szCs w:val="24"/>
      </w:rPr>
    </w:pPr>
    <w:r w:rsidRPr="00342D03">
      <w:rPr>
        <w:rFonts w:ascii="Arial" w:hAnsi="Arial" w:cs="Arial"/>
        <w:sz w:val="24"/>
        <w:szCs w:val="24"/>
      </w:rPr>
      <w:t>FUNDUSZE EUROPEJSKIE DLA KUJAW I POMORZA 2021-2027</w:t>
    </w:r>
  </w:p>
  <w:p w14:paraId="614096D2" w14:textId="0CB2CAB9" w:rsidR="00E3042B" w:rsidRPr="00E3042B" w:rsidRDefault="00E3042B" w:rsidP="00114332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E3042B">
      <w:rPr>
        <w:rFonts w:ascii="Arial" w:hAnsi="Arial" w:cs="Arial"/>
        <w:bCs/>
        <w:sz w:val="24"/>
        <w:szCs w:val="24"/>
      </w:rPr>
      <w:t xml:space="preserve">Załącznik nr 1 do stanowiska nr </w:t>
    </w:r>
    <w:r>
      <w:rPr>
        <w:rFonts w:ascii="Arial" w:hAnsi="Arial" w:cs="Arial"/>
        <w:bCs/>
        <w:sz w:val="24"/>
        <w:szCs w:val="24"/>
      </w:rPr>
      <w:t>7</w:t>
    </w:r>
    <w:r w:rsidRPr="00E3042B">
      <w:rPr>
        <w:rFonts w:ascii="Arial" w:hAnsi="Arial" w:cs="Arial"/>
        <w:bCs/>
        <w:sz w:val="24"/>
        <w:szCs w:val="24"/>
      </w:rPr>
      <w:t>/2025</w:t>
    </w:r>
  </w:p>
  <w:p w14:paraId="05E6D5E7" w14:textId="77777777" w:rsidR="00E3042B" w:rsidRPr="00E3042B" w:rsidRDefault="00E3042B" w:rsidP="00114332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E3042B">
      <w:rPr>
        <w:rFonts w:ascii="Arial" w:hAnsi="Arial" w:cs="Arial"/>
        <w:bCs/>
        <w:sz w:val="24"/>
        <w:szCs w:val="24"/>
      </w:rPr>
      <w:t>Grupy roboczej ds. EFRR</w:t>
    </w:r>
  </w:p>
  <w:p w14:paraId="6DA2F481" w14:textId="2D3649D0" w:rsidR="00092403" w:rsidRPr="00CA446C" w:rsidRDefault="00E3042B" w:rsidP="00114332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E3042B">
      <w:rPr>
        <w:rFonts w:ascii="Arial" w:hAnsi="Arial" w:cs="Arial"/>
        <w:bCs/>
        <w:sz w:val="24"/>
        <w:szCs w:val="24"/>
      </w:rPr>
      <w:t>przy KM FEdKP 2021-2027 z 7 stycznia 2025 r.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665CC"/>
    <w:multiLevelType w:val="hybridMultilevel"/>
    <w:tmpl w:val="09D464B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A2216"/>
    <w:multiLevelType w:val="hybridMultilevel"/>
    <w:tmpl w:val="60064F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C04D9"/>
    <w:multiLevelType w:val="hybridMultilevel"/>
    <w:tmpl w:val="2BC0E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F63B76"/>
    <w:multiLevelType w:val="hybridMultilevel"/>
    <w:tmpl w:val="7F30FC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D74B16"/>
    <w:multiLevelType w:val="hybridMultilevel"/>
    <w:tmpl w:val="2988A934"/>
    <w:lvl w:ilvl="0" w:tplc="04150017">
      <w:start w:val="1"/>
      <w:numFmt w:val="lowerLetter"/>
      <w:lvlText w:val="%1)"/>
      <w:lvlJc w:val="left"/>
      <w:pPr>
        <w:ind w:left="752" w:hanging="360"/>
      </w:pPr>
    </w:lvl>
    <w:lvl w:ilvl="1" w:tplc="04150019" w:tentative="1">
      <w:start w:val="1"/>
      <w:numFmt w:val="lowerLetter"/>
      <w:lvlText w:val="%2."/>
      <w:lvlJc w:val="left"/>
      <w:pPr>
        <w:ind w:left="1472" w:hanging="360"/>
      </w:pPr>
    </w:lvl>
    <w:lvl w:ilvl="2" w:tplc="0415001B" w:tentative="1">
      <w:start w:val="1"/>
      <w:numFmt w:val="lowerRoman"/>
      <w:lvlText w:val="%3."/>
      <w:lvlJc w:val="right"/>
      <w:pPr>
        <w:ind w:left="2192" w:hanging="180"/>
      </w:pPr>
    </w:lvl>
    <w:lvl w:ilvl="3" w:tplc="0415000F" w:tentative="1">
      <w:start w:val="1"/>
      <w:numFmt w:val="decimal"/>
      <w:lvlText w:val="%4."/>
      <w:lvlJc w:val="left"/>
      <w:pPr>
        <w:ind w:left="2912" w:hanging="360"/>
      </w:pPr>
    </w:lvl>
    <w:lvl w:ilvl="4" w:tplc="04150019" w:tentative="1">
      <w:start w:val="1"/>
      <w:numFmt w:val="lowerLetter"/>
      <w:lvlText w:val="%5."/>
      <w:lvlJc w:val="left"/>
      <w:pPr>
        <w:ind w:left="3632" w:hanging="360"/>
      </w:pPr>
    </w:lvl>
    <w:lvl w:ilvl="5" w:tplc="0415001B" w:tentative="1">
      <w:start w:val="1"/>
      <w:numFmt w:val="lowerRoman"/>
      <w:lvlText w:val="%6."/>
      <w:lvlJc w:val="right"/>
      <w:pPr>
        <w:ind w:left="4352" w:hanging="180"/>
      </w:pPr>
    </w:lvl>
    <w:lvl w:ilvl="6" w:tplc="0415000F" w:tentative="1">
      <w:start w:val="1"/>
      <w:numFmt w:val="decimal"/>
      <w:lvlText w:val="%7."/>
      <w:lvlJc w:val="left"/>
      <w:pPr>
        <w:ind w:left="5072" w:hanging="360"/>
      </w:pPr>
    </w:lvl>
    <w:lvl w:ilvl="7" w:tplc="04150019" w:tentative="1">
      <w:start w:val="1"/>
      <w:numFmt w:val="lowerLetter"/>
      <w:lvlText w:val="%8."/>
      <w:lvlJc w:val="left"/>
      <w:pPr>
        <w:ind w:left="5792" w:hanging="360"/>
      </w:pPr>
    </w:lvl>
    <w:lvl w:ilvl="8" w:tplc="0415001B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5" w15:restartNumberingAfterBreak="0">
    <w:nsid w:val="09F663D8"/>
    <w:multiLevelType w:val="hybridMultilevel"/>
    <w:tmpl w:val="7B84D9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E656A49"/>
    <w:multiLevelType w:val="hybridMultilevel"/>
    <w:tmpl w:val="5F56E7E2"/>
    <w:lvl w:ilvl="0" w:tplc="6FD0F3D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71295B"/>
    <w:multiLevelType w:val="hybridMultilevel"/>
    <w:tmpl w:val="D974D972"/>
    <w:lvl w:ilvl="0" w:tplc="BDBAFAE2">
      <w:start w:val="1"/>
      <w:numFmt w:val="bullet"/>
      <w:lvlText w:val=""/>
      <w:lvlJc w:val="left"/>
      <w:pPr>
        <w:ind w:left="11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7" w:hanging="360"/>
      </w:pPr>
      <w:rPr>
        <w:rFonts w:ascii="Wingdings" w:hAnsi="Wingdings" w:hint="default"/>
      </w:rPr>
    </w:lvl>
  </w:abstractNum>
  <w:abstractNum w:abstractNumId="8" w15:restartNumberingAfterBreak="0">
    <w:nsid w:val="17F66470"/>
    <w:multiLevelType w:val="hybridMultilevel"/>
    <w:tmpl w:val="D5AA8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C010E"/>
    <w:multiLevelType w:val="hybridMultilevel"/>
    <w:tmpl w:val="C9008C50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484D6F"/>
    <w:multiLevelType w:val="hybridMultilevel"/>
    <w:tmpl w:val="C5B8BCA2"/>
    <w:lvl w:ilvl="0" w:tplc="BDBAFA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803247C"/>
    <w:multiLevelType w:val="hybridMultilevel"/>
    <w:tmpl w:val="A4943A92"/>
    <w:lvl w:ilvl="0" w:tplc="1A987F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82B40FC"/>
    <w:multiLevelType w:val="hybridMultilevel"/>
    <w:tmpl w:val="02D620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A7620D7"/>
    <w:multiLevelType w:val="hybridMultilevel"/>
    <w:tmpl w:val="3162C272"/>
    <w:lvl w:ilvl="0" w:tplc="07EC5B32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5D33EF"/>
    <w:multiLevelType w:val="hybridMultilevel"/>
    <w:tmpl w:val="2988A934"/>
    <w:lvl w:ilvl="0" w:tplc="FFFFFFFF">
      <w:start w:val="1"/>
      <w:numFmt w:val="lowerLetter"/>
      <w:lvlText w:val="%1)"/>
      <w:lvlJc w:val="left"/>
      <w:pPr>
        <w:ind w:left="752" w:hanging="360"/>
      </w:pPr>
    </w:lvl>
    <w:lvl w:ilvl="1" w:tplc="FFFFFFFF" w:tentative="1">
      <w:start w:val="1"/>
      <w:numFmt w:val="lowerLetter"/>
      <w:lvlText w:val="%2."/>
      <w:lvlJc w:val="left"/>
      <w:pPr>
        <w:ind w:left="1472" w:hanging="360"/>
      </w:pPr>
    </w:lvl>
    <w:lvl w:ilvl="2" w:tplc="FFFFFFFF" w:tentative="1">
      <w:start w:val="1"/>
      <w:numFmt w:val="lowerRoman"/>
      <w:lvlText w:val="%3."/>
      <w:lvlJc w:val="right"/>
      <w:pPr>
        <w:ind w:left="2192" w:hanging="180"/>
      </w:pPr>
    </w:lvl>
    <w:lvl w:ilvl="3" w:tplc="FFFFFFFF" w:tentative="1">
      <w:start w:val="1"/>
      <w:numFmt w:val="decimal"/>
      <w:lvlText w:val="%4."/>
      <w:lvlJc w:val="left"/>
      <w:pPr>
        <w:ind w:left="2912" w:hanging="360"/>
      </w:pPr>
    </w:lvl>
    <w:lvl w:ilvl="4" w:tplc="FFFFFFFF" w:tentative="1">
      <w:start w:val="1"/>
      <w:numFmt w:val="lowerLetter"/>
      <w:lvlText w:val="%5."/>
      <w:lvlJc w:val="left"/>
      <w:pPr>
        <w:ind w:left="3632" w:hanging="360"/>
      </w:pPr>
    </w:lvl>
    <w:lvl w:ilvl="5" w:tplc="FFFFFFFF" w:tentative="1">
      <w:start w:val="1"/>
      <w:numFmt w:val="lowerRoman"/>
      <w:lvlText w:val="%6."/>
      <w:lvlJc w:val="right"/>
      <w:pPr>
        <w:ind w:left="4352" w:hanging="180"/>
      </w:pPr>
    </w:lvl>
    <w:lvl w:ilvl="6" w:tplc="FFFFFFFF" w:tentative="1">
      <w:start w:val="1"/>
      <w:numFmt w:val="decimal"/>
      <w:lvlText w:val="%7."/>
      <w:lvlJc w:val="left"/>
      <w:pPr>
        <w:ind w:left="5072" w:hanging="360"/>
      </w:pPr>
    </w:lvl>
    <w:lvl w:ilvl="7" w:tplc="FFFFFFFF" w:tentative="1">
      <w:start w:val="1"/>
      <w:numFmt w:val="lowerLetter"/>
      <w:lvlText w:val="%8."/>
      <w:lvlJc w:val="left"/>
      <w:pPr>
        <w:ind w:left="5792" w:hanging="360"/>
      </w:pPr>
    </w:lvl>
    <w:lvl w:ilvl="8" w:tplc="FFFFFFFF" w:tentative="1">
      <w:start w:val="1"/>
      <w:numFmt w:val="lowerRoman"/>
      <w:lvlText w:val="%9."/>
      <w:lvlJc w:val="right"/>
      <w:pPr>
        <w:ind w:left="6512" w:hanging="180"/>
      </w:pPr>
    </w:lvl>
  </w:abstractNum>
  <w:abstractNum w:abstractNumId="15" w15:restartNumberingAfterBreak="0">
    <w:nsid w:val="36936E41"/>
    <w:multiLevelType w:val="hybridMultilevel"/>
    <w:tmpl w:val="E58247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F0F51DB"/>
    <w:multiLevelType w:val="hybridMultilevel"/>
    <w:tmpl w:val="60D8B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4467B19"/>
    <w:multiLevelType w:val="hybridMultilevel"/>
    <w:tmpl w:val="673CE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DA862CB"/>
    <w:multiLevelType w:val="hybridMultilevel"/>
    <w:tmpl w:val="BC5A42D2"/>
    <w:lvl w:ilvl="0" w:tplc="BDBAFAE2">
      <w:start w:val="1"/>
      <w:numFmt w:val="bullet"/>
      <w:lvlText w:val=""/>
      <w:lvlJc w:val="left"/>
      <w:pPr>
        <w:ind w:left="114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9" w:hanging="360"/>
      </w:pPr>
      <w:rPr>
        <w:rFonts w:ascii="Wingdings" w:hAnsi="Wingdings" w:hint="default"/>
      </w:rPr>
    </w:lvl>
  </w:abstractNum>
  <w:abstractNum w:abstractNumId="19" w15:restartNumberingAfterBreak="0">
    <w:nsid w:val="573F4950"/>
    <w:multiLevelType w:val="hybridMultilevel"/>
    <w:tmpl w:val="897CF70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21A3EEA"/>
    <w:multiLevelType w:val="hybridMultilevel"/>
    <w:tmpl w:val="2D2EC1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B5C6575"/>
    <w:multiLevelType w:val="hybridMultilevel"/>
    <w:tmpl w:val="BFBE5326"/>
    <w:lvl w:ilvl="0" w:tplc="D842E87E">
      <w:start w:val="1"/>
      <w:numFmt w:val="lowerRoman"/>
      <w:lvlText w:val="%1)"/>
      <w:lvlJc w:val="left"/>
      <w:pPr>
        <w:ind w:left="144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72B847D3"/>
    <w:multiLevelType w:val="hybridMultilevel"/>
    <w:tmpl w:val="5874BCD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91A9D"/>
    <w:multiLevelType w:val="hybridMultilevel"/>
    <w:tmpl w:val="75105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97A008A"/>
    <w:multiLevelType w:val="hybridMultilevel"/>
    <w:tmpl w:val="FDA68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A3B0481"/>
    <w:multiLevelType w:val="hybridMultilevel"/>
    <w:tmpl w:val="0BF8A1C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D963F66"/>
    <w:multiLevelType w:val="hybridMultilevel"/>
    <w:tmpl w:val="E4B0CA96"/>
    <w:lvl w:ilvl="0" w:tplc="5BC645B0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EF7179C"/>
    <w:multiLevelType w:val="hybridMultilevel"/>
    <w:tmpl w:val="C2BEAE1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3479016">
    <w:abstractNumId w:val="20"/>
  </w:num>
  <w:num w:numId="2" w16cid:durableId="404307319">
    <w:abstractNumId w:val="9"/>
  </w:num>
  <w:num w:numId="3" w16cid:durableId="727189325">
    <w:abstractNumId w:val="5"/>
  </w:num>
  <w:num w:numId="4" w16cid:durableId="784270874">
    <w:abstractNumId w:val="16"/>
  </w:num>
  <w:num w:numId="5" w16cid:durableId="234753427">
    <w:abstractNumId w:val="21"/>
  </w:num>
  <w:num w:numId="6" w16cid:durableId="121190187">
    <w:abstractNumId w:val="2"/>
  </w:num>
  <w:num w:numId="7" w16cid:durableId="717362816">
    <w:abstractNumId w:val="15"/>
  </w:num>
  <w:num w:numId="8" w16cid:durableId="1259800569">
    <w:abstractNumId w:val="25"/>
  </w:num>
  <w:num w:numId="9" w16cid:durableId="1508448431">
    <w:abstractNumId w:val="11"/>
  </w:num>
  <w:num w:numId="10" w16cid:durableId="1652253758">
    <w:abstractNumId w:val="13"/>
  </w:num>
  <w:num w:numId="11" w16cid:durableId="483158019">
    <w:abstractNumId w:val="4"/>
  </w:num>
  <w:num w:numId="12" w16cid:durableId="599602127">
    <w:abstractNumId w:val="23"/>
  </w:num>
  <w:num w:numId="13" w16cid:durableId="1769501619">
    <w:abstractNumId w:val="3"/>
  </w:num>
  <w:num w:numId="14" w16cid:durableId="1488135490">
    <w:abstractNumId w:val="27"/>
  </w:num>
  <w:num w:numId="15" w16cid:durableId="874003635">
    <w:abstractNumId w:val="26"/>
  </w:num>
  <w:num w:numId="16" w16cid:durableId="1704018149">
    <w:abstractNumId w:val="19"/>
  </w:num>
  <w:num w:numId="17" w16cid:durableId="1637104026">
    <w:abstractNumId w:val="1"/>
  </w:num>
  <w:num w:numId="18" w16cid:durableId="427117943">
    <w:abstractNumId w:val="22"/>
  </w:num>
  <w:num w:numId="19" w16cid:durableId="1825394269">
    <w:abstractNumId w:val="14"/>
  </w:num>
  <w:num w:numId="20" w16cid:durableId="1576089114">
    <w:abstractNumId w:val="7"/>
  </w:num>
  <w:num w:numId="21" w16cid:durableId="376391888">
    <w:abstractNumId w:val="28"/>
  </w:num>
  <w:num w:numId="22" w16cid:durableId="1042906288">
    <w:abstractNumId w:val="24"/>
  </w:num>
  <w:num w:numId="23" w16cid:durableId="605306891">
    <w:abstractNumId w:val="18"/>
  </w:num>
  <w:num w:numId="24" w16cid:durableId="995109352">
    <w:abstractNumId w:val="17"/>
  </w:num>
  <w:num w:numId="25" w16cid:durableId="483937388">
    <w:abstractNumId w:val="12"/>
  </w:num>
  <w:num w:numId="26" w16cid:durableId="511261537">
    <w:abstractNumId w:val="0"/>
  </w:num>
  <w:num w:numId="27" w16cid:durableId="659970175">
    <w:abstractNumId w:val="6"/>
  </w:num>
  <w:num w:numId="28" w16cid:durableId="616765427">
    <w:abstractNumId w:val="8"/>
  </w:num>
  <w:num w:numId="29" w16cid:durableId="1743522487">
    <w:abstractNumId w:val="10"/>
  </w:num>
  <w:numIdMacAtCleanup w:val="29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ylwia Szada">
    <w15:presenceInfo w15:providerId="AD" w15:userId="S-1-5-21-2619306676-2800222060-3362172700-6161"/>
  </w15:person>
  <w15:person w15:author="Anna Skubiszewska">
    <w15:presenceInfo w15:providerId="AD" w15:userId="S-1-5-21-2619306676-2800222060-3362172700-1165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4F2E"/>
    <w:rsid w:val="00002ED9"/>
    <w:rsid w:val="00003264"/>
    <w:rsid w:val="000039EF"/>
    <w:rsid w:val="00003A8A"/>
    <w:rsid w:val="00003F15"/>
    <w:rsid w:val="000054A4"/>
    <w:rsid w:val="000055BA"/>
    <w:rsid w:val="000060A9"/>
    <w:rsid w:val="000065B3"/>
    <w:rsid w:val="00006914"/>
    <w:rsid w:val="00007449"/>
    <w:rsid w:val="000109D6"/>
    <w:rsid w:val="00013D9F"/>
    <w:rsid w:val="00014DF0"/>
    <w:rsid w:val="00016679"/>
    <w:rsid w:val="0002063F"/>
    <w:rsid w:val="000206F1"/>
    <w:rsid w:val="00022525"/>
    <w:rsid w:val="0002309A"/>
    <w:rsid w:val="00023781"/>
    <w:rsid w:val="00023DC6"/>
    <w:rsid w:val="0002428B"/>
    <w:rsid w:val="0002483A"/>
    <w:rsid w:val="00025A17"/>
    <w:rsid w:val="0002667A"/>
    <w:rsid w:val="000278EF"/>
    <w:rsid w:val="000304F1"/>
    <w:rsid w:val="00030D91"/>
    <w:rsid w:val="000319AD"/>
    <w:rsid w:val="00031AB9"/>
    <w:rsid w:val="00031EAC"/>
    <w:rsid w:val="00032389"/>
    <w:rsid w:val="00032AF9"/>
    <w:rsid w:val="0003381B"/>
    <w:rsid w:val="00033A24"/>
    <w:rsid w:val="00033A49"/>
    <w:rsid w:val="00034282"/>
    <w:rsid w:val="00034341"/>
    <w:rsid w:val="000346A2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33FE"/>
    <w:rsid w:val="000459E5"/>
    <w:rsid w:val="000464CC"/>
    <w:rsid w:val="00046E00"/>
    <w:rsid w:val="00046EB9"/>
    <w:rsid w:val="00046F7A"/>
    <w:rsid w:val="000479E3"/>
    <w:rsid w:val="00050D1E"/>
    <w:rsid w:val="0005274F"/>
    <w:rsid w:val="00052B0B"/>
    <w:rsid w:val="00052C04"/>
    <w:rsid w:val="00053558"/>
    <w:rsid w:val="00053EB7"/>
    <w:rsid w:val="0005661B"/>
    <w:rsid w:val="00056F33"/>
    <w:rsid w:val="000576B0"/>
    <w:rsid w:val="00061620"/>
    <w:rsid w:val="00061813"/>
    <w:rsid w:val="00061A47"/>
    <w:rsid w:val="000628BA"/>
    <w:rsid w:val="00063324"/>
    <w:rsid w:val="00063415"/>
    <w:rsid w:val="00063E79"/>
    <w:rsid w:val="00063E7D"/>
    <w:rsid w:val="00063F80"/>
    <w:rsid w:val="00064624"/>
    <w:rsid w:val="00064A89"/>
    <w:rsid w:val="000661DE"/>
    <w:rsid w:val="00067247"/>
    <w:rsid w:val="000674DB"/>
    <w:rsid w:val="00067E9B"/>
    <w:rsid w:val="00070E97"/>
    <w:rsid w:val="000711F1"/>
    <w:rsid w:val="00071696"/>
    <w:rsid w:val="000723C9"/>
    <w:rsid w:val="0007401F"/>
    <w:rsid w:val="000747B0"/>
    <w:rsid w:val="00075A6A"/>
    <w:rsid w:val="00076E69"/>
    <w:rsid w:val="0007701A"/>
    <w:rsid w:val="00077548"/>
    <w:rsid w:val="00080562"/>
    <w:rsid w:val="00081F7E"/>
    <w:rsid w:val="0008212E"/>
    <w:rsid w:val="00082337"/>
    <w:rsid w:val="00082A9B"/>
    <w:rsid w:val="00083BA1"/>
    <w:rsid w:val="00085328"/>
    <w:rsid w:val="000856D3"/>
    <w:rsid w:val="0008633F"/>
    <w:rsid w:val="00087144"/>
    <w:rsid w:val="00090485"/>
    <w:rsid w:val="0009173D"/>
    <w:rsid w:val="00092099"/>
    <w:rsid w:val="00092403"/>
    <w:rsid w:val="000926D1"/>
    <w:rsid w:val="00092C46"/>
    <w:rsid w:val="00092E90"/>
    <w:rsid w:val="00094415"/>
    <w:rsid w:val="0009470B"/>
    <w:rsid w:val="00094D65"/>
    <w:rsid w:val="00094F61"/>
    <w:rsid w:val="0009576A"/>
    <w:rsid w:val="00095BAC"/>
    <w:rsid w:val="00096994"/>
    <w:rsid w:val="000A0C10"/>
    <w:rsid w:val="000A0CD3"/>
    <w:rsid w:val="000A11EC"/>
    <w:rsid w:val="000A23C7"/>
    <w:rsid w:val="000A29D0"/>
    <w:rsid w:val="000A2F23"/>
    <w:rsid w:val="000A3A4F"/>
    <w:rsid w:val="000A406B"/>
    <w:rsid w:val="000A413F"/>
    <w:rsid w:val="000A69C1"/>
    <w:rsid w:val="000A6C74"/>
    <w:rsid w:val="000B0BA9"/>
    <w:rsid w:val="000B12E4"/>
    <w:rsid w:val="000B1539"/>
    <w:rsid w:val="000B1938"/>
    <w:rsid w:val="000B1D05"/>
    <w:rsid w:val="000B2547"/>
    <w:rsid w:val="000B280E"/>
    <w:rsid w:val="000B31D5"/>
    <w:rsid w:val="000B3BE5"/>
    <w:rsid w:val="000B3CD3"/>
    <w:rsid w:val="000B4A63"/>
    <w:rsid w:val="000B5BEE"/>
    <w:rsid w:val="000B6B8E"/>
    <w:rsid w:val="000B786A"/>
    <w:rsid w:val="000B79E6"/>
    <w:rsid w:val="000C356A"/>
    <w:rsid w:val="000C3776"/>
    <w:rsid w:val="000C3D91"/>
    <w:rsid w:val="000C3EC8"/>
    <w:rsid w:val="000C42F3"/>
    <w:rsid w:val="000C4789"/>
    <w:rsid w:val="000C57A6"/>
    <w:rsid w:val="000C5C11"/>
    <w:rsid w:val="000C5D23"/>
    <w:rsid w:val="000C699A"/>
    <w:rsid w:val="000C6CE7"/>
    <w:rsid w:val="000C767F"/>
    <w:rsid w:val="000D0297"/>
    <w:rsid w:val="000D033A"/>
    <w:rsid w:val="000D10D1"/>
    <w:rsid w:val="000D1217"/>
    <w:rsid w:val="000D31C6"/>
    <w:rsid w:val="000D36F0"/>
    <w:rsid w:val="000D376D"/>
    <w:rsid w:val="000D3789"/>
    <w:rsid w:val="000D3A5D"/>
    <w:rsid w:val="000D3BCA"/>
    <w:rsid w:val="000D3ED9"/>
    <w:rsid w:val="000D435C"/>
    <w:rsid w:val="000D4562"/>
    <w:rsid w:val="000D4BD2"/>
    <w:rsid w:val="000D5AE2"/>
    <w:rsid w:val="000D5F8F"/>
    <w:rsid w:val="000D685B"/>
    <w:rsid w:val="000D6BC6"/>
    <w:rsid w:val="000D6EEA"/>
    <w:rsid w:val="000D797B"/>
    <w:rsid w:val="000D7A3B"/>
    <w:rsid w:val="000E0055"/>
    <w:rsid w:val="000E067C"/>
    <w:rsid w:val="000E14E8"/>
    <w:rsid w:val="000E2130"/>
    <w:rsid w:val="000E24DF"/>
    <w:rsid w:val="000E29B4"/>
    <w:rsid w:val="000E308B"/>
    <w:rsid w:val="000E37C9"/>
    <w:rsid w:val="000E3E20"/>
    <w:rsid w:val="000E61C6"/>
    <w:rsid w:val="000E6EA0"/>
    <w:rsid w:val="000E7C54"/>
    <w:rsid w:val="000F14ED"/>
    <w:rsid w:val="000F160E"/>
    <w:rsid w:val="000F1D24"/>
    <w:rsid w:val="000F2C45"/>
    <w:rsid w:val="000F5B20"/>
    <w:rsid w:val="000F7BB0"/>
    <w:rsid w:val="0010120E"/>
    <w:rsid w:val="001017BF"/>
    <w:rsid w:val="001041B4"/>
    <w:rsid w:val="00106B5D"/>
    <w:rsid w:val="00106BD5"/>
    <w:rsid w:val="001070AB"/>
    <w:rsid w:val="001078DE"/>
    <w:rsid w:val="00111B37"/>
    <w:rsid w:val="00112544"/>
    <w:rsid w:val="00112638"/>
    <w:rsid w:val="00113278"/>
    <w:rsid w:val="001133F9"/>
    <w:rsid w:val="00114332"/>
    <w:rsid w:val="001147FA"/>
    <w:rsid w:val="001153EF"/>
    <w:rsid w:val="00115881"/>
    <w:rsid w:val="00115A44"/>
    <w:rsid w:val="00115DFA"/>
    <w:rsid w:val="0011683B"/>
    <w:rsid w:val="00116908"/>
    <w:rsid w:val="00121CE1"/>
    <w:rsid w:val="00121EBE"/>
    <w:rsid w:val="00122FAA"/>
    <w:rsid w:val="00124AA3"/>
    <w:rsid w:val="00124BF7"/>
    <w:rsid w:val="00125607"/>
    <w:rsid w:val="001257CF"/>
    <w:rsid w:val="0012588A"/>
    <w:rsid w:val="001270BE"/>
    <w:rsid w:val="00130AD5"/>
    <w:rsid w:val="00130D39"/>
    <w:rsid w:val="00131136"/>
    <w:rsid w:val="001313A1"/>
    <w:rsid w:val="001313FC"/>
    <w:rsid w:val="0013267F"/>
    <w:rsid w:val="00133346"/>
    <w:rsid w:val="001349DB"/>
    <w:rsid w:val="00134A02"/>
    <w:rsid w:val="001354F3"/>
    <w:rsid w:val="00135D08"/>
    <w:rsid w:val="00135D5C"/>
    <w:rsid w:val="00135DC8"/>
    <w:rsid w:val="00136096"/>
    <w:rsid w:val="0013710E"/>
    <w:rsid w:val="00140249"/>
    <w:rsid w:val="00141E9C"/>
    <w:rsid w:val="001424F5"/>
    <w:rsid w:val="00142D24"/>
    <w:rsid w:val="0014350E"/>
    <w:rsid w:val="0014395E"/>
    <w:rsid w:val="00144B36"/>
    <w:rsid w:val="0014592B"/>
    <w:rsid w:val="00145EB7"/>
    <w:rsid w:val="00146606"/>
    <w:rsid w:val="00147828"/>
    <w:rsid w:val="00150DA3"/>
    <w:rsid w:val="00152458"/>
    <w:rsid w:val="00153C0A"/>
    <w:rsid w:val="00153F71"/>
    <w:rsid w:val="0015482E"/>
    <w:rsid w:val="00155285"/>
    <w:rsid w:val="00155A42"/>
    <w:rsid w:val="001573FB"/>
    <w:rsid w:val="0015778D"/>
    <w:rsid w:val="0016036A"/>
    <w:rsid w:val="00160766"/>
    <w:rsid w:val="0016162D"/>
    <w:rsid w:val="00161724"/>
    <w:rsid w:val="0016180A"/>
    <w:rsid w:val="00162792"/>
    <w:rsid w:val="0016356D"/>
    <w:rsid w:val="00163939"/>
    <w:rsid w:val="00165C77"/>
    <w:rsid w:val="00165D28"/>
    <w:rsid w:val="00166515"/>
    <w:rsid w:val="001666A5"/>
    <w:rsid w:val="001673C1"/>
    <w:rsid w:val="00167EE8"/>
    <w:rsid w:val="001706E8"/>
    <w:rsid w:val="001709BB"/>
    <w:rsid w:val="0017194D"/>
    <w:rsid w:val="00172464"/>
    <w:rsid w:val="00174B5F"/>
    <w:rsid w:val="00174F04"/>
    <w:rsid w:val="0017558F"/>
    <w:rsid w:val="00175755"/>
    <w:rsid w:val="00176C74"/>
    <w:rsid w:val="0017778E"/>
    <w:rsid w:val="0017788A"/>
    <w:rsid w:val="0017795A"/>
    <w:rsid w:val="00180716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32E3"/>
    <w:rsid w:val="00196B0B"/>
    <w:rsid w:val="0019798A"/>
    <w:rsid w:val="00197A69"/>
    <w:rsid w:val="001A00D9"/>
    <w:rsid w:val="001A0506"/>
    <w:rsid w:val="001A0E91"/>
    <w:rsid w:val="001A10C3"/>
    <w:rsid w:val="001A1603"/>
    <w:rsid w:val="001A2717"/>
    <w:rsid w:val="001A4FA0"/>
    <w:rsid w:val="001A595E"/>
    <w:rsid w:val="001A5ED4"/>
    <w:rsid w:val="001A62D2"/>
    <w:rsid w:val="001A7C70"/>
    <w:rsid w:val="001B107C"/>
    <w:rsid w:val="001B2543"/>
    <w:rsid w:val="001B2E8D"/>
    <w:rsid w:val="001B3C79"/>
    <w:rsid w:val="001B426E"/>
    <w:rsid w:val="001B5028"/>
    <w:rsid w:val="001B6062"/>
    <w:rsid w:val="001B6BB3"/>
    <w:rsid w:val="001B7756"/>
    <w:rsid w:val="001B7EFF"/>
    <w:rsid w:val="001C0732"/>
    <w:rsid w:val="001C15E7"/>
    <w:rsid w:val="001C17D7"/>
    <w:rsid w:val="001C1949"/>
    <w:rsid w:val="001C1D79"/>
    <w:rsid w:val="001C27B3"/>
    <w:rsid w:val="001C2A47"/>
    <w:rsid w:val="001C2DD2"/>
    <w:rsid w:val="001C38C2"/>
    <w:rsid w:val="001C4E99"/>
    <w:rsid w:val="001C6A54"/>
    <w:rsid w:val="001C6B99"/>
    <w:rsid w:val="001C778C"/>
    <w:rsid w:val="001C7CBD"/>
    <w:rsid w:val="001D03FB"/>
    <w:rsid w:val="001D070F"/>
    <w:rsid w:val="001D156E"/>
    <w:rsid w:val="001D2BA8"/>
    <w:rsid w:val="001D3A8D"/>
    <w:rsid w:val="001D3AF0"/>
    <w:rsid w:val="001D46CD"/>
    <w:rsid w:val="001D4A81"/>
    <w:rsid w:val="001D4CD9"/>
    <w:rsid w:val="001D4D0F"/>
    <w:rsid w:val="001D4EFF"/>
    <w:rsid w:val="001D5770"/>
    <w:rsid w:val="001D73F9"/>
    <w:rsid w:val="001E06F0"/>
    <w:rsid w:val="001E2370"/>
    <w:rsid w:val="001E23BF"/>
    <w:rsid w:val="001E35D8"/>
    <w:rsid w:val="001E3D50"/>
    <w:rsid w:val="001E4A7B"/>
    <w:rsid w:val="001E5943"/>
    <w:rsid w:val="001E5D3D"/>
    <w:rsid w:val="001E660E"/>
    <w:rsid w:val="001E6AAB"/>
    <w:rsid w:val="001E6F91"/>
    <w:rsid w:val="001E73FB"/>
    <w:rsid w:val="001E7523"/>
    <w:rsid w:val="001F0952"/>
    <w:rsid w:val="001F14E1"/>
    <w:rsid w:val="001F1BAD"/>
    <w:rsid w:val="001F1EDE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C20"/>
    <w:rsid w:val="001F73CE"/>
    <w:rsid w:val="001F763D"/>
    <w:rsid w:val="001F7EFA"/>
    <w:rsid w:val="00200E12"/>
    <w:rsid w:val="00200ED8"/>
    <w:rsid w:val="002017C5"/>
    <w:rsid w:val="002039BA"/>
    <w:rsid w:val="00204DC2"/>
    <w:rsid w:val="00206686"/>
    <w:rsid w:val="00210A73"/>
    <w:rsid w:val="00211DF1"/>
    <w:rsid w:val="00212CB3"/>
    <w:rsid w:val="00214DC4"/>
    <w:rsid w:val="0021523D"/>
    <w:rsid w:val="00215738"/>
    <w:rsid w:val="002166CE"/>
    <w:rsid w:val="00216D0F"/>
    <w:rsid w:val="00220EF4"/>
    <w:rsid w:val="00220F31"/>
    <w:rsid w:val="002216C9"/>
    <w:rsid w:val="00222C1C"/>
    <w:rsid w:val="002232EE"/>
    <w:rsid w:val="0022501A"/>
    <w:rsid w:val="00225188"/>
    <w:rsid w:val="00225D21"/>
    <w:rsid w:val="00226015"/>
    <w:rsid w:val="00226BFB"/>
    <w:rsid w:val="00226C53"/>
    <w:rsid w:val="00226E0A"/>
    <w:rsid w:val="00226F0A"/>
    <w:rsid w:val="00227D0B"/>
    <w:rsid w:val="002311A2"/>
    <w:rsid w:val="002311AF"/>
    <w:rsid w:val="00231A39"/>
    <w:rsid w:val="002320B5"/>
    <w:rsid w:val="00232884"/>
    <w:rsid w:val="00232EAF"/>
    <w:rsid w:val="00233678"/>
    <w:rsid w:val="0023397F"/>
    <w:rsid w:val="00234046"/>
    <w:rsid w:val="0023491A"/>
    <w:rsid w:val="002352F4"/>
    <w:rsid w:val="002353AF"/>
    <w:rsid w:val="00236CEF"/>
    <w:rsid w:val="00237117"/>
    <w:rsid w:val="0024296A"/>
    <w:rsid w:val="00243C37"/>
    <w:rsid w:val="00245337"/>
    <w:rsid w:val="0024746D"/>
    <w:rsid w:val="00247510"/>
    <w:rsid w:val="00250E8E"/>
    <w:rsid w:val="002522DD"/>
    <w:rsid w:val="002524FD"/>
    <w:rsid w:val="002526D4"/>
    <w:rsid w:val="00252A8B"/>
    <w:rsid w:val="00252B05"/>
    <w:rsid w:val="00252F66"/>
    <w:rsid w:val="002533D6"/>
    <w:rsid w:val="00253892"/>
    <w:rsid w:val="00253A63"/>
    <w:rsid w:val="00255C87"/>
    <w:rsid w:val="0025658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200B"/>
    <w:rsid w:val="002620AC"/>
    <w:rsid w:val="0026248A"/>
    <w:rsid w:val="0026369F"/>
    <w:rsid w:val="00263F50"/>
    <w:rsid w:val="002646C9"/>
    <w:rsid w:val="00265492"/>
    <w:rsid w:val="00265574"/>
    <w:rsid w:val="002664A4"/>
    <w:rsid w:val="002671DC"/>
    <w:rsid w:val="002676BE"/>
    <w:rsid w:val="00267783"/>
    <w:rsid w:val="00267A8F"/>
    <w:rsid w:val="00270591"/>
    <w:rsid w:val="0027104C"/>
    <w:rsid w:val="00271783"/>
    <w:rsid w:val="00271E1C"/>
    <w:rsid w:val="00272413"/>
    <w:rsid w:val="002739CC"/>
    <w:rsid w:val="00274803"/>
    <w:rsid w:val="00274908"/>
    <w:rsid w:val="00274DCD"/>
    <w:rsid w:val="00275159"/>
    <w:rsid w:val="0027568B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1E8D"/>
    <w:rsid w:val="00284BE9"/>
    <w:rsid w:val="0028512B"/>
    <w:rsid w:val="00286109"/>
    <w:rsid w:val="0028733D"/>
    <w:rsid w:val="00287F62"/>
    <w:rsid w:val="0029005A"/>
    <w:rsid w:val="0029078F"/>
    <w:rsid w:val="002929A5"/>
    <w:rsid w:val="0029409B"/>
    <w:rsid w:val="00294A58"/>
    <w:rsid w:val="0029514F"/>
    <w:rsid w:val="00295693"/>
    <w:rsid w:val="002956C4"/>
    <w:rsid w:val="002957E7"/>
    <w:rsid w:val="00295961"/>
    <w:rsid w:val="00295DC8"/>
    <w:rsid w:val="00295F87"/>
    <w:rsid w:val="00295FC1"/>
    <w:rsid w:val="00296012"/>
    <w:rsid w:val="0029663B"/>
    <w:rsid w:val="0029726F"/>
    <w:rsid w:val="00297DF7"/>
    <w:rsid w:val="002A0B8A"/>
    <w:rsid w:val="002A1BEA"/>
    <w:rsid w:val="002A1EB3"/>
    <w:rsid w:val="002A2577"/>
    <w:rsid w:val="002A2941"/>
    <w:rsid w:val="002A35A8"/>
    <w:rsid w:val="002A3E1B"/>
    <w:rsid w:val="002A407E"/>
    <w:rsid w:val="002A51B0"/>
    <w:rsid w:val="002A631E"/>
    <w:rsid w:val="002A68A7"/>
    <w:rsid w:val="002A68DC"/>
    <w:rsid w:val="002A6FD7"/>
    <w:rsid w:val="002A70A4"/>
    <w:rsid w:val="002B0DF5"/>
    <w:rsid w:val="002B1EEE"/>
    <w:rsid w:val="002B2C68"/>
    <w:rsid w:val="002B4A7D"/>
    <w:rsid w:val="002B5482"/>
    <w:rsid w:val="002B722C"/>
    <w:rsid w:val="002B7370"/>
    <w:rsid w:val="002B768F"/>
    <w:rsid w:val="002B7C6E"/>
    <w:rsid w:val="002B7D66"/>
    <w:rsid w:val="002C1078"/>
    <w:rsid w:val="002C19DB"/>
    <w:rsid w:val="002C1E5E"/>
    <w:rsid w:val="002C2048"/>
    <w:rsid w:val="002C2270"/>
    <w:rsid w:val="002C2309"/>
    <w:rsid w:val="002C2CE8"/>
    <w:rsid w:val="002C30BC"/>
    <w:rsid w:val="002C3BB2"/>
    <w:rsid w:val="002C4393"/>
    <w:rsid w:val="002C50E4"/>
    <w:rsid w:val="002C5DB6"/>
    <w:rsid w:val="002C66D6"/>
    <w:rsid w:val="002C7977"/>
    <w:rsid w:val="002D0017"/>
    <w:rsid w:val="002D0EFC"/>
    <w:rsid w:val="002D15E1"/>
    <w:rsid w:val="002D2D84"/>
    <w:rsid w:val="002D3EE3"/>
    <w:rsid w:val="002D3F32"/>
    <w:rsid w:val="002D46FA"/>
    <w:rsid w:val="002D4E8C"/>
    <w:rsid w:val="002D5840"/>
    <w:rsid w:val="002D5D2D"/>
    <w:rsid w:val="002D61A4"/>
    <w:rsid w:val="002D6CFE"/>
    <w:rsid w:val="002D7929"/>
    <w:rsid w:val="002E06F2"/>
    <w:rsid w:val="002E21B2"/>
    <w:rsid w:val="002E3D92"/>
    <w:rsid w:val="002E3FFF"/>
    <w:rsid w:val="002E5356"/>
    <w:rsid w:val="002E5720"/>
    <w:rsid w:val="002E5980"/>
    <w:rsid w:val="002E633C"/>
    <w:rsid w:val="002E668B"/>
    <w:rsid w:val="002E7B8C"/>
    <w:rsid w:val="002F05DF"/>
    <w:rsid w:val="002F10D2"/>
    <w:rsid w:val="002F14BA"/>
    <w:rsid w:val="002F1668"/>
    <w:rsid w:val="002F1CF1"/>
    <w:rsid w:val="002F23D2"/>
    <w:rsid w:val="002F2D1A"/>
    <w:rsid w:val="002F31EB"/>
    <w:rsid w:val="002F3283"/>
    <w:rsid w:val="002F45A7"/>
    <w:rsid w:val="002F5265"/>
    <w:rsid w:val="002F5391"/>
    <w:rsid w:val="002F5711"/>
    <w:rsid w:val="002F60E5"/>
    <w:rsid w:val="002F64F4"/>
    <w:rsid w:val="002F6998"/>
    <w:rsid w:val="002F7290"/>
    <w:rsid w:val="00300526"/>
    <w:rsid w:val="00300914"/>
    <w:rsid w:val="003022A0"/>
    <w:rsid w:val="003023F7"/>
    <w:rsid w:val="003025D8"/>
    <w:rsid w:val="00303BF5"/>
    <w:rsid w:val="00303CA3"/>
    <w:rsid w:val="00303EAF"/>
    <w:rsid w:val="00304440"/>
    <w:rsid w:val="00304532"/>
    <w:rsid w:val="00304B1A"/>
    <w:rsid w:val="003058F4"/>
    <w:rsid w:val="003060A0"/>
    <w:rsid w:val="00306857"/>
    <w:rsid w:val="003068DF"/>
    <w:rsid w:val="00306C27"/>
    <w:rsid w:val="00307A08"/>
    <w:rsid w:val="00307B5B"/>
    <w:rsid w:val="003101B3"/>
    <w:rsid w:val="00310363"/>
    <w:rsid w:val="003128EE"/>
    <w:rsid w:val="00313BCD"/>
    <w:rsid w:val="0031436E"/>
    <w:rsid w:val="003143C8"/>
    <w:rsid w:val="0031446F"/>
    <w:rsid w:val="003146A9"/>
    <w:rsid w:val="00315003"/>
    <w:rsid w:val="00315CFA"/>
    <w:rsid w:val="00320007"/>
    <w:rsid w:val="0032394F"/>
    <w:rsid w:val="00323F86"/>
    <w:rsid w:val="00323F8F"/>
    <w:rsid w:val="00324201"/>
    <w:rsid w:val="00324653"/>
    <w:rsid w:val="0032590D"/>
    <w:rsid w:val="0033051A"/>
    <w:rsid w:val="0033125C"/>
    <w:rsid w:val="00332FEA"/>
    <w:rsid w:val="00333970"/>
    <w:rsid w:val="00333C0A"/>
    <w:rsid w:val="00334A65"/>
    <w:rsid w:val="00335B23"/>
    <w:rsid w:val="00335C97"/>
    <w:rsid w:val="00335EC9"/>
    <w:rsid w:val="00335F39"/>
    <w:rsid w:val="0033632E"/>
    <w:rsid w:val="00340F1E"/>
    <w:rsid w:val="00342D03"/>
    <w:rsid w:val="00342DB1"/>
    <w:rsid w:val="00343082"/>
    <w:rsid w:val="00343BEA"/>
    <w:rsid w:val="00344B6F"/>
    <w:rsid w:val="00345DDF"/>
    <w:rsid w:val="00346152"/>
    <w:rsid w:val="00346879"/>
    <w:rsid w:val="003475A3"/>
    <w:rsid w:val="00347BEC"/>
    <w:rsid w:val="00347DB2"/>
    <w:rsid w:val="00347EA3"/>
    <w:rsid w:val="00350347"/>
    <w:rsid w:val="003508F7"/>
    <w:rsid w:val="003509E9"/>
    <w:rsid w:val="0035105E"/>
    <w:rsid w:val="00354DEA"/>
    <w:rsid w:val="00355661"/>
    <w:rsid w:val="0035648F"/>
    <w:rsid w:val="00356D81"/>
    <w:rsid w:val="00357B85"/>
    <w:rsid w:val="003604E5"/>
    <w:rsid w:val="00360FA9"/>
    <w:rsid w:val="0036270D"/>
    <w:rsid w:val="00363335"/>
    <w:rsid w:val="003636A9"/>
    <w:rsid w:val="00363983"/>
    <w:rsid w:val="003639A4"/>
    <w:rsid w:val="00363AC8"/>
    <w:rsid w:val="003655AA"/>
    <w:rsid w:val="003657E6"/>
    <w:rsid w:val="00367401"/>
    <w:rsid w:val="003701B5"/>
    <w:rsid w:val="00370C1A"/>
    <w:rsid w:val="00371DE3"/>
    <w:rsid w:val="00373881"/>
    <w:rsid w:val="00373AC3"/>
    <w:rsid w:val="00374692"/>
    <w:rsid w:val="00375206"/>
    <w:rsid w:val="00375B35"/>
    <w:rsid w:val="0037608C"/>
    <w:rsid w:val="0037779C"/>
    <w:rsid w:val="003807AA"/>
    <w:rsid w:val="00381C0A"/>
    <w:rsid w:val="0038260A"/>
    <w:rsid w:val="00382A9E"/>
    <w:rsid w:val="00382B3A"/>
    <w:rsid w:val="00382F2C"/>
    <w:rsid w:val="00383215"/>
    <w:rsid w:val="00384191"/>
    <w:rsid w:val="00385972"/>
    <w:rsid w:val="00386042"/>
    <w:rsid w:val="00386E53"/>
    <w:rsid w:val="0039070B"/>
    <w:rsid w:val="00391099"/>
    <w:rsid w:val="00392003"/>
    <w:rsid w:val="00392ABD"/>
    <w:rsid w:val="00392B6F"/>
    <w:rsid w:val="003931EF"/>
    <w:rsid w:val="0039375D"/>
    <w:rsid w:val="00393E76"/>
    <w:rsid w:val="003940A8"/>
    <w:rsid w:val="00395163"/>
    <w:rsid w:val="00396072"/>
    <w:rsid w:val="003967B2"/>
    <w:rsid w:val="00396D74"/>
    <w:rsid w:val="00397489"/>
    <w:rsid w:val="00397CAD"/>
    <w:rsid w:val="003A0754"/>
    <w:rsid w:val="003A0BA8"/>
    <w:rsid w:val="003A17CF"/>
    <w:rsid w:val="003A1F38"/>
    <w:rsid w:val="003A32E8"/>
    <w:rsid w:val="003A3E90"/>
    <w:rsid w:val="003A435F"/>
    <w:rsid w:val="003A4AC4"/>
    <w:rsid w:val="003A6502"/>
    <w:rsid w:val="003A65C0"/>
    <w:rsid w:val="003A6E3C"/>
    <w:rsid w:val="003A7F16"/>
    <w:rsid w:val="003B0164"/>
    <w:rsid w:val="003B154E"/>
    <w:rsid w:val="003B1898"/>
    <w:rsid w:val="003B35AA"/>
    <w:rsid w:val="003B38AC"/>
    <w:rsid w:val="003B3BCF"/>
    <w:rsid w:val="003B4DEB"/>
    <w:rsid w:val="003B521A"/>
    <w:rsid w:val="003B5420"/>
    <w:rsid w:val="003B7EC2"/>
    <w:rsid w:val="003C00B8"/>
    <w:rsid w:val="003C02BD"/>
    <w:rsid w:val="003C0D46"/>
    <w:rsid w:val="003C0E21"/>
    <w:rsid w:val="003C0E62"/>
    <w:rsid w:val="003C2B44"/>
    <w:rsid w:val="003C357A"/>
    <w:rsid w:val="003C397F"/>
    <w:rsid w:val="003C4335"/>
    <w:rsid w:val="003C49C1"/>
    <w:rsid w:val="003C56E3"/>
    <w:rsid w:val="003C70B7"/>
    <w:rsid w:val="003C7627"/>
    <w:rsid w:val="003D0797"/>
    <w:rsid w:val="003D0A63"/>
    <w:rsid w:val="003D1A14"/>
    <w:rsid w:val="003D1B9C"/>
    <w:rsid w:val="003D256D"/>
    <w:rsid w:val="003D2BF5"/>
    <w:rsid w:val="003D3209"/>
    <w:rsid w:val="003D3312"/>
    <w:rsid w:val="003D34B8"/>
    <w:rsid w:val="003D3755"/>
    <w:rsid w:val="003D3D8E"/>
    <w:rsid w:val="003D4E7D"/>
    <w:rsid w:val="003D6454"/>
    <w:rsid w:val="003D679A"/>
    <w:rsid w:val="003D6993"/>
    <w:rsid w:val="003D703E"/>
    <w:rsid w:val="003D77BA"/>
    <w:rsid w:val="003D7D68"/>
    <w:rsid w:val="003E0332"/>
    <w:rsid w:val="003E039B"/>
    <w:rsid w:val="003E0D1F"/>
    <w:rsid w:val="003E1574"/>
    <w:rsid w:val="003E1AF4"/>
    <w:rsid w:val="003E1D1F"/>
    <w:rsid w:val="003E24EA"/>
    <w:rsid w:val="003E3F6B"/>
    <w:rsid w:val="003E4557"/>
    <w:rsid w:val="003E46A9"/>
    <w:rsid w:val="003E4803"/>
    <w:rsid w:val="003E4AB3"/>
    <w:rsid w:val="003E4D45"/>
    <w:rsid w:val="003E5650"/>
    <w:rsid w:val="003E5790"/>
    <w:rsid w:val="003E5856"/>
    <w:rsid w:val="003E5B82"/>
    <w:rsid w:val="003F2419"/>
    <w:rsid w:val="003F25B5"/>
    <w:rsid w:val="003F39B7"/>
    <w:rsid w:val="003F4AE0"/>
    <w:rsid w:val="003F5039"/>
    <w:rsid w:val="003F7897"/>
    <w:rsid w:val="00400CE7"/>
    <w:rsid w:val="00401D97"/>
    <w:rsid w:val="00401E35"/>
    <w:rsid w:val="00401FE8"/>
    <w:rsid w:val="00402E7D"/>
    <w:rsid w:val="004052E3"/>
    <w:rsid w:val="0040586D"/>
    <w:rsid w:val="004058B8"/>
    <w:rsid w:val="004061C6"/>
    <w:rsid w:val="004078E7"/>
    <w:rsid w:val="00410CB9"/>
    <w:rsid w:val="00410E88"/>
    <w:rsid w:val="00410E8F"/>
    <w:rsid w:val="00411B3C"/>
    <w:rsid w:val="0041313D"/>
    <w:rsid w:val="00413DAC"/>
    <w:rsid w:val="00414AAD"/>
    <w:rsid w:val="00415302"/>
    <w:rsid w:val="00415BA1"/>
    <w:rsid w:val="0041639D"/>
    <w:rsid w:val="004176BE"/>
    <w:rsid w:val="0041783F"/>
    <w:rsid w:val="004202FD"/>
    <w:rsid w:val="00421022"/>
    <w:rsid w:val="00421C4B"/>
    <w:rsid w:val="0042249E"/>
    <w:rsid w:val="0042253A"/>
    <w:rsid w:val="00422FBA"/>
    <w:rsid w:val="0042380A"/>
    <w:rsid w:val="00424B68"/>
    <w:rsid w:val="00425AC4"/>
    <w:rsid w:val="00425BD2"/>
    <w:rsid w:val="00425C12"/>
    <w:rsid w:val="00425C4E"/>
    <w:rsid w:val="0042646D"/>
    <w:rsid w:val="004266F2"/>
    <w:rsid w:val="00427516"/>
    <w:rsid w:val="004278A5"/>
    <w:rsid w:val="00427BA0"/>
    <w:rsid w:val="00430718"/>
    <w:rsid w:val="004313D2"/>
    <w:rsid w:val="0043151E"/>
    <w:rsid w:val="00431B3B"/>
    <w:rsid w:val="00431C9C"/>
    <w:rsid w:val="004328BD"/>
    <w:rsid w:val="00434209"/>
    <w:rsid w:val="00434B65"/>
    <w:rsid w:val="00434E72"/>
    <w:rsid w:val="00435A75"/>
    <w:rsid w:val="00436A8F"/>
    <w:rsid w:val="00437360"/>
    <w:rsid w:val="004417A3"/>
    <w:rsid w:val="0044198C"/>
    <w:rsid w:val="00441FC4"/>
    <w:rsid w:val="0044312D"/>
    <w:rsid w:val="0044461B"/>
    <w:rsid w:val="00444F02"/>
    <w:rsid w:val="00445334"/>
    <w:rsid w:val="004478E4"/>
    <w:rsid w:val="004503CC"/>
    <w:rsid w:val="004528D0"/>
    <w:rsid w:val="00452919"/>
    <w:rsid w:val="00452CCF"/>
    <w:rsid w:val="00452D4F"/>
    <w:rsid w:val="00452DD4"/>
    <w:rsid w:val="00453CBC"/>
    <w:rsid w:val="00453E85"/>
    <w:rsid w:val="00454551"/>
    <w:rsid w:val="00454670"/>
    <w:rsid w:val="00455F93"/>
    <w:rsid w:val="004562B0"/>
    <w:rsid w:val="00456826"/>
    <w:rsid w:val="0045731C"/>
    <w:rsid w:val="004602AB"/>
    <w:rsid w:val="0046108E"/>
    <w:rsid w:val="00462056"/>
    <w:rsid w:val="004623D7"/>
    <w:rsid w:val="0046248C"/>
    <w:rsid w:val="0046258C"/>
    <w:rsid w:val="0046279C"/>
    <w:rsid w:val="00462815"/>
    <w:rsid w:val="004640F7"/>
    <w:rsid w:val="004645A4"/>
    <w:rsid w:val="0046461D"/>
    <w:rsid w:val="00464988"/>
    <w:rsid w:val="00464AB6"/>
    <w:rsid w:val="004656C7"/>
    <w:rsid w:val="00466DAD"/>
    <w:rsid w:val="0046777A"/>
    <w:rsid w:val="00467836"/>
    <w:rsid w:val="0047031C"/>
    <w:rsid w:val="00470710"/>
    <w:rsid w:val="00470A44"/>
    <w:rsid w:val="00473088"/>
    <w:rsid w:val="004749D9"/>
    <w:rsid w:val="0047602B"/>
    <w:rsid w:val="0047765D"/>
    <w:rsid w:val="00477E34"/>
    <w:rsid w:val="00480798"/>
    <w:rsid w:val="004810BF"/>
    <w:rsid w:val="0048148D"/>
    <w:rsid w:val="00482519"/>
    <w:rsid w:val="004825E0"/>
    <w:rsid w:val="004845C9"/>
    <w:rsid w:val="00484C93"/>
    <w:rsid w:val="00484D56"/>
    <w:rsid w:val="00485490"/>
    <w:rsid w:val="0048644C"/>
    <w:rsid w:val="004865F1"/>
    <w:rsid w:val="00486D7B"/>
    <w:rsid w:val="0049024D"/>
    <w:rsid w:val="004904DD"/>
    <w:rsid w:val="00490EB3"/>
    <w:rsid w:val="00492F65"/>
    <w:rsid w:val="004948B8"/>
    <w:rsid w:val="00495667"/>
    <w:rsid w:val="0049599F"/>
    <w:rsid w:val="00495EFA"/>
    <w:rsid w:val="004973B5"/>
    <w:rsid w:val="004976B6"/>
    <w:rsid w:val="004A0F68"/>
    <w:rsid w:val="004A1062"/>
    <w:rsid w:val="004A16C6"/>
    <w:rsid w:val="004A3230"/>
    <w:rsid w:val="004A37EF"/>
    <w:rsid w:val="004A4431"/>
    <w:rsid w:val="004A5171"/>
    <w:rsid w:val="004A6AD6"/>
    <w:rsid w:val="004A709F"/>
    <w:rsid w:val="004A774E"/>
    <w:rsid w:val="004B1578"/>
    <w:rsid w:val="004B196C"/>
    <w:rsid w:val="004B273F"/>
    <w:rsid w:val="004B2781"/>
    <w:rsid w:val="004B27F0"/>
    <w:rsid w:val="004B321E"/>
    <w:rsid w:val="004B3421"/>
    <w:rsid w:val="004B3EE4"/>
    <w:rsid w:val="004B432C"/>
    <w:rsid w:val="004B435A"/>
    <w:rsid w:val="004B4E2A"/>
    <w:rsid w:val="004B6930"/>
    <w:rsid w:val="004B6A5D"/>
    <w:rsid w:val="004B7161"/>
    <w:rsid w:val="004C0702"/>
    <w:rsid w:val="004C0A37"/>
    <w:rsid w:val="004C0C2B"/>
    <w:rsid w:val="004C17EE"/>
    <w:rsid w:val="004C2006"/>
    <w:rsid w:val="004C205D"/>
    <w:rsid w:val="004C2AEA"/>
    <w:rsid w:val="004C3AB2"/>
    <w:rsid w:val="004C429E"/>
    <w:rsid w:val="004C5093"/>
    <w:rsid w:val="004C563D"/>
    <w:rsid w:val="004C7A15"/>
    <w:rsid w:val="004D178C"/>
    <w:rsid w:val="004D17F4"/>
    <w:rsid w:val="004D1F28"/>
    <w:rsid w:val="004D24AB"/>
    <w:rsid w:val="004D25F9"/>
    <w:rsid w:val="004D28B0"/>
    <w:rsid w:val="004D2AD2"/>
    <w:rsid w:val="004D2E6D"/>
    <w:rsid w:val="004D3378"/>
    <w:rsid w:val="004D46F7"/>
    <w:rsid w:val="004D4C8B"/>
    <w:rsid w:val="004D54AB"/>
    <w:rsid w:val="004D565A"/>
    <w:rsid w:val="004D5B3C"/>
    <w:rsid w:val="004D5CA5"/>
    <w:rsid w:val="004D5E32"/>
    <w:rsid w:val="004D7602"/>
    <w:rsid w:val="004D7859"/>
    <w:rsid w:val="004D7E27"/>
    <w:rsid w:val="004E1DFA"/>
    <w:rsid w:val="004E3A6D"/>
    <w:rsid w:val="004E3FAD"/>
    <w:rsid w:val="004E45FE"/>
    <w:rsid w:val="004E495D"/>
    <w:rsid w:val="004E4B6C"/>
    <w:rsid w:val="004E509D"/>
    <w:rsid w:val="004E60BA"/>
    <w:rsid w:val="004F01D6"/>
    <w:rsid w:val="004F0E3F"/>
    <w:rsid w:val="004F1CD9"/>
    <w:rsid w:val="004F3F95"/>
    <w:rsid w:val="004F50EA"/>
    <w:rsid w:val="004F6AE9"/>
    <w:rsid w:val="004F6D9D"/>
    <w:rsid w:val="00500076"/>
    <w:rsid w:val="00500311"/>
    <w:rsid w:val="0050066A"/>
    <w:rsid w:val="00500FB0"/>
    <w:rsid w:val="005013B3"/>
    <w:rsid w:val="005018EC"/>
    <w:rsid w:val="005021BD"/>
    <w:rsid w:val="00503168"/>
    <w:rsid w:val="00505150"/>
    <w:rsid w:val="005051ED"/>
    <w:rsid w:val="00505803"/>
    <w:rsid w:val="00507B1D"/>
    <w:rsid w:val="00510313"/>
    <w:rsid w:val="00511230"/>
    <w:rsid w:val="0051154E"/>
    <w:rsid w:val="005115B8"/>
    <w:rsid w:val="00512587"/>
    <w:rsid w:val="005132E1"/>
    <w:rsid w:val="00514956"/>
    <w:rsid w:val="00514C8F"/>
    <w:rsid w:val="0051572A"/>
    <w:rsid w:val="0051581B"/>
    <w:rsid w:val="00515FC4"/>
    <w:rsid w:val="005161F8"/>
    <w:rsid w:val="00516C31"/>
    <w:rsid w:val="005172B5"/>
    <w:rsid w:val="00520097"/>
    <w:rsid w:val="005208C9"/>
    <w:rsid w:val="00521685"/>
    <w:rsid w:val="00523018"/>
    <w:rsid w:val="005233D4"/>
    <w:rsid w:val="00523781"/>
    <w:rsid w:val="00523F8B"/>
    <w:rsid w:val="00526F68"/>
    <w:rsid w:val="00527F64"/>
    <w:rsid w:val="0053003E"/>
    <w:rsid w:val="00530A76"/>
    <w:rsid w:val="00531BE2"/>
    <w:rsid w:val="00532C11"/>
    <w:rsid w:val="005345CD"/>
    <w:rsid w:val="00534630"/>
    <w:rsid w:val="00534C64"/>
    <w:rsid w:val="00534F65"/>
    <w:rsid w:val="00536720"/>
    <w:rsid w:val="005371B7"/>
    <w:rsid w:val="00537AC9"/>
    <w:rsid w:val="005400F7"/>
    <w:rsid w:val="0054014E"/>
    <w:rsid w:val="0054057D"/>
    <w:rsid w:val="00540ADD"/>
    <w:rsid w:val="00541118"/>
    <w:rsid w:val="00542731"/>
    <w:rsid w:val="00542A95"/>
    <w:rsid w:val="0054325D"/>
    <w:rsid w:val="005432D6"/>
    <w:rsid w:val="005436A3"/>
    <w:rsid w:val="00543A60"/>
    <w:rsid w:val="005459E0"/>
    <w:rsid w:val="00545A4C"/>
    <w:rsid w:val="0054631E"/>
    <w:rsid w:val="005477D3"/>
    <w:rsid w:val="00547D3C"/>
    <w:rsid w:val="00547F60"/>
    <w:rsid w:val="00551198"/>
    <w:rsid w:val="005511B5"/>
    <w:rsid w:val="00551F69"/>
    <w:rsid w:val="00552265"/>
    <w:rsid w:val="005531B5"/>
    <w:rsid w:val="00553710"/>
    <w:rsid w:val="005545D8"/>
    <w:rsid w:val="00554C83"/>
    <w:rsid w:val="00555213"/>
    <w:rsid w:val="00555270"/>
    <w:rsid w:val="00556932"/>
    <w:rsid w:val="00557420"/>
    <w:rsid w:val="00557CC7"/>
    <w:rsid w:val="00560419"/>
    <w:rsid w:val="005606CC"/>
    <w:rsid w:val="00561213"/>
    <w:rsid w:val="0056156C"/>
    <w:rsid w:val="00561A93"/>
    <w:rsid w:val="00562252"/>
    <w:rsid w:val="00562FD9"/>
    <w:rsid w:val="00563897"/>
    <w:rsid w:val="00563C25"/>
    <w:rsid w:val="0056659A"/>
    <w:rsid w:val="0056663D"/>
    <w:rsid w:val="005670FD"/>
    <w:rsid w:val="005710D6"/>
    <w:rsid w:val="0057112D"/>
    <w:rsid w:val="0057169B"/>
    <w:rsid w:val="00571D43"/>
    <w:rsid w:val="00571EFC"/>
    <w:rsid w:val="00572612"/>
    <w:rsid w:val="005729E0"/>
    <w:rsid w:val="005738F7"/>
    <w:rsid w:val="00574726"/>
    <w:rsid w:val="00574900"/>
    <w:rsid w:val="0057592A"/>
    <w:rsid w:val="00575BE7"/>
    <w:rsid w:val="005774CA"/>
    <w:rsid w:val="005776E8"/>
    <w:rsid w:val="005777D5"/>
    <w:rsid w:val="00577E56"/>
    <w:rsid w:val="00580902"/>
    <w:rsid w:val="0058101B"/>
    <w:rsid w:val="005817E3"/>
    <w:rsid w:val="00581C35"/>
    <w:rsid w:val="00581F36"/>
    <w:rsid w:val="00583109"/>
    <w:rsid w:val="00583EA1"/>
    <w:rsid w:val="00584957"/>
    <w:rsid w:val="00585318"/>
    <w:rsid w:val="00587219"/>
    <w:rsid w:val="005874D7"/>
    <w:rsid w:val="00587919"/>
    <w:rsid w:val="00590541"/>
    <w:rsid w:val="00590D8F"/>
    <w:rsid w:val="00591B15"/>
    <w:rsid w:val="00591DFA"/>
    <w:rsid w:val="00591E6A"/>
    <w:rsid w:val="005932A0"/>
    <w:rsid w:val="00593498"/>
    <w:rsid w:val="00595C8F"/>
    <w:rsid w:val="00596AD0"/>
    <w:rsid w:val="00596C15"/>
    <w:rsid w:val="00597380"/>
    <w:rsid w:val="005A17BF"/>
    <w:rsid w:val="005A21E8"/>
    <w:rsid w:val="005A2439"/>
    <w:rsid w:val="005A24E7"/>
    <w:rsid w:val="005A33B1"/>
    <w:rsid w:val="005A379B"/>
    <w:rsid w:val="005A478B"/>
    <w:rsid w:val="005A484E"/>
    <w:rsid w:val="005A4A0D"/>
    <w:rsid w:val="005A5181"/>
    <w:rsid w:val="005A53F9"/>
    <w:rsid w:val="005A629E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3734"/>
    <w:rsid w:val="005B4031"/>
    <w:rsid w:val="005B4E9A"/>
    <w:rsid w:val="005B54B3"/>
    <w:rsid w:val="005B6C4B"/>
    <w:rsid w:val="005B7343"/>
    <w:rsid w:val="005B741A"/>
    <w:rsid w:val="005B76EE"/>
    <w:rsid w:val="005C025F"/>
    <w:rsid w:val="005C0DB7"/>
    <w:rsid w:val="005C0DF0"/>
    <w:rsid w:val="005C1839"/>
    <w:rsid w:val="005C2574"/>
    <w:rsid w:val="005C469E"/>
    <w:rsid w:val="005C47D0"/>
    <w:rsid w:val="005C607E"/>
    <w:rsid w:val="005C76CE"/>
    <w:rsid w:val="005D0597"/>
    <w:rsid w:val="005D0AB5"/>
    <w:rsid w:val="005D0B13"/>
    <w:rsid w:val="005D133A"/>
    <w:rsid w:val="005D2671"/>
    <w:rsid w:val="005D38B5"/>
    <w:rsid w:val="005D4CBA"/>
    <w:rsid w:val="005D5E65"/>
    <w:rsid w:val="005D6B8D"/>
    <w:rsid w:val="005E070E"/>
    <w:rsid w:val="005E1B55"/>
    <w:rsid w:val="005E1F86"/>
    <w:rsid w:val="005E2D87"/>
    <w:rsid w:val="005E3AB0"/>
    <w:rsid w:val="005E5000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C5C"/>
    <w:rsid w:val="005F475A"/>
    <w:rsid w:val="005F4A89"/>
    <w:rsid w:val="005F5A65"/>
    <w:rsid w:val="005F5F96"/>
    <w:rsid w:val="005F60B3"/>
    <w:rsid w:val="005F76A2"/>
    <w:rsid w:val="005F7710"/>
    <w:rsid w:val="005F7D17"/>
    <w:rsid w:val="005F7F00"/>
    <w:rsid w:val="00600B16"/>
    <w:rsid w:val="006011A9"/>
    <w:rsid w:val="00601BC7"/>
    <w:rsid w:val="00601FD2"/>
    <w:rsid w:val="0060207B"/>
    <w:rsid w:val="0060274D"/>
    <w:rsid w:val="0060318B"/>
    <w:rsid w:val="0060335F"/>
    <w:rsid w:val="00604068"/>
    <w:rsid w:val="006054D7"/>
    <w:rsid w:val="006067A1"/>
    <w:rsid w:val="00606B54"/>
    <w:rsid w:val="00607189"/>
    <w:rsid w:val="00607386"/>
    <w:rsid w:val="00607977"/>
    <w:rsid w:val="00607BF0"/>
    <w:rsid w:val="0061003F"/>
    <w:rsid w:val="00611A25"/>
    <w:rsid w:val="00612233"/>
    <w:rsid w:val="006131FD"/>
    <w:rsid w:val="006138DA"/>
    <w:rsid w:val="0061493F"/>
    <w:rsid w:val="006149DD"/>
    <w:rsid w:val="0061512E"/>
    <w:rsid w:val="0061601C"/>
    <w:rsid w:val="006169FD"/>
    <w:rsid w:val="00617276"/>
    <w:rsid w:val="00620242"/>
    <w:rsid w:val="00620555"/>
    <w:rsid w:val="00620820"/>
    <w:rsid w:val="00620976"/>
    <w:rsid w:val="00621547"/>
    <w:rsid w:val="00621836"/>
    <w:rsid w:val="006228F4"/>
    <w:rsid w:val="00622BC2"/>
    <w:rsid w:val="00622D71"/>
    <w:rsid w:val="00622FEB"/>
    <w:rsid w:val="0062353A"/>
    <w:rsid w:val="00623B77"/>
    <w:rsid w:val="00624E89"/>
    <w:rsid w:val="0062526F"/>
    <w:rsid w:val="00626571"/>
    <w:rsid w:val="00627FD0"/>
    <w:rsid w:val="00631177"/>
    <w:rsid w:val="00633162"/>
    <w:rsid w:val="00634297"/>
    <w:rsid w:val="00634F85"/>
    <w:rsid w:val="00635658"/>
    <w:rsid w:val="00635A29"/>
    <w:rsid w:val="006361C6"/>
    <w:rsid w:val="00636758"/>
    <w:rsid w:val="00636F51"/>
    <w:rsid w:val="00640070"/>
    <w:rsid w:val="0064155D"/>
    <w:rsid w:val="00641B59"/>
    <w:rsid w:val="00641C7B"/>
    <w:rsid w:val="00642302"/>
    <w:rsid w:val="006424F2"/>
    <w:rsid w:val="0064451B"/>
    <w:rsid w:val="0064651E"/>
    <w:rsid w:val="00646F63"/>
    <w:rsid w:val="00647170"/>
    <w:rsid w:val="00650907"/>
    <w:rsid w:val="00650BED"/>
    <w:rsid w:val="00650DDA"/>
    <w:rsid w:val="0065116B"/>
    <w:rsid w:val="0065122E"/>
    <w:rsid w:val="006514B6"/>
    <w:rsid w:val="00651FFB"/>
    <w:rsid w:val="006541FE"/>
    <w:rsid w:val="00654A47"/>
    <w:rsid w:val="00655FA7"/>
    <w:rsid w:val="0065600D"/>
    <w:rsid w:val="00656998"/>
    <w:rsid w:val="00657414"/>
    <w:rsid w:val="00657CB2"/>
    <w:rsid w:val="00661597"/>
    <w:rsid w:val="00663773"/>
    <w:rsid w:val="006640F9"/>
    <w:rsid w:val="0066438C"/>
    <w:rsid w:val="0066452B"/>
    <w:rsid w:val="0066669A"/>
    <w:rsid w:val="00666732"/>
    <w:rsid w:val="00666AB9"/>
    <w:rsid w:val="00667CC1"/>
    <w:rsid w:val="006711C0"/>
    <w:rsid w:val="006714D1"/>
    <w:rsid w:val="006715FF"/>
    <w:rsid w:val="00671B6E"/>
    <w:rsid w:val="00672123"/>
    <w:rsid w:val="0067217D"/>
    <w:rsid w:val="006729CB"/>
    <w:rsid w:val="00673804"/>
    <w:rsid w:val="00673BE4"/>
    <w:rsid w:val="00673ECE"/>
    <w:rsid w:val="006751B5"/>
    <w:rsid w:val="00676E03"/>
    <w:rsid w:val="00676F7A"/>
    <w:rsid w:val="00676FBF"/>
    <w:rsid w:val="00680D8F"/>
    <w:rsid w:val="0068173C"/>
    <w:rsid w:val="006823BC"/>
    <w:rsid w:val="00682BD1"/>
    <w:rsid w:val="0068347C"/>
    <w:rsid w:val="0068375B"/>
    <w:rsid w:val="00683900"/>
    <w:rsid w:val="00683B60"/>
    <w:rsid w:val="00683D23"/>
    <w:rsid w:val="006860E9"/>
    <w:rsid w:val="006861E6"/>
    <w:rsid w:val="006865D0"/>
    <w:rsid w:val="00690683"/>
    <w:rsid w:val="00690744"/>
    <w:rsid w:val="00690D05"/>
    <w:rsid w:val="00690D33"/>
    <w:rsid w:val="00690EAD"/>
    <w:rsid w:val="00691A7B"/>
    <w:rsid w:val="00693435"/>
    <w:rsid w:val="00693EBA"/>
    <w:rsid w:val="00694505"/>
    <w:rsid w:val="006945EA"/>
    <w:rsid w:val="00694A76"/>
    <w:rsid w:val="00694BE6"/>
    <w:rsid w:val="00694BF9"/>
    <w:rsid w:val="00696085"/>
    <w:rsid w:val="006A0B64"/>
    <w:rsid w:val="006A0DCE"/>
    <w:rsid w:val="006A0F10"/>
    <w:rsid w:val="006A1076"/>
    <w:rsid w:val="006A1651"/>
    <w:rsid w:val="006A1FAC"/>
    <w:rsid w:val="006A2D70"/>
    <w:rsid w:val="006A3339"/>
    <w:rsid w:val="006A36A9"/>
    <w:rsid w:val="006A482B"/>
    <w:rsid w:val="006A64AF"/>
    <w:rsid w:val="006A6834"/>
    <w:rsid w:val="006A7054"/>
    <w:rsid w:val="006A7A1D"/>
    <w:rsid w:val="006B0DC7"/>
    <w:rsid w:val="006B103E"/>
    <w:rsid w:val="006B1661"/>
    <w:rsid w:val="006B31BE"/>
    <w:rsid w:val="006B40D1"/>
    <w:rsid w:val="006B4251"/>
    <w:rsid w:val="006B4931"/>
    <w:rsid w:val="006B6173"/>
    <w:rsid w:val="006B667C"/>
    <w:rsid w:val="006B74F1"/>
    <w:rsid w:val="006B76ED"/>
    <w:rsid w:val="006B7B8C"/>
    <w:rsid w:val="006C1A3A"/>
    <w:rsid w:val="006C1C0B"/>
    <w:rsid w:val="006C3ABB"/>
    <w:rsid w:val="006C406A"/>
    <w:rsid w:val="006C4CF1"/>
    <w:rsid w:val="006C55B4"/>
    <w:rsid w:val="006C5854"/>
    <w:rsid w:val="006C5E80"/>
    <w:rsid w:val="006C60EB"/>
    <w:rsid w:val="006C660C"/>
    <w:rsid w:val="006C7E4E"/>
    <w:rsid w:val="006D0AE6"/>
    <w:rsid w:val="006D0BD9"/>
    <w:rsid w:val="006D2375"/>
    <w:rsid w:val="006D5694"/>
    <w:rsid w:val="006D5858"/>
    <w:rsid w:val="006D611E"/>
    <w:rsid w:val="006D7C7C"/>
    <w:rsid w:val="006D7EF9"/>
    <w:rsid w:val="006D7FC7"/>
    <w:rsid w:val="006E016D"/>
    <w:rsid w:val="006E0941"/>
    <w:rsid w:val="006E0B80"/>
    <w:rsid w:val="006E1F7B"/>
    <w:rsid w:val="006E293B"/>
    <w:rsid w:val="006E2F29"/>
    <w:rsid w:val="006E39C5"/>
    <w:rsid w:val="006E4A3D"/>
    <w:rsid w:val="006E4B05"/>
    <w:rsid w:val="006E4D85"/>
    <w:rsid w:val="006E5189"/>
    <w:rsid w:val="006E5674"/>
    <w:rsid w:val="006E602D"/>
    <w:rsid w:val="006E66EE"/>
    <w:rsid w:val="006E758B"/>
    <w:rsid w:val="006E75D7"/>
    <w:rsid w:val="006F03F0"/>
    <w:rsid w:val="006F08D9"/>
    <w:rsid w:val="006F0A63"/>
    <w:rsid w:val="006F1C26"/>
    <w:rsid w:val="006F1C4A"/>
    <w:rsid w:val="006F206C"/>
    <w:rsid w:val="006F2F21"/>
    <w:rsid w:val="006F3206"/>
    <w:rsid w:val="006F49D2"/>
    <w:rsid w:val="006F6464"/>
    <w:rsid w:val="006F7150"/>
    <w:rsid w:val="006F728E"/>
    <w:rsid w:val="006F7491"/>
    <w:rsid w:val="006F7AFF"/>
    <w:rsid w:val="00704036"/>
    <w:rsid w:val="00704206"/>
    <w:rsid w:val="00704821"/>
    <w:rsid w:val="007048E1"/>
    <w:rsid w:val="00704905"/>
    <w:rsid w:val="00706592"/>
    <w:rsid w:val="007066B3"/>
    <w:rsid w:val="00706CCF"/>
    <w:rsid w:val="00707D40"/>
    <w:rsid w:val="00707F89"/>
    <w:rsid w:val="00710AEE"/>
    <w:rsid w:val="00711481"/>
    <w:rsid w:val="00713002"/>
    <w:rsid w:val="007136D5"/>
    <w:rsid w:val="0071446A"/>
    <w:rsid w:val="007148DE"/>
    <w:rsid w:val="00717CBD"/>
    <w:rsid w:val="00717D79"/>
    <w:rsid w:val="0072096E"/>
    <w:rsid w:val="00720A65"/>
    <w:rsid w:val="00722167"/>
    <w:rsid w:val="007222D9"/>
    <w:rsid w:val="00724C81"/>
    <w:rsid w:val="007257F1"/>
    <w:rsid w:val="00725F72"/>
    <w:rsid w:val="00726006"/>
    <w:rsid w:val="00726C0A"/>
    <w:rsid w:val="0072736E"/>
    <w:rsid w:val="007275B5"/>
    <w:rsid w:val="00730535"/>
    <w:rsid w:val="00731905"/>
    <w:rsid w:val="00732BD2"/>
    <w:rsid w:val="0073321D"/>
    <w:rsid w:val="00734D71"/>
    <w:rsid w:val="00734F2B"/>
    <w:rsid w:val="00735083"/>
    <w:rsid w:val="00735103"/>
    <w:rsid w:val="00735A62"/>
    <w:rsid w:val="00735CD9"/>
    <w:rsid w:val="00736A32"/>
    <w:rsid w:val="007377EF"/>
    <w:rsid w:val="00740077"/>
    <w:rsid w:val="00740E18"/>
    <w:rsid w:val="007410E3"/>
    <w:rsid w:val="0074151C"/>
    <w:rsid w:val="00743253"/>
    <w:rsid w:val="007435B1"/>
    <w:rsid w:val="00744419"/>
    <w:rsid w:val="00744726"/>
    <w:rsid w:val="007458E0"/>
    <w:rsid w:val="00746EF5"/>
    <w:rsid w:val="00747708"/>
    <w:rsid w:val="00747F9B"/>
    <w:rsid w:val="00750006"/>
    <w:rsid w:val="007501B7"/>
    <w:rsid w:val="00750357"/>
    <w:rsid w:val="00751784"/>
    <w:rsid w:val="00751FB2"/>
    <w:rsid w:val="0075219F"/>
    <w:rsid w:val="00752597"/>
    <w:rsid w:val="00752864"/>
    <w:rsid w:val="00753BB4"/>
    <w:rsid w:val="00753E9E"/>
    <w:rsid w:val="00754076"/>
    <w:rsid w:val="00755036"/>
    <w:rsid w:val="00756C80"/>
    <w:rsid w:val="00757170"/>
    <w:rsid w:val="00760331"/>
    <w:rsid w:val="0076166B"/>
    <w:rsid w:val="00761A26"/>
    <w:rsid w:val="00761BE1"/>
    <w:rsid w:val="00761C21"/>
    <w:rsid w:val="00762BCF"/>
    <w:rsid w:val="00763B8A"/>
    <w:rsid w:val="00764CBD"/>
    <w:rsid w:val="007650B9"/>
    <w:rsid w:val="00766A95"/>
    <w:rsid w:val="00766AB7"/>
    <w:rsid w:val="00766E09"/>
    <w:rsid w:val="007677C9"/>
    <w:rsid w:val="00767E9E"/>
    <w:rsid w:val="007702F7"/>
    <w:rsid w:val="00770AA3"/>
    <w:rsid w:val="00770C07"/>
    <w:rsid w:val="00773A9F"/>
    <w:rsid w:val="00774297"/>
    <w:rsid w:val="007749FB"/>
    <w:rsid w:val="007750C5"/>
    <w:rsid w:val="007760DA"/>
    <w:rsid w:val="00776E52"/>
    <w:rsid w:val="00780771"/>
    <w:rsid w:val="00780CDA"/>
    <w:rsid w:val="00780E84"/>
    <w:rsid w:val="007815E0"/>
    <w:rsid w:val="00781F95"/>
    <w:rsid w:val="007823B6"/>
    <w:rsid w:val="007835F1"/>
    <w:rsid w:val="00783B0C"/>
    <w:rsid w:val="00783DFE"/>
    <w:rsid w:val="00784623"/>
    <w:rsid w:val="0078496A"/>
    <w:rsid w:val="00785797"/>
    <w:rsid w:val="00787BDE"/>
    <w:rsid w:val="00787DA2"/>
    <w:rsid w:val="00792AB7"/>
    <w:rsid w:val="00792ED9"/>
    <w:rsid w:val="0079358B"/>
    <w:rsid w:val="00793F90"/>
    <w:rsid w:val="00794A9D"/>
    <w:rsid w:val="0079615C"/>
    <w:rsid w:val="00796737"/>
    <w:rsid w:val="007968FF"/>
    <w:rsid w:val="00796A46"/>
    <w:rsid w:val="00797539"/>
    <w:rsid w:val="007A075E"/>
    <w:rsid w:val="007A14CE"/>
    <w:rsid w:val="007A17C0"/>
    <w:rsid w:val="007A20BD"/>
    <w:rsid w:val="007A243E"/>
    <w:rsid w:val="007A25F3"/>
    <w:rsid w:val="007A2B09"/>
    <w:rsid w:val="007A3680"/>
    <w:rsid w:val="007A4228"/>
    <w:rsid w:val="007A49F7"/>
    <w:rsid w:val="007A6203"/>
    <w:rsid w:val="007A6EE0"/>
    <w:rsid w:val="007A6FCF"/>
    <w:rsid w:val="007A7558"/>
    <w:rsid w:val="007A7948"/>
    <w:rsid w:val="007B022E"/>
    <w:rsid w:val="007B0339"/>
    <w:rsid w:val="007B08CC"/>
    <w:rsid w:val="007B0AB2"/>
    <w:rsid w:val="007B13FE"/>
    <w:rsid w:val="007B1AC5"/>
    <w:rsid w:val="007B1D6C"/>
    <w:rsid w:val="007B2073"/>
    <w:rsid w:val="007B293D"/>
    <w:rsid w:val="007B2BEE"/>
    <w:rsid w:val="007B2F26"/>
    <w:rsid w:val="007B3F8A"/>
    <w:rsid w:val="007B42C9"/>
    <w:rsid w:val="007B4368"/>
    <w:rsid w:val="007B54BA"/>
    <w:rsid w:val="007B5A14"/>
    <w:rsid w:val="007B6046"/>
    <w:rsid w:val="007C027A"/>
    <w:rsid w:val="007C072B"/>
    <w:rsid w:val="007C293F"/>
    <w:rsid w:val="007C2A16"/>
    <w:rsid w:val="007C2F6D"/>
    <w:rsid w:val="007C347F"/>
    <w:rsid w:val="007C3D2D"/>
    <w:rsid w:val="007C492A"/>
    <w:rsid w:val="007C550F"/>
    <w:rsid w:val="007C57D4"/>
    <w:rsid w:val="007C7799"/>
    <w:rsid w:val="007D32A3"/>
    <w:rsid w:val="007D394F"/>
    <w:rsid w:val="007D3A25"/>
    <w:rsid w:val="007D4D18"/>
    <w:rsid w:val="007D5A5E"/>
    <w:rsid w:val="007D66E4"/>
    <w:rsid w:val="007E008A"/>
    <w:rsid w:val="007E0407"/>
    <w:rsid w:val="007E0BF4"/>
    <w:rsid w:val="007E1633"/>
    <w:rsid w:val="007E1E0B"/>
    <w:rsid w:val="007E4915"/>
    <w:rsid w:val="007E4B25"/>
    <w:rsid w:val="007E5098"/>
    <w:rsid w:val="007E5137"/>
    <w:rsid w:val="007E53FC"/>
    <w:rsid w:val="007E57ED"/>
    <w:rsid w:val="007E593D"/>
    <w:rsid w:val="007E61D4"/>
    <w:rsid w:val="007E653E"/>
    <w:rsid w:val="007E6C0B"/>
    <w:rsid w:val="007E6EF3"/>
    <w:rsid w:val="007E6F2E"/>
    <w:rsid w:val="007E71F5"/>
    <w:rsid w:val="007E75FC"/>
    <w:rsid w:val="007E779D"/>
    <w:rsid w:val="007F0D7F"/>
    <w:rsid w:val="007F1326"/>
    <w:rsid w:val="007F15C5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629"/>
    <w:rsid w:val="007F6704"/>
    <w:rsid w:val="007F6875"/>
    <w:rsid w:val="007F6BDC"/>
    <w:rsid w:val="007F6CB2"/>
    <w:rsid w:val="007F6E39"/>
    <w:rsid w:val="007F7ED2"/>
    <w:rsid w:val="007F7F19"/>
    <w:rsid w:val="008002A5"/>
    <w:rsid w:val="00800E7A"/>
    <w:rsid w:val="00800F05"/>
    <w:rsid w:val="00800F6F"/>
    <w:rsid w:val="008018EB"/>
    <w:rsid w:val="008019DB"/>
    <w:rsid w:val="008025EC"/>
    <w:rsid w:val="0080406E"/>
    <w:rsid w:val="0080598F"/>
    <w:rsid w:val="00806636"/>
    <w:rsid w:val="00806C1C"/>
    <w:rsid w:val="00806FD2"/>
    <w:rsid w:val="00810660"/>
    <w:rsid w:val="00810D98"/>
    <w:rsid w:val="00811546"/>
    <w:rsid w:val="00813792"/>
    <w:rsid w:val="00814235"/>
    <w:rsid w:val="00814909"/>
    <w:rsid w:val="008160B4"/>
    <w:rsid w:val="0081622D"/>
    <w:rsid w:val="008162E2"/>
    <w:rsid w:val="00817AC1"/>
    <w:rsid w:val="00817DB4"/>
    <w:rsid w:val="00820110"/>
    <w:rsid w:val="00820D14"/>
    <w:rsid w:val="00822018"/>
    <w:rsid w:val="008227A4"/>
    <w:rsid w:val="00822A71"/>
    <w:rsid w:val="008234CA"/>
    <w:rsid w:val="00823E96"/>
    <w:rsid w:val="00826486"/>
    <w:rsid w:val="00826B8A"/>
    <w:rsid w:val="00826CE7"/>
    <w:rsid w:val="00830AC4"/>
    <w:rsid w:val="00831400"/>
    <w:rsid w:val="00831B24"/>
    <w:rsid w:val="008339B6"/>
    <w:rsid w:val="00833FFD"/>
    <w:rsid w:val="00834C23"/>
    <w:rsid w:val="00834FA1"/>
    <w:rsid w:val="00835A28"/>
    <w:rsid w:val="008369D0"/>
    <w:rsid w:val="00836E6A"/>
    <w:rsid w:val="00837567"/>
    <w:rsid w:val="00837619"/>
    <w:rsid w:val="00837C11"/>
    <w:rsid w:val="00840694"/>
    <w:rsid w:val="0084080E"/>
    <w:rsid w:val="00840F50"/>
    <w:rsid w:val="00840FF4"/>
    <w:rsid w:val="008416E1"/>
    <w:rsid w:val="00841C4B"/>
    <w:rsid w:val="00841F89"/>
    <w:rsid w:val="00842195"/>
    <w:rsid w:val="00844514"/>
    <w:rsid w:val="008450AA"/>
    <w:rsid w:val="00845298"/>
    <w:rsid w:val="008463D3"/>
    <w:rsid w:val="00847798"/>
    <w:rsid w:val="00847A25"/>
    <w:rsid w:val="00847EF2"/>
    <w:rsid w:val="008504F6"/>
    <w:rsid w:val="0085090B"/>
    <w:rsid w:val="00852168"/>
    <w:rsid w:val="0085271A"/>
    <w:rsid w:val="008530F3"/>
    <w:rsid w:val="00853432"/>
    <w:rsid w:val="00854616"/>
    <w:rsid w:val="008546F7"/>
    <w:rsid w:val="0085598E"/>
    <w:rsid w:val="00856889"/>
    <w:rsid w:val="00856C01"/>
    <w:rsid w:val="00856E5D"/>
    <w:rsid w:val="00856FA9"/>
    <w:rsid w:val="00857458"/>
    <w:rsid w:val="00857D4B"/>
    <w:rsid w:val="008610B8"/>
    <w:rsid w:val="008613F8"/>
    <w:rsid w:val="00862640"/>
    <w:rsid w:val="00862AEF"/>
    <w:rsid w:val="0086411C"/>
    <w:rsid w:val="008641D3"/>
    <w:rsid w:val="00864888"/>
    <w:rsid w:val="00864C9E"/>
    <w:rsid w:val="00865B88"/>
    <w:rsid w:val="00866FB8"/>
    <w:rsid w:val="00867DA8"/>
    <w:rsid w:val="00871775"/>
    <w:rsid w:val="00871D13"/>
    <w:rsid w:val="00872689"/>
    <w:rsid w:val="00873134"/>
    <w:rsid w:val="008731A6"/>
    <w:rsid w:val="0087360D"/>
    <w:rsid w:val="00873973"/>
    <w:rsid w:val="00874858"/>
    <w:rsid w:val="00874DAC"/>
    <w:rsid w:val="00875BC2"/>
    <w:rsid w:val="00875D00"/>
    <w:rsid w:val="008761A6"/>
    <w:rsid w:val="00877A5D"/>
    <w:rsid w:val="00877AAE"/>
    <w:rsid w:val="008812FE"/>
    <w:rsid w:val="00881B7A"/>
    <w:rsid w:val="00883456"/>
    <w:rsid w:val="0088392D"/>
    <w:rsid w:val="00883F10"/>
    <w:rsid w:val="008847DC"/>
    <w:rsid w:val="00885F59"/>
    <w:rsid w:val="0088620A"/>
    <w:rsid w:val="0088690D"/>
    <w:rsid w:val="00887289"/>
    <w:rsid w:val="00890329"/>
    <w:rsid w:val="0089051F"/>
    <w:rsid w:val="008915B8"/>
    <w:rsid w:val="008917DB"/>
    <w:rsid w:val="00891CE1"/>
    <w:rsid w:val="008926E9"/>
    <w:rsid w:val="00892CA4"/>
    <w:rsid w:val="00892CF4"/>
    <w:rsid w:val="008935A4"/>
    <w:rsid w:val="00893ED8"/>
    <w:rsid w:val="00894A2A"/>
    <w:rsid w:val="00894B43"/>
    <w:rsid w:val="00895033"/>
    <w:rsid w:val="008956F3"/>
    <w:rsid w:val="00896E33"/>
    <w:rsid w:val="008A0C63"/>
    <w:rsid w:val="008A134B"/>
    <w:rsid w:val="008A1B54"/>
    <w:rsid w:val="008A23CA"/>
    <w:rsid w:val="008A2524"/>
    <w:rsid w:val="008A2914"/>
    <w:rsid w:val="008A2C22"/>
    <w:rsid w:val="008A35C9"/>
    <w:rsid w:val="008A3A26"/>
    <w:rsid w:val="008A547D"/>
    <w:rsid w:val="008A5694"/>
    <w:rsid w:val="008A7DB8"/>
    <w:rsid w:val="008B0171"/>
    <w:rsid w:val="008B1064"/>
    <w:rsid w:val="008B132F"/>
    <w:rsid w:val="008B1725"/>
    <w:rsid w:val="008B1AA7"/>
    <w:rsid w:val="008B2A6A"/>
    <w:rsid w:val="008B2E67"/>
    <w:rsid w:val="008B36FC"/>
    <w:rsid w:val="008B3856"/>
    <w:rsid w:val="008B4BCB"/>
    <w:rsid w:val="008B5FB6"/>
    <w:rsid w:val="008B6C70"/>
    <w:rsid w:val="008B77FF"/>
    <w:rsid w:val="008C31CE"/>
    <w:rsid w:val="008C3652"/>
    <w:rsid w:val="008C3C41"/>
    <w:rsid w:val="008C3EA4"/>
    <w:rsid w:val="008C4AEA"/>
    <w:rsid w:val="008C4C3D"/>
    <w:rsid w:val="008C514F"/>
    <w:rsid w:val="008C5E9C"/>
    <w:rsid w:val="008C6BFD"/>
    <w:rsid w:val="008C6C3F"/>
    <w:rsid w:val="008D0EA0"/>
    <w:rsid w:val="008D274C"/>
    <w:rsid w:val="008D2B91"/>
    <w:rsid w:val="008D34A3"/>
    <w:rsid w:val="008D34C7"/>
    <w:rsid w:val="008D469D"/>
    <w:rsid w:val="008D4A79"/>
    <w:rsid w:val="008D4ABD"/>
    <w:rsid w:val="008D65F0"/>
    <w:rsid w:val="008D6621"/>
    <w:rsid w:val="008D6AF1"/>
    <w:rsid w:val="008D7AD7"/>
    <w:rsid w:val="008D7EC3"/>
    <w:rsid w:val="008E00E3"/>
    <w:rsid w:val="008E02A2"/>
    <w:rsid w:val="008E2E90"/>
    <w:rsid w:val="008E3F86"/>
    <w:rsid w:val="008E42FD"/>
    <w:rsid w:val="008E616F"/>
    <w:rsid w:val="008E6E76"/>
    <w:rsid w:val="008E77DA"/>
    <w:rsid w:val="008F1233"/>
    <w:rsid w:val="008F12B7"/>
    <w:rsid w:val="008F18A9"/>
    <w:rsid w:val="008F278D"/>
    <w:rsid w:val="008F2F3A"/>
    <w:rsid w:val="008F4F2E"/>
    <w:rsid w:val="008F5127"/>
    <w:rsid w:val="008F5431"/>
    <w:rsid w:val="008F54E0"/>
    <w:rsid w:val="008F6178"/>
    <w:rsid w:val="008F6288"/>
    <w:rsid w:val="008F7257"/>
    <w:rsid w:val="008F7EAE"/>
    <w:rsid w:val="00901587"/>
    <w:rsid w:val="00903398"/>
    <w:rsid w:val="00904F79"/>
    <w:rsid w:val="009050F5"/>
    <w:rsid w:val="0090513A"/>
    <w:rsid w:val="009066FD"/>
    <w:rsid w:val="009070A9"/>
    <w:rsid w:val="00907222"/>
    <w:rsid w:val="00907670"/>
    <w:rsid w:val="009104AB"/>
    <w:rsid w:val="00911666"/>
    <w:rsid w:val="00911E61"/>
    <w:rsid w:val="00912C0B"/>
    <w:rsid w:val="00912C34"/>
    <w:rsid w:val="009137AB"/>
    <w:rsid w:val="00913BEA"/>
    <w:rsid w:val="009145EC"/>
    <w:rsid w:val="009159E6"/>
    <w:rsid w:val="00915ACA"/>
    <w:rsid w:val="009164D4"/>
    <w:rsid w:val="00916558"/>
    <w:rsid w:val="009166FA"/>
    <w:rsid w:val="0092270E"/>
    <w:rsid w:val="00922DD3"/>
    <w:rsid w:val="00923653"/>
    <w:rsid w:val="00923E17"/>
    <w:rsid w:val="00926892"/>
    <w:rsid w:val="00926FB9"/>
    <w:rsid w:val="00930B5D"/>
    <w:rsid w:val="0093160E"/>
    <w:rsid w:val="009317F3"/>
    <w:rsid w:val="0093247D"/>
    <w:rsid w:val="00932660"/>
    <w:rsid w:val="00932A4F"/>
    <w:rsid w:val="00932EFC"/>
    <w:rsid w:val="00933259"/>
    <w:rsid w:val="00933900"/>
    <w:rsid w:val="00933A52"/>
    <w:rsid w:val="00935330"/>
    <w:rsid w:val="0093634B"/>
    <w:rsid w:val="009367C4"/>
    <w:rsid w:val="009414BF"/>
    <w:rsid w:val="0094218F"/>
    <w:rsid w:val="00943450"/>
    <w:rsid w:val="00943D47"/>
    <w:rsid w:val="00943FE7"/>
    <w:rsid w:val="00943FF0"/>
    <w:rsid w:val="009446B8"/>
    <w:rsid w:val="00945201"/>
    <w:rsid w:val="0094655A"/>
    <w:rsid w:val="00946701"/>
    <w:rsid w:val="00946AC8"/>
    <w:rsid w:val="00947387"/>
    <w:rsid w:val="00950066"/>
    <w:rsid w:val="009501EE"/>
    <w:rsid w:val="00950FBB"/>
    <w:rsid w:val="00951811"/>
    <w:rsid w:val="00951EB0"/>
    <w:rsid w:val="00952354"/>
    <w:rsid w:val="009523F8"/>
    <w:rsid w:val="00952B0A"/>
    <w:rsid w:val="00953238"/>
    <w:rsid w:val="0095344A"/>
    <w:rsid w:val="00953861"/>
    <w:rsid w:val="00955E08"/>
    <w:rsid w:val="00956616"/>
    <w:rsid w:val="009566FD"/>
    <w:rsid w:val="009573A9"/>
    <w:rsid w:val="00957EFE"/>
    <w:rsid w:val="00960000"/>
    <w:rsid w:val="0096078C"/>
    <w:rsid w:val="009608F1"/>
    <w:rsid w:val="00960E36"/>
    <w:rsid w:val="00961E40"/>
    <w:rsid w:val="00962107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70269"/>
    <w:rsid w:val="00970428"/>
    <w:rsid w:val="00970F4F"/>
    <w:rsid w:val="00971111"/>
    <w:rsid w:val="0097120B"/>
    <w:rsid w:val="0097137C"/>
    <w:rsid w:val="00971400"/>
    <w:rsid w:val="009718F0"/>
    <w:rsid w:val="009767D8"/>
    <w:rsid w:val="00976B75"/>
    <w:rsid w:val="009777A4"/>
    <w:rsid w:val="009800D9"/>
    <w:rsid w:val="00980198"/>
    <w:rsid w:val="009803DE"/>
    <w:rsid w:val="009805AD"/>
    <w:rsid w:val="009805CE"/>
    <w:rsid w:val="009806B6"/>
    <w:rsid w:val="00980892"/>
    <w:rsid w:val="00980F0E"/>
    <w:rsid w:val="00981390"/>
    <w:rsid w:val="009817CA"/>
    <w:rsid w:val="00981956"/>
    <w:rsid w:val="00981964"/>
    <w:rsid w:val="00982AEA"/>
    <w:rsid w:val="009837B9"/>
    <w:rsid w:val="0098495F"/>
    <w:rsid w:val="00985354"/>
    <w:rsid w:val="00985931"/>
    <w:rsid w:val="009860F2"/>
    <w:rsid w:val="009875B2"/>
    <w:rsid w:val="00987ABF"/>
    <w:rsid w:val="00991248"/>
    <w:rsid w:val="0099139C"/>
    <w:rsid w:val="0099141A"/>
    <w:rsid w:val="0099191A"/>
    <w:rsid w:val="009923AC"/>
    <w:rsid w:val="009958B7"/>
    <w:rsid w:val="00996EFB"/>
    <w:rsid w:val="009979C5"/>
    <w:rsid w:val="009A04F2"/>
    <w:rsid w:val="009A1A1F"/>
    <w:rsid w:val="009A2361"/>
    <w:rsid w:val="009A2B2D"/>
    <w:rsid w:val="009A3DC5"/>
    <w:rsid w:val="009A45DC"/>
    <w:rsid w:val="009A4CAF"/>
    <w:rsid w:val="009A4DA2"/>
    <w:rsid w:val="009A6055"/>
    <w:rsid w:val="009B10CE"/>
    <w:rsid w:val="009B120E"/>
    <w:rsid w:val="009B16C7"/>
    <w:rsid w:val="009B1A55"/>
    <w:rsid w:val="009B2E78"/>
    <w:rsid w:val="009B377D"/>
    <w:rsid w:val="009B3B61"/>
    <w:rsid w:val="009B4210"/>
    <w:rsid w:val="009B44F5"/>
    <w:rsid w:val="009B517B"/>
    <w:rsid w:val="009B5A30"/>
    <w:rsid w:val="009B5E48"/>
    <w:rsid w:val="009B6132"/>
    <w:rsid w:val="009C1651"/>
    <w:rsid w:val="009C1A33"/>
    <w:rsid w:val="009C289C"/>
    <w:rsid w:val="009C3CF4"/>
    <w:rsid w:val="009C4377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374B"/>
    <w:rsid w:val="009D4D71"/>
    <w:rsid w:val="009D5920"/>
    <w:rsid w:val="009D5D2D"/>
    <w:rsid w:val="009D6128"/>
    <w:rsid w:val="009D6610"/>
    <w:rsid w:val="009D762B"/>
    <w:rsid w:val="009D79C2"/>
    <w:rsid w:val="009E4060"/>
    <w:rsid w:val="009E5AAA"/>
    <w:rsid w:val="009E75CF"/>
    <w:rsid w:val="009E7B93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7281"/>
    <w:rsid w:val="009F7A1E"/>
    <w:rsid w:val="00A0011C"/>
    <w:rsid w:val="00A00184"/>
    <w:rsid w:val="00A014C3"/>
    <w:rsid w:val="00A04685"/>
    <w:rsid w:val="00A051A4"/>
    <w:rsid w:val="00A06C3D"/>
    <w:rsid w:val="00A06C79"/>
    <w:rsid w:val="00A06D50"/>
    <w:rsid w:val="00A0779B"/>
    <w:rsid w:val="00A07F1A"/>
    <w:rsid w:val="00A1038D"/>
    <w:rsid w:val="00A106C2"/>
    <w:rsid w:val="00A10939"/>
    <w:rsid w:val="00A11702"/>
    <w:rsid w:val="00A1204D"/>
    <w:rsid w:val="00A12263"/>
    <w:rsid w:val="00A1245E"/>
    <w:rsid w:val="00A127F3"/>
    <w:rsid w:val="00A13081"/>
    <w:rsid w:val="00A13487"/>
    <w:rsid w:val="00A135C6"/>
    <w:rsid w:val="00A13B5C"/>
    <w:rsid w:val="00A13B76"/>
    <w:rsid w:val="00A13D3C"/>
    <w:rsid w:val="00A14F70"/>
    <w:rsid w:val="00A1501D"/>
    <w:rsid w:val="00A15C74"/>
    <w:rsid w:val="00A17339"/>
    <w:rsid w:val="00A20537"/>
    <w:rsid w:val="00A21186"/>
    <w:rsid w:val="00A212DD"/>
    <w:rsid w:val="00A21328"/>
    <w:rsid w:val="00A22D6B"/>
    <w:rsid w:val="00A23CA2"/>
    <w:rsid w:val="00A25E48"/>
    <w:rsid w:val="00A25E7D"/>
    <w:rsid w:val="00A31105"/>
    <w:rsid w:val="00A317D7"/>
    <w:rsid w:val="00A33430"/>
    <w:rsid w:val="00A338BD"/>
    <w:rsid w:val="00A34104"/>
    <w:rsid w:val="00A344DB"/>
    <w:rsid w:val="00A34906"/>
    <w:rsid w:val="00A35C6D"/>
    <w:rsid w:val="00A35FEC"/>
    <w:rsid w:val="00A36539"/>
    <w:rsid w:val="00A36D00"/>
    <w:rsid w:val="00A37193"/>
    <w:rsid w:val="00A37D84"/>
    <w:rsid w:val="00A40A3E"/>
    <w:rsid w:val="00A40FE4"/>
    <w:rsid w:val="00A419CF"/>
    <w:rsid w:val="00A41CDF"/>
    <w:rsid w:val="00A42C6E"/>
    <w:rsid w:val="00A433A2"/>
    <w:rsid w:val="00A439AC"/>
    <w:rsid w:val="00A43F8D"/>
    <w:rsid w:val="00A46058"/>
    <w:rsid w:val="00A46261"/>
    <w:rsid w:val="00A46326"/>
    <w:rsid w:val="00A46789"/>
    <w:rsid w:val="00A46933"/>
    <w:rsid w:val="00A46A91"/>
    <w:rsid w:val="00A46BBE"/>
    <w:rsid w:val="00A471B3"/>
    <w:rsid w:val="00A50757"/>
    <w:rsid w:val="00A5076A"/>
    <w:rsid w:val="00A50E22"/>
    <w:rsid w:val="00A514B6"/>
    <w:rsid w:val="00A52282"/>
    <w:rsid w:val="00A5263A"/>
    <w:rsid w:val="00A533FE"/>
    <w:rsid w:val="00A5396B"/>
    <w:rsid w:val="00A54673"/>
    <w:rsid w:val="00A55944"/>
    <w:rsid w:val="00A56691"/>
    <w:rsid w:val="00A57111"/>
    <w:rsid w:val="00A57AC2"/>
    <w:rsid w:val="00A57E1E"/>
    <w:rsid w:val="00A60673"/>
    <w:rsid w:val="00A615F7"/>
    <w:rsid w:val="00A61E8A"/>
    <w:rsid w:val="00A62014"/>
    <w:rsid w:val="00A621A3"/>
    <w:rsid w:val="00A623D7"/>
    <w:rsid w:val="00A62ECC"/>
    <w:rsid w:val="00A62F71"/>
    <w:rsid w:val="00A64110"/>
    <w:rsid w:val="00A65294"/>
    <w:rsid w:val="00A65386"/>
    <w:rsid w:val="00A6569A"/>
    <w:rsid w:val="00A65A82"/>
    <w:rsid w:val="00A65AFB"/>
    <w:rsid w:val="00A66340"/>
    <w:rsid w:val="00A668C4"/>
    <w:rsid w:val="00A66AA1"/>
    <w:rsid w:val="00A67C37"/>
    <w:rsid w:val="00A67F6C"/>
    <w:rsid w:val="00A73029"/>
    <w:rsid w:val="00A734FB"/>
    <w:rsid w:val="00A737B7"/>
    <w:rsid w:val="00A77F67"/>
    <w:rsid w:val="00A80376"/>
    <w:rsid w:val="00A804F0"/>
    <w:rsid w:val="00A80EFA"/>
    <w:rsid w:val="00A826AD"/>
    <w:rsid w:val="00A82911"/>
    <w:rsid w:val="00A832CA"/>
    <w:rsid w:val="00A8451F"/>
    <w:rsid w:val="00A8471D"/>
    <w:rsid w:val="00A8480F"/>
    <w:rsid w:val="00A864D1"/>
    <w:rsid w:val="00A864DE"/>
    <w:rsid w:val="00A86A19"/>
    <w:rsid w:val="00A86A89"/>
    <w:rsid w:val="00A86CBD"/>
    <w:rsid w:val="00A86E85"/>
    <w:rsid w:val="00A870D3"/>
    <w:rsid w:val="00A871E3"/>
    <w:rsid w:val="00A874B8"/>
    <w:rsid w:val="00A8761F"/>
    <w:rsid w:val="00A9033C"/>
    <w:rsid w:val="00A904FF"/>
    <w:rsid w:val="00A91D1D"/>
    <w:rsid w:val="00A93968"/>
    <w:rsid w:val="00A93D72"/>
    <w:rsid w:val="00A940BE"/>
    <w:rsid w:val="00A95A01"/>
    <w:rsid w:val="00A96041"/>
    <w:rsid w:val="00A97224"/>
    <w:rsid w:val="00A97367"/>
    <w:rsid w:val="00A97617"/>
    <w:rsid w:val="00A97723"/>
    <w:rsid w:val="00A977F5"/>
    <w:rsid w:val="00A97DCA"/>
    <w:rsid w:val="00AA11CA"/>
    <w:rsid w:val="00AA21CA"/>
    <w:rsid w:val="00AA237B"/>
    <w:rsid w:val="00AA47D9"/>
    <w:rsid w:val="00AA483F"/>
    <w:rsid w:val="00AA4C21"/>
    <w:rsid w:val="00AA5BF2"/>
    <w:rsid w:val="00AA6966"/>
    <w:rsid w:val="00AA77DC"/>
    <w:rsid w:val="00AA7B22"/>
    <w:rsid w:val="00AA7EEF"/>
    <w:rsid w:val="00AB0F84"/>
    <w:rsid w:val="00AB2EFB"/>
    <w:rsid w:val="00AB7CCB"/>
    <w:rsid w:val="00AB7D9E"/>
    <w:rsid w:val="00AC03EE"/>
    <w:rsid w:val="00AC0CC1"/>
    <w:rsid w:val="00AC11AB"/>
    <w:rsid w:val="00AC1D0A"/>
    <w:rsid w:val="00AC1EF6"/>
    <w:rsid w:val="00AC3F9A"/>
    <w:rsid w:val="00AC5333"/>
    <w:rsid w:val="00AC56D9"/>
    <w:rsid w:val="00AC5F0C"/>
    <w:rsid w:val="00AC60F0"/>
    <w:rsid w:val="00AC65E1"/>
    <w:rsid w:val="00AC7000"/>
    <w:rsid w:val="00AC719E"/>
    <w:rsid w:val="00AC76D2"/>
    <w:rsid w:val="00AD080B"/>
    <w:rsid w:val="00AD0E48"/>
    <w:rsid w:val="00AD0E75"/>
    <w:rsid w:val="00AD312E"/>
    <w:rsid w:val="00AD44C5"/>
    <w:rsid w:val="00AD46F5"/>
    <w:rsid w:val="00AD48A7"/>
    <w:rsid w:val="00AD4975"/>
    <w:rsid w:val="00AD5467"/>
    <w:rsid w:val="00AD68AC"/>
    <w:rsid w:val="00AD7C78"/>
    <w:rsid w:val="00AD7EE0"/>
    <w:rsid w:val="00AE0128"/>
    <w:rsid w:val="00AE2B91"/>
    <w:rsid w:val="00AE3EC9"/>
    <w:rsid w:val="00AE4B44"/>
    <w:rsid w:val="00AE4C95"/>
    <w:rsid w:val="00AE60B2"/>
    <w:rsid w:val="00AE65F9"/>
    <w:rsid w:val="00AE6BB6"/>
    <w:rsid w:val="00AF007E"/>
    <w:rsid w:val="00AF0BB4"/>
    <w:rsid w:val="00AF1E0A"/>
    <w:rsid w:val="00AF1EB4"/>
    <w:rsid w:val="00AF233D"/>
    <w:rsid w:val="00AF2E37"/>
    <w:rsid w:val="00AF2ECB"/>
    <w:rsid w:val="00AF3932"/>
    <w:rsid w:val="00AF406B"/>
    <w:rsid w:val="00AF42A1"/>
    <w:rsid w:val="00AF506B"/>
    <w:rsid w:val="00AF50DE"/>
    <w:rsid w:val="00AF5174"/>
    <w:rsid w:val="00AF581B"/>
    <w:rsid w:val="00AF5FB3"/>
    <w:rsid w:val="00AF62A4"/>
    <w:rsid w:val="00AF6F98"/>
    <w:rsid w:val="00AF72E2"/>
    <w:rsid w:val="00AF755B"/>
    <w:rsid w:val="00B00362"/>
    <w:rsid w:val="00B0084C"/>
    <w:rsid w:val="00B009D8"/>
    <w:rsid w:val="00B01A56"/>
    <w:rsid w:val="00B01A85"/>
    <w:rsid w:val="00B01E91"/>
    <w:rsid w:val="00B046FE"/>
    <w:rsid w:val="00B0486B"/>
    <w:rsid w:val="00B05F91"/>
    <w:rsid w:val="00B0607F"/>
    <w:rsid w:val="00B065A1"/>
    <w:rsid w:val="00B0660F"/>
    <w:rsid w:val="00B073DD"/>
    <w:rsid w:val="00B10B0D"/>
    <w:rsid w:val="00B12095"/>
    <w:rsid w:val="00B129D5"/>
    <w:rsid w:val="00B13ABC"/>
    <w:rsid w:val="00B13FD8"/>
    <w:rsid w:val="00B14FD7"/>
    <w:rsid w:val="00B167BD"/>
    <w:rsid w:val="00B17917"/>
    <w:rsid w:val="00B20303"/>
    <w:rsid w:val="00B2055E"/>
    <w:rsid w:val="00B20A1A"/>
    <w:rsid w:val="00B21F03"/>
    <w:rsid w:val="00B21FA1"/>
    <w:rsid w:val="00B23243"/>
    <w:rsid w:val="00B25908"/>
    <w:rsid w:val="00B26BDA"/>
    <w:rsid w:val="00B277E2"/>
    <w:rsid w:val="00B3034B"/>
    <w:rsid w:val="00B30EC4"/>
    <w:rsid w:val="00B31135"/>
    <w:rsid w:val="00B31312"/>
    <w:rsid w:val="00B31800"/>
    <w:rsid w:val="00B31CD5"/>
    <w:rsid w:val="00B32B41"/>
    <w:rsid w:val="00B33723"/>
    <w:rsid w:val="00B33F9D"/>
    <w:rsid w:val="00B34103"/>
    <w:rsid w:val="00B353BF"/>
    <w:rsid w:val="00B354FC"/>
    <w:rsid w:val="00B356E5"/>
    <w:rsid w:val="00B35864"/>
    <w:rsid w:val="00B36C08"/>
    <w:rsid w:val="00B37A7E"/>
    <w:rsid w:val="00B401E3"/>
    <w:rsid w:val="00B404EC"/>
    <w:rsid w:val="00B4078F"/>
    <w:rsid w:val="00B407F2"/>
    <w:rsid w:val="00B40E34"/>
    <w:rsid w:val="00B41081"/>
    <w:rsid w:val="00B417FD"/>
    <w:rsid w:val="00B423B8"/>
    <w:rsid w:val="00B439D7"/>
    <w:rsid w:val="00B43A5F"/>
    <w:rsid w:val="00B449E6"/>
    <w:rsid w:val="00B454F2"/>
    <w:rsid w:val="00B4636C"/>
    <w:rsid w:val="00B466DA"/>
    <w:rsid w:val="00B47085"/>
    <w:rsid w:val="00B47407"/>
    <w:rsid w:val="00B47966"/>
    <w:rsid w:val="00B50CB1"/>
    <w:rsid w:val="00B528AD"/>
    <w:rsid w:val="00B52BC7"/>
    <w:rsid w:val="00B533BF"/>
    <w:rsid w:val="00B53AA3"/>
    <w:rsid w:val="00B540AC"/>
    <w:rsid w:val="00B547F0"/>
    <w:rsid w:val="00B54F5B"/>
    <w:rsid w:val="00B55394"/>
    <w:rsid w:val="00B55A9F"/>
    <w:rsid w:val="00B55D73"/>
    <w:rsid w:val="00B566AD"/>
    <w:rsid w:val="00B56BA8"/>
    <w:rsid w:val="00B56E5F"/>
    <w:rsid w:val="00B573D1"/>
    <w:rsid w:val="00B57522"/>
    <w:rsid w:val="00B60640"/>
    <w:rsid w:val="00B607FB"/>
    <w:rsid w:val="00B61BAD"/>
    <w:rsid w:val="00B61BB8"/>
    <w:rsid w:val="00B61BC0"/>
    <w:rsid w:val="00B61F7E"/>
    <w:rsid w:val="00B62549"/>
    <w:rsid w:val="00B63903"/>
    <w:rsid w:val="00B648A8"/>
    <w:rsid w:val="00B64927"/>
    <w:rsid w:val="00B656BE"/>
    <w:rsid w:val="00B65765"/>
    <w:rsid w:val="00B65F52"/>
    <w:rsid w:val="00B664F5"/>
    <w:rsid w:val="00B67327"/>
    <w:rsid w:val="00B677A8"/>
    <w:rsid w:val="00B70729"/>
    <w:rsid w:val="00B70748"/>
    <w:rsid w:val="00B717E1"/>
    <w:rsid w:val="00B71B82"/>
    <w:rsid w:val="00B7236F"/>
    <w:rsid w:val="00B72CA0"/>
    <w:rsid w:val="00B7325D"/>
    <w:rsid w:val="00B73D9A"/>
    <w:rsid w:val="00B7435A"/>
    <w:rsid w:val="00B748B2"/>
    <w:rsid w:val="00B74F5A"/>
    <w:rsid w:val="00B7503F"/>
    <w:rsid w:val="00B759E2"/>
    <w:rsid w:val="00B75BC4"/>
    <w:rsid w:val="00B76D31"/>
    <w:rsid w:val="00B80E7B"/>
    <w:rsid w:val="00B81241"/>
    <w:rsid w:val="00B81D07"/>
    <w:rsid w:val="00B83A3E"/>
    <w:rsid w:val="00B8444F"/>
    <w:rsid w:val="00B853D4"/>
    <w:rsid w:val="00B87324"/>
    <w:rsid w:val="00B874F8"/>
    <w:rsid w:val="00B87E91"/>
    <w:rsid w:val="00B90271"/>
    <w:rsid w:val="00B910C2"/>
    <w:rsid w:val="00B91E0F"/>
    <w:rsid w:val="00B92652"/>
    <w:rsid w:val="00B92845"/>
    <w:rsid w:val="00B948B5"/>
    <w:rsid w:val="00B94BC5"/>
    <w:rsid w:val="00B950EA"/>
    <w:rsid w:val="00B951FA"/>
    <w:rsid w:val="00B95C8D"/>
    <w:rsid w:val="00B96705"/>
    <w:rsid w:val="00BA0402"/>
    <w:rsid w:val="00BA2971"/>
    <w:rsid w:val="00BA2972"/>
    <w:rsid w:val="00BA3F36"/>
    <w:rsid w:val="00BA4074"/>
    <w:rsid w:val="00BA40C1"/>
    <w:rsid w:val="00BA4300"/>
    <w:rsid w:val="00BA444E"/>
    <w:rsid w:val="00BA4A29"/>
    <w:rsid w:val="00BA4C54"/>
    <w:rsid w:val="00BA4FFC"/>
    <w:rsid w:val="00BA5CC9"/>
    <w:rsid w:val="00BA6395"/>
    <w:rsid w:val="00BA65C5"/>
    <w:rsid w:val="00BA6E34"/>
    <w:rsid w:val="00BA7C2E"/>
    <w:rsid w:val="00BB09C6"/>
    <w:rsid w:val="00BB16A4"/>
    <w:rsid w:val="00BB1C3F"/>
    <w:rsid w:val="00BB29A2"/>
    <w:rsid w:val="00BB2B43"/>
    <w:rsid w:val="00BB3160"/>
    <w:rsid w:val="00BB3336"/>
    <w:rsid w:val="00BB3F42"/>
    <w:rsid w:val="00BB4346"/>
    <w:rsid w:val="00BB497E"/>
    <w:rsid w:val="00BB5971"/>
    <w:rsid w:val="00BB5CF4"/>
    <w:rsid w:val="00BB61FF"/>
    <w:rsid w:val="00BB6400"/>
    <w:rsid w:val="00BB7489"/>
    <w:rsid w:val="00BB78A9"/>
    <w:rsid w:val="00BC00FA"/>
    <w:rsid w:val="00BC239E"/>
    <w:rsid w:val="00BC28B1"/>
    <w:rsid w:val="00BC3097"/>
    <w:rsid w:val="00BC3BD7"/>
    <w:rsid w:val="00BC3E68"/>
    <w:rsid w:val="00BC4851"/>
    <w:rsid w:val="00BC6544"/>
    <w:rsid w:val="00BC654E"/>
    <w:rsid w:val="00BD0C91"/>
    <w:rsid w:val="00BD0E15"/>
    <w:rsid w:val="00BD0F81"/>
    <w:rsid w:val="00BD101D"/>
    <w:rsid w:val="00BD2EF2"/>
    <w:rsid w:val="00BD4349"/>
    <w:rsid w:val="00BD5EE0"/>
    <w:rsid w:val="00BD667B"/>
    <w:rsid w:val="00BD68D0"/>
    <w:rsid w:val="00BD6D20"/>
    <w:rsid w:val="00BD6E48"/>
    <w:rsid w:val="00BE1C32"/>
    <w:rsid w:val="00BE2041"/>
    <w:rsid w:val="00BE298F"/>
    <w:rsid w:val="00BE2CC9"/>
    <w:rsid w:val="00BE4057"/>
    <w:rsid w:val="00BE6331"/>
    <w:rsid w:val="00BE6BB9"/>
    <w:rsid w:val="00BE6E4B"/>
    <w:rsid w:val="00BE7209"/>
    <w:rsid w:val="00BE72FF"/>
    <w:rsid w:val="00BE795A"/>
    <w:rsid w:val="00BE7DC0"/>
    <w:rsid w:val="00BF0CCB"/>
    <w:rsid w:val="00BF1041"/>
    <w:rsid w:val="00BF2AF6"/>
    <w:rsid w:val="00BF3C61"/>
    <w:rsid w:val="00BF3D75"/>
    <w:rsid w:val="00BF3D76"/>
    <w:rsid w:val="00BF40DF"/>
    <w:rsid w:val="00BF5822"/>
    <w:rsid w:val="00BF6008"/>
    <w:rsid w:val="00BF6CE1"/>
    <w:rsid w:val="00BF734A"/>
    <w:rsid w:val="00BF7A85"/>
    <w:rsid w:val="00C00347"/>
    <w:rsid w:val="00C0214D"/>
    <w:rsid w:val="00C02B79"/>
    <w:rsid w:val="00C03583"/>
    <w:rsid w:val="00C03981"/>
    <w:rsid w:val="00C04374"/>
    <w:rsid w:val="00C04545"/>
    <w:rsid w:val="00C0485B"/>
    <w:rsid w:val="00C049CF"/>
    <w:rsid w:val="00C0528D"/>
    <w:rsid w:val="00C05AF5"/>
    <w:rsid w:val="00C06143"/>
    <w:rsid w:val="00C063C7"/>
    <w:rsid w:val="00C06E67"/>
    <w:rsid w:val="00C07C4B"/>
    <w:rsid w:val="00C10882"/>
    <w:rsid w:val="00C115F2"/>
    <w:rsid w:val="00C12150"/>
    <w:rsid w:val="00C14E41"/>
    <w:rsid w:val="00C15598"/>
    <w:rsid w:val="00C15AFE"/>
    <w:rsid w:val="00C15CFF"/>
    <w:rsid w:val="00C15D37"/>
    <w:rsid w:val="00C164C1"/>
    <w:rsid w:val="00C1677F"/>
    <w:rsid w:val="00C168B9"/>
    <w:rsid w:val="00C16AF9"/>
    <w:rsid w:val="00C172F2"/>
    <w:rsid w:val="00C2045D"/>
    <w:rsid w:val="00C207FE"/>
    <w:rsid w:val="00C20CC8"/>
    <w:rsid w:val="00C211C9"/>
    <w:rsid w:val="00C21931"/>
    <w:rsid w:val="00C22214"/>
    <w:rsid w:val="00C22A6A"/>
    <w:rsid w:val="00C22FD4"/>
    <w:rsid w:val="00C2412F"/>
    <w:rsid w:val="00C2416A"/>
    <w:rsid w:val="00C242AA"/>
    <w:rsid w:val="00C24301"/>
    <w:rsid w:val="00C259A0"/>
    <w:rsid w:val="00C2640F"/>
    <w:rsid w:val="00C27A9B"/>
    <w:rsid w:val="00C30140"/>
    <w:rsid w:val="00C30498"/>
    <w:rsid w:val="00C31A35"/>
    <w:rsid w:val="00C3266D"/>
    <w:rsid w:val="00C32B75"/>
    <w:rsid w:val="00C334B1"/>
    <w:rsid w:val="00C3374F"/>
    <w:rsid w:val="00C3417F"/>
    <w:rsid w:val="00C3461E"/>
    <w:rsid w:val="00C356BA"/>
    <w:rsid w:val="00C36420"/>
    <w:rsid w:val="00C36C4F"/>
    <w:rsid w:val="00C404A6"/>
    <w:rsid w:val="00C41B31"/>
    <w:rsid w:val="00C43624"/>
    <w:rsid w:val="00C43AE9"/>
    <w:rsid w:val="00C43EFB"/>
    <w:rsid w:val="00C44C0F"/>
    <w:rsid w:val="00C52140"/>
    <w:rsid w:val="00C5271E"/>
    <w:rsid w:val="00C52D21"/>
    <w:rsid w:val="00C52F78"/>
    <w:rsid w:val="00C531B0"/>
    <w:rsid w:val="00C5390C"/>
    <w:rsid w:val="00C56A47"/>
    <w:rsid w:val="00C56AD4"/>
    <w:rsid w:val="00C609FB"/>
    <w:rsid w:val="00C60F71"/>
    <w:rsid w:val="00C619A1"/>
    <w:rsid w:val="00C61ACF"/>
    <w:rsid w:val="00C622D0"/>
    <w:rsid w:val="00C62465"/>
    <w:rsid w:val="00C6279E"/>
    <w:rsid w:val="00C62BAF"/>
    <w:rsid w:val="00C63FAA"/>
    <w:rsid w:val="00C64281"/>
    <w:rsid w:val="00C6437B"/>
    <w:rsid w:val="00C64D51"/>
    <w:rsid w:val="00C6579B"/>
    <w:rsid w:val="00C659FC"/>
    <w:rsid w:val="00C67A71"/>
    <w:rsid w:val="00C67CDE"/>
    <w:rsid w:val="00C70004"/>
    <w:rsid w:val="00C7051D"/>
    <w:rsid w:val="00C70B36"/>
    <w:rsid w:val="00C70B38"/>
    <w:rsid w:val="00C72F9D"/>
    <w:rsid w:val="00C735DD"/>
    <w:rsid w:val="00C7423E"/>
    <w:rsid w:val="00C7601E"/>
    <w:rsid w:val="00C76254"/>
    <w:rsid w:val="00C7640B"/>
    <w:rsid w:val="00C7678E"/>
    <w:rsid w:val="00C76FAA"/>
    <w:rsid w:val="00C77081"/>
    <w:rsid w:val="00C77E9A"/>
    <w:rsid w:val="00C819C8"/>
    <w:rsid w:val="00C8252B"/>
    <w:rsid w:val="00C836D7"/>
    <w:rsid w:val="00C83810"/>
    <w:rsid w:val="00C83BD6"/>
    <w:rsid w:val="00C83E30"/>
    <w:rsid w:val="00C85EB2"/>
    <w:rsid w:val="00C87012"/>
    <w:rsid w:val="00C87536"/>
    <w:rsid w:val="00C877C4"/>
    <w:rsid w:val="00C90287"/>
    <w:rsid w:val="00C905BA"/>
    <w:rsid w:val="00C92101"/>
    <w:rsid w:val="00C9217F"/>
    <w:rsid w:val="00C927B0"/>
    <w:rsid w:val="00C94991"/>
    <w:rsid w:val="00C949F7"/>
    <w:rsid w:val="00C94F12"/>
    <w:rsid w:val="00C9552A"/>
    <w:rsid w:val="00C955FE"/>
    <w:rsid w:val="00C9619A"/>
    <w:rsid w:val="00C96AC0"/>
    <w:rsid w:val="00C978FD"/>
    <w:rsid w:val="00CA1A54"/>
    <w:rsid w:val="00CA1F19"/>
    <w:rsid w:val="00CA2BC0"/>
    <w:rsid w:val="00CA3238"/>
    <w:rsid w:val="00CA3CFA"/>
    <w:rsid w:val="00CA446C"/>
    <w:rsid w:val="00CA4528"/>
    <w:rsid w:val="00CA528A"/>
    <w:rsid w:val="00CA529F"/>
    <w:rsid w:val="00CA5526"/>
    <w:rsid w:val="00CA6760"/>
    <w:rsid w:val="00CA6D97"/>
    <w:rsid w:val="00CA7ACA"/>
    <w:rsid w:val="00CB2520"/>
    <w:rsid w:val="00CB2AA8"/>
    <w:rsid w:val="00CB2B1E"/>
    <w:rsid w:val="00CB2F59"/>
    <w:rsid w:val="00CB3D69"/>
    <w:rsid w:val="00CB4DEB"/>
    <w:rsid w:val="00CB5348"/>
    <w:rsid w:val="00CB6D93"/>
    <w:rsid w:val="00CB7BE8"/>
    <w:rsid w:val="00CB7FFD"/>
    <w:rsid w:val="00CC01D0"/>
    <w:rsid w:val="00CC0736"/>
    <w:rsid w:val="00CC0B19"/>
    <w:rsid w:val="00CC0B1B"/>
    <w:rsid w:val="00CC0EFB"/>
    <w:rsid w:val="00CC0F5D"/>
    <w:rsid w:val="00CC11E5"/>
    <w:rsid w:val="00CC1ACE"/>
    <w:rsid w:val="00CC2DBC"/>
    <w:rsid w:val="00CC392D"/>
    <w:rsid w:val="00CC4BCE"/>
    <w:rsid w:val="00CC520D"/>
    <w:rsid w:val="00CC53C3"/>
    <w:rsid w:val="00CC5476"/>
    <w:rsid w:val="00CC5FFC"/>
    <w:rsid w:val="00CC61FB"/>
    <w:rsid w:val="00CC70FC"/>
    <w:rsid w:val="00CC7972"/>
    <w:rsid w:val="00CD0C56"/>
    <w:rsid w:val="00CD0D10"/>
    <w:rsid w:val="00CD0DF1"/>
    <w:rsid w:val="00CD13F0"/>
    <w:rsid w:val="00CD16F5"/>
    <w:rsid w:val="00CD2046"/>
    <w:rsid w:val="00CD2C85"/>
    <w:rsid w:val="00CD3B75"/>
    <w:rsid w:val="00CD3C25"/>
    <w:rsid w:val="00CD3D2B"/>
    <w:rsid w:val="00CD4FC5"/>
    <w:rsid w:val="00CD5C23"/>
    <w:rsid w:val="00CD5E75"/>
    <w:rsid w:val="00CD626C"/>
    <w:rsid w:val="00CD6553"/>
    <w:rsid w:val="00CD65D5"/>
    <w:rsid w:val="00CD6D1E"/>
    <w:rsid w:val="00CD70AF"/>
    <w:rsid w:val="00CD7BA1"/>
    <w:rsid w:val="00CE002B"/>
    <w:rsid w:val="00CE1008"/>
    <w:rsid w:val="00CE14F7"/>
    <w:rsid w:val="00CE1686"/>
    <w:rsid w:val="00CE2823"/>
    <w:rsid w:val="00CE2881"/>
    <w:rsid w:val="00CE2A1B"/>
    <w:rsid w:val="00CE2A5A"/>
    <w:rsid w:val="00CE2C77"/>
    <w:rsid w:val="00CE3251"/>
    <w:rsid w:val="00CE34E1"/>
    <w:rsid w:val="00CE3DBF"/>
    <w:rsid w:val="00CE4262"/>
    <w:rsid w:val="00CE4589"/>
    <w:rsid w:val="00CE45E9"/>
    <w:rsid w:val="00CE4895"/>
    <w:rsid w:val="00CE51E5"/>
    <w:rsid w:val="00CE57CF"/>
    <w:rsid w:val="00CE5D7F"/>
    <w:rsid w:val="00CE5FE0"/>
    <w:rsid w:val="00CE7045"/>
    <w:rsid w:val="00CE747D"/>
    <w:rsid w:val="00CF0989"/>
    <w:rsid w:val="00CF26E8"/>
    <w:rsid w:val="00CF283A"/>
    <w:rsid w:val="00CF36C7"/>
    <w:rsid w:val="00CF53F3"/>
    <w:rsid w:val="00CF63D9"/>
    <w:rsid w:val="00CF6872"/>
    <w:rsid w:val="00D00322"/>
    <w:rsid w:val="00D00415"/>
    <w:rsid w:val="00D01D44"/>
    <w:rsid w:val="00D034BC"/>
    <w:rsid w:val="00D036F2"/>
    <w:rsid w:val="00D04414"/>
    <w:rsid w:val="00D04D61"/>
    <w:rsid w:val="00D050F5"/>
    <w:rsid w:val="00D055AA"/>
    <w:rsid w:val="00D057F1"/>
    <w:rsid w:val="00D06192"/>
    <w:rsid w:val="00D064D7"/>
    <w:rsid w:val="00D0687F"/>
    <w:rsid w:val="00D07F70"/>
    <w:rsid w:val="00D07FA9"/>
    <w:rsid w:val="00D12E66"/>
    <w:rsid w:val="00D12F6C"/>
    <w:rsid w:val="00D145E5"/>
    <w:rsid w:val="00D14A34"/>
    <w:rsid w:val="00D14AD6"/>
    <w:rsid w:val="00D15417"/>
    <w:rsid w:val="00D15E00"/>
    <w:rsid w:val="00D15E94"/>
    <w:rsid w:val="00D1622B"/>
    <w:rsid w:val="00D163C6"/>
    <w:rsid w:val="00D16C5C"/>
    <w:rsid w:val="00D172D2"/>
    <w:rsid w:val="00D17325"/>
    <w:rsid w:val="00D174C1"/>
    <w:rsid w:val="00D22524"/>
    <w:rsid w:val="00D243AD"/>
    <w:rsid w:val="00D24CE0"/>
    <w:rsid w:val="00D25B65"/>
    <w:rsid w:val="00D26418"/>
    <w:rsid w:val="00D27AF8"/>
    <w:rsid w:val="00D27BD4"/>
    <w:rsid w:val="00D30414"/>
    <w:rsid w:val="00D3060C"/>
    <w:rsid w:val="00D31F36"/>
    <w:rsid w:val="00D31F65"/>
    <w:rsid w:val="00D32227"/>
    <w:rsid w:val="00D32513"/>
    <w:rsid w:val="00D3302B"/>
    <w:rsid w:val="00D33A97"/>
    <w:rsid w:val="00D33C49"/>
    <w:rsid w:val="00D34B18"/>
    <w:rsid w:val="00D34ED0"/>
    <w:rsid w:val="00D34FC7"/>
    <w:rsid w:val="00D35185"/>
    <w:rsid w:val="00D35BFA"/>
    <w:rsid w:val="00D371C4"/>
    <w:rsid w:val="00D371F3"/>
    <w:rsid w:val="00D407C9"/>
    <w:rsid w:val="00D40E5C"/>
    <w:rsid w:val="00D40EA8"/>
    <w:rsid w:val="00D42592"/>
    <w:rsid w:val="00D42AC1"/>
    <w:rsid w:val="00D43F32"/>
    <w:rsid w:val="00D45DD8"/>
    <w:rsid w:val="00D47027"/>
    <w:rsid w:val="00D50C77"/>
    <w:rsid w:val="00D50E7E"/>
    <w:rsid w:val="00D515CA"/>
    <w:rsid w:val="00D52E89"/>
    <w:rsid w:val="00D535D1"/>
    <w:rsid w:val="00D53630"/>
    <w:rsid w:val="00D53BCA"/>
    <w:rsid w:val="00D53E65"/>
    <w:rsid w:val="00D549FA"/>
    <w:rsid w:val="00D55123"/>
    <w:rsid w:val="00D56522"/>
    <w:rsid w:val="00D56BBE"/>
    <w:rsid w:val="00D57797"/>
    <w:rsid w:val="00D603EE"/>
    <w:rsid w:val="00D60AD1"/>
    <w:rsid w:val="00D60CA4"/>
    <w:rsid w:val="00D61BBA"/>
    <w:rsid w:val="00D63504"/>
    <w:rsid w:val="00D643F9"/>
    <w:rsid w:val="00D64FAF"/>
    <w:rsid w:val="00D64FB0"/>
    <w:rsid w:val="00D65DC8"/>
    <w:rsid w:val="00D6679D"/>
    <w:rsid w:val="00D66B9F"/>
    <w:rsid w:val="00D67517"/>
    <w:rsid w:val="00D67598"/>
    <w:rsid w:val="00D67E6C"/>
    <w:rsid w:val="00D702C3"/>
    <w:rsid w:val="00D7052A"/>
    <w:rsid w:val="00D70BB7"/>
    <w:rsid w:val="00D72348"/>
    <w:rsid w:val="00D7247B"/>
    <w:rsid w:val="00D72599"/>
    <w:rsid w:val="00D72D89"/>
    <w:rsid w:val="00D743D6"/>
    <w:rsid w:val="00D75338"/>
    <w:rsid w:val="00D76431"/>
    <w:rsid w:val="00D766A8"/>
    <w:rsid w:val="00D76B23"/>
    <w:rsid w:val="00D76DBA"/>
    <w:rsid w:val="00D777BC"/>
    <w:rsid w:val="00D808A6"/>
    <w:rsid w:val="00D81095"/>
    <w:rsid w:val="00D817D4"/>
    <w:rsid w:val="00D821FE"/>
    <w:rsid w:val="00D8241E"/>
    <w:rsid w:val="00D82D58"/>
    <w:rsid w:val="00D82FF4"/>
    <w:rsid w:val="00D83760"/>
    <w:rsid w:val="00D8503F"/>
    <w:rsid w:val="00D8519A"/>
    <w:rsid w:val="00D8580C"/>
    <w:rsid w:val="00D8620C"/>
    <w:rsid w:val="00D877C6"/>
    <w:rsid w:val="00D877F9"/>
    <w:rsid w:val="00D908C9"/>
    <w:rsid w:val="00D917B5"/>
    <w:rsid w:val="00D91E1E"/>
    <w:rsid w:val="00D92276"/>
    <w:rsid w:val="00D9290A"/>
    <w:rsid w:val="00D92F97"/>
    <w:rsid w:val="00D936D6"/>
    <w:rsid w:val="00D936DC"/>
    <w:rsid w:val="00D93775"/>
    <w:rsid w:val="00D953C0"/>
    <w:rsid w:val="00D966EB"/>
    <w:rsid w:val="00D967E4"/>
    <w:rsid w:val="00D971ED"/>
    <w:rsid w:val="00D97854"/>
    <w:rsid w:val="00DA1D24"/>
    <w:rsid w:val="00DA1F42"/>
    <w:rsid w:val="00DA2E98"/>
    <w:rsid w:val="00DA378F"/>
    <w:rsid w:val="00DA3F0D"/>
    <w:rsid w:val="00DA43CA"/>
    <w:rsid w:val="00DA52D4"/>
    <w:rsid w:val="00DA5325"/>
    <w:rsid w:val="00DA635C"/>
    <w:rsid w:val="00DA6C03"/>
    <w:rsid w:val="00DA7445"/>
    <w:rsid w:val="00DA75B7"/>
    <w:rsid w:val="00DA7A05"/>
    <w:rsid w:val="00DB1191"/>
    <w:rsid w:val="00DB21D6"/>
    <w:rsid w:val="00DB288B"/>
    <w:rsid w:val="00DB2C58"/>
    <w:rsid w:val="00DB398F"/>
    <w:rsid w:val="00DB3C6D"/>
    <w:rsid w:val="00DB3EEA"/>
    <w:rsid w:val="00DB48EE"/>
    <w:rsid w:val="00DB5103"/>
    <w:rsid w:val="00DB5DA2"/>
    <w:rsid w:val="00DB6C75"/>
    <w:rsid w:val="00DB6D4F"/>
    <w:rsid w:val="00DB7300"/>
    <w:rsid w:val="00DC0011"/>
    <w:rsid w:val="00DC02E0"/>
    <w:rsid w:val="00DC0726"/>
    <w:rsid w:val="00DC0D5E"/>
    <w:rsid w:val="00DC0FBB"/>
    <w:rsid w:val="00DC137C"/>
    <w:rsid w:val="00DC13B5"/>
    <w:rsid w:val="00DC202C"/>
    <w:rsid w:val="00DC2284"/>
    <w:rsid w:val="00DC37DD"/>
    <w:rsid w:val="00DC425F"/>
    <w:rsid w:val="00DC4351"/>
    <w:rsid w:val="00DC4A5B"/>
    <w:rsid w:val="00DC6CE1"/>
    <w:rsid w:val="00DC7487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E0158"/>
    <w:rsid w:val="00DE036E"/>
    <w:rsid w:val="00DE09CD"/>
    <w:rsid w:val="00DE14FC"/>
    <w:rsid w:val="00DE1F8A"/>
    <w:rsid w:val="00DE28EB"/>
    <w:rsid w:val="00DE33DD"/>
    <w:rsid w:val="00DE358E"/>
    <w:rsid w:val="00DE3D8C"/>
    <w:rsid w:val="00DE451A"/>
    <w:rsid w:val="00DE4916"/>
    <w:rsid w:val="00DE5C1C"/>
    <w:rsid w:val="00DE5C55"/>
    <w:rsid w:val="00DE5C9D"/>
    <w:rsid w:val="00DE6562"/>
    <w:rsid w:val="00DF07BD"/>
    <w:rsid w:val="00DF160A"/>
    <w:rsid w:val="00DF16DA"/>
    <w:rsid w:val="00DF1934"/>
    <w:rsid w:val="00DF19AC"/>
    <w:rsid w:val="00DF2462"/>
    <w:rsid w:val="00DF2FC8"/>
    <w:rsid w:val="00DF2FDC"/>
    <w:rsid w:val="00DF3DF4"/>
    <w:rsid w:val="00DF59AC"/>
    <w:rsid w:val="00DF6356"/>
    <w:rsid w:val="00E001D1"/>
    <w:rsid w:val="00E00B16"/>
    <w:rsid w:val="00E00B55"/>
    <w:rsid w:val="00E010AB"/>
    <w:rsid w:val="00E01DE6"/>
    <w:rsid w:val="00E0278F"/>
    <w:rsid w:val="00E03C99"/>
    <w:rsid w:val="00E0402B"/>
    <w:rsid w:val="00E04248"/>
    <w:rsid w:val="00E04946"/>
    <w:rsid w:val="00E04FEA"/>
    <w:rsid w:val="00E055D4"/>
    <w:rsid w:val="00E05A5E"/>
    <w:rsid w:val="00E06077"/>
    <w:rsid w:val="00E06BA9"/>
    <w:rsid w:val="00E10492"/>
    <w:rsid w:val="00E10B3C"/>
    <w:rsid w:val="00E1131C"/>
    <w:rsid w:val="00E11AC1"/>
    <w:rsid w:val="00E11D32"/>
    <w:rsid w:val="00E11F9F"/>
    <w:rsid w:val="00E12097"/>
    <w:rsid w:val="00E12657"/>
    <w:rsid w:val="00E1277B"/>
    <w:rsid w:val="00E129CC"/>
    <w:rsid w:val="00E139D8"/>
    <w:rsid w:val="00E14E9D"/>
    <w:rsid w:val="00E156AF"/>
    <w:rsid w:val="00E15C7C"/>
    <w:rsid w:val="00E15EB8"/>
    <w:rsid w:val="00E16400"/>
    <w:rsid w:val="00E16407"/>
    <w:rsid w:val="00E1678E"/>
    <w:rsid w:val="00E16C75"/>
    <w:rsid w:val="00E170F6"/>
    <w:rsid w:val="00E17312"/>
    <w:rsid w:val="00E17C3D"/>
    <w:rsid w:val="00E215A2"/>
    <w:rsid w:val="00E22F36"/>
    <w:rsid w:val="00E231FC"/>
    <w:rsid w:val="00E235AD"/>
    <w:rsid w:val="00E24703"/>
    <w:rsid w:val="00E2472C"/>
    <w:rsid w:val="00E24D54"/>
    <w:rsid w:val="00E24ED2"/>
    <w:rsid w:val="00E26325"/>
    <w:rsid w:val="00E2687A"/>
    <w:rsid w:val="00E26E35"/>
    <w:rsid w:val="00E3042B"/>
    <w:rsid w:val="00E3109B"/>
    <w:rsid w:val="00E3182A"/>
    <w:rsid w:val="00E3198C"/>
    <w:rsid w:val="00E31FC9"/>
    <w:rsid w:val="00E332EC"/>
    <w:rsid w:val="00E3341C"/>
    <w:rsid w:val="00E33D3B"/>
    <w:rsid w:val="00E350EA"/>
    <w:rsid w:val="00E350FB"/>
    <w:rsid w:val="00E3681B"/>
    <w:rsid w:val="00E36CCF"/>
    <w:rsid w:val="00E405B2"/>
    <w:rsid w:val="00E41751"/>
    <w:rsid w:val="00E42572"/>
    <w:rsid w:val="00E4370B"/>
    <w:rsid w:val="00E44B6B"/>
    <w:rsid w:val="00E44B76"/>
    <w:rsid w:val="00E45519"/>
    <w:rsid w:val="00E45A2E"/>
    <w:rsid w:val="00E45C43"/>
    <w:rsid w:val="00E45CB9"/>
    <w:rsid w:val="00E4668C"/>
    <w:rsid w:val="00E470F6"/>
    <w:rsid w:val="00E4719C"/>
    <w:rsid w:val="00E5068F"/>
    <w:rsid w:val="00E50724"/>
    <w:rsid w:val="00E507FE"/>
    <w:rsid w:val="00E508F2"/>
    <w:rsid w:val="00E50B2B"/>
    <w:rsid w:val="00E51060"/>
    <w:rsid w:val="00E51DE7"/>
    <w:rsid w:val="00E53ECC"/>
    <w:rsid w:val="00E54A6C"/>
    <w:rsid w:val="00E54E79"/>
    <w:rsid w:val="00E5505D"/>
    <w:rsid w:val="00E553C1"/>
    <w:rsid w:val="00E571AB"/>
    <w:rsid w:val="00E57E52"/>
    <w:rsid w:val="00E601B2"/>
    <w:rsid w:val="00E6056C"/>
    <w:rsid w:val="00E60DAB"/>
    <w:rsid w:val="00E612B4"/>
    <w:rsid w:val="00E62675"/>
    <w:rsid w:val="00E643FE"/>
    <w:rsid w:val="00E6458D"/>
    <w:rsid w:val="00E64F61"/>
    <w:rsid w:val="00E665CA"/>
    <w:rsid w:val="00E700B5"/>
    <w:rsid w:val="00E70C82"/>
    <w:rsid w:val="00E71726"/>
    <w:rsid w:val="00E728C8"/>
    <w:rsid w:val="00E729F0"/>
    <w:rsid w:val="00E73990"/>
    <w:rsid w:val="00E76CBF"/>
    <w:rsid w:val="00E77196"/>
    <w:rsid w:val="00E7796D"/>
    <w:rsid w:val="00E80122"/>
    <w:rsid w:val="00E80FBA"/>
    <w:rsid w:val="00E81432"/>
    <w:rsid w:val="00E82178"/>
    <w:rsid w:val="00E830C1"/>
    <w:rsid w:val="00E8383A"/>
    <w:rsid w:val="00E83EEF"/>
    <w:rsid w:val="00E84CDD"/>
    <w:rsid w:val="00E84EFB"/>
    <w:rsid w:val="00E855C0"/>
    <w:rsid w:val="00E8562F"/>
    <w:rsid w:val="00E85BB3"/>
    <w:rsid w:val="00E85E45"/>
    <w:rsid w:val="00E865F2"/>
    <w:rsid w:val="00E866A4"/>
    <w:rsid w:val="00E86817"/>
    <w:rsid w:val="00E86B65"/>
    <w:rsid w:val="00E86EC2"/>
    <w:rsid w:val="00E876E8"/>
    <w:rsid w:val="00E87E8D"/>
    <w:rsid w:val="00E900AA"/>
    <w:rsid w:val="00E901ED"/>
    <w:rsid w:val="00E90BEC"/>
    <w:rsid w:val="00E91635"/>
    <w:rsid w:val="00E91D5D"/>
    <w:rsid w:val="00E927FE"/>
    <w:rsid w:val="00E929A8"/>
    <w:rsid w:val="00E939B0"/>
    <w:rsid w:val="00E94AF3"/>
    <w:rsid w:val="00E9573A"/>
    <w:rsid w:val="00E96341"/>
    <w:rsid w:val="00E96BB8"/>
    <w:rsid w:val="00E97001"/>
    <w:rsid w:val="00E9796E"/>
    <w:rsid w:val="00E97D8F"/>
    <w:rsid w:val="00E97D94"/>
    <w:rsid w:val="00EA014A"/>
    <w:rsid w:val="00EA0162"/>
    <w:rsid w:val="00EA04C7"/>
    <w:rsid w:val="00EA25EA"/>
    <w:rsid w:val="00EA2F83"/>
    <w:rsid w:val="00EA335A"/>
    <w:rsid w:val="00EA3CAD"/>
    <w:rsid w:val="00EA3E22"/>
    <w:rsid w:val="00EA5771"/>
    <w:rsid w:val="00EA58E4"/>
    <w:rsid w:val="00EA5941"/>
    <w:rsid w:val="00EA6124"/>
    <w:rsid w:val="00EA6AA9"/>
    <w:rsid w:val="00EA6BD0"/>
    <w:rsid w:val="00EA7233"/>
    <w:rsid w:val="00EA7B77"/>
    <w:rsid w:val="00EA7C75"/>
    <w:rsid w:val="00EA7F73"/>
    <w:rsid w:val="00EA7FBA"/>
    <w:rsid w:val="00EB00AA"/>
    <w:rsid w:val="00EB022B"/>
    <w:rsid w:val="00EB500F"/>
    <w:rsid w:val="00EB5171"/>
    <w:rsid w:val="00EB53F7"/>
    <w:rsid w:val="00EB570C"/>
    <w:rsid w:val="00EB5972"/>
    <w:rsid w:val="00EB5D94"/>
    <w:rsid w:val="00EC5377"/>
    <w:rsid w:val="00EC7093"/>
    <w:rsid w:val="00ED1568"/>
    <w:rsid w:val="00ED177B"/>
    <w:rsid w:val="00ED1E7C"/>
    <w:rsid w:val="00ED21B0"/>
    <w:rsid w:val="00ED3A6A"/>
    <w:rsid w:val="00ED4798"/>
    <w:rsid w:val="00ED4D41"/>
    <w:rsid w:val="00ED5912"/>
    <w:rsid w:val="00ED5B06"/>
    <w:rsid w:val="00ED6106"/>
    <w:rsid w:val="00ED7540"/>
    <w:rsid w:val="00ED774C"/>
    <w:rsid w:val="00ED7D94"/>
    <w:rsid w:val="00ED7DAC"/>
    <w:rsid w:val="00EE0E60"/>
    <w:rsid w:val="00EE1B7F"/>
    <w:rsid w:val="00EE2458"/>
    <w:rsid w:val="00EE2CC4"/>
    <w:rsid w:val="00EE2F3F"/>
    <w:rsid w:val="00EE3271"/>
    <w:rsid w:val="00EE4082"/>
    <w:rsid w:val="00EE5CB0"/>
    <w:rsid w:val="00EE6A69"/>
    <w:rsid w:val="00EE6F1F"/>
    <w:rsid w:val="00EE76AC"/>
    <w:rsid w:val="00EF0A27"/>
    <w:rsid w:val="00EF1115"/>
    <w:rsid w:val="00EF1235"/>
    <w:rsid w:val="00EF202A"/>
    <w:rsid w:val="00EF2039"/>
    <w:rsid w:val="00EF2628"/>
    <w:rsid w:val="00EF3B12"/>
    <w:rsid w:val="00EF53EA"/>
    <w:rsid w:val="00EF60BB"/>
    <w:rsid w:val="00EF6910"/>
    <w:rsid w:val="00EF6B75"/>
    <w:rsid w:val="00EF6FFE"/>
    <w:rsid w:val="00F00062"/>
    <w:rsid w:val="00F001AB"/>
    <w:rsid w:val="00F03147"/>
    <w:rsid w:val="00F0354E"/>
    <w:rsid w:val="00F040CD"/>
    <w:rsid w:val="00F041DD"/>
    <w:rsid w:val="00F04577"/>
    <w:rsid w:val="00F056CB"/>
    <w:rsid w:val="00F0602C"/>
    <w:rsid w:val="00F06739"/>
    <w:rsid w:val="00F07688"/>
    <w:rsid w:val="00F07D96"/>
    <w:rsid w:val="00F10CAA"/>
    <w:rsid w:val="00F11141"/>
    <w:rsid w:val="00F111E8"/>
    <w:rsid w:val="00F1177A"/>
    <w:rsid w:val="00F119DD"/>
    <w:rsid w:val="00F13D9E"/>
    <w:rsid w:val="00F1449D"/>
    <w:rsid w:val="00F15D0F"/>
    <w:rsid w:val="00F179A2"/>
    <w:rsid w:val="00F17CF4"/>
    <w:rsid w:val="00F20593"/>
    <w:rsid w:val="00F20AE3"/>
    <w:rsid w:val="00F20D43"/>
    <w:rsid w:val="00F20EC8"/>
    <w:rsid w:val="00F22149"/>
    <w:rsid w:val="00F22DBF"/>
    <w:rsid w:val="00F262E6"/>
    <w:rsid w:val="00F26B6B"/>
    <w:rsid w:val="00F276CF"/>
    <w:rsid w:val="00F276DE"/>
    <w:rsid w:val="00F31355"/>
    <w:rsid w:val="00F31C41"/>
    <w:rsid w:val="00F3572E"/>
    <w:rsid w:val="00F359C6"/>
    <w:rsid w:val="00F36442"/>
    <w:rsid w:val="00F36846"/>
    <w:rsid w:val="00F3699A"/>
    <w:rsid w:val="00F404F7"/>
    <w:rsid w:val="00F409D7"/>
    <w:rsid w:val="00F40D0B"/>
    <w:rsid w:val="00F4172E"/>
    <w:rsid w:val="00F42E48"/>
    <w:rsid w:val="00F43E8D"/>
    <w:rsid w:val="00F4448F"/>
    <w:rsid w:val="00F45413"/>
    <w:rsid w:val="00F45AC2"/>
    <w:rsid w:val="00F46260"/>
    <w:rsid w:val="00F464D4"/>
    <w:rsid w:val="00F46D0B"/>
    <w:rsid w:val="00F46D41"/>
    <w:rsid w:val="00F46EA4"/>
    <w:rsid w:val="00F51395"/>
    <w:rsid w:val="00F54161"/>
    <w:rsid w:val="00F5454C"/>
    <w:rsid w:val="00F559C3"/>
    <w:rsid w:val="00F56C5B"/>
    <w:rsid w:val="00F57F2E"/>
    <w:rsid w:val="00F601D1"/>
    <w:rsid w:val="00F61295"/>
    <w:rsid w:val="00F61DEF"/>
    <w:rsid w:val="00F62E67"/>
    <w:rsid w:val="00F63C68"/>
    <w:rsid w:val="00F65533"/>
    <w:rsid w:val="00F659D3"/>
    <w:rsid w:val="00F65C36"/>
    <w:rsid w:val="00F667FB"/>
    <w:rsid w:val="00F66BBD"/>
    <w:rsid w:val="00F70412"/>
    <w:rsid w:val="00F7041D"/>
    <w:rsid w:val="00F720A7"/>
    <w:rsid w:val="00F737F2"/>
    <w:rsid w:val="00F74630"/>
    <w:rsid w:val="00F75072"/>
    <w:rsid w:val="00F757B4"/>
    <w:rsid w:val="00F759E2"/>
    <w:rsid w:val="00F7664F"/>
    <w:rsid w:val="00F77171"/>
    <w:rsid w:val="00F7788B"/>
    <w:rsid w:val="00F77B9E"/>
    <w:rsid w:val="00F80555"/>
    <w:rsid w:val="00F80C00"/>
    <w:rsid w:val="00F81E33"/>
    <w:rsid w:val="00F82089"/>
    <w:rsid w:val="00F84078"/>
    <w:rsid w:val="00F842BE"/>
    <w:rsid w:val="00F86344"/>
    <w:rsid w:val="00F8760D"/>
    <w:rsid w:val="00F906E9"/>
    <w:rsid w:val="00F90BAD"/>
    <w:rsid w:val="00F91131"/>
    <w:rsid w:val="00F9161B"/>
    <w:rsid w:val="00F93D0F"/>
    <w:rsid w:val="00F94ADB"/>
    <w:rsid w:val="00F95463"/>
    <w:rsid w:val="00F95F10"/>
    <w:rsid w:val="00F962E1"/>
    <w:rsid w:val="00F966AE"/>
    <w:rsid w:val="00F96934"/>
    <w:rsid w:val="00F96992"/>
    <w:rsid w:val="00F971AB"/>
    <w:rsid w:val="00F972DE"/>
    <w:rsid w:val="00F97460"/>
    <w:rsid w:val="00F976DE"/>
    <w:rsid w:val="00FA0B41"/>
    <w:rsid w:val="00FA1017"/>
    <w:rsid w:val="00FA23CD"/>
    <w:rsid w:val="00FA2B0D"/>
    <w:rsid w:val="00FA2B62"/>
    <w:rsid w:val="00FA2C63"/>
    <w:rsid w:val="00FA2CE7"/>
    <w:rsid w:val="00FA33A0"/>
    <w:rsid w:val="00FA48CE"/>
    <w:rsid w:val="00FA677A"/>
    <w:rsid w:val="00FA777F"/>
    <w:rsid w:val="00FA7C50"/>
    <w:rsid w:val="00FA7EF8"/>
    <w:rsid w:val="00FB05D1"/>
    <w:rsid w:val="00FB066C"/>
    <w:rsid w:val="00FB0B9F"/>
    <w:rsid w:val="00FB0DD9"/>
    <w:rsid w:val="00FB0E40"/>
    <w:rsid w:val="00FB26AC"/>
    <w:rsid w:val="00FB2F69"/>
    <w:rsid w:val="00FB38F0"/>
    <w:rsid w:val="00FB6530"/>
    <w:rsid w:val="00FB7BE9"/>
    <w:rsid w:val="00FB7C1B"/>
    <w:rsid w:val="00FC005E"/>
    <w:rsid w:val="00FC0F71"/>
    <w:rsid w:val="00FC1D97"/>
    <w:rsid w:val="00FC278E"/>
    <w:rsid w:val="00FC3806"/>
    <w:rsid w:val="00FC3C13"/>
    <w:rsid w:val="00FC3E7A"/>
    <w:rsid w:val="00FC4417"/>
    <w:rsid w:val="00FC4985"/>
    <w:rsid w:val="00FC5325"/>
    <w:rsid w:val="00FC5BDD"/>
    <w:rsid w:val="00FC607A"/>
    <w:rsid w:val="00FC7C31"/>
    <w:rsid w:val="00FC7F74"/>
    <w:rsid w:val="00FD00D1"/>
    <w:rsid w:val="00FD1BFB"/>
    <w:rsid w:val="00FD222F"/>
    <w:rsid w:val="00FD2857"/>
    <w:rsid w:val="00FD3431"/>
    <w:rsid w:val="00FD4AED"/>
    <w:rsid w:val="00FD502D"/>
    <w:rsid w:val="00FD5281"/>
    <w:rsid w:val="00FD5586"/>
    <w:rsid w:val="00FD638A"/>
    <w:rsid w:val="00FD6927"/>
    <w:rsid w:val="00FD78E0"/>
    <w:rsid w:val="00FD7FC0"/>
    <w:rsid w:val="00FE0A67"/>
    <w:rsid w:val="00FE1204"/>
    <w:rsid w:val="00FE1CD7"/>
    <w:rsid w:val="00FE1E44"/>
    <w:rsid w:val="00FE2981"/>
    <w:rsid w:val="00FE2C21"/>
    <w:rsid w:val="00FE3861"/>
    <w:rsid w:val="00FE431D"/>
    <w:rsid w:val="00FE55F3"/>
    <w:rsid w:val="00FE69AA"/>
    <w:rsid w:val="00FE6DE7"/>
    <w:rsid w:val="00FE7489"/>
    <w:rsid w:val="00FF0240"/>
    <w:rsid w:val="00FF0926"/>
    <w:rsid w:val="00FF0C2A"/>
    <w:rsid w:val="00FF0CE4"/>
    <w:rsid w:val="00FF1F50"/>
    <w:rsid w:val="00FF26E9"/>
    <w:rsid w:val="00FF30EA"/>
    <w:rsid w:val="00FF39F8"/>
    <w:rsid w:val="00FF5547"/>
    <w:rsid w:val="00FF56EB"/>
    <w:rsid w:val="00FF5DEB"/>
    <w:rsid w:val="00FF63C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763385D"/>
  <w15:docId w15:val="{D3FA53BE-11FB-46C2-8F52-5B268C31D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22FD4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1F763D"/>
    <w:pPr>
      <w:keepNext/>
      <w:spacing w:after="0" w:line="240" w:lineRule="auto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2560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"/>
    <w:basedOn w:val="Normalny"/>
    <w:link w:val="AkapitzlistZnak"/>
    <w:uiPriority w:val="34"/>
    <w:qFormat/>
    <w:rsid w:val="008F4F2E"/>
    <w:pPr>
      <w:ind w:left="720"/>
      <w:contextualSpacing/>
    </w:p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D15E0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sz w:val="20"/>
      <w:szCs w:val="20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1836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297DF7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97DF7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297DF7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"/>
    <w:link w:val="Akapitzlist"/>
    <w:uiPriority w:val="34"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135D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Nierozpoznanawzmianka1">
    <w:name w:val="Nierozpoznana wzmianka1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CC11E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C11E5"/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25607"/>
    <w:rPr>
      <w:rFonts w:asciiTheme="majorHAnsi" w:eastAsiaTheme="majorEastAsia" w:hAnsiTheme="majorHAnsi" w:cstheme="majorBidi"/>
      <w:i/>
      <w:iCs/>
      <w:color w:val="2F5496" w:themeColor="accent1" w:themeShade="BF"/>
      <w:sz w:val="22"/>
      <w:szCs w:val="22"/>
      <w:lang w:eastAsia="en-US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401D97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1A59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1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9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964850">
          <w:marLeft w:val="446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58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69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22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21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94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94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33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62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147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921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7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82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96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034192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19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443607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91168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852761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80140">
          <w:marLeft w:val="57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3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559390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76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66073">
              <w:marLeft w:val="0"/>
              <w:marRight w:val="0"/>
              <w:marTop w:val="24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76823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9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929066">
                  <w:marLeft w:val="0"/>
                  <w:marRight w:val="0"/>
                  <w:marTop w:val="48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874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9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9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9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96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339447">
          <w:marLeft w:val="547"/>
          <w:marRight w:val="58"/>
          <w:marTop w:val="0"/>
          <w:marBottom w:val="13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www.rbus.rops.torun.pl/" TargetMode="External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2.xml"/><Relationship Id="rId20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microsoft.com/office/2016/09/relationships/commentsIds" Target="commentsIds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microsoft.com/office/2011/relationships/commentsExtended" Target="commentsExtended.xml"/><Relationship Id="rId14" Type="http://schemas.openxmlformats.org/officeDocument/2006/relationships/header" Target="head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6351F6-2D63-4862-9979-EEB7651DA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38</Pages>
  <Words>5671</Words>
  <Characters>34028</Characters>
  <Application>Microsoft Office Word</Application>
  <DocSecurity>0</DocSecurity>
  <Lines>283</Lines>
  <Paragraphs>79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39620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dc:description/>
  <cp:lastModifiedBy>Lucyna Swoińska-Lasota</cp:lastModifiedBy>
  <cp:revision>36</cp:revision>
  <cp:lastPrinted>2024-03-11T06:08:00Z</cp:lastPrinted>
  <dcterms:created xsi:type="dcterms:W3CDTF">2025-01-06T14:24:00Z</dcterms:created>
  <dcterms:modified xsi:type="dcterms:W3CDTF">2025-01-12T20:17:00Z</dcterms:modified>
</cp:coreProperties>
</file>