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FEDD9" w14:textId="77777777" w:rsidR="003B0164" w:rsidRPr="000B09DD" w:rsidRDefault="003B0164" w:rsidP="00A7058C">
      <w:pPr>
        <w:pStyle w:val="Tytu"/>
        <w:spacing w:before="600" w:after="100" w:afterAutospacing="1"/>
        <w:jc w:val="left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t>Kryteria wyboru projektów</w:t>
      </w:r>
    </w:p>
    <w:p w14:paraId="52A47892" w14:textId="6CCDE3DC" w:rsidR="003B0164" w:rsidRPr="000B09DD" w:rsidRDefault="003B0164" w:rsidP="000B09DD">
      <w:pPr>
        <w:pStyle w:val="Nagwek1"/>
        <w:spacing w:before="100" w:beforeAutospacing="1" w:after="100" w:afterAutospacing="1"/>
        <w:rPr>
          <w:rFonts w:ascii="Arial" w:hAnsi="Arial" w:cs="Arial"/>
          <w:b w:val="0"/>
          <w:bCs w:val="0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t xml:space="preserve">Priorytet </w:t>
      </w:r>
      <w:r w:rsidR="00285391" w:rsidRPr="000B09DD">
        <w:rPr>
          <w:rFonts w:ascii="Arial" w:hAnsi="Arial" w:cs="Arial"/>
          <w:sz w:val="24"/>
          <w:szCs w:val="24"/>
        </w:rPr>
        <w:t>1</w:t>
      </w:r>
      <w:r w:rsidRPr="000B09DD">
        <w:rPr>
          <w:rFonts w:ascii="Arial" w:hAnsi="Arial" w:cs="Arial"/>
          <w:sz w:val="24"/>
          <w:szCs w:val="24"/>
        </w:rPr>
        <w:t>.</w:t>
      </w:r>
      <w:r w:rsidRPr="000B09DD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74AE0" w:rsidRPr="000B09DD">
        <w:rPr>
          <w:rFonts w:ascii="Arial" w:hAnsi="Arial" w:cs="Arial"/>
          <w:b w:val="0"/>
          <w:bCs w:val="0"/>
          <w:sz w:val="24"/>
          <w:szCs w:val="24"/>
        </w:rPr>
        <w:t>Fundusze Europejskie na rzecz wzrostu innowacyjności i konkurencyjności regionu</w:t>
      </w:r>
    </w:p>
    <w:p w14:paraId="0AB2519C" w14:textId="77777777" w:rsidR="003F733B" w:rsidRPr="0004426A" w:rsidRDefault="003B0164" w:rsidP="0004426A">
      <w:pPr>
        <w:rPr>
          <w:rFonts w:ascii="Arial" w:hAnsi="Arial" w:cs="Arial"/>
          <w:sz w:val="24"/>
          <w:szCs w:val="24"/>
        </w:rPr>
      </w:pPr>
      <w:r w:rsidRPr="0004426A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04426A">
        <w:rPr>
          <w:rFonts w:ascii="Arial" w:hAnsi="Arial" w:cs="Arial"/>
          <w:b/>
          <w:bCs/>
          <w:sz w:val="24"/>
          <w:szCs w:val="24"/>
        </w:rPr>
        <w:t xml:space="preserve">1 </w:t>
      </w:r>
      <w:r w:rsidR="003F733B" w:rsidRPr="0004426A">
        <w:rPr>
          <w:rFonts w:ascii="Arial" w:hAnsi="Arial" w:cs="Arial"/>
          <w:b/>
          <w:bCs/>
          <w:sz w:val="24"/>
          <w:szCs w:val="24"/>
        </w:rPr>
        <w:t>i.</w:t>
      </w:r>
      <w:r w:rsidR="003F733B" w:rsidRPr="0004426A">
        <w:rPr>
          <w:rFonts w:ascii="Arial" w:hAnsi="Arial" w:cs="Arial"/>
          <w:sz w:val="24"/>
          <w:szCs w:val="24"/>
        </w:rPr>
        <w:t xml:space="preserve"> Rozwijanie i wzmacnianie zdolności badawczych i innowacyjnych oraz wykorzystywanie zaawansowanych technologii</w:t>
      </w:r>
    </w:p>
    <w:p w14:paraId="1147E81E" w14:textId="77777777" w:rsidR="000B09DD" w:rsidRDefault="003F733B" w:rsidP="000B09DD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0B09DD">
        <w:rPr>
          <w:rFonts w:ascii="Arial" w:hAnsi="Arial" w:cs="Arial"/>
          <w:b/>
          <w:bCs/>
        </w:rPr>
        <w:t>Działanie 1.1</w:t>
      </w:r>
      <w:r w:rsidRPr="000B09DD">
        <w:rPr>
          <w:rFonts w:ascii="Arial" w:hAnsi="Arial" w:cs="Arial"/>
        </w:rPr>
        <w:t xml:space="preserve"> Wzmocnienie potencjału badawczego i innowacji</w:t>
      </w:r>
    </w:p>
    <w:p w14:paraId="4B39B464" w14:textId="322F4CCB" w:rsidR="003B0164" w:rsidRPr="000B09DD" w:rsidRDefault="00A43624" w:rsidP="000B09DD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0B09DD">
        <w:rPr>
          <w:rFonts w:ascii="Arial" w:hAnsi="Arial" w:cs="Arial"/>
          <w:b/>
          <w:bCs/>
        </w:rPr>
        <w:t>Schemat:</w:t>
      </w:r>
      <w:r w:rsidRPr="000B09DD">
        <w:rPr>
          <w:rFonts w:ascii="Arial" w:hAnsi="Arial" w:cs="Arial"/>
        </w:rPr>
        <w:t xml:space="preserve"> </w:t>
      </w:r>
      <w:r w:rsidR="00742E99" w:rsidRPr="000B09DD">
        <w:rPr>
          <w:rFonts w:ascii="Arial" w:hAnsi="Arial" w:cs="Arial"/>
        </w:rPr>
        <w:t>Wsparcie działań strategicznego ośrodka sieciującego i koordynującego procesy powstawania i wykorzystywania infrastruktury niezbędnej d</w:t>
      </w:r>
      <w:r w:rsidR="008B3D71" w:rsidRPr="000B09DD">
        <w:rPr>
          <w:rFonts w:ascii="Arial" w:hAnsi="Arial" w:cs="Arial"/>
        </w:rPr>
        <w:t>o utworzenie zaplecza badawczo-rozwojowego</w:t>
      </w:r>
      <w:r w:rsidR="00742E99" w:rsidRPr="000B09DD">
        <w:rPr>
          <w:rFonts w:ascii="Arial" w:hAnsi="Arial" w:cs="Arial"/>
        </w:rPr>
        <w:t xml:space="preserve"> w regionie</w:t>
      </w:r>
      <w:r w:rsidR="008B3D71" w:rsidRPr="000B09DD">
        <w:rPr>
          <w:rFonts w:ascii="Arial" w:hAnsi="Arial" w:cs="Arial"/>
        </w:rPr>
        <w:t>.</w:t>
      </w:r>
    </w:p>
    <w:p w14:paraId="7FCA4E8B" w14:textId="77777777" w:rsidR="003B0164" w:rsidRPr="000B09DD" w:rsidRDefault="003B0164" w:rsidP="000B09D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0B09DD">
        <w:rPr>
          <w:rFonts w:ascii="Arial" w:hAnsi="Arial" w:cs="Arial"/>
          <w:sz w:val="24"/>
          <w:szCs w:val="24"/>
        </w:rPr>
        <w:t xml:space="preserve"> </w:t>
      </w:r>
      <w:r w:rsidR="00285391" w:rsidRPr="000B09DD">
        <w:rPr>
          <w:rFonts w:ascii="Arial" w:hAnsi="Arial" w:cs="Arial"/>
          <w:sz w:val="24"/>
          <w:szCs w:val="24"/>
        </w:rPr>
        <w:t>nie</w:t>
      </w:r>
      <w:r w:rsidRPr="000B09DD">
        <w:rPr>
          <w:rFonts w:ascii="Arial" w:hAnsi="Arial" w:cs="Arial"/>
          <w:sz w:val="24"/>
          <w:szCs w:val="24"/>
        </w:rPr>
        <w:t>konkurencyjny</w:t>
      </w:r>
    </w:p>
    <w:p w14:paraId="0F34321F" w14:textId="77777777" w:rsidR="003962FF" w:rsidRPr="000B09DD" w:rsidRDefault="008A35C0" w:rsidP="000B09D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t xml:space="preserve">Nabór </w:t>
      </w:r>
      <w:r w:rsidR="007A1169" w:rsidRPr="000B09DD">
        <w:rPr>
          <w:rFonts w:ascii="Arial" w:hAnsi="Arial" w:cs="Arial"/>
          <w:sz w:val="24"/>
          <w:szCs w:val="24"/>
        </w:rPr>
        <w:t xml:space="preserve">jest skierowany </w:t>
      </w:r>
      <w:r w:rsidR="00277EDB" w:rsidRPr="000B09DD">
        <w:rPr>
          <w:rFonts w:ascii="Arial" w:hAnsi="Arial" w:cs="Arial"/>
          <w:sz w:val="24"/>
          <w:szCs w:val="24"/>
        </w:rPr>
        <w:t xml:space="preserve">do Kujawsko-Pomorskiego Centrum Naukowo-Technologicznego im. Jana </w:t>
      </w:r>
      <w:proofErr w:type="spellStart"/>
      <w:r w:rsidR="00277EDB" w:rsidRPr="000B09DD">
        <w:rPr>
          <w:rFonts w:ascii="Arial" w:hAnsi="Arial" w:cs="Arial"/>
          <w:sz w:val="24"/>
          <w:szCs w:val="24"/>
        </w:rPr>
        <w:t>Czochralskiego</w:t>
      </w:r>
      <w:proofErr w:type="spellEnd"/>
      <w:r w:rsidR="00277EDB" w:rsidRPr="000B09DD">
        <w:rPr>
          <w:rFonts w:ascii="Arial" w:hAnsi="Arial" w:cs="Arial"/>
          <w:sz w:val="24"/>
          <w:szCs w:val="24"/>
        </w:rPr>
        <w:t xml:space="preserve"> sp. z o.o.</w:t>
      </w:r>
      <w:r w:rsidR="007A1169" w:rsidRPr="000B09DD">
        <w:rPr>
          <w:rFonts w:ascii="Arial" w:hAnsi="Arial" w:cs="Arial"/>
          <w:sz w:val="24"/>
          <w:szCs w:val="24"/>
        </w:rPr>
        <w:t xml:space="preserve"> </w:t>
      </w:r>
      <w:r w:rsidR="00103A5E" w:rsidRPr="000B09DD">
        <w:rPr>
          <w:rFonts w:ascii="Arial" w:hAnsi="Arial" w:cs="Arial"/>
          <w:sz w:val="24"/>
          <w:szCs w:val="24"/>
        </w:rPr>
        <w:t xml:space="preserve">Projekt polega na </w:t>
      </w:r>
      <w:r w:rsidR="003962FF" w:rsidRPr="000B09DD">
        <w:rPr>
          <w:rFonts w:ascii="Arial" w:hAnsi="Arial" w:cs="Arial"/>
          <w:sz w:val="24"/>
          <w:szCs w:val="24"/>
        </w:rPr>
        <w:t>uzupełnieniu zasobów infrastruktury naukowo-badawczej w celu zbudowania systemu sieciowego typu przestrzeń naukowo-badawcza wspierającego rozwój innowacji w Regionie.</w:t>
      </w:r>
    </w:p>
    <w:p w14:paraId="1C26C0F4" w14:textId="367396BE" w:rsidR="005172B5" w:rsidRPr="000B09DD" w:rsidRDefault="00DD0EB1" w:rsidP="0004426A">
      <w:pPr>
        <w:pStyle w:val="Nagwek1"/>
        <w:numPr>
          <w:ilvl w:val="0"/>
          <w:numId w:val="3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0B09DD" w14:paraId="599C54BD" w14:textId="77777777" w:rsidTr="0035660F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15C519C6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0B09DD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457A7F32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076E78D5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341E4AC9" w14:textId="77777777" w:rsidR="008C6E3E" w:rsidRPr="000B09DD" w:rsidRDefault="008C6E3E" w:rsidP="0004426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927DED5" w14:textId="77777777" w:rsidR="008C6E3E" w:rsidRPr="000B09DD" w:rsidRDefault="008C6E3E" w:rsidP="0004426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15C99" w:rsidRPr="000B09DD" w14:paraId="7124323E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5D6BBBD0" w14:textId="77777777" w:rsidR="00715C99" w:rsidRPr="000B09DD" w:rsidRDefault="00715C9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0910FCA6" w14:textId="77777777" w:rsidR="00715C99" w:rsidRPr="000B09DD" w:rsidRDefault="00715C9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BB916DD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36AEFCB8" w14:textId="77777777" w:rsidR="0095664D" w:rsidRPr="000B09DD" w:rsidRDefault="0095664D" w:rsidP="000B09D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221EFFD" w14:textId="77777777" w:rsidR="0095664D" w:rsidRPr="000B09DD" w:rsidRDefault="0095664D" w:rsidP="000B09D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B00B240" w14:textId="77777777" w:rsidR="0095664D" w:rsidRPr="000B09DD" w:rsidRDefault="0095664D" w:rsidP="000B09D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B09DD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04C3061D" w14:textId="520C5BC1" w:rsidR="00715C99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8CE373D" w14:textId="77777777" w:rsidR="0095664D" w:rsidRPr="000B09DD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A29FB8C" w14:textId="77777777" w:rsidR="0095664D" w:rsidRPr="000B09DD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A40247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F81E28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EA9BF7F" w14:textId="77777777" w:rsidR="00715C99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6E3E" w:rsidRPr="000B09DD" w14:paraId="20FCE534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14A85CD4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37" w:type="dxa"/>
            <w:vAlign w:val="center"/>
          </w:tcPr>
          <w:p w14:paraId="19FDDE80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2B0188" w:rsidRPr="000B09D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800" w:type="dxa"/>
          </w:tcPr>
          <w:p w14:paraId="3B4D91CB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Pr="000B09D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0B09D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0B09D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0B09DD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DEE28D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66A611D6" w14:textId="77777777" w:rsidR="0095664D" w:rsidRPr="000B09DD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B09DD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0C073E0D" w14:textId="77777777" w:rsidR="0095664D" w:rsidRPr="000B09DD" w:rsidRDefault="0095664D" w:rsidP="000B09D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0B09D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CE41D24" w14:textId="77777777" w:rsidR="0095664D" w:rsidRPr="000B09DD" w:rsidRDefault="0095664D" w:rsidP="000B09D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B09D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63EAC32" w14:textId="77777777" w:rsidR="0095664D" w:rsidRPr="000B09DD" w:rsidRDefault="0095664D" w:rsidP="000B09D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0B09D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D60C3E5" w14:textId="5B9F796F" w:rsidR="00836E8B" w:rsidRPr="000B09DD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B09DD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="00836E8B" w:rsidRPr="000B09DD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="00836E8B" w:rsidRPr="000B09DD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="00836E8B" w:rsidRPr="000B09D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447F7D8" w14:textId="77777777" w:rsidR="0095664D" w:rsidRPr="000B09DD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B09DD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27FBD02B" w14:textId="10027CA1" w:rsidR="0095664D" w:rsidRPr="000B09DD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B09DD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026DCC07" w14:textId="77777777" w:rsidR="008C6E3E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938EA2E" w14:textId="77777777" w:rsidR="009C55DD" w:rsidRPr="000B09DD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77CC50D" w14:textId="77777777" w:rsidR="009C55DD" w:rsidRPr="000B09DD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A04223" w14:textId="77777777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7161E52" w14:textId="49FA4B40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695EEF4" w14:textId="77777777" w:rsidR="008C6E3E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C55DD" w:rsidRPr="000B09DD" w14:paraId="7637A997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20F1B836" w14:textId="77777777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37" w:type="dxa"/>
            <w:vAlign w:val="center"/>
          </w:tcPr>
          <w:p w14:paraId="7434AB8F" w14:textId="77777777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438E1070" w14:textId="4A73F624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49C6ADC" w14:textId="5DB6B21F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7FBC1E69" w14:textId="77777777" w:rsidR="009C55DD" w:rsidRPr="000B09DD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EE78D97" w14:textId="77777777" w:rsidR="009C55DD" w:rsidRPr="000B09DD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2FC5FA" w14:textId="77777777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7CAE5DA" w14:textId="77777777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E0DAD3" w14:textId="77777777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37C9B" w:rsidRPr="000B09DD" w14:paraId="207CF6AC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5071F6FF" w14:textId="77777777" w:rsidR="00937C9B" w:rsidRPr="000B09DD" w:rsidRDefault="00937C9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37" w:type="dxa"/>
            <w:vAlign w:val="center"/>
          </w:tcPr>
          <w:p w14:paraId="68C1FD5E" w14:textId="71959765" w:rsidR="00937C9B" w:rsidRPr="000B09DD" w:rsidRDefault="00937C9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F918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800" w:type="dxa"/>
          </w:tcPr>
          <w:p w14:paraId="7521ECEA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B09DD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sprawdzamy, czy przestrzega ona przepisów antydyskryminacyjnych, o których mowa w art. 9 ust. 3 rozporządzenia nr 2021/1060.</w:t>
            </w:r>
          </w:p>
          <w:p w14:paraId="318AD12F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B09DD">
              <w:rPr>
                <w:rFonts w:ascii="Arial" w:hAnsi="Arial" w:cs="Arial"/>
                <w:kern w:val="2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 wsparcie dla tej </w:t>
            </w:r>
            <w:r w:rsidRPr="000B09DD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jednostki oraz podmiotów przez nią kontrolowanych lub od niej zależnych, nie będzie udzielone.</w:t>
            </w:r>
          </w:p>
          <w:p w14:paraId="3587BB70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B09DD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naprawcze, kryterium uznaje się za spełnione. Podjęte działania naprawcze powinny być opisane we wniosku o dofinansowanie.</w:t>
            </w:r>
          </w:p>
          <w:p w14:paraId="332E767B" w14:textId="77777777" w:rsidR="00937C9B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0B09DD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7"/>
            </w:r>
            <w:r w:rsidRPr="000B09DD">
              <w:rPr>
                <w:rFonts w:ascii="Arial" w:hAnsi="Arial" w:cs="Arial"/>
                <w:kern w:val="2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543" w:type="dxa"/>
          </w:tcPr>
          <w:p w14:paraId="18840867" w14:textId="77777777" w:rsidR="0095664D" w:rsidRPr="000B09DD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C432858" w14:textId="77777777" w:rsidR="0095664D" w:rsidRPr="000B09DD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6F7209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76BAB4" w14:textId="248A3E59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AA2A9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E579C3" w14:textId="77777777" w:rsidR="00937C9B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63028" w:rsidRPr="000B09DD" w14:paraId="1638107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50FED3D" w14:textId="77777777" w:rsidR="00C63028" w:rsidRPr="000B09DD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37" w:type="dxa"/>
            <w:vAlign w:val="center"/>
          </w:tcPr>
          <w:p w14:paraId="7F0D254F" w14:textId="77777777" w:rsidR="00C63028" w:rsidRPr="000B09DD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800" w:type="dxa"/>
          </w:tcPr>
          <w:p w14:paraId="6B3DC2F3" w14:textId="2E806192" w:rsidR="00C70638" w:rsidRPr="00C70638" w:rsidRDefault="00C63028" w:rsidP="00C70638">
            <w:pPr>
              <w:spacing w:before="100" w:beforeAutospacing="1" w:after="100" w:afterAutospacing="1"/>
              <w:rPr>
                <w:ins w:id="2" w:author="Agnieszka Jóźwiak" w:date="2025-02-14T11:49:00Z" w16du:dateUtc="2025-02-14T10:49:00Z"/>
                <w:rFonts w:ascii="Arial" w:hAnsi="Arial" w:cs="Arial"/>
                <w:sz w:val="24"/>
                <w:szCs w:val="24"/>
              </w:rPr>
            </w:pPr>
            <w:commentRangeStart w:id="3"/>
            <w:r w:rsidRPr="000B09D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ins w:id="4" w:author="Agnieszka Jóźwiak" w:date="2025-02-14T11:49:00Z" w16du:dateUtc="2025-02-14T10:49:00Z">
              <w:r w:rsidR="00C70638" w:rsidRPr="00C70638">
                <w:rPr>
                  <w:rFonts w:ascii="Arial" w:hAnsi="Arial" w:cs="Arial"/>
                  <w:sz w:val="24"/>
                  <w:szCs w:val="24"/>
                </w:rPr>
                <w:t>na moment złożenia wniosku o dofinansowanie projektu:</w:t>
              </w:r>
            </w:ins>
          </w:p>
          <w:p w14:paraId="3B6CCC81" w14:textId="77777777" w:rsidR="00C70638" w:rsidRPr="00C70638" w:rsidRDefault="00C70638" w:rsidP="00C70638">
            <w:pPr>
              <w:spacing w:before="100" w:beforeAutospacing="1" w:after="100" w:afterAutospacing="1"/>
              <w:rPr>
                <w:ins w:id="5" w:author="Agnieszka Jóźwiak" w:date="2025-02-14T11:49:00Z" w16du:dateUtc="2025-02-14T10:49:00Z"/>
                <w:rFonts w:ascii="Arial" w:hAnsi="Arial" w:cs="Arial"/>
                <w:sz w:val="24"/>
                <w:szCs w:val="24"/>
              </w:rPr>
            </w:pPr>
            <w:ins w:id="6" w:author="Agnieszka Jóźwiak" w:date="2025-02-14T11:49:00Z" w16du:dateUtc="2025-02-14T10:49:00Z">
              <w:r w:rsidRPr="00C70638">
                <w:rPr>
                  <w:rFonts w:ascii="Arial" w:hAnsi="Arial" w:cs="Arial"/>
                  <w:sz w:val="24"/>
                  <w:szCs w:val="24"/>
                </w:rPr>
                <w:t>a) dla projektów wymagających pozwolenia na budowę wnioskodawca przedstawił szczegółowy opis działań w projekcie oraz projekt budowlany (lub co najmniej program funkcjonalno-użytkowy) oraz posiada prawo do dysponowania nieruchomością na cele realizacji projektu,</w:t>
              </w:r>
            </w:ins>
          </w:p>
          <w:p w14:paraId="57EE3DD0" w14:textId="77777777" w:rsidR="00C70638" w:rsidRPr="00C70638" w:rsidRDefault="00C70638" w:rsidP="00C70638">
            <w:pPr>
              <w:spacing w:before="100" w:beforeAutospacing="1" w:after="100" w:afterAutospacing="1"/>
              <w:rPr>
                <w:ins w:id="7" w:author="Agnieszka Jóźwiak" w:date="2025-02-14T11:49:00Z" w16du:dateUtc="2025-02-14T10:49:00Z"/>
                <w:rFonts w:ascii="Arial" w:hAnsi="Arial" w:cs="Arial"/>
                <w:sz w:val="24"/>
                <w:szCs w:val="24"/>
              </w:rPr>
            </w:pPr>
            <w:ins w:id="8" w:author="Agnieszka Jóźwiak" w:date="2025-02-14T11:49:00Z" w16du:dateUtc="2025-02-14T10:49:00Z">
              <w:r w:rsidRPr="00C70638">
                <w:rPr>
                  <w:rFonts w:ascii="Arial" w:hAnsi="Arial" w:cs="Arial"/>
                  <w:sz w:val="24"/>
                  <w:szCs w:val="24"/>
                </w:rPr>
                <w:t>b) dla projektów niewymagających pozwolenia na budowę wnioskodawca przedstawił szczegółowy opis działań w projekcie, posiada opracowaną dokumentację/specyfikację techniczną (specyfikację planowanych do zakupu środków trwałych wraz z parametrami) oraz posiada prawo do dysponowania nieruchomością na cele realizacji projektu.</w:t>
              </w:r>
            </w:ins>
          </w:p>
          <w:p w14:paraId="365D341F" w14:textId="774891D8" w:rsidR="00C63028" w:rsidRPr="000B09DD" w:rsidRDefault="00C70638" w:rsidP="00C7063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ins w:id="9" w:author="Agnieszka Jóźwiak" w:date="2025-02-14T11:49:00Z" w16du:dateUtc="2025-02-14T10:49:00Z">
              <w:r w:rsidRPr="00C70638">
                <w:rPr>
                  <w:rFonts w:ascii="Arial" w:hAnsi="Arial" w:cs="Arial"/>
                  <w:sz w:val="24"/>
                  <w:szCs w:val="24"/>
                </w:rPr>
                <w:t xml:space="preserve">Bez względu na tryb realizacji danego projektu wnioskodawca musi dostarczyć wszelkie wymagane prawem ostateczne decyzje administracyjne najpóźniej w ciągu </w:t>
              </w:r>
            </w:ins>
            <w:ins w:id="10" w:author="Agnieszka Jóźwiak" w:date="2025-02-14T11:50:00Z" w16du:dateUtc="2025-02-14T10:50:00Z">
              <w:r w:rsidR="004824CA">
                <w:rPr>
                  <w:rFonts w:ascii="Arial" w:hAnsi="Arial" w:cs="Arial"/>
                  <w:sz w:val="24"/>
                  <w:szCs w:val="24"/>
                </w:rPr>
                <w:t>12</w:t>
              </w:r>
            </w:ins>
            <w:ins w:id="11" w:author="Agnieszka Jóźwiak" w:date="2025-02-14T11:49:00Z" w16du:dateUtc="2025-02-14T10:49:00Z">
              <w:r w:rsidRPr="00C70638">
                <w:rPr>
                  <w:rFonts w:ascii="Arial" w:hAnsi="Arial" w:cs="Arial"/>
                  <w:sz w:val="24"/>
                  <w:szCs w:val="24"/>
                </w:rPr>
                <w:t xml:space="preserve"> miesięcy od </w:t>
              </w:r>
            </w:ins>
            <w:ins w:id="12" w:author="Agnieszka Jóźwiak" w:date="2025-02-14T11:54:00Z" w16du:dateUtc="2025-02-14T10:54:00Z">
              <w:r w:rsidR="00C95872" w:rsidRPr="00C95872">
                <w:rPr>
                  <w:rFonts w:ascii="Arial" w:hAnsi="Arial" w:cs="Arial"/>
                  <w:sz w:val="24"/>
                  <w:szCs w:val="24"/>
                </w:rPr>
                <w:t>daty uchwały zarządu województwa o wyborze projektu do dofinansowania.</w:t>
              </w:r>
            </w:ins>
            <w:ins w:id="13" w:author="Agnieszka Jóźwiak" w:date="2025-02-14T11:49:00Z" w16du:dateUtc="2025-02-14T10:49:00Z">
              <w:r w:rsidRPr="00C70638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  <w:commentRangeEnd w:id="3"/>
            <w:r w:rsidR="00067205">
              <w:rPr>
                <w:rStyle w:val="Odwoaniedokomentarza"/>
                <w:lang w:val="x-none" w:eastAsia="x-none"/>
              </w:rPr>
              <w:commentReference w:id="3"/>
            </w:r>
            <w:del w:id="14" w:author="Agnieszka Jóźwiak" w:date="2025-02-14T11:49:00Z" w16du:dateUtc="2025-02-14T10:49:00Z">
              <w:r w:rsidR="00C63028" w:rsidRPr="000B09DD" w:rsidDel="00C70638">
                <w:rPr>
                  <w:rFonts w:ascii="Arial" w:hAnsi="Arial" w:cs="Arial"/>
                  <w:sz w:val="24"/>
                  <w:szCs w:val="24"/>
                </w:rPr>
                <w:delText>na moment złożenia wniosku o dofinasowanie wnioskodawca posiada prawo do dysponowania gruntami lub obiektami na cele inwestycji</w:delText>
              </w:r>
              <w:r w:rsidR="00AA2A9D" w:rsidDel="00C70638">
                <w:rPr>
                  <w:rFonts w:ascii="Arial" w:hAnsi="Arial" w:cs="Arial"/>
                  <w:sz w:val="24"/>
                  <w:szCs w:val="24"/>
                </w:rPr>
                <w:delText xml:space="preserve"> oraz </w:delText>
              </w:r>
              <w:r w:rsidR="00C63028" w:rsidRPr="000B09DD" w:rsidDel="00C70638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  <w:r w:rsidR="00AA2A9D" w:rsidDel="00C70638">
                <w:rPr>
                  <w:rFonts w:ascii="Arial" w:hAnsi="Arial" w:cs="Arial"/>
                  <w:sz w:val="24"/>
                  <w:szCs w:val="24"/>
                </w:rPr>
                <w:delText>pogram funkcjonalno-użytkowy.</w:delText>
              </w:r>
            </w:del>
          </w:p>
          <w:p w14:paraId="6524CF78" w14:textId="4B0242CC" w:rsidR="00C63028" w:rsidRPr="000B09DD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28DB164" w14:textId="77777777" w:rsidR="00AD4A4E" w:rsidRDefault="00C63028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5B301EF" w14:textId="761A85D8" w:rsidR="00C63028" w:rsidRPr="000B09DD" w:rsidRDefault="00C63028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31C8D0" w14:textId="163EED42" w:rsidR="00C63028" w:rsidRPr="000B09DD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361083" w14:textId="12DDE0D3" w:rsidR="009C55DD" w:rsidRPr="000B09DD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4F4C89" w14:textId="101A95E8" w:rsidR="00C63028" w:rsidRPr="000B09DD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B78AC" w:rsidRPr="000B09DD" w14:paraId="32244B09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FDD7AD3" w14:textId="7777777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37" w:type="dxa"/>
            <w:vAlign w:val="center"/>
          </w:tcPr>
          <w:p w14:paraId="6EBDF4AC" w14:textId="7777777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800" w:type="dxa"/>
          </w:tcPr>
          <w:p w14:paraId="763A300F" w14:textId="7F09EDD2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B307B0">
              <w:rPr>
                <w:rFonts w:ascii="Arial" w:hAnsi="Arial" w:cs="Arial"/>
                <w:sz w:val="24"/>
                <w:szCs w:val="24"/>
              </w:rPr>
              <w:t>48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4D1800C1" w14:textId="393F26E5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EF4F678" w14:textId="46C3F908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543" w:type="dxa"/>
          </w:tcPr>
          <w:p w14:paraId="4C93E19C" w14:textId="77777777" w:rsidR="00AD4A4E" w:rsidRDefault="00AB78AC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0D29696" w14:textId="256270F3" w:rsidR="00AB78AC" w:rsidRPr="000B09DD" w:rsidRDefault="00AB78AC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ABB008" w14:textId="585DA9A9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363825" w14:textId="2C2B4818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D4A4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14B9AF" w14:textId="7777777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B78AC" w:rsidRPr="000B09DD" w14:paraId="08349708" w14:textId="77777777" w:rsidTr="00602BF7">
        <w:trPr>
          <w:trHeight w:val="557"/>
        </w:trPr>
        <w:tc>
          <w:tcPr>
            <w:tcW w:w="1103" w:type="dxa"/>
            <w:vAlign w:val="center"/>
          </w:tcPr>
          <w:p w14:paraId="355F77A7" w14:textId="7777777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A.7</w:t>
            </w:r>
          </w:p>
        </w:tc>
        <w:tc>
          <w:tcPr>
            <w:tcW w:w="2837" w:type="dxa"/>
            <w:vAlign w:val="center"/>
          </w:tcPr>
          <w:p w14:paraId="2A7E2446" w14:textId="40479112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800" w:type="dxa"/>
          </w:tcPr>
          <w:p w14:paraId="44426CC4" w14:textId="7777777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kryterium sprawdzamy, czy projekt oraz wnioskodawca projektu zostali wskazani w Harmonogramie naboru wniosków o dofinansowanie projektów dla programu Fundusze Europejskie dla Kujaw i Pomorza 2021-2027 w ramach Działania 1.1, aktualnym na dzień rozpoczęcia naboru.</w:t>
            </w:r>
          </w:p>
          <w:p w14:paraId="7627FCDC" w14:textId="4822D90D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Wnioskodawca projektu: Kujawsko-Pomorskiego Centrum Naukowo</w:t>
            </w:r>
            <w:r w:rsidR="005748AA">
              <w:rPr>
                <w:rFonts w:ascii="Arial" w:hAnsi="Arial" w:cs="Arial"/>
                <w:sz w:val="24"/>
                <w:szCs w:val="24"/>
              </w:rPr>
              <w:t>-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Technologiczne im. Jana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Czochralskie</w:t>
            </w:r>
            <w:r w:rsidR="005748AA">
              <w:rPr>
                <w:rFonts w:ascii="Arial" w:hAnsi="Arial" w:cs="Arial"/>
                <w:sz w:val="24"/>
                <w:szCs w:val="24"/>
              </w:rPr>
              <w:t>go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 xml:space="preserve"> sp. z o.o.</w:t>
            </w:r>
          </w:p>
          <w:p w14:paraId="771C8000" w14:textId="7777777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195850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1B67786A" w14:textId="77777777" w:rsidR="00AB78AC" w:rsidRPr="000B09DD" w:rsidRDefault="00AB78AC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1F274F2" w14:textId="14954046" w:rsidR="00AB78AC" w:rsidRPr="000B09DD" w:rsidRDefault="00AB78AC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E376B7" w14:textId="3CCF8403" w:rsidR="00AB78AC" w:rsidRPr="00AD4A4E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B36063" w14:textId="6506C9A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ECC21AC" w14:textId="584AF526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01C9B39" w14:textId="77777777" w:rsidR="00301886" w:rsidRPr="000B09DD" w:rsidRDefault="00301886" w:rsidP="000B09DD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</w:p>
    <w:p w14:paraId="147BD531" w14:textId="5AF49233" w:rsidR="002C2CE8" w:rsidRPr="000B09DD" w:rsidRDefault="00DD0EB1" w:rsidP="00AD4A4E">
      <w:pPr>
        <w:pStyle w:val="Nagwek1"/>
        <w:numPr>
          <w:ilvl w:val="0"/>
          <w:numId w:val="3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t>Kryteria merytoryczne -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418"/>
        <w:gridCol w:w="6386"/>
        <w:gridCol w:w="3382"/>
      </w:tblGrid>
      <w:tr w:rsidR="00484891" w:rsidRPr="000B09DD" w14:paraId="6B82F6AC" w14:textId="77777777" w:rsidTr="0035660F">
        <w:trPr>
          <w:trHeight w:val="283"/>
          <w:tblHeader/>
        </w:trPr>
        <w:tc>
          <w:tcPr>
            <w:tcW w:w="1097" w:type="dxa"/>
            <w:shd w:val="clear" w:color="auto" w:fill="E7E6E6"/>
            <w:vAlign w:val="center"/>
          </w:tcPr>
          <w:p w14:paraId="6DAE7976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/>
            <w:vAlign w:val="center"/>
          </w:tcPr>
          <w:p w14:paraId="59769AB4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86" w:type="dxa"/>
            <w:shd w:val="clear" w:color="auto" w:fill="E7E6E6"/>
            <w:vAlign w:val="center"/>
          </w:tcPr>
          <w:p w14:paraId="3619C887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382" w:type="dxa"/>
            <w:shd w:val="clear" w:color="auto" w:fill="E7E6E6"/>
            <w:vAlign w:val="center"/>
          </w:tcPr>
          <w:p w14:paraId="162EB46B" w14:textId="77777777" w:rsidR="008C6E3E" w:rsidRPr="000B09DD" w:rsidRDefault="008C6E3E" w:rsidP="00AD4A4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8CC2A64" w14:textId="77777777" w:rsidR="008C6E3E" w:rsidRPr="000B09DD" w:rsidRDefault="008C6E3E" w:rsidP="00AD4A4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484891" w:rsidRPr="000B09DD" w14:paraId="6AF2C1A8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1A3E151B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418" w:type="dxa"/>
            <w:vAlign w:val="center"/>
          </w:tcPr>
          <w:p w14:paraId="07D221AE" w14:textId="49ADF49A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386" w:type="dxa"/>
            <w:shd w:val="clear" w:color="auto" w:fill="auto"/>
          </w:tcPr>
          <w:p w14:paraId="1C7065D7" w14:textId="422A4795" w:rsidR="005226D6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0B09DD">
              <w:rPr>
                <w:rFonts w:ascii="Arial" w:hAnsi="Arial" w:cs="Arial"/>
                <w:sz w:val="24"/>
                <w:szCs w:val="24"/>
              </w:rPr>
              <w:t>/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partnerzy uprawnieni </w:t>
            </w:r>
            <w:r w:rsidR="00516CF2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Pr="000B09DD">
              <w:rPr>
                <w:rFonts w:ascii="Arial" w:hAnsi="Arial" w:cs="Arial"/>
                <w:sz w:val="24"/>
                <w:szCs w:val="24"/>
              </w:rPr>
              <w:t>do ubiegania się o dofinansowanie, tj. czy należ</w:t>
            </w:r>
            <w:r w:rsidR="00C10BE2" w:rsidRPr="000B09DD">
              <w:rPr>
                <w:rFonts w:ascii="Arial" w:hAnsi="Arial" w:cs="Arial"/>
                <w:sz w:val="24"/>
                <w:szCs w:val="24"/>
              </w:rPr>
              <w:t>y</w:t>
            </w:r>
            <w:r w:rsidR="00FA43D6" w:rsidRPr="000B09DD">
              <w:rPr>
                <w:rFonts w:ascii="Arial" w:hAnsi="Arial" w:cs="Arial"/>
                <w:sz w:val="24"/>
                <w:szCs w:val="24"/>
              </w:rPr>
              <w:t>/należą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0B09DD">
              <w:rPr>
                <w:rFonts w:ascii="Arial" w:hAnsi="Arial" w:cs="Arial"/>
                <w:sz w:val="24"/>
                <w:szCs w:val="24"/>
              </w:rPr>
              <w:t>ych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1EFFA6C6" w14:textId="77777777" w:rsidR="00BE029B" w:rsidRPr="000B09DD" w:rsidRDefault="00BE029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34B3BFFE" w14:textId="7A3EE61D" w:rsidR="00177C66" w:rsidRPr="00AD4A4E" w:rsidRDefault="00195850" w:rsidP="000B09DD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Kujawsko-Pomorskie Centrum Naukowo Technologiczne im. Jana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Czochralskiego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 xml:space="preserve"> sp. z o.o.</w:t>
            </w:r>
            <w:r w:rsidR="005226D6" w:rsidRPr="000B09D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ED94E16" w14:textId="77777777" w:rsidR="00BE029B" w:rsidRPr="000B09DD" w:rsidRDefault="00BE029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Partnerzy</w:t>
            </w:r>
            <w:r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0B09D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1958187" w14:textId="77777777" w:rsidR="00195850" w:rsidRPr="000B09DD" w:rsidRDefault="00195850" w:rsidP="000B09DD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Województwo Kujawsko-Pomorskie lub</w:t>
            </w:r>
          </w:p>
          <w:p w14:paraId="5A7457AC" w14:textId="578CA54A" w:rsidR="005226D6" w:rsidRPr="00AD4A4E" w:rsidRDefault="00BE029B" w:rsidP="000B09DD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</w:p>
          <w:p w14:paraId="08631A95" w14:textId="318DA74A" w:rsidR="008C6E3E" w:rsidRPr="000B09DD" w:rsidDel="007968F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382" w:type="dxa"/>
          </w:tcPr>
          <w:p w14:paraId="5CFF8D3C" w14:textId="77777777" w:rsidR="00AF7A5A" w:rsidRPr="000B09DD" w:rsidRDefault="00AF7A5A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4E7D5EE" w14:textId="278A0CC0" w:rsidR="00AF7A5A" w:rsidRPr="000B09DD" w:rsidRDefault="00AF7A5A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505DEB" w14:textId="0E24C3AC" w:rsidR="00AF7A5A" w:rsidRPr="00AD4A4E" w:rsidRDefault="00AF7A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5780D9" w14:textId="1D313058" w:rsidR="00802549" w:rsidRPr="000B09DD" w:rsidRDefault="00AF7A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4473615" w14:textId="6BFB27C2" w:rsidR="008C6E3E" w:rsidRPr="000B09DD" w:rsidRDefault="00AF7A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0775B016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7DFC37F3" w14:textId="77777777" w:rsidR="000D2C65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3418" w:type="dxa"/>
            <w:vAlign w:val="center"/>
          </w:tcPr>
          <w:p w14:paraId="4FFB5119" w14:textId="77777777" w:rsidR="000D2C65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6386" w:type="dxa"/>
            <w:shd w:val="clear" w:color="auto" w:fill="auto"/>
          </w:tcPr>
          <w:p w14:paraId="2F1A670F" w14:textId="22579894" w:rsidR="000D2C65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22F081E5" w14:textId="77777777" w:rsidR="000D2C65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382" w:type="dxa"/>
          </w:tcPr>
          <w:p w14:paraId="32BFD07A" w14:textId="2F0F06B9" w:rsidR="000D2C65" w:rsidRPr="000B09DD" w:rsidRDefault="000D2C6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3AD9AA3" w14:textId="77777777" w:rsidR="000D2C65" w:rsidRPr="000B09DD" w:rsidRDefault="000D2C6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12092D" w14:textId="77777777" w:rsidR="000D2C65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F25EBB" w14:textId="18CAC48C" w:rsidR="00802549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1273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291775" w14:textId="77777777" w:rsidR="000D2C65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84891" w:rsidRPr="000B09DD" w14:paraId="4296B171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48F0E188" w14:textId="77777777" w:rsidR="008E5721" w:rsidRPr="000B09DD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0B09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5C08F852" w14:textId="77777777" w:rsidR="008E5721" w:rsidRPr="000B09DD" w:rsidRDefault="006D4C8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>do wsparcia</w:t>
            </w:r>
          </w:p>
        </w:tc>
        <w:tc>
          <w:tcPr>
            <w:tcW w:w="6386" w:type="dxa"/>
          </w:tcPr>
          <w:p w14:paraId="186D633B" w14:textId="4622EBCC" w:rsidR="00DC67A2" w:rsidRPr="000B09DD" w:rsidRDefault="008E5721" w:rsidP="00294B88">
            <w:pPr>
              <w:keepLines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tym kryterium sprawdzamy, czy 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 xml:space="preserve">projekt dotyczy </w:t>
            </w:r>
            <w:bookmarkStart w:id="15" w:name="_Hlk189204980"/>
            <w:r w:rsidR="00484891" w:rsidRPr="000B09DD">
              <w:rPr>
                <w:rFonts w:ascii="Arial" w:hAnsi="Arial" w:cs="Arial"/>
                <w:sz w:val="24"/>
                <w:szCs w:val="24"/>
              </w:rPr>
              <w:t xml:space="preserve">uzupełnienia zasobów prywatnej infrastruktury </w:t>
            </w:r>
            <w:r w:rsidR="008C1E1F">
              <w:rPr>
                <w:rFonts w:ascii="Arial" w:hAnsi="Arial" w:cs="Arial"/>
                <w:sz w:val="24"/>
                <w:szCs w:val="24"/>
              </w:rPr>
              <w:t>b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>adawczej</w:t>
            </w:r>
            <w:r w:rsidR="00D57D10"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3384">
              <w:rPr>
                <w:rFonts w:ascii="Arial" w:hAnsi="Arial" w:cs="Arial"/>
                <w:sz w:val="24"/>
                <w:szCs w:val="24"/>
              </w:rPr>
              <w:t xml:space="preserve">i zaplecza </w:t>
            </w:r>
            <w:proofErr w:type="spellStart"/>
            <w:r w:rsidR="005F3384">
              <w:rPr>
                <w:rFonts w:ascii="Arial" w:hAnsi="Arial" w:cs="Arial"/>
                <w:sz w:val="24"/>
                <w:szCs w:val="24"/>
              </w:rPr>
              <w:t>b+r</w:t>
            </w:r>
            <w:proofErr w:type="spellEnd"/>
            <w:r w:rsidR="005F338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5F33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>niezbędne</w:t>
            </w:r>
            <w:r w:rsidR="005F3384">
              <w:rPr>
                <w:rFonts w:ascii="Arial" w:hAnsi="Arial" w:cs="Arial"/>
                <w:sz w:val="24"/>
                <w:szCs w:val="24"/>
              </w:rPr>
              <w:t>go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 xml:space="preserve"> dla funkcjonowania </w:t>
            </w:r>
            <w:r w:rsidR="00DC67A2" w:rsidRPr="000B09DD">
              <w:rPr>
                <w:rFonts w:ascii="Arial" w:hAnsi="Arial" w:cs="Arial"/>
                <w:sz w:val="24"/>
                <w:szCs w:val="24"/>
              </w:rPr>
              <w:t>instytucji koordynującej oraz inicjującej procesy innowacyjne</w:t>
            </w:r>
            <w:r w:rsidR="001E43C0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67A2" w:rsidRPr="000B09DD">
              <w:rPr>
                <w:rFonts w:ascii="Arial" w:hAnsi="Arial" w:cs="Arial"/>
                <w:sz w:val="24"/>
                <w:szCs w:val="24"/>
              </w:rPr>
              <w:t>w obszarze inteligentnych specjalizacji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 xml:space="preserve"> w województwie kujawsko-pomorskim</w:t>
            </w:r>
            <w:bookmarkEnd w:id="15"/>
            <w:r w:rsidR="00484891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849D09" w14:textId="04D73D0E" w:rsidR="00484891" w:rsidRPr="000B09DD" w:rsidRDefault="0098316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Zapotrzebowanie na 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 xml:space="preserve">ww. </w:t>
            </w:r>
            <w:r w:rsidR="00A333FB" w:rsidRPr="000B09DD">
              <w:rPr>
                <w:rFonts w:ascii="Arial" w:hAnsi="Arial" w:cs="Arial"/>
                <w:sz w:val="24"/>
                <w:szCs w:val="24"/>
              </w:rPr>
              <w:t>infrastruktur</w:t>
            </w:r>
            <w:r w:rsidRPr="000B09DD">
              <w:rPr>
                <w:rFonts w:ascii="Arial" w:hAnsi="Arial" w:cs="Arial"/>
                <w:sz w:val="24"/>
                <w:szCs w:val="24"/>
              </w:rPr>
              <w:t>ę</w:t>
            </w:r>
            <w:r w:rsidR="00A333FB" w:rsidRPr="000B09DD">
              <w:rPr>
                <w:rFonts w:ascii="Arial" w:hAnsi="Arial" w:cs="Arial"/>
                <w:sz w:val="24"/>
                <w:szCs w:val="24"/>
              </w:rPr>
              <w:t xml:space="preserve"> badawcz</w:t>
            </w:r>
            <w:r w:rsidRPr="000B09DD">
              <w:rPr>
                <w:rFonts w:ascii="Arial" w:hAnsi="Arial" w:cs="Arial"/>
                <w:sz w:val="24"/>
                <w:szCs w:val="24"/>
              </w:rPr>
              <w:t>ą</w:t>
            </w:r>
            <w:r w:rsidR="00A333FB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>musi być</w:t>
            </w:r>
            <w:r w:rsidR="001253EA" w:rsidRPr="000B09DD">
              <w:rPr>
                <w:rFonts w:ascii="Arial" w:hAnsi="Arial" w:cs="Arial"/>
                <w:sz w:val="24"/>
                <w:szCs w:val="24"/>
              </w:rPr>
              <w:t xml:space="preserve"> poparte analizą popytu lub identyfikacją potrzeb użytkowników, w tym przedsiębiorstw, przemysłu i usług, na zakres </w:t>
            </w:r>
            <w:r w:rsidR="00A333FB" w:rsidRPr="000B09DD">
              <w:rPr>
                <w:rFonts w:ascii="Arial" w:hAnsi="Arial" w:cs="Arial"/>
                <w:sz w:val="24"/>
                <w:szCs w:val="24"/>
              </w:rPr>
              <w:t>planowanych</w:t>
            </w:r>
            <w:r w:rsidR="001253EA" w:rsidRPr="000B09DD">
              <w:rPr>
                <w:rFonts w:ascii="Arial" w:hAnsi="Arial" w:cs="Arial"/>
                <w:sz w:val="24"/>
                <w:szCs w:val="24"/>
              </w:rPr>
              <w:t xml:space="preserve"> badań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304E3D" w14:textId="515D5C9F" w:rsidR="00421CCE" w:rsidRPr="000B09DD" w:rsidRDefault="0048489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 xml:space="preserve">Elementem obowiązkowym uzasadnienia zapotrzebowania na daną infrastrukturę jest </w:t>
            </w:r>
            <w:r w:rsidR="001253EA" w:rsidRPr="000B09DD">
              <w:rPr>
                <w:rFonts w:ascii="Arial" w:hAnsi="Arial" w:cs="Arial"/>
                <w:sz w:val="24"/>
                <w:szCs w:val="24"/>
              </w:rPr>
              <w:t xml:space="preserve">analiza potwierdzająca brak dostępności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tejże </w:t>
            </w:r>
            <w:r w:rsidR="001253EA" w:rsidRPr="000B09DD">
              <w:rPr>
                <w:rFonts w:ascii="Arial" w:hAnsi="Arial" w:cs="Arial"/>
                <w:sz w:val="24"/>
                <w:szCs w:val="24"/>
              </w:rPr>
              <w:t xml:space="preserve">infrastruktury badawczej w innych ośrodkach badawczych na </w:t>
            </w:r>
            <w:del w:id="16" w:author="Agnieszka Jóźwiak" w:date="2025-02-12T15:48:00Z" w16du:dateUtc="2025-02-12T14:48:00Z">
              <w:r w:rsidR="001253EA" w:rsidRPr="000B09DD" w:rsidDel="00B23400">
                <w:rPr>
                  <w:rFonts w:ascii="Arial" w:hAnsi="Arial" w:cs="Arial"/>
                  <w:sz w:val="24"/>
                  <w:szCs w:val="24"/>
                </w:rPr>
                <w:delText>danym terenie.</w:delText>
              </w:r>
            </w:del>
            <w:ins w:id="17" w:author="Agnieszka Jóźwiak" w:date="2025-02-12T15:48:00Z" w16du:dateUtc="2025-02-12T14:48:00Z">
              <w:r w:rsidR="00B23400">
                <w:rPr>
                  <w:rFonts w:ascii="Arial" w:hAnsi="Arial" w:cs="Arial"/>
                  <w:sz w:val="24"/>
                  <w:szCs w:val="24"/>
                </w:rPr>
                <w:t>terenie województwa kujawsko-pomorskiego.</w:t>
              </w:r>
            </w:ins>
          </w:p>
          <w:p w14:paraId="1A3636A1" w14:textId="77777777" w:rsidR="00BF15E0" w:rsidRPr="000B09DD" w:rsidRDefault="00BF15E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14D24738" w14:textId="77777777" w:rsidR="00AD4A4E" w:rsidRDefault="008E5721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CDA885E" w14:textId="3C01316F" w:rsidR="008E5721" w:rsidRPr="000B09DD" w:rsidRDefault="008E5721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7A02101D" w14:textId="393DABDB" w:rsidR="008E5721" w:rsidRPr="000B09DD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311A0D" w14:textId="0DF6C53B" w:rsidR="008E5721" w:rsidRPr="000B09DD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2C145C1" w14:textId="77777777" w:rsidR="008E5721" w:rsidRPr="000B09DD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0B9DDF93" w14:textId="77777777" w:rsidR="008E5721" w:rsidRPr="000B09DD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484891" w:rsidRPr="000B09DD" w14:paraId="1A4C0857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2A2207E1" w14:textId="77777777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0B09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769515AE" w14:textId="77777777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386" w:type="dxa"/>
          </w:tcPr>
          <w:p w14:paraId="506DB756" w14:textId="77777777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kryterium sprawdzamy również, czy wkład własny wnioskodawcy wynosi:</w:t>
            </w:r>
          </w:p>
          <w:p w14:paraId="1C1F334A" w14:textId="77777777" w:rsidR="000D5C33" w:rsidRPr="000B09DD" w:rsidRDefault="000D5C33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nie mniej niż 40% w przypadku regionalnej pomocy inwestycyjnej (zgodnie z mapą pomocy regionalnej) - art. 14 rozporządzenia KE nr 651/2014 oraz zgodnie z rozporządzeniem Ministra infrastruktury i Rozwoju z dnia 11 października 2022 r. w sprawie udzielania regionalnej pomocy inwestycyjnej w ramach programów regionalnych na lata 2021-2027 (Dz.U. </w:t>
            </w:r>
            <w:r w:rsidR="00C475F1" w:rsidRPr="000B09DD">
              <w:rPr>
                <w:rFonts w:ascii="Arial" w:hAnsi="Arial" w:cs="Arial"/>
                <w:sz w:val="24"/>
                <w:szCs w:val="24"/>
              </w:rPr>
              <w:t>2023 poz. 2743),</w:t>
            </w:r>
          </w:p>
          <w:p w14:paraId="73FF5793" w14:textId="1D2DD96A" w:rsidR="00C475F1" w:rsidRPr="000B09DD" w:rsidRDefault="00C475F1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nie mnie</w:t>
            </w:r>
            <w:r w:rsidR="00AB4B49">
              <w:rPr>
                <w:rFonts w:ascii="Arial" w:hAnsi="Arial" w:cs="Arial"/>
                <w:sz w:val="24"/>
                <w:szCs w:val="24"/>
              </w:rPr>
              <w:t>j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niż 50% w przypadku pomocy inwestycyjnej na infrastrukturę badawczą – art. 26 rozporządzenia KE nr 651/2014 oraz zgodnie z rozporządzeniem Ministra Funduszy i Polityki Regionalnej z dnia 29 listopada 2022 r. w sprawie udzielania pomocy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inwestycyjnej na infrastrukturę badawczą w ramach regionalnych programów na lata 2021–2027 (Dz.U. 2022 poz. 2498),</w:t>
            </w:r>
          </w:p>
          <w:p w14:paraId="25CF9D5D" w14:textId="4EF9897D" w:rsidR="00C475F1" w:rsidRDefault="00C475F1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nie mnie</w:t>
            </w:r>
            <w:r w:rsidR="008919D9">
              <w:rPr>
                <w:rFonts w:ascii="Arial" w:hAnsi="Arial" w:cs="Arial"/>
                <w:sz w:val="24"/>
                <w:szCs w:val="24"/>
              </w:rPr>
              <w:t>j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niż </w:t>
            </w:r>
            <w:r w:rsidR="001238F4">
              <w:rPr>
                <w:rFonts w:ascii="Arial" w:hAnsi="Arial" w:cs="Arial"/>
                <w:sz w:val="24"/>
                <w:szCs w:val="24"/>
              </w:rPr>
              <w:t>3</w:t>
            </w:r>
            <w:r w:rsidRPr="000B09DD">
              <w:rPr>
                <w:rFonts w:ascii="Arial" w:hAnsi="Arial" w:cs="Arial"/>
                <w:sz w:val="24"/>
                <w:szCs w:val="24"/>
              </w:rPr>
              <w:t>5% w przypadku pomocy dla klastrów innowacyjnych – art. 27 rozporządzenia KE nr 651/2014 oraz zgodnie z rozporządzeniem Ministra Funduszy i Polityki Regionalnej z dnia 20 października 2023 r. w sprawie udzielania pomocy dla klastrów innowacyjnych w ramach regionalnych programów na lata 2021–2027 (Dz.U. 2023 poz. 2321),</w:t>
            </w:r>
          </w:p>
          <w:p w14:paraId="5492420E" w14:textId="455683B9" w:rsidR="000D2523" w:rsidRPr="009E71F0" w:rsidRDefault="000D2523" w:rsidP="009E71F0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71F0">
              <w:rPr>
                <w:rFonts w:ascii="Arial" w:hAnsi="Arial" w:cs="Arial"/>
                <w:sz w:val="24"/>
                <w:szCs w:val="24"/>
              </w:rPr>
              <w:t xml:space="preserve">nie mniej niż </w:t>
            </w:r>
            <w:r w:rsidR="001E3CD4">
              <w:rPr>
                <w:rFonts w:ascii="Arial" w:hAnsi="Arial" w:cs="Arial"/>
                <w:sz w:val="24"/>
                <w:szCs w:val="24"/>
              </w:rPr>
              <w:t>1</w:t>
            </w:r>
            <w:r w:rsidR="009E71F0" w:rsidRPr="009E71F0">
              <w:rPr>
                <w:rFonts w:ascii="Arial" w:hAnsi="Arial" w:cs="Arial"/>
                <w:sz w:val="24"/>
                <w:szCs w:val="24"/>
              </w:rPr>
              <w:t xml:space="preserve">5% w przypadku pomocy inwestycyjnej na infrastrukturę lokalną - </w:t>
            </w:r>
            <w:r w:rsidRPr="009E71F0">
              <w:rPr>
                <w:rFonts w:ascii="Arial" w:hAnsi="Arial" w:cs="Arial"/>
                <w:sz w:val="24"/>
                <w:szCs w:val="24"/>
              </w:rPr>
              <w:t xml:space="preserve">art. 56 </w:t>
            </w:r>
            <w:r w:rsidR="009E71F0" w:rsidRPr="009E71F0">
              <w:rPr>
                <w:rFonts w:ascii="Arial" w:hAnsi="Arial" w:cs="Arial"/>
                <w:sz w:val="24"/>
                <w:szCs w:val="24"/>
              </w:rPr>
              <w:t>rozporządzenia KE nr 651/2014 oraz zgodnie z rozporządzeniem Ministra Funduszy i Polityki Regionalnej z dnia 11 grudnia 2022 r. w sprawie udzielania pomocy inwestycyjnej na infrastrukturę lokalną w ramach regionalnych programów na lata 2021-2027</w:t>
            </w:r>
            <w:r w:rsidR="009E71F0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9E71F0" w:rsidRPr="009E71F0">
              <w:rPr>
                <w:rFonts w:ascii="Arial" w:hAnsi="Arial" w:cs="Arial"/>
                <w:sz w:val="24"/>
                <w:szCs w:val="24"/>
              </w:rPr>
              <w:t>Dz. U. poz. 2686</w:t>
            </w:r>
            <w:r w:rsidR="009E71F0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55B7DDB7" w14:textId="77777777" w:rsidR="00B60128" w:rsidRDefault="000D5C33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nie mniej niż 15% w przypadku pomocy de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B6012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24E931A" w14:textId="6256CDAD" w:rsidR="000D5C33" w:rsidRPr="000B09DD" w:rsidRDefault="00B60128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mniej niż 15% w przypadku braku pomocy publicznej</w:t>
            </w:r>
            <w:r w:rsidR="000D5C33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6DFC54" w14:textId="77777777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ramach regionalnej pomocy inwestycyjnej wnioskodawca musi wnieść wkład finansowy w wysokości co najmniej 25% kosztów kwalifikowalnych, pochodzących ze środków własnych lub zewnętrznych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źródeł finansowania, w postaci wolnej od wszelkiego publicznego wsparcia finansowego.</w:t>
            </w:r>
          </w:p>
          <w:p w14:paraId="6575D89D" w14:textId="77777777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7503F56B" w14:textId="77777777" w:rsidR="00A11E15" w:rsidRPr="000B09DD" w:rsidRDefault="00A11E1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3EB09C6" w14:textId="77777777" w:rsidR="00A11E15" w:rsidRPr="000B09DD" w:rsidRDefault="00A11E1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E2CD2A" w14:textId="77777777" w:rsidR="00A11E15" w:rsidRPr="000B09DD" w:rsidRDefault="00A11E1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E5B519" w14:textId="340B8665" w:rsidR="00A11E15" w:rsidRPr="000B09DD" w:rsidRDefault="00A11E1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0EE1FF1" w14:textId="483BAA92" w:rsidR="000D5C33" w:rsidRPr="000B09DD" w:rsidRDefault="00A11E1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84891" w:rsidRPr="000B09DD" w14:paraId="4CCE586B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71E8B663" w14:textId="77777777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0B09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07A9EA6E" w14:textId="6795A773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386" w:type="dxa"/>
          </w:tcPr>
          <w:p w14:paraId="1C93382F" w14:textId="77777777" w:rsidR="000D5C33" w:rsidRPr="000B09DD" w:rsidRDefault="000D5C33" w:rsidP="000B09DD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 czy</w:t>
            </w:r>
            <w:r w:rsidR="00CD684C" w:rsidRPr="000B09DD">
              <w:rPr>
                <w:rFonts w:ascii="Arial" w:hAnsi="Arial" w:cs="Arial"/>
                <w:sz w:val="24"/>
                <w:szCs w:val="24"/>
              </w:rPr>
              <w:t xml:space="preserve"> wsparcie jest zgodne z:</w:t>
            </w:r>
          </w:p>
          <w:p w14:paraId="56DF1BB8" w14:textId="77777777" w:rsidR="00CD684C" w:rsidRPr="000B09DD" w:rsidRDefault="00CD684C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art. 14 rozporządzenia KE nr 651/2014 oraz zgodnie z rozporządzeniem Ministra infrastruktury i Rozwoju z dnia 11 października 2022 r. w sprawie udzielania regionalnej pomocy inwestycyjnej w ramach programów regionalnych na lata 2021-2027 (Dz.U. 2023 poz. 2743)</w:t>
            </w:r>
            <w:r w:rsidR="00533CFF" w:rsidRPr="000B09DD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483747F9" w14:textId="77777777" w:rsidR="00CD684C" w:rsidRPr="000B09DD" w:rsidRDefault="00CD684C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art. 26 rozporządzenia KE nr 651/2014 oraz zgodnie z rozporządzeniem Ministra Funduszy i Polityki Regionalnej z dnia 29 listopada 2022 r. w sprawie udzielania pomocy inwestycyjnej na infrastrukturę badawczą w ramach regionalnych programów na lata 2021–2027 (Dz.U. 2022 poz. 2498)</w:t>
            </w:r>
            <w:r w:rsidR="00533CFF" w:rsidRPr="000B09DD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0BD0E50A" w14:textId="77777777" w:rsidR="00CD684C" w:rsidRDefault="00CD684C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art. 27 rozporządzenia KE nr 651/2014 oraz zgodnie z rozporządzeniem Ministra Funduszy i Polityki Regionalnej z dnia 20 października 2023 r. w sprawie udzielania pomocy dla klastrów innowacyjnych w ramach regionalnych programów na lata 2021–2027 (Dz.U. 2023 poz. 2321)</w:t>
            </w:r>
            <w:r w:rsidR="00533CFF" w:rsidRPr="000B09DD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0178E70" w14:textId="247D91BA" w:rsidR="00D65EBB" w:rsidRPr="000B09DD" w:rsidRDefault="00D65EBB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71F0">
              <w:rPr>
                <w:rFonts w:ascii="Arial" w:hAnsi="Arial" w:cs="Arial"/>
                <w:sz w:val="24"/>
                <w:szCs w:val="24"/>
              </w:rPr>
              <w:lastRenderedPageBreak/>
              <w:t>art. 56 rozporządzenia KE nr 651/2014 oraz zgodnie z rozporządzeniem Ministra Funduszy i Polityki Regionalnej z dnia 11 grudnia 2022 r. w sprawie udzielania pomocy inwestycyjnej na infrastrukturę lokalną w ramach regionalnych programów na lata 2021-2027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9E71F0">
              <w:rPr>
                <w:rFonts w:ascii="Arial" w:hAnsi="Arial" w:cs="Arial"/>
                <w:sz w:val="24"/>
                <w:szCs w:val="24"/>
              </w:rPr>
              <w:t>Dz. U. poz. 2686</w:t>
            </w:r>
            <w:r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68027F45" w14:textId="77777777" w:rsidR="00CD684C" w:rsidRDefault="00CD684C" w:rsidP="000B09D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pomocą de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F04E5F" w14:textId="2B4056D9" w:rsidR="00E327C8" w:rsidRDefault="00E327C8" w:rsidP="00E327C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w </w:t>
            </w:r>
            <w:r w:rsidR="00A97DEC">
              <w:rPr>
                <w:rFonts w:ascii="Arial" w:hAnsi="Arial" w:cs="Arial"/>
                <w:sz w:val="24"/>
                <w:szCs w:val="24"/>
              </w:rPr>
              <w:t>projekcie nie występuje pomoc publiczna weryfikacji podlega przedstawiony przez wnioskodawcę test pomocy publicznej.</w:t>
            </w:r>
          </w:p>
          <w:p w14:paraId="1A1EE651" w14:textId="77777777" w:rsidR="00A97DEC" w:rsidRPr="00434F7C" w:rsidRDefault="00A97DEC" w:rsidP="00A97DEC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434F7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1"/>
            </w:r>
            <w:r w:rsidRPr="00434F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767696" w14:textId="77777777" w:rsidR="00A97DEC" w:rsidRPr="00434F7C" w:rsidRDefault="00A97DEC" w:rsidP="00A97DEC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 charakterze pomocniczym wnioskodawca obowiązany jest przedstawić w dokumentacji projektowej informację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42D96A16" w14:textId="77777777" w:rsidR="000D5C33" w:rsidRPr="000B09DD" w:rsidRDefault="000D5C33" w:rsidP="000B09DD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29C796AD" w14:textId="77777777" w:rsidR="00A11E15" w:rsidRPr="000B09DD" w:rsidRDefault="00A11E1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EC25AA" w14:textId="77777777" w:rsidR="00A11E15" w:rsidRPr="000B09DD" w:rsidRDefault="00A11E1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6DDB26" w14:textId="77777777" w:rsidR="00A11E15" w:rsidRPr="000B09DD" w:rsidRDefault="00A11E1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7D2C53" w14:textId="171BF418" w:rsidR="00A11E15" w:rsidRPr="000B09DD" w:rsidRDefault="00A11E1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BEE7C6" w14:textId="638F9A36" w:rsidR="000D5C33" w:rsidRPr="000B09DD" w:rsidRDefault="00A11E1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3F971480" w14:textId="77777777" w:rsidTr="007E755A">
        <w:trPr>
          <w:trHeight w:val="992"/>
        </w:trPr>
        <w:tc>
          <w:tcPr>
            <w:tcW w:w="1097" w:type="dxa"/>
            <w:vAlign w:val="center"/>
          </w:tcPr>
          <w:p w14:paraId="2322DFA4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0B09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0BEA494F" w14:textId="18E0B14B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386" w:type="dxa"/>
          </w:tcPr>
          <w:p w14:paraId="360B0E0D" w14:textId="266FF478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 projekt jest zgodny z zasadą zrównoważonego rozwoju, określoną w art. 9 ust. 4 rozporządzenia 2021/1060.</w:t>
            </w:r>
          </w:p>
          <w:p w14:paraId="408D253C" w14:textId="77777777" w:rsidR="00AD4A4E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</w:t>
            </w:r>
          </w:p>
          <w:p w14:paraId="6126E4F5" w14:textId="01DA3B2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ramach prezentacji spełnienia przez projekt celów zrównoważonego rozwoju ONZ, należy odnieść się do tych celów, które dotyczą danego rodzaju projektu. Należy przedstawić, jak projekt wspiera działania respektujące standardy i priorytety klimatyczne UE.</w:t>
            </w:r>
          </w:p>
          <w:p w14:paraId="2C2A7BD9" w14:textId="2C1BFE2B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74DDFC6F" w14:textId="7345DDE9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382" w:type="dxa"/>
          </w:tcPr>
          <w:p w14:paraId="032A2EE8" w14:textId="77777777" w:rsidR="004456BF" w:rsidRPr="000B09DD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4562212" w14:textId="77777777" w:rsidR="004456BF" w:rsidRPr="000B09DD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765D153" w14:textId="77777777" w:rsidR="004456BF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1C443F" w14:textId="77777777" w:rsidR="004456BF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7025581" w14:textId="48F27789" w:rsidR="00875A29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6589E44C" w14:textId="77777777" w:rsidTr="007E755A">
        <w:trPr>
          <w:trHeight w:val="992"/>
        </w:trPr>
        <w:tc>
          <w:tcPr>
            <w:tcW w:w="1097" w:type="dxa"/>
            <w:vAlign w:val="center"/>
          </w:tcPr>
          <w:p w14:paraId="21FA35CA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B.</w:t>
            </w:r>
            <w:r w:rsidR="000D2C65" w:rsidRPr="000B09D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18" w:type="dxa"/>
            <w:vAlign w:val="center"/>
          </w:tcPr>
          <w:p w14:paraId="16EE3E35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386" w:type="dxa"/>
          </w:tcPr>
          <w:p w14:paraId="4CD53718" w14:textId="0DC33272" w:rsidR="004456BF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2AAF6445" w14:textId="77777777" w:rsidR="004456BF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25A668A9" w14:textId="147309BF" w:rsidR="00875A29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382" w:type="dxa"/>
          </w:tcPr>
          <w:p w14:paraId="7C09DAB5" w14:textId="77777777" w:rsidR="004456BF" w:rsidRPr="000B09DD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1183E41" w14:textId="77777777" w:rsidR="004456BF" w:rsidRPr="000B09DD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18F7B0" w14:textId="77777777" w:rsidR="004456BF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2FDFE" w14:textId="45735E6A" w:rsidR="004456BF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0B88BF" w14:textId="1C499F0F" w:rsidR="00875A29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60B9DCA4" w14:textId="77777777" w:rsidTr="007E755A">
        <w:trPr>
          <w:trHeight w:val="1559"/>
        </w:trPr>
        <w:tc>
          <w:tcPr>
            <w:tcW w:w="1097" w:type="dxa"/>
            <w:vAlign w:val="center"/>
          </w:tcPr>
          <w:p w14:paraId="2C2A5C35" w14:textId="1BE1957E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03B7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18" w:type="dxa"/>
            <w:vAlign w:val="center"/>
          </w:tcPr>
          <w:p w14:paraId="7020349E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386" w:type="dxa"/>
          </w:tcPr>
          <w:p w14:paraId="1E8F89A9" w14:textId="77777777" w:rsidR="00553E7F" w:rsidRPr="000B09DD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03A0E068" w14:textId="77777777" w:rsidR="00553E7F" w:rsidRPr="000B09DD" w:rsidRDefault="00553E7F" w:rsidP="000B09D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4DCD983F" w14:textId="06B5A7BF" w:rsidR="00553E7F" w:rsidRPr="000B09DD" w:rsidRDefault="00553E7F" w:rsidP="000B09D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3569801" w14:textId="77777777" w:rsidR="00553E7F" w:rsidRPr="000B09DD" w:rsidRDefault="00553E7F" w:rsidP="000B09D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0C124684" w14:textId="77777777" w:rsidR="007041BF" w:rsidRPr="000B09DD" w:rsidRDefault="007041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Dodatkowo weryfikacji podlega, czy wskaźnik pn. „Nominalna wartość́ sprzętu na potrzeby badań naukowych i innowacji”</w:t>
            </w:r>
            <w:r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został wskazany na poziomie nie niższym niż </w:t>
            </w:r>
            <w:r w:rsidR="00684703" w:rsidRPr="000B09DD">
              <w:rPr>
                <w:rFonts w:ascii="Arial" w:hAnsi="Arial" w:cs="Arial"/>
                <w:sz w:val="24"/>
                <w:szCs w:val="24"/>
              </w:rPr>
              <w:t>42,7 mln zł.</w:t>
            </w:r>
          </w:p>
          <w:p w14:paraId="7CF612D1" w14:textId="01F0EC09" w:rsidR="00067F1B" w:rsidRPr="000B09DD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251CCB4" w14:textId="129BB7BD" w:rsidR="00875A29" w:rsidRPr="000B09DD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5726F825" w14:textId="77777777" w:rsidR="00553E7F" w:rsidRPr="000B09DD" w:rsidRDefault="00553E7F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D0A8CB8" w14:textId="77777777" w:rsidR="00553E7F" w:rsidRPr="000B09DD" w:rsidRDefault="00553E7F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C52A2F" w14:textId="77777777" w:rsidR="00553E7F" w:rsidRPr="000B09DD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F047E1" w14:textId="77777777" w:rsidR="00553E7F" w:rsidRPr="000B09DD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30277C8" w14:textId="77777777" w:rsidR="00875A29" w:rsidRPr="000B09DD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43EF03D8" w14:textId="77777777" w:rsidTr="007E755A">
        <w:trPr>
          <w:trHeight w:val="416"/>
        </w:trPr>
        <w:tc>
          <w:tcPr>
            <w:tcW w:w="1097" w:type="dxa"/>
            <w:vAlign w:val="center"/>
          </w:tcPr>
          <w:p w14:paraId="55526721" w14:textId="6C4FDCBE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03B7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18" w:type="dxa"/>
            <w:vAlign w:val="center"/>
          </w:tcPr>
          <w:p w14:paraId="554B37E0" w14:textId="77777777" w:rsidR="00875A29" w:rsidRPr="000B09DD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386" w:type="dxa"/>
          </w:tcPr>
          <w:p w14:paraId="41AB72E1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962E7CB" w14:textId="7AE4966A" w:rsidR="008A34F6" w:rsidRPr="000B09DD" w:rsidRDefault="008A34F6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12635095" w14:textId="77777777" w:rsidR="008A34F6" w:rsidRPr="000B09DD" w:rsidRDefault="008A34F6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71724F2" w14:textId="77777777" w:rsidR="008A34F6" w:rsidRPr="000B09DD" w:rsidRDefault="008A34F6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1E6EAECF" w14:textId="77777777" w:rsidR="006A1828" w:rsidRPr="006A1828" w:rsidRDefault="008A34F6" w:rsidP="006A1828">
            <w:pPr>
              <w:pStyle w:val="Akapitzlist"/>
              <w:numPr>
                <w:ilvl w:val="0"/>
                <w:numId w:val="8"/>
              </w:numPr>
              <w:rPr>
                <w:ins w:id="18" w:author="Agnieszka Jóźwiak" w:date="2025-02-14T11:45:00Z" w16du:dateUtc="2025-02-14T10:45:00Z"/>
                <w:rFonts w:ascii="Arial" w:hAnsi="Arial" w:cs="Arial"/>
                <w:sz w:val="24"/>
                <w:szCs w:val="24"/>
                <w:lang w:val="pl-PL"/>
              </w:rPr>
            </w:pPr>
            <w:commentRangeStart w:id="19"/>
            <w:r w:rsidRPr="006A1828">
              <w:rPr>
                <w:rFonts w:ascii="Arial" w:hAnsi="Arial" w:cs="Arial"/>
                <w:sz w:val="24"/>
                <w:szCs w:val="24"/>
              </w:rPr>
              <w:t>wnioskodawca posiada potencjał do prawidłowej obsługi projektu</w:t>
            </w:r>
            <w:r w:rsidR="00875A29" w:rsidRPr="006A1828">
              <w:rPr>
                <w:rFonts w:ascii="Arial" w:hAnsi="Arial" w:cs="Arial"/>
                <w:sz w:val="24"/>
                <w:szCs w:val="24"/>
              </w:rPr>
              <w:t xml:space="preserve">, wyrażony doświadczeniem w </w:t>
            </w:r>
            <w:ins w:id="20" w:author="Agnieszka Jóźwiak" w:date="2025-02-14T11:44:00Z" w16du:dateUtc="2025-02-14T10:44:00Z">
              <w:r w:rsidR="006A1828" w:rsidRPr="006A1828">
                <w:rPr>
                  <w:rFonts w:ascii="Arial" w:hAnsi="Arial" w:cs="Arial"/>
                  <w:sz w:val="24"/>
                  <w:szCs w:val="24"/>
                </w:rPr>
                <w:t xml:space="preserve">ostatnich trzech latach </w:t>
              </w:r>
            </w:ins>
            <w:ins w:id="21" w:author="Agnieszka Jóźwiak" w:date="2025-02-14T11:45:00Z" w16du:dateUtc="2025-02-14T10:45:00Z">
              <w:r w:rsidR="006A1828" w:rsidRPr="006A1828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w realizacji przedsięwzięć wspierających przedsiębiorców w skutecznym transferze technologii lub wspierających współpracę pomiędzy sektorem nauki i </w:t>
              </w:r>
            </w:ins>
            <w:commentRangeEnd w:id="19"/>
            <w:r w:rsidR="002757F1">
              <w:rPr>
                <w:rStyle w:val="Odwoaniedokomentarza"/>
                <w:lang w:eastAsia="x-none"/>
              </w:rPr>
              <w:commentReference w:id="19"/>
            </w:r>
            <w:ins w:id="22" w:author="Agnieszka Jóźwiak" w:date="2025-02-14T11:45:00Z" w16du:dateUtc="2025-02-14T10:45:00Z">
              <w:r w:rsidR="006A1828" w:rsidRPr="006A1828">
                <w:rPr>
                  <w:rFonts w:ascii="Arial" w:hAnsi="Arial" w:cs="Arial"/>
                  <w:sz w:val="24"/>
                  <w:szCs w:val="24"/>
                  <w:lang w:val="pl-PL"/>
                </w:rPr>
                <w:t>przedsiębiorstwami popartym referencjami od przedsiębiorców i/lub organizacji badawczych</w:t>
              </w:r>
            </w:ins>
          </w:p>
          <w:p w14:paraId="1DF10FF6" w14:textId="1734EFA7" w:rsidR="00875A29" w:rsidRPr="000B09DD" w:rsidRDefault="00875A29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del w:id="23" w:author="Agnieszka Jóźwiak" w:date="2025-02-14T11:45:00Z" w16du:dateUtc="2025-02-14T10:45:00Z">
              <w:r w:rsidRPr="000B09DD" w:rsidDel="006A1828">
                <w:rPr>
                  <w:rFonts w:ascii="Arial" w:hAnsi="Arial" w:cs="Arial"/>
                  <w:sz w:val="24"/>
                  <w:szCs w:val="24"/>
                </w:rPr>
                <w:delText>zarządzaniu i realizacji przedsięwzięć wspierających przedsiębiorców w skutecznym transferze technologii lub doświadczeniem w animacji współpracy pomiędzy sektorem nauki, IOB i przedsiębiorstwami</w:delText>
              </w:r>
            </w:del>
            <w:r w:rsidRPr="000B09D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FE251C" w14:textId="77777777" w:rsidR="0028443F" w:rsidRPr="000B09DD" w:rsidRDefault="00875A29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wnioskodawca posiada potencjał kadrowy do realizacji przedsięwzięcia</w:t>
            </w:r>
            <w:r w:rsidR="00EF50B7" w:rsidRPr="000B09DD">
              <w:rPr>
                <w:rFonts w:ascii="Arial" w:hAnsi="Arial" w:cs="Arial"/>
                <w:sz w:val="24"/>
                <w:szCs w:val="24"/>
              </w:rPr>
              <w:t xml:space="preserve">, w tym posiada lub zamierza zatrudnić wysoko wykwalifikowanych pracowników z  wyższym wykształceniem adekwatnym do planowanego zakresu prac </w:t>
            </w:r>
            <w:r w:rsidR="00EF50B7" w:rsidRPr="000B09DD">
              <w:rPr>
                <w:rFonts w:ascii="Arial" w:hAnsi="Arial" w:cs="Arial"/>
                <w:sz w:val="24"/>
                <w:szCs w:val="24"/>
              </w:rPr>
              <w:lastRenderedPageBreak/>
              <w:t>badawczo-rozwojowych przewidzianych w agendzie badawczej,</w:t>
            </w:r>
          </w:p>
          <w:p w14:paraId="07E28DB9" w14:textId="77777777" w:rsidR="004A1665" w:rsidRPr="000B09DD" w:rsidRDefault="004A1665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wnioskodawca zapewni niedyskryminujące warunki zatrudniania i współpracy, zgodnie z obowiązującymi przepisami prawa, np. w ramach tworzonych zespołów badawczych,</w:t>
            </w:r>
          </w:p>
          <w:p w14:paraId="1963B0ED" w14:textId="2651C19B" w:rsidR="00EF50B7" w:rsidRPr="000B09DD" w:rsidRDefault="00EF50B7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commentRangeStart w:id="24"/>
            <w:r w:rsidRPr="000B09DD">
              <w:rPr>
                <w:rFonts w:ascii="Arial" w:hAnsi="Arial" w:cs="Arial"/>
                <w:sz w:val="24"/>
                <w:szCs w:val="24"/>
              </w:rPr>
              <w:t>wnioskodawca posiada doświadczenie w prowadzeniu prac badawczo-rozwojowych  (samodzielnie lub na zlecenie)</w:t>
            </w:r>
            <w:r w:rsidR="008832CC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i przeprowadził skuteczny (zakończony wdrożeniem) transfer technologii  z nauki do </w:t>
            </w:r>
            <w:ins w:id="25" w:author="Agnieszka Jóźwiak" w:date="2025-02-19T09:45:00Z" w16du:dateUtc="2025-02-19T08:45:00Z">
              <w:r w:rsidR="00C96349">
                <w:rPr>
                  <w:rFonts w:ascii="Arial" w:hAnsi="Arial" w:cs="Arial"/>
                  <w:sz w:val="24"/>
                  <w:szCs w:val="24"/>
                </w:rPr>
                <w:t>minimum 10 przedsi</w:t>
              </w:r>
            </w:ins>
            <w:ins w:id="26" w:author="Agnieszka Jóźwiak" w:date="2025-02-19T09:46:00Z" w16du:dateUtc="2025-02-19T08:46:00Z">
              <w:r w:rsidR="00C96349">
                <w:rPr>
                  <w:rFonts w:ascii="Arial" w:hAnsi="Arial" w:cs="Arial"/>
                  <w:sz w:val="24"/>
                  <w:szCs w:val="24"/>
                </w:rPr>
                <w:t xml:space="preserve">ębiorców </w:t>
              </w:r>
            </w:ins>
            <w:del w:id="27" w:author="Agnieszka Jóźwiak" w:date="2025-02-19T09:46:00Z" w16du:dateUtc="2025-02-19T08:46:00Z">
              <w:r w:rsidRPr="000B09DD" w:rsidDel="00C96349">
                <w:rPr>
                  <w:rFonts w:ascii="Arial" w:hAnsi="Arial" w:cs="Arial"/>
                  <w:sz w:val="24"/>
                  <w:szCs w:val="24"/>
                </w:rPr>
                <w:delText>gospodarki</w:delText>
              </w:r>
            </w:del>
            <w:r w:rsidRPr="000B09DD">
              <w:rPr>
                <w:rFonts w:ascii="Arial" w:hAnsi="Arial" w:cs="Arial"/>
                <w:sz w:val="24"/>
                <w:szCs w:val="24"/>
              </w:rPr>
              <w:t xml:space="preserve"> w okresie ostatnich 3 lat lub opracował i zgłosił do właściwego urzędu wynalazki</w:t>
            </w:r>
            <w:ins w:id="28" w:author="Agnieszka Jóźwiak" w:date="2025-02-14T11:46:00Z" w16du:dateUtc="2025-02-14T10:46:00Z">
              <w:r w:rsidR="001F5806">
                <w:rPr>
                  <w:rFonts w:ascii="Arial" w:hAnsi="Arial" w:cs="Arial"/>
                  <w:sz w:val="24"/>
                  <w:szCs w:val="24"/>
                </w:rPr>
                <w:t xml:space="preserve"> lub</w:t>
              </w:r>
            </w:ins>
            <w:del w:id="29" w:author="Agnieszka Jóźwiak" w:date="2025-02-14T11:46:00Z" w16du:dateUtc="2025-02-14T10:46:00Z">
              <w:r w:rsidRPr="000B09DD" w:rsidDel="001F5806">
                <w:rPr>
                  <w:rFonts w:ascii="Arial" w:hAnsi="Arial" w:cs="Arial"/>
                  <w:sz w:val="24"/>
                  <w:szCs w:val="24"/>
                </w:rPr>
                <w:delText>,</w:delText>
              </w:r>
            </w:del>
            <w:r w:rsidRPr="000B09DD">
              <w:rPr>
                <w:rFonts w:ascii="Arial" w:hAnsi="Arial" w:cs="Arial"/>
                <w:sz w:val="24"/>
                <w:szCs w:val="24"/>
              </w:rPr>
              <w:t xml:space="preserve"> wzory przemysłowe </w:t>
            </w:r>
            <w:del w:id="30" w:author="Agnieszka Jóźwiak" w:date="2025-02-14T11:46:00Z" w16du:dateUtc="2025-02-14T10:46:00Z">
              <w:r w:rsidRPr="000B09DD" w:rsidDel="001F5806">
                <w:rPr>
                  <w:rFonts w:ascii="Arial" w:hAnsi="Arial" w:cs="Arial"/>
                  <w:sz w:val="24"/>
                  <w:szCs w:val="24"/>
                </w:rPr>
                <w:delText xml:space="preserve">i wzory użytkowe </w:delText>
              </w:r>
            </w:del>
            <w:r w:rsidRPr="000B09DD">
              <w:rPr>
                <w:rFonts w:ascii="Arial" w:hAnsi="Arial" w:cs="Arial"/>
                <w:sz w:val="24"/>
                <w:szCs w:val="24"/>
              </w:rPr>
              <w:t>w okresie ostatnich 3 lat;</w:t>
            </w:r>
            <w:commentRangeEnd w:id="24"/>
            <w:r w:rsidR="002757F1">
              <w:rPr>
                <w:rStyle w:val="Odwoaniedokomentarza"/>
                <w:lang w:val="x-none" w:eastAsia="x-none"/>
              </w:rPr>
              <w:commentReference w:id="24"/>
            </w:r>
          </w:p>
          <w:p w14:paraId="7C36E1DF" w14:textId="3FDFF470" w:rsidR="00875A29" w:rsidRPr="00023CB3" w:rsidRDefault="0028443F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zasoby techniczne (posiadane lub planowane do pozyskania) zostały właściwie dobrane do rodzaju i zakresu poszczególnych zadań w projekcie</w:t>
            </w:r>
            <w:r w:rsidR="00EF50B7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F62D11" w14:textId="0DB1537E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042BCFBA" w14:textId="77777777" w:rsidR="008A34F6" w:rsidRPr="000B09DD" w:rsidRDefault="008A34F6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FCCD14A" w14:textId="77777777" w:rsidR="008A34F6" w:rsidRPr="000B09DD" w:rsidRDefault="008A34F6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85B8A3" w14:textId="77777777" w:rsidR="008A34F6" w:rsidRPr="000B09DD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08F3E6" w14:textId="77777777" w:rsidR="008A34F6" w:rsidRPr="000B09DD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A817840" w14:textId="77777777" w:rsidR="00875A29" w:rsidRPr="000B09DD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59BA28A7" w14:textId="77777777" w:rsidTr="007E755A">
        <w:trPr>
          <w:trHeight w:val="416"/>
        </w:trPr>
        <w:tc>
          <w:tcPr>
            <w:tcW w:w="1097" w:type="dxa"/>
            <w:vAlign w:val="center"/>
          </w:tcPr>
          <w:p w14:paraId="43735215" w14:textId="08A7A070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18" w:type="dxa"/>
            <w:vAlign w:val="center"/>
          </w:tcPr>
          <w:p w14:paraId="3A20B696" w14:textId="77777777" w:rsidR="008976C0" w:rsidRPr="000B09DD" w:rsidRDefault="008976C0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Wykonalność finansowa</w:t>
            </w:r>
          </w:p>
          <w:p w14:paraId="140972DC" w14:textId="77777777" w:rsidR="00875A29" w:rsidRPr="000B09DD" w:rsidRDefault="008976C0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386" w:type="dxa"/>
          </w:tcPr>
          <w:p w14:paraId="498817A5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 czy analiza finansowa przedsięwzięcia została przeprowadzona poprawnie, w szczególności czy:</w:t>
            </w:r>
          </w:p>
          <w:p w14:paraId="04FFF7DA" w14:textId="77777777" w:rsidR="00875A29" w:rsidRPr="000B09DD" w:rsidRDefault="00875A29" w:rsidP="000B09D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wskazano źródła finansowania wkładu własnego oraz wydatków niekwalifikowalnych,</w:t>
            </w:r>
          </w:p>
          <w:p w14:paraId="6AD410AD" w14:textId="77777777" w:rsidR="00875A29" w:rsidRPr="000B09DD" w:rsidRDefault="00875A29" w:rsidP="000B09D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wskazany poziom cross-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 xml:space="preserve"> nie przekracza poziomu określonego w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 xml:space="preserve"> dla działania 1.1 (jeśli dotyczy),</w:t>
            </w:r>
          </w:p>
          <w:p w14:paraId="6490BCAC" w14:textId="77777777" w:rsidR="00875A29" w:rsidRPr="000B09DD" w:rsidRDefault="00875A29" w:rsidP="000B09D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1FA30E31" w14:textId="77777777" w:rsidR="00875A29" w:rsidRPr="000B09DD" w:rsidRDefault="00875A29" w:rsidP="000B09D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4D64435E" w14:textId="77777777" w:rsidR="00875A29" w:rsidRPr="000B09DD" w:rsidRDefault="00875A29" w:rsidP="000B09D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2449DE7D" w14:textId="77777777" w:rsidR="00832B9D" w:rsidRDefault="00875A29" w:rsidP="00023CB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ins w:id="31" w:author="IZ FEdKP" w:date="2025-02-19T09:53:00Z" w16du:dateUtc="2025-02-19T08:53:00Z"/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wykazana została stabilność finansowa </w:t>
            </w:r>
            <w:r w:rsidR="001829DF" w:rsidRPr="000B09DD">
              <w:rPr>
                <w:rFonts w:ascii="Arial" w:hAnsi="Arial" w:cs="Arial"/>
                <w:sz w:val="24"/>
                <w:szCs w:val="24"/>
              </w:rPr>
              <w:t>(</w:t>
            </w:r>
            <w:r w:rsidRPr="000B09DD">
              <w:rPr>
                <w:rFonts w:ascii="Arial" w:hAnsi="Arial" w:cs="Arial"/>
                <w:sz w:val="24"/>
                <w:szCs w:val="24"/>
              </w:rPr>
              <w:t>wymagane dla projektów obejmujących inwestycje w infrastrukturę lub inwestycje produkcyjne)</w:t>
            </w:r>
            <w:ins w:id="32" w:author="IZ FEdKP" w:date="2025-02-19T09:53:00Z" w16du:dateUtc="2025-02-19T08:53:00Z">
              <w:r w:rsidR="00832B9D">
                <w:rPr>
                  <w:rFonts w:ascii="Arial" w:hAnsi="Arial" w:cs="Arial"/>
                  <w:sz w:val="24"/>
                  <w:szCs w:val="24"/>
                </w:rPr>
                <w:t>,</w:t>
              </w:r>
            </w:ins>
          </w:p>
          <w:p w14:paraId="3C234CDF" w14:textId="402161E2" w:rsidR="00875A29" w:rsidRPr="00023CB3" w:rsidRDefault="00832B9D" w:rsidP="00023CB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commentRangeStart w:id="33"/>
            <w:ins w:id="34" w:author="IZ FEdKP" w:date="2025-02-19T09:53:00Z" w16du:dateUtc="2025-02-19T08:53:00Z">
              <w:r>
                <w:rPr>
                  <w:rFonts w:ascii="Arial" w:hAnsi="Arial" w:cs="Arial"/>
                  <w:sz w:val="24"/>
                  <w:szCs w:val="24"/>
                </w:rPr>
                <w:t>przedstawiono realny plan pokrywania kosztów utrzymania infrastruktury powsta</w:t>
              </w:r>
            </w:ins>
            <w:ins w:id="35" w:author="IZ FEdKP" w:date="2025-02-19T09:54:00Z" w16du:dateUtc="2025-02-19T08:54:00Z">
              <w:r>
                <w:rPr>
                  <w:rFonts w:ascii="Arial" w:hAnsi="Arial" w:cs="Arial"/>
                  <w:sz w:val="24"/>
                  <w:szCs w:val="24"/>
                </w:rPr>
                <w:t>łej w wyniku realizacji projektu</w:t>
              </w:r>
            </w:ins>
            <w:del w:id="36" w:author="IZ FEdKP" w:date="2025-02-19T09:53:00Z" w16du:dateUtc="2025-02-19T08:53:00Z">
              <w:r w:rsidR="00875A29" w:rsidRPr="000B09DD" w:rsidDel="00832B9D">
                <w:rPr>
                  <w:rFonts w:ascii="Arial" w:hAnsi="Arial" w:cs="Arial"/>
                  <w:sz w:val="24"/>
                  <w:szCs w:val="24"/>
                </w:rPr>
                <w:delText>.</w:delText>
              </w:r>
            </w:del>
            <w:commentRangeEnd w:id="33"/>
            <w:r w:rsidR="008C101B">
              <w:rPr>
                <w:rStyle w:val="Odwoaniedokomentarza"/>
                <w:lang w:val="x-none" w:eastAsia="x-none"/>
              </w:rPr>
              <w:commentReference w:id="33"/>
            </w:r>
          </w:p>
          <w:p w14:paraId="3148E63F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54B5D38E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E81D22A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687E75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4C8293F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DE30818" w14:textId="77777777" w:rsidR="00875A2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583DBE24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55B687C0" w14:textId="3E7CC29E" w:rsidR="008976C0" w:rsidRPr="000B09DD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18" w:type="dxa"/>
            <w:vAlign w:val="center"/>
          </w:tcPr>
          <w:p w14:paraId="5682BEF8" w14:textId="77777777" w:rsidR="008976C0" w:rsidRPr="000B09DD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386" w:type="dxa"/>
          </w:tcPr>
          <w:p w14:paraId="70E51159" w14:textId="2DF5C539" w:rsidR="008976C0" w:rsidRPr="000B09DD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1ED77AB2" w14:textId="73AF8A06" w:rsidR="008976C0" w:rsidRPr="000B09DD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commentRangeStart w:id="37"/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zostały/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  <w:ins w:id="38" w:author="Agnieszka Jóźwiak" w:date="2025-02-12T16:24:00Z" w16du:dateUtc="2025-02-12T15:24:00Z">
              <w:r w:rsidR="007E751E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7E751E" w:rsidRPr="007E751E">
                <w:rPr>
                  <w:rFonts w:ascii="Arial" w:hAnsi="Arial" w:cs="Arial"/>
                  <w:sz w:val="24"/>
                  <w:szCs w:val="24"/>
                </w:rPr>
                <w:t>z zastrzeżeniem przepisów dotyczących pomocy publicznej</w:t>
              </w:r>
              <w:r w:rsidR="007E751E">
                <w:rPr>
                  <w:rFonts w:ascii="Arial" w:hAnsi="Arial" w:cs="Arial"/>
                  <w:sz w:val="24"/>
                  <w:szCs w:val="24"/>
                </w:rPr>
                <w:t>,</w:t>
              </w:r>
            </w:ins>
            <w:commentRangeEnd w:id="37"/>
            <w:r w:rsidR="007A167A">
              <w:rPr>
                <w:rStyle w:val="Odwoaniedokomentarza"/>
                <w:lang w:val="x-none" w:eastAsia="x-none"/>
              </w:rPr>
              <w:commentReference w:id="37"/>
            </w:r>
          </w:p>
          <w:p w14:paraId="4B8ABFC7" w14:textId="77777777" w:rsidR="008976C0" w:rsidRPr="000B09DD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9" w:name="_Hlk126574575"/>
            <w:r w:rsidRPr="000B09DD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9"/>
            <w:r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4EC0937" w14:textId="5A5F2C81" w:rsidR="008976C0" w:rsidRPr="000B09DD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0E2A473E" w14:textId="77777777" w:rsidR="008976C0" w:rsidRPr="000B09DD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06FBDB36" w14:textId="508EE82D" w:rsidR="008976C0" w:rsidRPr="000B09DD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7155740" w14:textId="6EF7C8DF" w:rsidR="008976C0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czy stawkę ryczałtową na koszty pośrednie ustalono prawidłowo (jeśli dotyczy)</w:t>
            </w:r>
            <w:r w:rsidR="003B498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8C0E14E" w14:textId="33E76EB5" w:rsidR="008976C0" w:rsidRPr="000B09DD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7A9049DE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C6ED65E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228C6C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F71CE85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04C3FF1" w14:textId="2C7587CC" w:rsidR="008976C0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1A1E11D1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53B450C1" w14:textId="659C57D9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8" w:type="dxa"/>
            <w:vAlign w:val="center"/>
          </w:tcPr>
          <w:p w14:paraId="478AE89C" w14:textId="77777777" w:rsidR="00875A29" w:rsidRPr="000B09DD" w:rsidRDefault="00875A2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370A831C" w14:textId="77777777" w:rsidR="00875A29" w:rsidRPr="000B09DD" w:rsidRDefault="00875A2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386" w:type="dxa"/>
          </w:tcPr>
          <w:p w14:paraId="30600BDB" w14:textId="035A2873" w:rsidR="00875A29" w:rsidRPr="000B09DD" w:rsidRDefault="000923F1" w:rsidP="00023CB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6FB3A1C7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59524B99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52B139C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9C1826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57206E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C83DF65" w14:textId="77777777" w:rsidR="00875A2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26C41460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0E9E369A" w14:textId="2BAAACD3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66A163D8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386" w:type="dxa"/>
          </w:tcPr>
          <w:p w14:paraId="5880549F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26 października 2012 r. (Dz. Urz. UE C 326/391 z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26.10.2012) w zakresie odnoszącym się do sposobu realizacji, zakresu projektu i wnioskodawcy.</w:t>
            </w:r>
          </w:p>
          <w:p w14:paraId="4E3B3AF7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</w:t>
            </w:r>
            <w:r w:rsidR="006D657A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>nr III.</w:t>
            </w:r>
          </w:p>
          <w:p w14:paraId="51520273" w14:textId="5C01AE2C" w:rsidR="00875A29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5234E51F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246ACF4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65EC8C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D30A3E1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0BD3AA" w14:textId="77777777" w:rsidR="00875A2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173EA50E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4B4E64D7" w14:textId="2A6FA7AD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197F6E44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386" w:type="dxa"/>
          </w:tcPr>
          <w:p w14:paraId="48B5D83B" w14:textId="4783A9C5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Konwencją o Prawach Osób Niepełnosprawnych sporządzoną w Nowym Jorku dnia 13 grudnia 2006 r. (Dz. U. z 2012 r. poz. 1169 z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3352BC0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29DC0FD6" w14:textId="2114D7F7" w:rsidR="00875A29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7A58493A" w14:textId="77777777" w:rsidR="00F718E8" w:rsidRPr="000B09DD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7FE27AA" w14:textId="77777777" w:rsidR="00F718E8" w:rsidRPr="000B09DD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C446652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7162F28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DF0BAE3" w14:textId="0A1CE669" w:rsidR="00875A29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1BEA1B36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594ED709" w14:textId="1AD9E788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409C6304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386" w:type="dxa"/>
          </w:tcPr>
          <w:p w14:paraId="4A8F55C3" w14:textId="3BDF824B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7D9F45A" w14:textId="77777777" w:rsidR="00875A29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7F800AB7" w14:textId="77777777" w:rsidR="00F718E8" w:rsidRPr="000B09DD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E280F94" w14:textId="77777777" w:rsidR="00F718E8" w:rsidRPr="000B09DD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1EA9FC6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001DE8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36D873F" w14:textId="08965955" w:rsidR="00875A29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7E755A" w:rsidRPr="000B09DD" w14:paraId="4EDDE39B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7F22973E" w14:textId="0E435DDA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6D11214D" w14:textId="1FB15A7A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Klauzula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delokalizacyjna</w:t>
            </w:r>
            <w:proofErr w:type="spellEnd"/>
          </w:p>
        </w:tc>
        <w:tc>
          <w:tcPr>
            <w:tcW w:w="6386" w:type="dxa"/>
          </w:tcPr>
          <w:p w14:paraId="7EB1166F" w14:textId="0AEDBC71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 projekt nie obejmuje działań, które stanowiły część operacji podlegającej przeniesieniu produkcji zgodnie z art. 66 rozporządzenia nr 2021/1060 lub które stanowiłyby przeniesienie działalności produkcyjnej zgodnie z art. 65 ust. 1 lit. a) rozporządzenia nr 2021/1060.</w:t>
            </w:r>
          </w:p>
          <w:p w14:paraId="6AB6AC23" w14:textId="77777777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201D1EAB" w14:textId="38627756" w:rsidR="007E755A" w:rsidRPr="000B09DD" w:rsidRDefault="007E755A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82E3999" w14:textId="77777777" w:rsidR="007E755A" w:rsidRPr="000B09DD" w:rsidRDefault="007E755A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647441" w14:textId="77777777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CCBB00" w14:textId="2FBFC44F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87C5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2EE397" w14:textId="77777777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0E715A6" w14:textId="4FDE45AB" w:rsidR="007257F1" w:rsidRPr="000B09DD" w:rsidRDefault="007257F1" w:rsidP="00023CB3">
      <w:pPr>
        <w:pStyle w:val="Nagwek1"/>
        <w:numPr>
          <w:ilvl w:val="0"/>
          <w:numId w:val="3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lastRenderedPageBreak/>
        <w:t>K</w:t>
      </w:r>
      <w:r w:rsidR="00DD0EB1" w:rsidRPr="000B09DD">
        <w:rPr>
          <w:rFonts w:ascii="Arial" w:hAnsi="Arial" w:cs="Arial"/>
          <w:sz w:val="24"/>
          <w:szCs w:val="24"/>
        </w:rPr>
        <w:t>ryteria merytoryczne -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0B09DD" w14:paraId="581205D7" w14:textId="77777777" w:rsidTr="0035660F">
        <w:trPr>
          <w:trHeight w:val="142"/>
          <w:tblHeader/>
        </w:trPr>
        <w:tc>
          <w:tcPr>
            <w:tcW w:w="1009" w:type="dxa"/>
            <w:shd w:val="clear" w:color="auto" w:fill="E7E6E6"/>
            <w:vAlign w:val="center"/>
          </w:tcPr>
          <w:p w14:paraId="2C364C62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/>
            <w:vAlign w:val="center"/>
          </w:tcPr>
          <w:p w14:paraId="3A1D2597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/>
            <w:vAlign w:val="center"/>
          </w:tcPr>
          <w:p w14:paraId="0B37F178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/>
            <w:vAlign w:val="center"/>
          </w:tcPr>
          <w:p w14:paraId="7C373360" w14:textId="77777777" w:rsidR="008C6E3E" w:rsidRPr="000B09DD" w:rsidRDefault="008C6E3E" w:rsidP="00023CB3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6CBADF36" w14:textId="77777777" w:rsidR="008C6E3E" w:rsidRPr="000B09DD" w:rsidRDefault="008C6E3E" w:rsidP="00023CB3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C1D5D" w:rsidRPr="000B09DD" w14:paraId="65083102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4676E03F" w14:textId="77777777" w:rsidR="009C1D5D" w:rsidRPr="000B09DD" w:rsidRDefault="009C1D5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598" w:type="dxa"/>
            <w:vAlign w:val="center"/>
          </w:tcPr>
          <w:p w14:paraId="5985B43E" w14:textId="158E5ACA" w:rsidR="009C1D5D" w:rsidRPr="000B09DD" w:rsidRDefault="009C1D5D" w:rsidP="000B09DD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caps/>
                <w:sz w:val="24"/>
                <w:szCs w:val="24"/>
                <w:lang w:val="pl-PL"/>
              </w:rPr>
            </w:pPr>
            <w:r w:rsidRPr="000B09DD">
              <w:rPr>
                <w:rFonts w:ascii="Arial" w:hAnsi="Arial"/>
                <w:sz w:val="24"/>
                <w:szCs w:val="24"/>
                <w:lang w:val="pl-PL"/>
              </w:rPr>
              <w:t>Zgodność ze standardami kształtowania ładu przestrzennego w województwie</w:t>
            </w:r>
          </w:p>
        </w:tc>
        <w:tc>
          <w:tcPr>
            <w:tcW w:w="7133" w:type="dxa"/>
          </w:tcPr>
          <w:p w14:paraId="796082D1" w14:textId="116CCA02" w:rsidR="00A314A5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06877308" w14:textId="77777777" w:rsidR="00A314A5" w:rsidRPr="000B09DD" w:rsidRDefault="00A314A5" w:rsidP="000B09DD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1554AAFD" w14:textId="77777777" w:rsidR="00A314A5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6C305E69" w14:textId="77777777" w:rsidR="00A314A5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16A2CC52" w14:textId="77777777" w:rsidR="00A314A5" w:rsidRPr="000B09DD" w:rsidRDefault="00A314A5" w:rsidP="000B09D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7E852819" w14:textId="77777777" w:rsidR="00A314A5" w:rsidRPr="000B09DD" w:rsidRDefault="00A314A5" w:rsidP="000B09D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55603DC4" w14:textId="113DA35E" w:rsidR="00A314A5" w:rsidRPr="000B09DD" w:rsidRDefault="00A314A5" w:rsidP="000B09D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682E7D9D" w14:textId="77777777" w:rsidR="009C1D5D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A95E213" w14:textId="77777777" w:rsidR="00A314A5" w:rsidRPr="000B09DD" w:rsidRDefault="00A314A5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30EDE46" w14:textId="77777777" w:rsidR="00A314A5" w:rsidRPr="000B09DD" w:rsidRDefault="00A314A5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72086F" w14:textId="77777777" w:rsidR="00A314A5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BA5E78" w14:textId="35062C10" w:rsidR="00A314A5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87C5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8EC429" w14:textId="04B11888" w:rsidR="009C1D5D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35927" w:rsidRPr="000B09DD" w14:paraId="1E4FD54C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064D0AF2" w14:textId="77777777" w:rsidR="00235927" w:rsidRPr="000B09DD" w:rsidRDefault="0023592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598" w:type="dxa"/>
            <w:vAlign w:val="center"/>
          </w:tcPr>
          <w:p w14:paraId="54A9AAFF" w14:textId="77777777" w:rsidR="00235927" w:rsidRPr="000B09DD" w:rsidRDefault="00235927" w:rsidP="000B09DD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sz w:val="24"/>
                <w:szCs w:val="24"/>
                <w:lang w:val="pl-PL"/>
              </w:rPr>
            </w:pPr>
            <w:r w:rsidRPr="000B09DD">
              <w:rPr>
                <w:rFonts w:ascii="Arial" w:hAnsi="Arial"/>
                <w:sz w:val="24"/>
                <w:szCs w:val="24"/>
                <w:lang w:val="pl-PL"/>
              </w:rPr>
              <w:t>Projekt wpisuje się w regionaln</w:t>
            </w:r>
            <w:r w:rsidR="00895ED6" w:rsidRPr="000B09DD">
              <w:rPr>
                <w:rFonts w:ascii="Arial" w:hAnsi="Arial"/>
                <w:sz w:val="24"/>
                <w:szCs w:val="24"/>
                <w:lang w:val="pl-PL"/>
              </w:rPr>
              <w:t xml:space="preserve">e </w:t>
            </w:r>
            <w:r w:rsidRPr="000B09DD">
              <w:rPr>
                <w:rFonts w:ascii="Arial" w:hAnsi="Arial"/>
                <w:sz w:val="24"/>
                <w:szCs w:val="24"/>
                <w:lang w:val="pl-PL"/>
              </w:rPr>
              <w:t>inteligentne specjalizacj</w:t>
            </w:r>
            <w:r w:rsidR="00895ED6" w:rsidRPr="000B09DD">
              <w:rPr>
                <w:rFonts w:ascii="Arial" w:hAnsi="Arial"/>
                <w:sz w:val="24"/>
                <w:szCs w:val="24"/>
                <w:lang w:val="pl-PL"/>
              </w:rPr>
              <w:t>e</w:t>
            </w:r>
          </w:p>
        </w:tc>
        <w:tc>
          <w:tcPr>
            <w:tcW w:w="7133" w:type="dxa"/>
          </w:tcPr>
          <w:p w14:paraId="0C11E49D" w14:textId="3801051D" w:rsidR="00235927" w:rsidRDefault="008445A9" w:rsidP="000B09DD">
            <w:pPr>
              <w:spacing w:before="100" w:beforeAutospacing="1" w:after="100" w:afterAutospacing="1"/>
              <w:rPr>
                <w:ins w:id="40" w:author="Agnieszka Jóźwiak" w:date="2025-02-14T11:43:00Z" w16du:dateUtc="2025-02-14T10:43:00Z"/>
                <w:rFonts w:ascii="Arial" w:hAnsi="Arial" w:cs="Arial"/>
                <w:sz w:val="24"/>
                <w:szCs w:val="24"/>
              </w:rPr>
            </w:pPr>
            <w:commentRangeStart w:id="41"/>
            <w:r w:rsidRPr="000B09DD">
              <w:rPr>
                <w:rFonts w:ascii="Arial" w:hAnsi="Arial" w:cs="Arial"/>
                <w:sz w:val="24"/>
                <w:szCs w:val="24"/>
              </w:rPr>
              <w:t xml:space="preserve">W tym kryterium sprawdzamy, czy projekt wpisuje się w </w:t>
            </w:r>
            <w:r w:rsidR="00792401" w:rsidRPr="000B09DD">
              <w:rPr>
                <w:rFonts w:ascii="Arial" w:hAnsi="Arial" w:cs="Arial"/>
                <w:sz w:val="24"/>
                <w:szCs w:val="24"/>
              </w:rPr>
              <w:t xml:space="preserve">co najmniej </w:t>
            </w:r>
            <w:ins w:id="42" w:author="Agnieszka Jóźwiak" w:date="2025-02-14T11:42:00Z" w16du:dateUtc="2025-02-14T10:42:00Z">
              <w:r w:rsidR="007878F5">
                <w:rPr>
                  <w:rFonts w:ascii="Arial" w:hAnsi="Arial" w:cs="Arial"/>
                  <w:sz w:val="24"/>
                  <w:szCs w:val="24"/>
                </w:rPr>
                <w:t>pięć</w:t>
              </w:r>
            </w:ins>
            <w:del w:id="43" w:author="Agnieszka Jóźwiak" w:date="2025-02-14T11:42:00Z" w16du:dateUtc="2025-02-14T10:42:00Z">
              <w:r w:rsidR="00792401" w:rsidRPr="000B09DD" w:rsidDel="007878F5">
                <w:rPr>
                  <w:rFonts w:ascii="Arial" w:hAnsi="Arial" w:cs="Arial"/>
                  <w:sz w:val="24"/>
                  <w:szCs w:val="24"/>
                </w:rPr>
                <w:delText>jedną</w:delText>
              </w:r>
            </w:del>
            <w:r w:rsidR="00792401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>regionaln</w:t>
            </w:r>
            <w:ins w:id="44" w:author="Agnieszka Jóźwiak" w:date="2025-02-14T11:42:00Z" w16du:dateUtc="2025-02-14T10:42:00Z">
              <w:r w:rsidR="007878F5">
                <w:rPr>
                  <w:rFonts w:ascii="Arial" w:hAnsi="Arial" w:cs="Arial"/>
                  <w:sz w:val="24"/>
                  <w:szCs w:val="24"/>
                </w:rPr>
                <w:t>ych</w:t>
              </w:r>
            </w:ins>
            <w:del w:id="45" w:author="Agnieszka Jóźwiak" w:date="2025-02-14T11:42:00Z" w16du:dateUtc="2025-02-14T10:42:00Z">
              <w:r w:rsidR="00792401" w:rsidRPr="000B09DD" w:rsidDel="007878F5">
                <w:rPr>
                  <w:rFonts w:ascii="Arial" w:hAnsi="Arial" w:cs="Arial"/>
                  <w:sz w:val="24"/>
                  <w:szCs w:val="24"/>
                </w:rPr>
                <w:delText>ą</w:delText>
              </w:r>
            </w:del>
            <w:r w:rsidRPr="000B09DD">
              <w:rPr>
                <w:rFonts w:ascii="Arial" w:hAnsi="Arial" w:cs="Arial"/>
                <w:sz w:val="24"/>
                <w:szCs w:val="24"/>
              </w:rPr>
              <w:t xml:space="preserve"> inteligentn</w:t>
            </w:r>
            <w:ins w:id="46" w:author="Agnieszka Jóźwiak" w:date="2025-02-14T11:43:00Z" w16du:dateUtc="2025-02-14T10:43:00Z">
              <w:r w:rsidR="007878F5">
                <w:rPr>
                  <w:rFonts w:ascii="Arial" w:hAnsi="Arial" w:cs="Arial"/>
                  <w:sz w:val="24"/>
                  <w:szCs w:val="24"/>
                </w:rPr>
                <w:t>ych</w:t>
              </w:r>
            </w:ins>
            <w:del w:id="47" w:author="Agnieszka Jóźwiak" w:date="2025-02-14T11:43:00Z" w16du:dateUtc="2025-02-14T10:43:00Z">
              <w:r w:rsidR="00792401" w:rsidRPr="000B09DD" w:rsidDel="007878F5">
                <w:rPr>
                  <w:rFonts w:ascii="Arial" w:hAnsi="Arial" w:cs="Arial"/>
                  <w:sz w:val="24"/>
                  <w:szCs w:val="24"/>
                </w:rPr>
                <w:delText>ą</w:delText>
              </w:r>
            </w:del>
            <w:r w:rsidRPr="000B09DD">
              <w:rPr>
                <w:rFonts w:ascii="Arial" w:hAnsi="Arial" w:cs="Arial"/>
                <w:sz w:val="24"/>
                <w:szCs w:val="24"/>
              </w:rPr>
              <w:t xml:space="preserve"> specjalizacj</w:t>
            </w:r>
            <w:ins w:id="48" w:author="Agnieszka Jóźwiak" w:date="2025-02-14T11:43:00Z" w16du:dateUtc="2025-02-14T10:43:00Z">
              <w:r w:rsidR="007878F5">
                <w:rPr>
                  <w:rFonts w:ascii="Arial" w:hAnsi="Arial" w:cs="Arial"/>
                  <w:sz w:val="24"/>
                  <w:szCs w:val="24"/>
                </w:rPr>
                <w:t>i</w:t>
              </w:r>
            </w:ins>
            <w:del w:id="49" w:author="Agnieszka Jóźwiak" w:date="2025-02-14T11:43:00Z" w16du:dateUtc="2025-02-14T10:43:00Z">
              <w:r w:rsidR="000444EE" w:rsidRPr="000B09DD" w:rsidDel="007878F5">
                <w:rPr>
                  <w:rFonts w:ascii="Arial" w:hAnsi="Arial" w:cs="Arial"/>
                  <w:sz w:val="24"/>
                  <w:szCs w:val="24"/>
                </w:rPr>
                <w:delText>ę</w:delText>
              </w:r>
            </w:del>
            <w:r w:rsidR="00792401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C1A21">
              <w:rPr>
                <w:rFonts w:ascii="Arial" w:hAnsi="Arial" w:cs="Arial"/>
                <w:sz w:val="24"/>
                <w:szCs w:val="24"/>
              </w:rPr>
              <w:t>s</w:t>
            </w:r>
            <w:r w:rsidR="00792401" w:rsidRPr="000B09DD">
              <w:rPr>
                <w:rFonts w:ascii="Arial" w:hAnsi="Arial" w:cs="Arial"/>
                <w:sz w:val="24"/>
                <w:szCs w:val="24"/>
              </w:rPr>
              <w:t>pośród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określon</w:t>
            </w:r>
            <w:r w:rsidR="00792401" w:rsidRPr="000B09DD">
              <w:rPr>
                <w:rFonts w:ascii="Arial" w:hAnsi="Arial" w:cs="Arial"/>
                <w:sz w:val="24"/>
                <w:szCs w:val="24"/>
              </w:rPr>
              <w:t>ych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w „Regionalnej Strategii Inteligentnej Specjalizacji (RIS3) 2021+. Województwo Kujawsko-Pomorskie. Perspektywa 2021-2027. Dokument operacyjny dla Strategii rozwoju województwa kujawsko-pomorskiego do 2030 roku – Strategia Przyspieszenia 2030+”.</w:t>
            </w:r>
          </w:p>
          <w:p w14:paraId="4712F6A4" w14:textId="3420EF00" w:rsidR="007878F5" w:rsidRPr="007878F5" w:rsidRDefault="007878F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ins w:id="50" w:author="Agnieszka Jóźwiak" w:date="2025-02-14T11:43:00Z" w16du:dateUtc="2025-02-14T10:43:00Z">
              <w:r w:rsidRPr="007878F5">
                <w:rPr>
                  <w:rFonts w:ascii="Arial" w:hAnsi="Arial" w:cs="Arial"/>
                  <w:iCs/>
                  <w:sz w:val="24"/>
                  <w:szCs w:val="24"/>
                </w:rPr>
                <w:t>W kryterium sprawdzamy, czy wnioskodawca uzasadnił wybór specjalizacji w odniesieniu do analizy popytu.</w:t>
              </w:r>
            </w:ins>
            <w:commentRangeEnd w:id="41"/>
            <w:r w:rsidR="002757F1">
              <w:rPr>
                <w:rStyle w:val="Odwoaniedokomentarza"/>
                <w:lang w:val="x-none" w:eastAsia="x-none"/>
              </w:rPr>
              <w:commentReference w:id="41"/>
            </w:r>
          </w:p>
          <w:p w14:paraId="21CCFA35" w14:textId="140CE54B" w:rsidR="008445A9" w:rsidRPr="000B09DD" w:rsidRDefault="008445A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FA7790D" w14:textId="77777777" w:rsidR="00235927" w:rsidRPr="000B09DD" w:rsidRDefault="00235927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DBD198" w14:textId="77777777" w:rsidR="00235927" w:rsidRPr="000B09DD" w:rsidRDefault="00235927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04A750" w14:textId="77777777" w:rsidR="00235927" w:rsidRPr="000B09DD" w:rsidRDefault="0023592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935B8A" w14:textId="5C1EA12B" w:rsidR="00235927" w:rsidRPr="000B09DD" w:rsidRDefault="0023592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87C5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124E3B" w14:textId="4DC53847" w:rsidR="00235927" w:rsidRPr="000B09DD" w:rsidRDefault="0023592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F4FD7" w:rsidRPr="000B09DD" w14:paraId="7B9EB8D7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77B6905C" w14:textId="77777777" w:rsidR="001F4FD7" w:rsidRPr="000B09DD" w:rsidRDefault="001F4FD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C.</w:t>
            </w:r>
            <w:r w:rsidR="008445A9" w:rsidRPr="000B09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98" w:type="dxa"/>
            <w:vAlign w:val="center"/>
          </w:tcPr>
          <w:p w14:paraId="31CD0BC3" w14:textId="77777777" w:rsidR="001F4FD7" w:rsidRPr="000B09DD" w:rsidRDefault="0087329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</w:t>
            </w:r>
            <w:r w:rsidR="0028443F" w:rsidRPr="000B09DD">
              <w:rPr>
                <w:rFonts w:ascii="Arial" w:hAnsi="Arial" w:cs="Arial"/>
                <w:sz w:val="24"/>
                <w:szCs w:val="24"/>
              </w:rPr>
              <w:t>spółprac</w:t>
            </w:r>
            <w:r w:rsidRPr="000B09DD">
              <w:rPr>
                <w:rFonts w:ascii="Arial" w:hAnsi="Arial" w:cs="Arial"/>
                <w:sz w:val="24"/>
                <w:szCs w:val="24"/>
              </w:rPr>
              <w:t>a</w:t>
            </w:r>
            <w:r w:rsidR="0028443F" w:rsidRPr="000B09DD">
              <w:rPr>
                <w:rFonts w:ascii="Arial" w:hAnsi="Arial" w:cs="Arial"/>
                <w:sz w:val="24"/>
                <w:szCs w:val="24"/>
              </w:rPr>
              <w:t xml:space="preserve"> z MŚP</w:t>
            </w:r>
          </w:p>
        </w:tc>
        <w:tc>
          <w:tcPr>
            <w:tcW w:w="7133" w:type="dxa"/>
          </w:tcPr>
          <w:p w14:paraId="224918E0" w14:textId="77777777" w:rsidR="00370CC5" w:rsidRPr="000B09DD" w:rsidRDefault="001F4FD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 czy</w:t>
            </w:r>
            <w:r w:rsidR="00370CC5" w:rsidRPr="000B09D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94C0577" w14:textId="357DDE24" w:rsidR="001F4FD7" w:rsidRDefault="007E035C" w:rsidP="000B09DD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ins w:id="51" w:author="Agnieszka Jóźwiak" w:date="2025-02-14T11:42:00Z" w16du:dateUtc="2025-02-14T10:42:00Z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wnioskodawca opisał działania, które będą podejmowane w wyniku realizacji </w:t>
            </w:r>
            <w:r w:rsidR="00142841" w:rsidRPr="000B09DD">
              <w:rPr>
                <w:rFonts w:ascii="Arial" w:hAnsi="Arial" w:cs="Arial"/>
                <w:sz w:val="24"/>
                <w:szCs w:val="24"/>
              </w:rPr>
              <w:t>przedsięwzięci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1F4FD7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(nabycia infrastruktury badawczej) </w:t>
            </w:r>
            <w:r w:rsidR="00A95C36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="001F4FD7" w:rsidRPr="000B09DD">
              <w:rPr>
                <w:rFonts w:ascii="Arial" w:hAnsi="Arial" w:cs="Arial"/>
                <w:sz w:val="24"/>
                <w:szCs w:val="24"/>
              </w:rPr>
              <w:t>obejmuj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="001F4FD7" w:rsidRPr="000B09DD">
              <w:rPr>
                <w:rFonts w:ascii="Arial" w:hAnsi="Arial" w:cs="Arial"/>
                <w:sz w:val="24"/>
                <w:szCs w:val="24"/>
              </w:rPr>
              <w:t xml:space="preserve"> współpracę z MŚP</w:t>
            </w:r>
            <w:r w:rsidR="007E755A" w:rsidRPr="000B09DD">
              <w:rPr>
                <w:rFonts w:ascii="Arial" w:hAnsi="Arial" w:cs="Arial"/>
                <w:sz w:val="24"/>
                <w:szCs w:val="24"/>
              </w:rPr>
              <w:t xml:space="preserve"> m.in. poprzez realizację projektów badawczo-rozwojowych o wysokim potencjale komercjalizacji,</w:t>
            </w:r>
          </w:p>
          <w:p w14:paraId="5470D531" w14:textId="26EDF4A5" w:rsidR="001902CB" w:rsidRPr="001902CB" w:rsidRDefault="001902CB" w:rsidP="001902CB">
            <w:pPr>
              <w:numPr>
                <w:ilvl w:val="0"/>
                <w:numId w:val="23"/>
              </w:numPr>
              <w:spacing w:before="120" w:after="120"/>
              <w:rPr>
                <w:rFonts w:ascii="Arial" w:hAnsi="Arial" w:cs="Arial"/>
                <w:iCs/>
                <w:sz w:val="24"/>
                <w:szCs w:val="24"/>
              </w:rPr>
            </w:pPr>
            <w:commentRangeStart w:id="52"/>
            <w:ins w:id="53" w:author="Agnieszka Jóźwiak" w:date="2025-02-14T11:42:00Z" w16du:dateUtc="2025-02-14T10:42:00Z">
              <w:r w:rsidRPr="001D6758">
                <w:rPr>
                  <w:rFonts w:ascii="Arial" w:hAnsi="Arial" w:cs="Arial"/>
                  <w:iCs/>
                  <w:sz w:val="24"/>
                  <w:szCs w:val="24"/>
                </w:rPr>
                <w:t xml:space="preserve">wnioskodawca zdeklarował współpracę </w:t>
              </w:r>
              <w:r w:rsidRPr="001D6758">
                <w:rPr>
                  <w:rFonts w:ascii="Arial" w:hAnsi="Arial" w:cs="Arial"/>
                  <w:iCs/>
                  <w:color w:val="FF0000"/>
                  <w:sz w:val="24"/>
                  <w:szCs w:val="24"/>
                </w:rPr>
                <w:t>z minimum</w:t>
              </w:r>
              <w:r>
                <w:rPr>
                  <w:rFonts w:ascii="Arial" w:hAnsi="Arial" w:cs="Arial"/>
                  <w:iCs/>
                  <w:color w:val="FF0000"/>
                  <w:sz w:val="24"/>
                  <w:szCs w:val="24"/>
                </w:rPr>
                <w:t xml:space="preserve"> </w:t>
              </w:r>
            </w:ins>
            <w:ins w:id="54" w:author="IZ FEdKP" w:date="2025-02-19T09:48:00Z" w16du:dateUtc="2025-02-19T08:48:00Z">
              <w:r w:rsidR="002025B8">
                <w:rPr>
                  <w:rFonts w:ascii="Arial" w:hAnsi="Arial" w:cs="Arial"/>
                  <w:iCs/>
                  <w:color w:val="FF0000"/>
                  <w:sz w:val="24"/>
                  <w:szCs w:val="24"/>
                </w:rPr>
                <w:t>100</w:t>
              </w:r>
            </w:ins>
            <w:ins w:id="55" w:author="Agnieszka Jóźwiak" w:date="2025-02-14T11:42:00Z" w16du:dateUtc="2025-02-14T10:42:00Z">
              <w:r w:rsidRPr="001D6758">
                <w:rPr>
                  <w:rFonts w:ascii="Arial" w:hAnsi="Arial" w:cs="Arial"/>
                  <w:iCs/>
                  <w:color w:val="FF0000"/>
                  <w:sz w:val="24"/>
                  <w:szCs w:val="24"/>
                </w:rPr>
                <w:t xml:space="preserve"> MŚP,</w:t>
              </w:r>
            </w:ins>
            <w:commentRangeEnd w:id="52"/>
            <w:r w:rsidR="002025B8">
              <w:rPr>
                <w:rStyle w:val="Odwoaniedokomentarza"/>
                <w:lang w:val="x-none" w:eastAsia="x-none"/>
              </w:rPr>
              <w:commentReference w:id="52"/>
            </w:r>
          </w:p>
          <w:p w14:paraId="5D29832D" w14:textId="6A33BD77" w:rsidR="00DC0DF6" w:rsidRPr="007E035C" w:rsidRDefault="00370CC5" w:rsidP="007E035C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wnioskodawca przedstawił przewidywane wymierne efekty i</w:t>
            </w:r>
            <w:r w:rsidR="007E03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035C">
              <w:rPr>
                <w:rFonts w:ascii="Arial" w:hAnsi="Arial" w:cs="Arial"/>
                <w:sz w:val="24"/>
                <w:szCs w:val="24"/>
              </w:rPr>
              <w:t>korzyści dla podmiot</w:t>
            </w:r>
            <w:r w:rsidR="0087329C" w:rsidRPr="007E035C">
              <w:rPr>
                <w:rFonts w:ascii="Arial" w:hAnsi="Arial" w:cs="Arial"/>
                <w:sz w:val="24"/>
                <w:szCs w:val="24"/>
              </w:rPr>
              <w:t>ów</w:t>
            </w:r>
            <w:r w:rsidRPr="007E035C">
              <w:rPr>
                <w:rFonts w:ascii="Arial" w:hAnsi="Arial" w:cs="Arial"/>
                <w:sz w:val="24"/>
                <w:szCs w:val="24"/>
              </w:rPr>
              <w:t xml:space="preserve"> z sektora MŚP, wynikające ze współpracy dotyczącej przedmiotu projektu.</w:t>
            </w:r>
          </w:p>
          <w:p w14:paraId="1C9A321D" w14:textId="77777777" w:rsidR="0048767D" w:rsidRPr="000B09DD" w:rsidRDefault="0048767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Współpraca powinna być prowadzona w okresie realizacji i trwałości projektu.</w:t>
            </w:r>
          </w:p>
          <w:p w14:paraId="62813110" w14:textId="77777777" w:rsidR="0048767D" w:rsidRPr="000B09DD" w:rsidRDefault="0048767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Podwykonawstwo nie jest uznawane jako forma współpracy.</w:t>
            </w:r>
          </w:p>
          <w:p w14:paraId="7F3DDF71" w14:textId="3A85EBA3" w:rsidR="00DC0DF6" w:rsidRPr="000B09DD" w:rsidRDefault="006939F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Zakres współpracy musi dotyczyć działań badawczych i innowacyjnych wspieranych w ramach pierwszego celu szczegółowego CP 1 (i) - rozwijanie i wzmacnianie zdolności badawczych i innowacyjnych oraz wykorzystywanie zaawansowanych technologii. Powinien również w sposób bezpośredni wpisywać się w zadania przewidziane w opisie projektu</w:t>
            </w:r>
            <w:r w:rsidR="00231DD1">
              <w:rPr>
                <w:rFonts w:ascii="Arial" w:hAnsi="Arial" w:cs="Arial"/>
                <w:sz w:val="24"/>
                <w:szCs w:val="24"/>
              </w:rPr>
              <w:t xml:space="preserve"> oraz agendzie badawczej</w:t>
            </w:r>
            <w:r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CF515F1" w14:textId="59002F80" w:rsidR="001F4FD7" w:rsidRPr="000B09DD" w:rsidRDefault="001F4FD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157A9B3" w14:textId="77777777" w:rsidR="001F4FD7" w:rsidRPr="000B09DD" w:rsidRDefault="001F4FD7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B160820" w14:textId="77777777" w:rsidR="001F4FD7" w:rsidRPr="000B09DD" w:rsidRDefault="001F4FD7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7429421" w14:textId="77777777" w:rsidR="001F4FD7" w:rsidRPr="000B09DD" w:rsidRDefault="001F4FD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39B464" w14:textId="77777777" w:rsidR="001F4FD7" w:rsidRPr="000B09DD" w:rsidRDefault="001F4FD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50CA4AA7" w14:textId="77777777" w:rsidR="001F4FD7" w:rsidRPr="000B09DD" w:rsidRDefault="001F4FD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7E755A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F7B31" w:rsidRPr="000B09DD" w14:paraId="0CD6362A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1325F796" w14:textId="77777777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598" w:type="dxa"/>
            <w:vAlign w:val="center"/>
          </w:tcPr>
          <w:p w14:paraId="3297E320" w14:textId="77777777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Agenda badawcza</w:t>
            </w:r>
          </w:p>
        </w:tc>
        <w:tc>
          <w:tcPr>
            <w:tcW w:w="7133" w:type="dxa"/>
          </w:tcPr>
          <w:p w14:paraId="07F10DDB" w14:textId="77777777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ocenie podlega czy wnioskodawca przedstawił agendę badawczą, która będzie realizowana z wykorzystaniem infrastruktury wytworzonej w ramach projektu.</w:t>
            </w:r>
          </w:p>
          <w:p w14:paraId="244E18A1" w14:textId="4CA4E030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Prace badawczo-rozwojowe realizowane w ramach agendy badawczej powinny dotyczyć innowacji produktowej lub procesowej.</w:t>
            </w:r>
          </w:p>
          <w:p w14:paraId="6313AA62" w14:textId="070AF7C2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Ocenie w szczególności podlegać będzie:</w:t>
            </w:r>
          </w:p>
          <w:p w14:paraId="047C5FE6" w14:textId="77777777" w:rsidR="00BF7B31" w:rsidRPr="000B09DD" w:rsidRDefault="00BF7B31" w:rsidP="000B09DD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związek przedmiotu planowanych do przeprowadzenia prac B+R z ich potencjałem na stworzenie przewagi konkurencyjnej oraz realnej perspektywy wzrostu </w:t>
            </w:r>
            <w:r w:rsidR="00442DDA" w:rsidRPr="000B09DD">
              <w:rPr>
                <w:rFonts w:ascii="Arial" w:hAnsi="Arial" w:cs="Arial"/>
                <w:sz w:val="24"/>
                <w:szCs w:val="24"/>
              </w:rPr>
              <w:t>przedsiębiorstw z sektora MŚP</w:t>
            </w:r>
            <w:r w:rsidRPr="000B09D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60F842B" w14:textId="4653614F" w:rsidR="00BF7B31" w:rsidRPr="00023CB3" w:rsidRDefault="00BF7B31" w:rsidP="000B09DD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faktyczne nowatorstwo planowanych badań i ich rezultatów.</w:t>
            </w:r>
          </w:p>
          <w:p w14:paraId="1C4E08B1" w14:textId="7A8CCFC0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Agenda badawcza musi być spójna z opisem projektu i stanowi obligatoryjny załącznik do wniosku o dofinansowanie projektu.  Ewentualne zmiany agendy badawczej w trakcie trwałości projektu są możliwe, jednak nie powinny prowadzić do modyfikacji celu projektu.</w:t>
            </w:r>
          </w:p>
          <w:p w14:paraId="78B02213" w14:textId="4ACF7C75" w:rsidR="00442DDA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Agenda badawcza obejmuje okres</w:t>
            </w:r>
            <w:r w:rsidR="00442DDA" w:rsidRPr="000B09DD">
              <w:rPr>
                <w:rFonts w:ascii="Arial" w:hAnsi="Arial" w:cs="Arial"/>
                <w:sz w:val="24"/>
                <w:szCs w:val="24"/>
              </w:rPr>
              <w:t xml:space="preserve"> trwałości projektu (jeśli rozpoczęcie prac badawczych będzie możliwe już podczas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realizacji projektu</w:t>
            </w:r>
            <w:r w:rsidR="00442DDA" w:rsidRPr="000B09DD">
              <w:rPr>
                <w:rFonts w:ascii="Arial" w:hAnsi="Arial" w:cs="Arial"/>
                <w:sz w:val="24"/>
                <w:szCs w:val="24"/>
              </w:rPr>
              <w:t xml:space="preserve"> to również ten okres)</w:t>
            </w:r>
            <w:r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182073" w14:textId="5FDC89E6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 xml:space="preserve">Realizacja agendy badawczej przez wnioskodawcę może być monitorowana </w:t>
            </w:r>
            <w:r w:rsidR="00476864">
              <w:rPr>
                <w:rFonts w:ascii="Arial" w:hAnsi="Arial" w:cs="Arial"/>
                <w:sz w:val="24"/>
                <w:szCs w:val="24"/>
              </w:rPr>
              <w:t xml:space="preserve">już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w trakcie realizacji projektu </w:t>
            </w:r>
            <w:r w:rsidR="00442DDA" w:rsidRPr="000B09DD">
              <w:rPr>
                <w:rFonts w:ascii="Arial" w:hAnsi="Arial" w:cs="Arial"/>
                <w:sz w:val="24"/>
                <w:szCs w:val="24"/>
              </w:rPr>
              <w:t>i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76864">
              <w:rPr>
                <w:rFonts w:ascii="Arial" w:hAnsi="Arial" w:cs="Arial"/>
                <w:sz w:val="24"/>
                <w:szCs w:val="24"/>
              </w:rPr>
              <w:t xml:space="preserve">musi </w:t>
            </w:r>
            <w:r w:rsidR="00890AF1">
              <w:rPr>
                <w:rFonts w:ascii="Arial" w:hAnsi="Arial" w:cs="Arial"/>
                <w:sz w:val="24"/>
                <w:szCs w:val="24"/>
              </w:rPr>
              <w:t xml:space="preserve">być </w:t>
            </w:r>
            <w:r w:rsidRPr="000B09DD">
              <w:rPr>
                <w:rFonts w:ascii="Arial" w:hAnsi="Arial" w:cs="Arial"/>
                <w:sz w:val="24"/>
                <w:szCs w:val="24"/>
              </w:rPr>
              <w:t>po jego zakończeniu (w okresie trwałości projektu).</w:t>
            </w:r>
          </w:p>
          <w:p w14:paraId="043D5D0B" w14:textId="66801F03" w:rsidR="00CE4FA2" w:rsidRPr="000B09DD" w:rsidRDefault="00CE4FA2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Przez agendę badawczą rozumiemy plan realizacji prac badawczo-rozwojowych (prac przemysłowych lub eksperymentalnych prac rozwojowych) mających na celu opracowanie innowacji produktowych lub innowacji w procesie biznesowym dotyczącym funkcji działalności przedsiębiorstwa w zakresie produkcji wyrobów lub usług.</w:t>
            </w:r>
          </w:p>
          <w:p w14:paraId="41272492" w14:textId="1B6C47C4" w:rsidR="00CE4FA2" w:rsidRPr="000B09DD" w:rsidRDefault="00CE4FA2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Agenda badawcza zawiera co najmniej następujące elementy:</w:t>
            </w:r>
          </w:p>
          <w:p w14:paraId="15B2CA03" w14:textId="5C329433" w:rsidR="00CE4FA2" w:rsidRPr="000B09DD" w:rsidRDefault="00CE4FA2" w:rsidP="000B09DD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główne obszary badawcze,</w:t>
            </w:r>
          </w:p>
          <w:p w14:paraId="06FC87D2" w14:textId="02B3C8A9" w:rsidR="00CE4FA2" w:rsidRPr="00AF2BBB" w:rsidRDefault="00CE4FA2" w:rsidP="00AF2BBB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F2BBB">
              <w:rPr>
                <w:rFonts w:ascii="Arial" w:hAnsi="Arial" w:cs="Arial"/>
                <w:sz w:val="24"/>
                <w:szCs w:val="24"/>
              </w:rPr>
              <w:t>indykatywny (orientacyjny) plan prac badawczo-rozwojowych, obejmujący co najmniej okres od uruchomienia infrastruktury badawczej i okres trwałości projektu (5 lat od zakończenia projektu)</w:t>
            </w:r>
            <w:r w:rsidR="00AF2BBB" w:rsidRPr="00AF2BBB">
              <w:rPr>
                <w:rFonts w:ascii="Arial" w:hAnsi="Arial" w:cs="Arial"/>
                <w:sz w:val="24"/>
                <w:szCs w:val="24"/>
              </w:rPr>
              <w:t>, w tym w zakresie współpracy z uczelniami Polski Północno-Wschodniej</w:t>
            </w:r>
          </w:p>
          <w:p w14:paraId="20F335A5" w14:textId="77777777" w:rsidR="00CE4FA2" w:rsidRPr="000B09DD" w:rsidRDefault="00CE4FA2" w:rsidP="000B09DD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przewidywane wyniki zaplanowanych prac badawczo-rozwojowych (rezultaty realizacji agendy – efekty, które zamierza osiągnąć podmiot na zlecenie którego będą prowadzone dane prace), w tym w szczególności innowacje produktowe lub innowacje w procesie biznesowym i ich przewidywaną przewagę konkurencyjną, </w:t>
            </w:r>
          </w:p>
          <w:p w14:paraId="7E550C67" w14:textId="045EE62D" w:rsidR="00CE4FA2" w:rsidRPr="00023CB3" w:rsidRDefault="00CE4FA2" w:rsidP="000B09DD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analizę zapotrzebowania rynkowego na produkty/procesy opracowane w oparciu o wyniki prac B+R zaplanowanych w agendzie badawczej.</w:t>
            </w:r>
          </w:p>
          <w:p w14:paraId="19004242" w14:textId="47B108BD" w:rsidR="00CC0270" w:rsidRPr="000B09DD" w:rsidRDefault="00442DD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39FA8CBC" w14:textId="77777777" w:rsidR="00BF7B31" w:rsidRPr="000B09DD" w:rsidRDefault="00BF7B31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BF5C8F5" w14:textId="77777777" w:rsidR="00BF7B31" w:rsidRPr="000B09DD" w:rsidRDefault="00BF7B31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F2B55D6" w14:textId="77777777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C88F618" w14:textId="77777777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55BA3A" w14:textId="77777777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7E755A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879BB" w:rsidRPr="000B09DD" w14:paraId="0C74E7D2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10E89CBD" w14:textId="77777777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598" w:type="dxa"/>
            <w:vAlign w:val="center"/>
          </w:tcPr>
          <w:p w14:paraId="46D1A9F8" w14:textId="77777777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Komercjalizacja wyników prac B+R</w:t>
            </w:r>
          </w:p>
        </w:tc>
        <w:tc>
          <w:tcPr>
            <w:tcW w:w="7133" w:type="dxa"/>
          </w:tcPr>
          <w:p w14:paraId="641F2B45" w14:textId="7A15539A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commentRangeStart w:id="56"/>
            <w:r w:rsidRPr="000B09DD">
              <w:rPr>
                <w:rFonts w:ascii="Arial" w:hAnsi="Arial" w:cs="Arial"/>
                <w:sz w:val="24"/>
                <w:szCs w:val="24"/>
              </w:rPr>
              <w:t xml:space="preserve">W tym kryterium sprawdzamy czy wnioskodawca oświadczył, że dokona komercjalizacji </w:t>
            </w:r>
            <w:ins w:id="57" w:author="Agnieszka Jóźwiak" w:date="2025-02-14T11:41:00Z" w16du:dateUtc="2025-02-14T10:41:00Z">
              <w:r w:rsidR="00F37AC6">
                <w:rPr>
                  <w:rFonts w:ascii="Arial" w:hAnsi="Arial" w:cs="Arial"/>
                  <w:sz w:val="24"/>
                  <w:szCs w:val="24"/>
                </w:rPr>
                <w:t xml:space="preserve">minimum 50% </w:t>
              </w:r>
            </w:ins>
            <w:r w:rsidRPr="000B09DD">
              <w:rPr>
                <w:rFonts w:ascii="Arial" w:hAnsi="Arial" w:cs="Arial"/>
                <w:sz w:val="24"/>
                <w:szCs w:val="24"/>
              </w:rPr>
              <w:t xml:space="preserve">wyników prac B+R </w:t>
            </w:r>
            <w:ins w:id="58" w:author="Agnieszka Jóźwiak" w:date="2025-02-17T09:20:00Z" w16du:dateUtc="2025-02-17T08:20:00Z">
              <w:r w:rsidR="00254467">
                <w:rPr>
                  <w:rFonts w:ascii="Arial" w:hAnsi="Arial" w:cs="Arial"/>
                  <w:sz w:val="24"/>
                  <w:szCs w:val="24"/>
                </w:rPr>
                <w:t xml:space="preserve">o zbadanym potencjale wdrożeniowym </w:t>
              </w:r>
            </w:ins>
            <w:r w:rsidRPr="000B09DD">
              <w:rPr>
                <w:rFonts w:ascii="Arial" w:hAnsi="Arial" w:cs="Arial"/>
                <w:sz w:val="24"/>
                <w:szCs w:val="24"/>
              </w:rPr>
              <w:t>prowadzonych na wytworzonej infrastrukturze, rozumianej jako wdrożenie wyników prac B+R we własnej działalności gospodarczej lub udzielenie licencji lub sprzedaż wyników projektu w celu ich wprowadzania do działalności gospodarczej innego przedsiębiorcy</w:t>
            </w:r>
            <w:ins w:id="59" w:author="Agnieszka Jóźwiak" w:date="2025-02-14T11:41:00Z" w16du:dateUtc="2025-02-14T10:41:00Z">
              <w:r w:rsidR="00F37AC6">
                <w:rPr>
                  <w:rFonts w:ascii="Arial" w:hAnsi="Arial" w:cs="Arial"/>
                  <w:sz w:val="24"/>
                  <w:szCs w:val="24"/>
                </w:rPr>
                <w:t xml:space="preserve"> w okresie trwałości projektu</w:t>
              </w:r>
            </w:ins>
            <w:r w:rsidRPr="000B09DD">
              <w:rPr>
                <w:rFonts w:ascii="Arial" w:hAnsi="Arial" w:cs="Arial"/>
                <w:sz w:val="24"/>
                <w:szCs w:val="24"/>
              </w:rPr>
              <w:t>.</w:t>
            </w:r>
            <w:commentRangeEnd w:id="56"/>
            <w:r w:rsidR="007A167A">
              <w:rPr>
                <w:rStyle w:val="Odwoaniedokomentarza"/>
                <w:lang w:val="x-none" w:eastAsia="x-none"/>
              </w:rPr>
              <w:commentReference w:id="56"/>
            </w:r>
          </w:p>
          <w:p w14:paraId="1ACBE82F" w14:textId="77777777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1B971F0E" w14:textId="77777777" w:rsidR="00E879BB" w:rsidRPr="000B09DD" w:rsidRDefault="00E879BB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F8F169C" w14:textId="77777777" w:rsidR="00E879BB" w:rsidRPr="000B09DD" w:rsidRDefault="00E879BB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F630CD3" w14:textId="77777777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EFF6A9" w14:textId="77777777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1D67C8C" w14:textId="77777777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7E755A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A1665" w:rsidRPr="000B09DD" w14:paraId="0B8C861A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7BEE1869" w14:textId="77777777" w:rsidR="004A1665" w:rsidRPr="000B09DD" w:rsidRDefault="004A16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598" w:type="dxa"/>
            <w:vAlign w:val="center"/>
          </w:tcPr>
          <w:p w14:paraId="782B6C07" w14:textId="77777777" w:rsidR="004A1665" w:rsidRPr="000B09DD" w:rsidRDefault="00D024F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Współpraca międzyregionalna, ponadregionalna i międzynarodowa</w:t>
            </w:r>
          </w:p>
        </w:tc>
        <w:tc>
          <w:tcPr>
            <w:tcW w:w="7133" w:type="dxa"/>
          </w:tcPr>
          <w:p w14:paraId="34DC3A5C" w14:textId="77777777" w:rsidR="003647C4" w:rsidRPr="000B09DD" w:rsidRDefault="00D024F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 czy</w:t>
            </w:r>
            <w:r w:rsidR="003647C4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wnioskodawca na wytworzonej </w:t>
            </w:r>
            <w:r w:rsidR="003647C4" w:rsidRPr="000B09DD">
              <w:rPr>
                <w:rFonts w:ascii="Arial" w:hAnsi="Arial" w:cs="Arial"/>
                <w:sz w:val="24"/>
                <w:szCs w:val="24"/>
              </w:rPr>
              <w:t xml:space="preserve">w ramach projektu </w:t>
            </w:r>
            <w:r w:rsidRPr="000B09DD">
              <w:rPr>
                <w:rFonts w:ascii="Arial" w:hAnsi="Arial" w:cs="Arial"/>
                <w:sz w:val="24"/>
                <w:szCs w:val="24"/>
              </w:rPr>
              <w:t>infrastrukturze</w:t>
            </w:r>
            <w:r w:rsidR="003647C4" w:rsidRPr="000B09D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FB7B1F6" w14:textId="2E8661B8" w:rsidR="003647C4" w:rsidRPr="000B09DD" w:rsidRDefault="00D024F5" w:rsidP="000B09DD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zaplanował wspólną realizację projektów B+R </w:t>
            </w:r>
            <w:r w:rsidR="00ED17C8">
              <w:rPr>
                <w:rFonts w:ascii="Arial" w:hAnsi="Arial" w:cs="Arial"/>
                <w:sz w:val="24"/>
                <w:szCs w:val="24"/>
              </w:rPr>
              <w:t>z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uczelni</w:t>
            </w:r>
            <w:r w:rsidR="00ED17C8">
              <w:rPr>
                <w:rFonts w:ascii="Arial" w:hAnsi="Arial" w:cs="Arial"/>
                <w:sz w:val="24"/>
                <w:szCs w:val="24"/>
              </w:rPr>
              <w:t>ami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Polski Północno-Wschodniej</w:t>
            </w:r>
            <w:r w:rsidR="003647C4" w:rsidRPr="000B09DD"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7026748D" w14:textId="77777777" w:rsidR="00D024F5" w:rsidRDefault="003647C4" w:rsidP="000B09DD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D024F5" w:rsidRPr="000B09DD">
              <w:rPr>
                <w:rFonts w:ascii="Arial" w:hAnsi="Arial" w:cs="Arial"/>
                <w:sz w:val="24"/>
                <w:szCs w:val="24"/>
              </w:rPr>
              <w:t xml:space="preserve">działania podejmowane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na wytworzonej w ramach projektu infrastrukturze </w:t>
            </w:r>
            <w:r w:rsidR="00D024F5" w:rsidRPr="000B09DD">
              <w:rPr>
                <w:rFonts w:ascii="Arial" w:hAnsi="Arial" w:cs="Arial"/>
                <w:sz w:val="24"/>
                <w:szCs w:val="24"/>
              </w:rPr>
              <w:t>będą skutkowały tworzeniem zespołów badawczych i włączaniem i sieciowaniem interesariuszy w ramach platform współpracy S3.</w:t>
            </w:r>
          </w:p>
          <w:p w14:paraId="453322B4" w14:textId="0E52455A" w:rsidR="00AF2BBB" w:rsidRPr="000B09DD" w:rsidRDefault="00AF2BBB" w:rsidP="00AF2BB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5C72270" w14:textId="77777777" w:rsidR="00D024F5" w:rsidRPr="000B09DD" w:rsidRDefault="00D024F5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38114BA" w14:textId="77777777" w:rsidR="00D024F5" w:rsidRPr="000B09DD" w:rsidRDefault="00D024F5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050EF2" w14:textId="77777777" w:rsidR="00D024F5" w:rsidRPr="000B09DD" w:rsidRDefault="00D024F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1B188E" w14:textId="77777777" w:rsidR="00D024F5" w:rsidRPr="000B09DD" w:rsidRDefault="00D024F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D89D3BB" w14:textId="77777777" w:rsidR="004A1665" w:rsidRPr="000B09DD" w:rsidRDefault="00D024F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9014CC4" w14:textId="77777777" w:rsidR="00AF62A4" w:rsidRPr="000B09DD" w:rsidRDefault="00AF62A4" w:rsidP="000B09DD">
      <w:pPr>
        <w:spacing w:before="100" w:beforeAutospacing="1" w:after="100" w:afterAutospacing="1"/>
        <w:rPr>
          <w:rFonts w:ascii="Arial" w:hAnsi="Arial" w:cs="Arial"/>
          <w:sz w:val="24"/>
          <w:szCs w:val="24"/>
          <w:lang w:eastAsia="pl-PL"/>
        </w:rPr>
      </w:pPr>
    </w:p>
    <w:sectPr w:rsidR="00AF62A4" w:rsidRPr="000B09DD" w:rsidSect="00C67C2D">
      <w:footerReference w:type="default" r:id="rId12"/>
      <w:headerReference w:type="first" r:id="rId13"/>
      <w:footerReference w:type="first" r:id="rId14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IZ FEdKP" w:date="2025-02-19T10:05:00Z" w:initials="IZ FEdKP">
    <w:p w14:paraId="48B57073" w14:textId="77777777" w:rsidR="00067205" w:rsidRDefault="00067205" w:rsidP="00067205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  <w:comment w:id="19" w:author="IZ FEdKP" w:date="2025-02-19T09:47:00Z" w:initials="IZ FEdKP">
    <w:p w14:paraId="0322474D" w14:textId="7DF494E0" w:rsidR="002757F1" w:rsidRDefault="002757F1" w:rsidP="002757F1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  <w:comment w:id="24" w:author="IZ FEdKP" w:date="2025-02-19T09:47:00Z" w:initials="IZ FEdKP">
    <w:p w14:paraId="3F21E90F" w14:textId="77777777" w:rsidR="002757F1" w:rsidRDefault="002757F1" w:rsidP="002757F1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  <w:comment w:id="33" w:author="IZ FEdKP" w:date="2025-02-19T09:56:00Z" w:initials="IZ FEdKP">
    <w:p w14:paraId="2432B096" w14:textId="77777777" w:rsidR="008C101B" w:rsidRDefault="008C101B" w:rsidP="008C101B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  <w:comment w:id="37" w:author="IZ FEdKP" w:date="2025-02-19T09:51:00Z" w:initials="IZ FEdKP">
    <w:p w14:paraId="114FF822" w14:textId="22C5ADEF" w:rsidR="007A167A" w:rsidRDefault="007A167A" w:rsidP="007A167A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  <w:comment w:id="41" w:author="IZ FEdKP" w:date="2025-02-19T09:48:00Z" w:initials="IZ FEdKP">
    <w:p w14:paraId="09984451" w14:textId="602867D5" w:rsidR="002757F1" w:rsidRDefault="002757F1" w:rsidP="002757F1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  <w:comment w:id="52" w:author="IZ FEdKP" w:date="2025-02-19T09:48:00Z" w:initials="IZ FEdKP">
    <w:p w14:paraId="1FAD7B13" w14:textId="77777777" w:rsidR="002025B8" w:rsidRDefault="002025B8" w:rsidP="002025B8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  <w:comment w:id="56" w:author="IZ FEdKP" w:date="2025-02-19T09:50:00Z" w:initials="IZ FEdKP">
    <w:p w14:paraId="31D5E2C6" w14:textId="77777777" w:rsidR="007A167A" w:rsidRDefault="007A167A" w:rsidP="007A167A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8B57073" w15:done="0"/>
  <w15:commentEx w15:paraId="0322474D" w15:done="0"/>
  <w15:commentEx w15:paraId="3F21E90F" w15:done="0"/>
  <w15:commentEx w15:paraId="2432B096" w15:done="0"/>
  <w15:commentEx w15:paraId="114FF822" w15:done="0"/>
  <w15:commentEx w15:paraId="09984451" w15:done="0"/>
  <w15:commentEx w15:paraId="1FAD7B13" w15:done="0"/>
  <w15:commentEx w15:paraId="31D5E2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2840596" w16cex:dateUtc="2025-02-19T09:05:00Z"/>
  <w16cex:commentExtensible w16cex:durableId="33AADF7E" w16cex:dateUtc="2025-02-19T08:47:00Z"/>
  <w16cex:commentExtensible w16cex:durableId="32AC4362" w16cex:dateUtc="2025-02-19T08:47:00Z"/>
  <w16cex:commentExtensible w16cex:durableId="7672EC1F" w16cex:dateUtc="2025-02-19T08:56:00Z"/>
  <w16cex:commentExtensible w16cex:durableId="1967F852" w16cex:dateUtc="2025-02-19T08:51:00Z"/>
  <w16cex:commentExtensible w16cex:durableId="4F23247C" w16cex:dateUtc="2025-02-19T08:48:00Z"/>
  <w16cex:commentExtensible w16cex:durableId="69838C4B" w16cex:dateUtc="2025-02-19T08:48:00Z"/>
  <w16cex:commentExtensible w16cex:durableId="2034474E" w16cex:dateUtc="2025-02-19T08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8B57073" w16cid:durableId="22840596"/>
  <w16cid:commentId w16cid:paraId="0322474D" w16cid:durableId="33AADF7E"/>
  <w16cid:commentId w16cid:paraId="3F21E90F" w16cid:durableId="32AC4362"/>
  <w16cid:commentId w16cid:paraId="2432B096" w16cid:durableId="7672EC1F"/>
  <w16cid:commentId w16cid:paraId="114FF822" w16cid:durableId="1967F852"/>
  <w16cid:commentId w16cid:paraId="09984451" w16cid:durableId="4F23247C"/>
  <w16cid:commentId w16cid:paraId="1FAD7B13" w16cid:durableId="69838C4B"/>
  <w16cid:commentId w16cid:paraId="31D5E2C6" w16cid:durableId="203447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7D685" w14:textId="77777777" w:rsidR="00BC4641" w:rsidRDefault="00BC4641" w:rsidP="00D15E00">
      <w:pPr>
        <w:spacing w:after="0" w:line="240" w:lineRule="auto"/>
      </w:pPr>
      <w:r>
        <w:separator/>
      </w:r>
    </w:p>
  </w:endnote>
  <w:endnote w:type="continuationSeparator" w:id="0">
    <w:p w14:paraId="45ED00D9" w14:textId="77777777" w:rsidR="00BC4641" w:rsidRDefault="00BC464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6BAF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16E9" w:rsidRPr="005B16E9">
      <w:rPr>
        <w:noProof/>
        <w:lang w:val="pl-PL"/>
      </w:rPr>
      <w:t>20</w:t>
    </w:r>
    <w:r>
      <w:fldChar w:fldCharType="end"/>
    </w:r>
  </w:p>
  <w:p w14:paraId="5CAFC4E9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78AF9" w14:textId="69DE79AA" w:rsidR="00EF6CFB" w:rsidRPr="00EE54CD" w:rsidRDefault="000B09DD" w:rsidP="00EE54CD">
    <w:pPr>
      <w:pStyle w:val="Stopka"/>
      <w:jc w:val="center"/>
    </w:pPr>
    <w:r>
      <w:rPr>
        <w:noProof/>
      </w:rPr>
      <w:drawing>
        <wp:inline distT="0" distB="0" distL="0" distR="0" wp14:anchorId="71989CE8" wp14:editId="02EC1060">
          <wp:extent cx="6962775" cy="857250"/>
          <wp:effectExtent l="0" t="0" r="0" b="0"/>
          <wp:docPr id="1757208857" name="Obraz 2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D1C87" w14:textId="77777777" w:rsidR="00BC4641" w:rsidRDefault="00BC4641" w:rsidP="00D15E00">
      <w:pPr>
        <w:spacing w:after="0" w:line="240" w:lineRule="auto"/>
      </w:pPr>
      <w:r>
        <w:separator/>
      </w:r>
    </w:p>
  </w:footnote>
  <w:footnote w:type="continuationSeparator" w:id="0">
    <w:p w14:paraId="1E01016C" w14:textId="77777777" w:rsidR="00BC4641" w:rsidRDefault="00BC4641" w:rsidP="00D15E00">
      <w:pPr>
        <w:spacing w:after="0" w:line="240" w:lineRule="auto"/>
      </w:pPr>
      <w:r>
        <w:continuationSeparator/>
      </w:r>
    </w:p>
  </w:footnote>
  <w:footnote w:id="1">
    <w:p w14:paraId="607635D2" w14:textId="77777777" w:rsidR="0095664D" w:rsidRPr="00D900DC" w:rsidRDefault="0095664D" w:rsidP="0004426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r w:rsidRPr="00D900DC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</w:p>
  </w:footnote>
  <w:footnote w:id="2">
    <w:p w14:paraId="31FB9920" w14:textId="77777777" w:rsidR="0095664D" w:rsidRPr="00D900DC" w:rsidRDefault="0095664D" w:rsidP="0004426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r w:rsidRPr="00D900DC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1C2E2051" w14:textId="77777777" w:rsidR="0095664D" w:rsidRPr="00D900DC" w:rsidRDefault="0095664D" w:rsidP="0004426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D900DC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D900DC">
        <w:rPr>
          <w:rFonts w:ascii="Arial" w:hAnsi="Arial" w:cs="Arial"/>
          <w:sz w:val="24"/>
          <w:szCs w:val="24"/>
          <w:lang w:val="pl-PL"/>
        </w:rPr>
        <w:t> </w:t>
      </w:r>
      <w:r w:rsidRPr="00D900DC">
        <w:rPr>
          <w:rFonts w:ascii="Arial" w:hAnsi="Arial" w:cs="Arial"/>
          <w:sz w:val="24"/>
          <w:szCs w:val="24"/>
        </w:rPr>
        <w:t>2021</w:t>
      </w:r>
      <w:r w:rsidRPr="00D900DC">
        <w:rPr>
          <w:rFonts w:ascii="Arial" w:hAnsi="Arial" w:cs="Arial"/>
          <w:sz w:val="24"/>
          <w:szCs w:val="24"/>
          <w:lang w:val="pl-PL"/>
        </w:rPr>
        <w:t> </w:t>
      </w:r>
      <w:r w:rsidRPr="00D900DC">
        <w:rPr>
          <w:rFonts w:ascii="Arial" w:hAnsi="Arial" w:cs="Arial"/>
          <w:sz w:val="24"/>
          <w:szCs w:val="24"/>
        </w:rPr>
        <w:t>r.</w:t>
      </w:r>
      <w:r w:rsidRPr="00D900DC">
        <w:rPr>
          <w:rFonts w:ascii="Arial" w:hAnsi="Arial" w:cs="Arial"/>
          <w:sz w:val="24"/>
          <w:szCs w:val="24"/>
          <w:lang w:val="pl-PL"/>
        </w:rPr>
        <w:t xml:space="preserve"> </w:t>
      </w:r>
      <w:r w:rsidRPr="00D900DC">
        <w:rPr>
          <w:rFonts w:ascii="Arial" w:hAnsi="Arial" w:cs="Arial"/>
          <w:sz w:val="24"/>
          <w:szCs w:val="24"/>
        </w:rPr>
        <w:t xml:space="preserve"> Nr 231, str. 60 z </w:t>
      </w:r>
      <w:r w:rsidRPr="00D900DC">
        <w:rPr>
          <w:rFonts w:ascii="Arial" w:hAnsi="Arial" w:cs="Arial"/>
          <w:sz w:val="24"/>
          <w:szCs w:val="24"/>
        </w:rPr>
        <w:t>późn. zm.).</w:t>
      </w:r>
      <w:bookmarkEnd w:id="1"/>
    </w:p>
  </w:footnote>
  <w:footnote w:id="4">
    <w:p w14:paraId="309A860A" w14:textId="77777777" w:rsidR="0095664D" w:rsidRPr="00E71612" w:rsidRDefault="0095664D" w:rsidP="0004426A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Rozporządzeni</w:t>
      </w:r>
      <w:r>
        <w:rPr>
          <w:rFonts w:ascii="Arial" w:hAnsi="Arial" w:cs="Arial"/>
          <w:sz w:val="24"/>
          <w:szCs w:val="24"/>
        </w:rPr>
        <w:t>e</w:t>
      </w:r>
      <w:r w:rsidRPr="00D900DC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</w:t>
      </w:r>
      <w:r w:rsidRPr="00D900DC">
        <w:rPr>
          <w:rFonts w:ascii="Arial" w:hAnsi="Arial" w:cs="Arial"/>
          <w:sz w:val="24"/>
          <w:szCs w:val="24"/>
        </w:rPr>
        <w:t>późn. zm.)</w:t>
      </w:r>
      <w:r w:rsidRPr="00D900DC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3314F378" w14:textId="77777777" w:rsidR="0095664D" w:rsidRPr="00E71612" w:rsidRDefault="0095664D" w:rsidP="0004426A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r w:rsidRPr="00E71612">
        <w:rPr>
          <w:rFonts w:ascii="Arial" w:hAnsi="Arial" w:cs="Arial"/>
          <w:sz w:val="24"/>
          <w:szCs w:val="24"/>
        </w:rPr>
        <w:t>minimis (Dz. U. UE. L. z 2023 r. poz. 2831).</w:t>
      </w:r>
    </w:p>
  </w:footnote>
  <w:footnote w:id="6">
    <w:p w14:paraId="45CD0129" w14:textId="77777777" w:rsidR="00836E8B" w:rsidRPr="00E71612" w:rsidRDefault="00836E8B" w:rsidP="00836E8B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r w:rsidRPr="00E71612">
        <w:rPr>
          <w:rFonts w:ascii="Arial" w:hAnsi="Arial" w:cs="Arial"/>
          <w:sz w:val="24"/>
          <w:szCs w:val="24"/>
        </w:rPr>
        <w:t>późn. zm.).</w:t>
      </w:r>
    </w:p>
  </w:footnote>
  <w:footnote w:id="7">
    <w:p w14:paraId="64B24F12" w14:textId="77777777" w:rsidR="0095664D" w:rsidRPr="00D900DC" w:rsidRDefault="0095664D" w:rsidP="0095664D">
      <w:pPr>
        <w:spacing w:after="0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63E6F401" w14:textId="77777777" w:rsidR="00BE029B" w:rsidRPr="0035660F" w:rsidRDefault="00BE029B">
      <w:pPr>
        <w:pStyle w:val="Tekstprzypisudolnego"/>
        <w:rPr>
          <w:rFonts w:ascii="Arial" w:hAnsi="Arial" w:cs="Arial"/>
          <w:sz w:val="24"/>
          <w:szCs w:val="24"/>
        </w:rPr>
      </w:pPr>
      <w:r w:rsidRPr="0035660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5660F">
        <w:rPr>
          <w:rFonts w:ascii="Arial" w:hAnsi="Arial" w:cs="Arial"/>
          <w:sz w:val="24"/>
          <w:szCs w:val="24"/>
        </w:rPr>
        <w:t xml:space="preserve"> </w:t>
      </w:r>
      <w:r w:rsidRPr="0035660F">
        <w:rPr>
          <w:rFonts w:ascii="Arial" w:hAnsi="Arial" w:cs="Arial"/>
          <w:sz w:val="24"/>
          <w:szCs w:val="24"/>
          <w:lang w:val="pl-PL"/>
        </w:rPr>
        <w:t>Jeśli dotyczy.</w:t>
      </w:r>
    </w:p>
  </w:footnote>
  <w:footnote w:id="9">
    <w:p w14:paraId="2E2BA9D3" w14:textId="311411BE" w:rsidR="00D57D10" w:rsidRPr="0032331B" w:rsidRDefault="00D57D10" w:rsidP="0032331B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3620BB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="008C1E1F" w:rsidRPr="008C1E1F">
        <w:rPr>
          <w:rFonts w:ascii="Arial" w:hAnsi="Arial" w:cs="Arial"/>
          <w:sz w:val="24"/>
          <w:szCs w:val="24"/>
        </w:rPr>
        <w:t xml:space="preserve">Infrastruktura badawcza </w:t>
      </w:r>
      <w:r w:rsidR="008C1E1F">
        <w:rPr>
          <w:rFonts w:ascii="Arial" w:hAnsi="Arial" w:cs="Arial"/>
          <w:sz w:val="24"/>
          <w:szCs w:val="24"/>
        </w:rPr>
        <w:t>o</w:t>
      </w:r>
      <w:r w:rsidRPr="0032331B">
        <w:rPr>
          <w:rFonts w:ascii="Arial" w:hAnsi="Arial" w:cs="Arial"/>
          <w:sz w:val="24"/>
          <w:szCs w:val="24"/>
        </w:rPr>
        <w:t>znacza obiekty, zasoby i powiązane z nimi usługi, które są wykorzystywane przez środowisko naukowe do prowadzenia badań naukowych w swoich dziedzinach, i obejmuje wyposażenie naukowe lub zestaw przyrządów, zasoby oparte na wiedzy, takie jak zbiory, archiwa lub uporządkowane informacje naukowe, infrastrukturę opartą na technologiach informacyjno-komunikacyjnych, taką jak sieć, infrastrukturę komputerową, oprogramowanie i infrastrukturę łączności lub wszelki inny podmiot o wyjątkowym charakterze niezbędny do prowadzenia badań naukowych. Takie różne rodzaje infrastruktury badawczej mogą być zlokalizowane w jednej placówce lub "rozproszone" (zorganizowana sieć zasobów) zgodnie z art. 2 lit. a) rozporządzenia Rady (WE) nr 723/2009 z dnia 25 czerwca 2009 r. w sprawie wspólnotowych ram prawnych konsorcjum na rzecz europejskiej infrastruktury badawczej (ERIC).</w:t>
      </w:r>
      <w:r w:rsidR="00080F14">
        <w:rPr>
          <w:rFonts w:ascii="Arial" w:hAnsi="Arial" w:cs="Arial"/>
          <w:sz w:val="24"/>
          <w:szCs w:val="24"/>
        </w:rPr>
        <w:t xml:space="preserve"> </w:t>
      </w:r>
    </w:p>
  </w:footnote>
  <w:footnote w:id="10">
    <w:p w14:paraId="1966777D" w14:textId="33969139" w:rsidR="005F3384" w:rsidRPr="005F3384" w:rsidRDefault="005F3384">
      <w:pPr>
        <w:pStyle w:val="Tekstprzypisudolnego"/>
      </w:pPr>
      <w:r w:rsidRPr="003620BB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0F14">
        <w:rPr>
          <w:rFonts w:ascii="Arial" w:hAnsi="Arial" w:cs="Arial"/>
          <w:sz w:val="24"/>
          <w:szCs w:val="24"/>
        </w:rPr>
        <w:t xml:space="preserve">W skład </w:t>
      </w:r>
      <w:r>
        <w:rPr>
          <w:rFonts w:ascii="Arial" w:hAnsi="Arial" w:cs="Arial"/>
          <w:sz w:val="24"/>
          <w:szCs w:val="24"/>
        </w:rPr>
        <w:t xml:space="preserve">zaplecza </w:t>
      </w:r>
      <w:r>
        <w:rPr>
          <w:rFonts w:ascii="Arial" w:hAnsi="Arial" w:cs="Arial"/>
          <w:sz w:val="24"/>
          <w:szCs w:val="24"/>
        </w:rPr>
        <w:t xml:space="preserve">b+r mogą </w:t>
      </w:r>
      <w:r w:rsidRPr="00080F14">
        <w:rPr>
          <w:rFonts w:ascii="Arial" w:hAnsi="Arial" w:cs="Arial"/>
          <w:sz w:val="24"/>
          <w:szCs w:val="24"/>
        </w:rPr>
        <w:t>wchodz</w:t>
      </w:r>
      <w:r>
        <w:rPr>
          <w:rFonts w:ascii="Arial" w:hAnsi="Arial" w:cs="Arial"/>
          <w:sz w:val="24"/>
          <w:szCs w:val="24"/>
        </w:rPr>
        <w:t>ić</w:t>
      </w:r>
      <w:r w:rsidRPr="00080F14">
        <w:rPr>
          <w:rFonts w:ascii="Arial" w:hAnsi="Arial" w:cs="Arial"/>
          <w:sz w:val="24"/>
          <w:szCs w:val="24"/>
        </w:rPr>
        <w:t xml:space="preserve"> obiekty pomocnicze</w:t>
      </w:r>
      <w:r>
        <w:rPr>
          <w:rFonts w:ascii="Arial" w:hAnsi="Arial" w:cs="Arial"/>
          <w:sz w:val="24"/>
          <w:szCs w:val="24"/>
        </w:rPr>
        <w:t>, które nie służą bezpośrednio do prowadzenia badań naukowych, ale są niezbędne do ich przeprowadzenia (np. związane z gromadzeniem, przechowywaniem, sterylizacją, itp.).</w:t>
      </w:r>
    </w:p>
  </w:footnote>
  <w:footnote w:id="11">
    <w:p w14:paraId="11B02512" w14:textId="4A3FE754" w:rsidR="00A97DEC" w:rsidRPr="0079288B" w:rsidRDefault="00A97DEC" w:rsidP="00A97DE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</w:t>
      </w:r>
      <w:r w:rsidRPr="00294B88">
        <w:rPr>
          <w:rFonts w:ascii="Arial" w:hAnsi="Arial" w:cs="Arial"/>
          <w:sz w:val="24"/>
          <w:szCs w:val="24"/>
          <w:lang w:val="pl-PL"/>
        </w:rPr>
        <w:t>Zawiadomienia Komisji w sprawie pojęcia pomocy państwa w rozumieniu art. 107 ust. 1 Traktatu o funkcjonowaniu Unii Europejskiej  (Dz. Urz. UE C 262 z dnia 19 lipca 2016 r., str. 1)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12">
    <w:p w14:paraId="5C1EC6DD" w14:textId="77777777" w:rsidR="007041BF" w:rsidRPr="0032331B" w:rsidRDefault="007041BF">
      <w:pPr>
        <w:pStyle w:val="Tekstprzypisudolnego"/>
        <w:rPr>
          <w:rFonts w:ascii="Arial" w:hAnsi="Arial" w:cs="Arial"/>
          <w:sz w:val="24"/>
          <w:szCs w:val="24"/>
        </w:rPr>
      </w:pPr>
      <w:r w:rsidRPr="00323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331B">
        <w:rPr>
          <w:rFonts w:ascii="Arial" w:hAnsi="Arial" w:cs="Arial"/>
          <w:sz w:val="24"/>
          <w:szCs w:val="24"/>
        </w:rPr>
        <w:t xml:space="preserve"> Łączna wartość (nabycia) wspieranego sprzętu na potrzeby badań naukowych i innowacji. Sprzęt ten obejmuje wszelkie przyrządy, narzędzia i urządzenia wykorzystywane bezpośrednio do działań na rzecz badań i rozwoju. Nie obejmuje on na przykład substancji chemicznych lub innych materiałów pomocniczych wykorzystywanych do przeprowadzania eksperymentów lub innych działań badawczych.</w:t>
      </w:r>
    </w:p>
  </w:footnote>
  <w:footnote w:id="13">
    <w:p w14:paraId="23BFE381" w14:textId="77777777" w:rsidR="008976C0" w:rsidRPr="00C10BE2" w:rsidRDefault="008976C0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893F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93F71">
        <w:rPr>
          <w:rFonts w:ascii="Arial" w:hAnsi="Arial" w:cs="Arial"/>
          <w:sz w:val="24"/>
          <w:szCs w:val="24"/>
        </w:rPr>
        <w:t xml:space="preserve"> </w:t>
      </w:r>
      <w:r w:rsidRPr="00893F7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911F8" w14:textId="77777777" w:rsidR="00802549" w:rsidRPr="00DD0EB1" w:rsidRDefault="00802549" w:rsidP="00802549">
    <w:pPr>
      <w:spacing w:before="100" w:beforeAutospacing="1" w:after="100" w:afterAutospacing="1"/>
      <w:rPr>
        <w:rFonts w:ascii="Arial" w:hAnsi="Arial" w:cs="Arial"/>
        <w:bCs/>
        <w:sz w:val="24"/>
        <w:szCs w:val="24"/>
      </w:rPr>
    </w:pPr>
    <w:r w:rsidRPr="00DD0EB1">
      <w:rPr>
        <w:rFonts w:ascii="Arial" w:hAnsi="Arial" w:cs="Arial"/>
        <w:sz w:val="24"/>
        <w:szCs w:val="24"/>
      </w:rPr>
      <w:t>FUNDUSZE EUROPEJSKIE DLA KUJAW I POMORZA 2021-2027</w:t>
    </w:r>
  </w:p>
  <w:p w14:paraId="7057F266" w14:textId="08301870" w:rsidR="00432371" w:rsidRPr="00285D7A" w:rsidRDefault="00432371" w:rsidP="00432371">
    <w:pPr>
      <w:tabs>
        <w:tab w:val="left" w:pos="9923"/>
      </w:tabs>
      <w:spacing w:after="0" w:line="240" w:lineRule="auto"/>
      <w:ind w:left="8496"/>
      <w:rPr>
        <w:rFonts w:ascii="Arial" w:hAnsi="Arial" w:cs="Arial"/>
        <w:bCs/>
        <w:sz w:val="24"/>
        <w:szCs w:val="24"/>
      </w:rPr>
    </w:pPr>
    <w:r w:rsidRPr="00285D7A">
      <w:rPr>
        <w:rFonts w:ascii="Arial" w:hAnsi="Arial" w:cs="Arial"/>
        <w:bCs/>
        <w:sz w:val="24"/>
        <w:szCs w:val="24"/>
        <w:lang w:val="x-none"/>
      </w:rPr>
      <w:t xml:space="preserve">Załącznik nr </w:t>
    </w:r>
    <w:r>
      <w:rPr>
        <w:rFonts w:ascii="Arial" w:hAnsi="Arial" w:cs="Arial"/>
        <w:bCs/>
        <w:sz w:val="24"/>
        <w:szCs w:val="24"/>
        <w:lang w:val="x-none"/>
      </w:rPr>
      <w:t>1</w:t>
    </w:r>
    <w:r w:rsidRPr="00285D7A">
      <w:rPr>
        <w:rFonts w:ascii="Arial" w:hAnsi="Arial" w:cs="Arial"/>
        <w:bCs/>
        <w:sz w:val="24"/>
        <w:szCs w:val="24"/>
        <w:lang w:val="x-none"/>
      </w:rPr>
      <w:t xml:space="preserve"> do stanowiska </w:t>
    </w:r>
    <w:r w:rsidRPr="00285D7A">
      <w:rPr>
        <w:rFonts w:ascii="Arial" w:hAnsi="Arial" w:cs="Arial"/>
        <w:bCs/>
        <w:sz w:val="24"/>
        <w:szCs w:val="24"/>
      </w:rPr>
      <w:t>nr 1</w:t>
    </w:r>
    <w:r>
      <w:rPr>
        <w:rFonts w:ascii="Arial" w:hAnsi="Arial" w:cs="Arial"/>
        <w:bCs/>
        <w:sz w:val="24"/>
        <w:szCs w:val="24"/>
      </w:rPr>
      <w:t>0</w:t>
    </w:r>
    <w:r w:rsidRPr="00285D7A">
      <w:rPr>
        <w:rFonts w:ascii="Arial" w:hAnsi="Arial" w:cs="Arial"/>
        <w:bCs/>
        <w:sz w:val="24"/>
        <w:szCs w:val="24"/>
      </w:rPr>
      <w:t>/2025</w:t>
    </w:r>
  </w:p>
  <w:p w14:paraId="78FB2DA2" w14:textId="47A4124A" w:rsidR="00432371" w:rsidRPr="00285D7A" w:rsidRDefault="00432371" w:rsidP="00432371">
    <w:pPr>
      <w:tabs>
        <w:tab w:val="left" w:pos="9923"/>
      </w:tabs>
      <w:spacing w:after="0" w:line="240" w:lineRule="auto"/>
      <w:ind w:left="8496"/>
      <w:rPr>
        <w:rFonts w:ascii="Arial" w:hAnsi="Arial" w:cs="Arial"/>
        <w:bCs/>
        <w:sz w:val="24"/>
        <w:szCs w:val="24"/>
      </w:rPr>
    </w:pPr>
    <w:r w:rsidRPr="00285D7A">
      <w:rPr>
        <w:rFonts w:ascii="Arial" w:hAnsi="Arial" w:cs="Arial"/>
        <w:bCs/>
        <w:sz w:val="24"/>
        <w:szCs w:val="24"/>
      </w:rPr>
      <w:t xml:space="preserve">Grupy roboczej ds. </w:t>
    </w:r>
    <w:r w:rsidR="008D62DB">
      <w:rPr>
        <w:rFonts w:ascii="Arial" w:hAnsi="Arial" w:cs="Arial"/>
        <w:bCs/>
        <w:sz w:val="24"/>
        <w:szCs w:val="24"/>
      </w:rPr>
      <w:t>EFRR</w:t>
    </w:r>
  </w:p>
  <w:p w14:paraId="4A505C2E" w14:textId="3EEE6C1A" w:rsidR="00802549" w:rsidRPr="00DD0EB1" w:rsidRDefault="00432371" w:rsidP="00A7058C">
    <w:pPr>
      <w:tabs>
        <w:tab w:val="left" w:pos="9923"/>
      </w:tabs>
      <w:spacing w:after="0" w:line="240" w:lineRule="auto"/>
      <w:ind w:left="8496"/>
      <w:rPr>
        <w:rFonts w:ascii="Arial" w:hAnsi="Arial" w:cs="Arial"/>
        <w:bCs/>
        <w:sz w:val="24"/>
        <w:szCs w:val="24"/>
      </w:rPr>
    </w:pPr>
    <w:r w:rsidRPr="00285D7A">
      <w:rPr>
        <w:rFonts w:ascii="Arial" w:hAnsi="Arial" w:cs="Arial"/>
        <w:bCs/>
        <w:sz w:val="24"/>
        <w:szCs w:val="24"/>
      </w:rPr>
      <w:t>przy KM FEdKP 2021-2027 z 17 lutego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04B6"/>
    <w:multiLevelType w:val="hybridMultilevel"/>
    <w:tmpl w:val="EEFE327E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FF0"/>
    <w:multiLevelType w:val="hybridMultilevel"/>
    <w:tmpl w:val="F55E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2291"/>
    <w:multiLevelType w:val="hybridMultilevel"/>
    <w:tmpl w:val="7188F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92C8D"/>
    <w:multiLevelType w:val="hybridMultilevel"/>
    <w:tmpl w:val="A28C5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B43D14"/>
    <w:multiLevelType w:val="hybridMultilevel"/>
    <w:tmpl w:val="83B63AC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71DC5"/>
    <w:multiLevelType w:val="hybridMultilevel"/>
    <w:tmpl w:val="F2A8A984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6B20AA"/>
    <w:multiLevelType w:val="hybridMultilevel"/>
    <w:tmpl w:val="81D65AFE"/>
    <w:lvl w:ilvl="0" w:tplc="49A23E46">
      <w:start w:val="1"/>
      <w:numFmt w:val="decimal"/>
      <w:lvlText w:val="%1."/>
      <w:lvlJc w:val="left"/>
      <w:pPr>
        <w:ind w:left="1440" w:hanging="360"/>
      </w:pPr>
    </w:lvl>
    <w:lvl w:ilvl="1" w:tplc="93F21DEE">
      <w:start w:val="1"/>
      <w:numFmt w:val="decimal"/>
      <w:lvlText w:val="%2."/>
      <w:lvlJc w:val="left"/>
      <w:pPr>
        <w:ind w:left="1440" w:hanging="360"/>
      </w:pPr>
    </w:lvl>
    <w:lvl w:ilvl="2" w:tplc="BA028F02">
      <w:start w:val="1"/>
      <w:numFmt w:val="decimal"/>
      <w:lvlText w:val="%3."/>
      <w:lvlJc w:val="left"/>
      <w:pPr>
        <w:ind w:left="1440" w:hanging="360"/>
      </w:pPr>
    </w:lvl>
    <w:lvl w:ilvl="3" w:tplc="B278514A">
      <w:start w:val="1"/>
      <w:numFmt w:val="decimal"/>
      <w:lvlText w:val="%4."/>
      <w:lvlJc w:val="left"/>
      <w:pPr>
        <w:ind w:left="1440" w:hanging="360"/>
      </w:pPr>
    </w:lvl>
    <w:lvl w:ilvl="4" w:tplc="09E88CBE">
      <w:start w:val="1"/>
      <w:numFmt w:val="decimal"/>
      <w:lvlText w:val="%5."/>
      <w:lvlJc w:val="left"/>
      <w:pPr>
        <w:ind w:left="1440" w:hanging="360"/>
      </w:pPr>
    </w:lvl>
    <w:lvl w:ilvl="5" w:tplc="D344989A">
      <w:start w:val="1"/>
      <w:numFmt w:val="decimal"/>
      <w:lvlText w:val="%6."/>
      <w:lvlJc w:val="left"/>
      <w:pPr>
        <w:ind w:left="1440" w:hanging="360"/>
      </w:pPr>
    </w:lvl>
    <w:lvl w:ilvl="6" w:tplc="ED6CF470">
      <w:start w:val="1"/>
      <w:numFmt w:val="decimal"/>
      <w:lvlText w:val="%7."/>
      <w:lvlJc w:val="left"/>
      <w:pPr>
        <w:ind w:left="1440" w:hanging="360"/>
      </w:pPr>
    </w:lvl>
    <w:lvl w:ilvl="7" w:tplc="0C62676E">
      <w:start w:val="1"/>
      <w:numFmt w:val="decimal"/>
      <w:lvlText w:val="%8."/>
      <w:lvlJc w:val="left"/>
      <w:pPr>
        <w:ind w:left="1440" w:hanging="360"/>
      </w:pPr>
    </w:lvl>
    <w:lvl w:ilvl="8" w:tplc="7A047CE0">
      <w:start w:val="1"/>
      <w:numFmt w:val="decimal"/>
      <w:lvlText w:val="%9."/>
      <w:lvlJc w:val="left"/>
      <w:pPr>
        <w:ind w:left="1440" w:hanging="360"/>
      </w:pPr>
    </w:lvl>
  </w:abstractNum>
  <w:abstractNum w:abstractNumId="8" w15:restartNumberingAfterBreak="0">
    <w:nsid w:val="1B6412AA"/>
    <w:multiLevelType w:val="hybridMultilevel"/>
    <w:tmpl w:val="A218F844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6006F"/>
    <w:multiLevelType w:val="hybridMultilevel"/>
    <w:tmpl w:val="A4FAB8E6"/>
    <w:lvl w:ilvl="0" w:tplc="277C0A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F62693"/>
    <w:multiLevelType w:val="hybridMultilevel"/>
    <w:tmpl w:val="324AA6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CF0903"/>
    <w:multiLevelType w:val="hybridMultilevel"/>
    <w:tmpl w:val="D0E09764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800837"/>
    <w:multiLevelType w:val="hybridMultilevel"/>
    <w:tmpl w:val="CFAC88A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C4D68"/>
    <w:multiLevelType w:val="hybridMultilevel"/>
    <w:tmpl w:val="9F16B216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8C5231"/>
    <w:multiLevelType w:val="hybridMultilevel"/>
    <w:tmpl w:val="F418D67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85B99"/>
    <w:multiLevelType w:val="hybridMultilevel"/>
    <w:tmpl w:val="9BE2B00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00703"/>
    <w:multiLevelType w:val="hybridMultilevel"/>
    <w:tmpl w:val="7CB469CA"/>
    <w:lvl w:ilvl="0" w:tplc="C6121B3A">
      <w:start w:val="1"/>
      <w:numFmt w:val="decimal"/>
      <w:lvlText w:val="%1."/>
      <w:lvlJc w:val="left"/>
      <w:pPr>
        <w:ind w:left="720" w:hanging="360"/>
      </w:pPr>
    </w:lvl>
    <w:lvl w:ilvl="1" w:tplc="F40899A6">
      <w:start w:val="1"/>
      <w:numFmt w:val="decimal"/>
      <w:lvlText w:val="%2."/>
      <w:lvlJc w:val="left"/>
      <w:pPr>
        <w:ind w:left="720" w:hanging="360"/>
      </w:pPr>
    </w:lvl>
    <w:lvl w:ilvl="2" w:tplc="0CB03984">
      <w:start w:val="1"/>
      <w:numFmt w:val="decimal"/>
      <w:lvlText w:val="%3."/>
      <w:lvlJc w:val="left"/>
      <w:pPr>
        <w:ind w:left="720" w:hanging="360"/>
      </w:pPr>
    </w:lvl>
    <w:lvl w:ilvl="3" w:tplc="F8F45470">
      <w:start w:val="1"/>
      <w:numFmt w:val="decimal"/>
      <w:lvlText w:val="%4."/>
      <w:lvlJc w:val="left"/>
      <w:pPr>
        <w:ind w:left="720" w:hanging="360"/>
      </w:pPr>
    </w:lvl>
    <w:lvl w:ilvl="4" w:tplc="E188D9C4">
      <w:start w:val="1"/>
      <w:numFmt w:val="decimal"/>
      <w:lvlText w:val="%5."/>
      <w:lvlJc w:val="left"/>
      <w:pPr>
        <w:ind w:left="720" w:hanging="360"/>
      </w:pPr>
    </w:lvl>
    <w:lvl w:ilvl="5" w:tplc="B4B61AB6">
      <w:start w:val="1"/>
      <w:numFmt w:val="decimal"/>
      <w:lvlText w:val="%6."/>
      <w:lvlJc w:val="left"/>
      <w:pPr>
        <w:ind w:left="720" w:hanging="360"/>
      </w:pPr>
    </w:lvl>
    <w:lvl w:ilvl="6" w:tplc="34A2ADCE">
      <w:start w:val="1"/>
      <w:numFmt w:val="decimal"/>
      <w:lvlText w:val="%7."/>
      <w:lvlJc w:val="left"/>
      <w:pPr>
        <w:ind w:left="720" w:hanging="360"/>
      </w:pPr>
    </w:lvl>
    <w:lvl w:ilvl="7" w:tplc="69B22B48">
      <w:start w:val="1"/>
      <w:numFmt w:val="decimal"/>
      <w:lvlText w:val="%8."/>
      <w:lvlJc w:val="left"/>
      <w:pPr>
        <w:ind w:left="720" w:hanging="360"/>
      </w:pPr>
    </w:lvl>
    <w:lvl w:ilvl="8" w:tplc="AE6013DE">
      <w:start w:val="1"/>
      <w:numFmt w:val="decimal"/>
      <w:lvlText w:val="%9."/>
      <w:lvlJc w:val="left"/>
      <w:pPr>
        <w:ind w:left="720" w:hanging="360"/>
      </w:pPr>
    </w:lvl>
  </w:abstractNum>
  <w:abstractNum w:abstractNumId="18" w15:restartNumberingAfterBreak="0">
    <w:nsid w:val="35275A73"/>
    <w:multiLevelType w:val="hybridMultilevel"/>
    <w:tmpl w:val="80968AD4"/>
    <w:lvl w:ilvl="0" w:tplc="277C0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4161AD"/>
    <w:multiLevelType w:val="hybridMultilevel"/>
    <w:tmpl w:val="FF5C17D6"/>
    <w:lvl w:ilvl="0" w:tplc="6FD0F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F608DD"/>
    <w:multiLevelType w:val="hybridMultilevel"/>
    <w:tmpl w:val="3500961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0F2DD6"/>
    <w:multiLevelType w:val="hybridMultilevel"/>
    <w:tmpl w:val="94420F6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23022"/>
    <w:multiLevelType w:val="hybridMultilevel"/>
    <w:tmpl w:val="936E49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34308"/>
    <w:multiLevelType w:val="hybridMultilevel"/>
    <w:tmpl w:val="40AEC5B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EE2ECD"/>
    <w:multiLevelType w:val="hybridMultilevel"/>
    <w:tmpl w:val="5F1890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E43685"/>
    <w:multiLevelType w:val="hybridMultilevel"/>
    <w:tmpl w:val="342286F0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ED15B7"/>
    <w:multiLevelType w:val="hybridMultilevel"/>
    <w:tmpl w:val="9A96FB5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A598A"/>
    <w:multiLevelType w:val="hybridMultilevel"/>
    <w:tmpl w:val="81426316"/>
    <w:lvl w:ilvl="0" w:tplc="B134980C">
      <w:start w:val="1"/>
      <w:numFmt w:val="decimal"/>
      <w:lvlText w:val="%1."/>
      <w:lvlJc w:val="left"/>
      <w:pPr>
        <w:ind w:left="720" w:hanging="360"/>
      </w:pPr>
    </w:lvl>
    <w:lvl w:ilvl="1" w:tplc="85245D32">
      <w:start w:val="1"/>
      <w:numFmt w:val="decimal"/>
      <w:lvlText w:val="%2."/>
      <w:lvlJc w:val="left"/>
      <w:pPr>
        <w:ind w:left="720" w:hanging="360"/>
      </w:pPr>
    </w:lvl>
    <w:lvl w:ilvl="2" w:tplc="D5F6DD82">
      <w:start w:val="1"/>
      <w:numFmt w:val="decimal"/>
      <w:lvlText w:val="%3."/>
      <w:lvlJc w:val="left"/>
      <w:pPr>
        <w:ind w:left="720" w:hanging="360"/>
      </w:pPr>
    </w:lvl>
    <w:lvl w:ilvl="3" w:tplc="78EA061E">
      <w:start w:val="1"/>
      <w:numFmt w:val="decimal"/>
      <w:lvlText w:val="%4."/>
      <w:lvlJc w:val="left"/>
      <w:pPr>
        <w:ind w:left="720" w:hanging="360"/>
      </w:pPr>
    </w:lvl>
    <w:lvl w:ilvl="4" w:tplc="17706FEE">
      <w:start w:val="1"/>
      <w:numFmt w:val="decimal"/>
      <w:lvlText w:val="%5."/>
      <w:lvlJc w:val="left"/>
      <w:pPr>
        <w:ind w:left="720" w:hanging="360"/>
      </w:pPr>
    </w:lvl>
    <w:lvl w:ilvl="5" w:tplc="624C67EC">
      <w:start w:val="1"/>
      <w:numFmt w:val="decimal"/>
      <w:lvlText w:val="%6."/>
      <w:lvlJc w:val="left"/>
      <w:pPr>
        <w:ind w:left="720" w:hanging="360"/>
      </w:pPr>
    </w:lvl>
    <w:lvl w:ilvl="6" w:tplc="45C89178">
      <w:start w:val="1"/>
      <w:numFmt w:val="decimal"/>
      <w:lvlText w:val="%7."/>
      <w:lvlJc w:val="left"/>
      <w:pPr>
        <w:ind w:left="720" w:hanging="360"/>
      </w:pPr>
    </w:lvl>
    <w:lvl w:ilvl="7" w:tplc="2C46C720">
      <w:start w:val="1"/>
      <w:numFmt w:val="decimal"/>
      <w:lvlText w:val="%8."/>
      <w:lvlJc w:val="left"/>
      <w:pPr>
        <w:ind w:left="720" w:hanging="360"/>
      </w:pPr>
    </w:lvl>
    <w:lvl w:ilvl="8" w:tplc="CF06C640">
      <w:start w:val="1"/>
      <w:numFmt w:val="decimal"/>
      <w:lvlText w:val="%9."/>
      <w:lvlJc w:val="left"/>
      <w:pPr>
        <w:ind w:left="720" w:hanging="360"/>
      </w:pPr>
    </w:lvl>
  </w:abstractNum>
  <w:abstractNum w:abstractNumId="31" w15:restartNumberingAfterBreak="0">
    <w:nsid w:val="72DD4E05"/>
    <w:multiLevelType w:val="hybridMultilevel"/>
    <w:tmpl w:val="B0180D72"/>
    <w:lvl w:ilvl="0" w:tplc="0D0A9F00">
      <w:start w:val="1"/>
      <w:numFmt w:val="decimal"/>
      <w:lvlText w:val="%1."/>
      <w:lvlJc w:val="left"/>
      <w:pPr>
        <w:ind w:left="720" w:hanging="360"/>
      </w:pPr>
    </w:lvl>
    <w:lvl w:ilvl="1" w:tplc="5666F216">
      <w:start w:val="1"/>
      <w:numFmt w:val="decimal"/>
      <w:lvlText w:val="%2."/>
      <w:lvlJc w:val="left"/>
      <w:pPr>
        <w:ind w:left="720" w:hanging="360"/>
      </w:pPr>
    </w:lvl>
    <w:lvl w:ilvl="2" w:tplc="BF688E6C">
      <w:start w:val="1"/>
      <w:numFmt w:val="decimal"/>
      <w:lvlText w:val="%3."/>
      <w:lvlJc w:val="left"/>
      <w:pPr>
        <w:ind w:left="720" w:hanging="360"/>
      </w:pPr>
    </w:lvl>
    <w:lvl w:ilvl="3" w:tplc="310632CE">
      <w:start w:val="1"/>
      <w:numFmt w:val="decimal"/>
      <w:lvlText w:val="%4."/>
      <w:lvlJc w:val="left"/>
      <w:pPr>
        <w:ind w:left="720" w:hanging="360"/>
      </w:pPr>
    </w:lvl>
    <w:lvl w:ilvl="4" w:tplc="557E59CE">
      <w:start w:val="1"/>
      <w:numFmt w:val="decimal"/>
      <w:lvlText w:val="%5."/>
      <w:lvlJc w:val="left"/>
      <w:pPr>
        <w:ind w:left="720" w:hanging="360"/>
      </w:pPr>
    </w:lvl>
    <w:lvl w:ilvl="5" w:tplc="98A46C2E">
      <w:start w:val="1"/>
      <w:numFmt w:val="decimal"/>
      <w:lvlText w:val="%6."/>
      <w:lvlJc w:val="left"/>
      <w:pPr>
        <w:ind w:left="720" w:hanging="360"/>
      </w:pPr>
    </w:lvl>
    <w:lvl w:ilvl="6" w:tplc="AA96BC3E">
      <w:start w:val="1"/>
      <w:numFmt w:val="decimal"/>
      <w:lvlText w:val="%7."/>
      <w:lvlJc w:val="left"/>
      <w:pPr>
        <w:ind w:left="720" w:hanging="360"/>
      </w:pPr>
    </w:lvl>
    <w:lvl w:ilvl="7" w:tplc="51988A10">
      <w:start w:val="1"/>
      <w:numFmt w:val="decimal"/>
      <w:lvlText w:val="%8."/>
      <w:lvlJc w:val="left"/>
      <w:pPr>
        <w:ind w:left="720" w:hanging="360"/>
      </w:pPr>
    </w:lvl>
    <w:lvl w:ilvl="8" w:tplc="FDD8139A">
      <w:start w:val="1"/>
      <w:numFmt w:val="decimal"/>
      <w:lvlText w:val="%9."/>
      <w:lvlJc w:val="left"/>
      <w:pPr>
        <w:ind w:left="720" w:hanging="360"/>
      </w:pPr>
    </w:lvl>
  </w:abstractNum>
  <w:abstractNum w:abstractNumId="32" w15:restartNumberingAfterBreak="0">
    <w:nsid w:val="7B9D0F38"/>
    <w:multiLevelType w:val="hybridMultilevel"/>
    <w:tmpl w:val="F878A57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A7164D"/>
    <w:multiLevelType w:val="hybridMultilevel"/>
    <w:tmpl w:val="9AECB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911646">
    <w:abstractNumId w:val="27"/>
  </w:num>
  <w:num w:numId="2" w16cid:durableId="727655540">
    <w:abstractNumId w:val="5"/>
  </w:num>
  <w:num w:numId="3" w16cid:durableId="652296981">
    <w:abstractNumId w:val="19"/>
  </w:num>
  <w:num w:numId="4" w16cid:durableId="1181700504">
    <w:abstractNumId w:val="2"/>
  </w:num>
  <w:num w:numId="5" w16cid:durableId="2025129724">
    <w:abstractNumId w:val="12"/>
  </w:num>
  <w:num w:numId="6" w16cid:durableId="392777769">
    <w:abstractNumId w:val="6"/>
  </w:num>
  <w:num w:numId="7" w16cid:durableId="1797941235">
    <w:abstractNumId w:val="28"/>
  </w:num>
  <w:num w:numId="8" w16cid:durableId="424963472">
    <w:abstractNumId w:val="23"/>
  </w:num>
  <w:num w:numId="9" w16cid:durableId="2057973321">
    <w:abstractNumId w:val="4"/>
  </w:num>
  <w:num w:numId="10" w16cid:durableId="1747221633">
    <w:abstractNumId w:val="1"/>
  </w:num>
  <w:num w:numId="11" w16cid:durableId="593437780">
    <w:abstractNumId w:val="22"/>
  </w:num>
  <w:num w:numId="12" w16cid:durableId="1395663767">
    <w:abstractNumId w:val="13"/>
  </w:num>
  <w:num w:numId="13" w16cid:durableId="441851303">
    <w:abstractNumId w:val="11"/>
  </w:num>
  <w:num w:numId="14" w16cid:durableId="877816896">
    <w:abstractNumId w:val="14"/>
  </w:num>
  <w:num w:numId="15" w16cid:durableId="441992700">
    <w:abstractNumId w:val="20"/>
  </w:num>
  <w:num w:numId="16" w16cid:durableId="360202553">
    <w:abstractNumId w:val="32"/>
  </w:num>
  <w:num w:numId="17" w16cid:durableId="1623419015">
    <w:abstractNumId w:val="8"/>
  </w:num>
  <w:num w:numId="18" w16cid:durableId="1630814689">
    <w:abstractNumId w:val="29"/>
  </w:num>
  <w:num w:numId="19" w16cid:durableId="530143296">
    <w:abstractNumId w:val="21"/>
  </w:num>
  <w:num w:numId="20" w16cid:durableId="1329677475">
    <w:abstractNumId w:val="0"/>
  </w:num>
  <w:num w:numId="21" w16cid:durableId="1821188224">
    <w:abstractNumId w:val="16"/>
  </w:num>
  <w:num w:numId="22" w16cid:durableId="41634582">
    <w:abstractNumId w:val="10"/>
  </w:num>
  <w:num w:numId="23" w16cid:durableId="1590650691">
    <w:abstractNumId w:val="3"/>
  </w:num>
  <w:num w:numId="24" w16cid:durableId="1113793451">
    <w:abstractNumId w:val="33"/>
  </w:num>
  <w:num w:numId="25" w16cid:durableId="524099079">
    <w:abstractNumId w:val="9"/>
  </w:num>
  <w:num w:numId="26" w16cid:durableId="503713773">
    <w:abstractNumId w:val="18"/>
  </w:num>
  <w:num w:numId="27" w16cid:durableId="864749432">
    <w:abstractNumId w:val="7"/>
  </w:num>
  <w:num w:numId="28" w16cid:durableId="1010137870">
    <w:abstractNumId w:val="17"/>
  </w:num>
  <w:num w:numId="29" w16cid:durableId="420687516">
    <w:abstractNumId w:val="30"/>
  </w:num>
  <w:num w:numId="30" w16cid:durableId="1638796355">
    <w:abstractNumId w:val="31"/>
  </w:num>
  <w:num w:numId="31" w16cid:durableId="479349714">
    <w:abstractNumId w:val="26"/>
  </w:num>
  <w:num w:numId="32" w16cid:durableId="1146387295">
    <w:abstractNumId w:val="25"/>
  </w:num>
  <w:num w:numId="33" w16cid:durableId="1976056033">
    <w:abstractNumId w:val="24"/>
  </w:num>
  <w:num w:numId="34" w16cid:durableId="615869331">
    <w:abstractNumId w:val="15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gnieszka Jóźwiak">
    <w15:presenceInfo w15:providerId="AD" w15:userId="S-1-5-21-2619306676-2800222060-3362172700-3858"/>
  </w15:person>
  <w15:person w15:author="IZ FEdKP">
    <w15:presenceInfo w15:providerId="None" w15:userId="IZ FEdK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C6"/>
    <w:rsid w:val="0000140F"/>
    <w:rsid w:val="00002052"/>
    <w:rsid w:val="00002ED9"/>
    <w:rsid w:val="000039EF"/>
    <w:rsid w:val="00003A8A"/>
    <w:rsid w:val="00004DD0"/>
    <w:rsid w:val="00005453"/>
    <w:rsid w:val="000055BA"/>
    <w:rsid w:val="000060A9"/>
    <w:rsid w:val="000065B3"/>
    <w:rsid w:val="00006914"/>
    <w:rsid w:val="000109D6"/>
    <w:rsid w:val="00011AC9"/>
    <w:rsid w:val="00014DF0"/>
    <w:rsid w:val="00016679"/>
    <w:rsid w:val="00016786"/>
    <w:rsid w:val="00017506"/>
    <w:rsid w:val="0002063F"/>
    <w:rsid w:val="00022525"/>
    <w:rsid w:val="0002314C"/>
    <w:rsid w:val="00023781"/>
    <w:rsid w:val="00023CB3"/>
    <w:rsid w:val="0002428B"/>
    <w:rsid w:val="00025A17"/>
    <w:rsid w:val="000304F1"/>
    <w:rsid w:val="00030D91"/>
    <w:rsid w:val="0003195A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426A"/>
    <w:rsid w:val="000444EE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D02"/>
    <w:rsid w:val="0005661B"/>
    <w:rsid w:val="00056F33"/>
    <w:rsid w:val="00057F63"/>
    <w:rsid w:val="00061620"/>
    <w:rsid w:val="00061813"/>
    <w:rsid w:val="00061A47"/>
    <w:rsid w:val="000628BA"/>
    <w:rsid w:val="00062AC2"/>
    <w:rsid w:val="00063415"/>
    <w:rsid w:val="00063E79"/>
    <w:rsid w:val="00063E7D"/>
    <w:rsid w:val="00064624"/>
    <w:rsid w:val="00067205"/>
    <w:rsid w:val="00067F1B"/>
    <w:rsid w:val="00070E97"/>
    <w:rsid w:val="00071696"/>
    <w:rsid w:val="000723C9"/>
    <w:rsid w:val="00073204"/>
    <w:rsid w:val="000735A7"/>
    <w:rsid w:val="0007401F"/>
    <w:rsid w:val="000747B0"/>
    <w:rsid w:val="00075A6A"/>
    <w:rsid w:val="00076E69"/>
    <w:rsid w:val="0007701A"/>
    <w:rsid w:val="00080562"/>
    <w:rsid w:val="00080F14"/>
    <w:rsid w:val="00081F7E"/>
    <w:rsid w:val="0008212E"/>
    <w:rsid w:val="00082337"/>
    <w:rsid w:val="00082A9B"/>
    <w:rsid w:val="00083BA1"/>
    <w:rsid w:val="00085328"/>
    <w:rsid w:val="00085466"/>
    <w:rsid w:val="000856D3"/>
    <w:rsid w:val="00087144"/>
    <w:rsid w:val="00090485"/>
    <w:rsid w:val="00090C8C"/>
    <w:rsid w:val="00091E34"/>
    <w:rsid w:val="00092099"/>
    <w:rsid w:val="000923F1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1984"/>
    <w:rsid w:val="000A23C7"/>
    <w:rsid w:val="000A29D0"/>
    <w:rsid w:val="000A406B"/>
    <w:rsid w:val="000B09DD"/>
    <w:rsid w:val="000B0BA9"/>
    <w:rsid w:val="000B12E4"/>
    <w:rsid w:val="000B1CA7"/>
    <w:rsid w:val="000B1D05"/>
    <w:rsid w:val="000B2D26"/>
    <w:rsid w:val="000B2E04"/>
    <w:rsid w:val="000B31D5"/>
    <w:rsid w:val="000B3BE5"/>
    <w:rsid w:val="000B6B8E"/>
    <w:rsid w:val="000B786A"/>
    <w:rsid w:val="000B79E6"/>
    <w:rsid w:val="000C1A21"/>
    <w:rsid w:val="000C288E"/>
    <w:rsid w:val="000C356A"/>
    <w:rsid w:val="000C3776"/>
    <w:rsid w:val="000C3B12"/>
    <w:rsid w:val="000C3D91"/>
    <w:rsid w:val="000C4373"/>
    <w:rsid w:val="000C4789"/>
    <w:rsid w:val="000C57A6"/>
    <w:rsid w:val="000C5C11"/>
    <w:rsid w:val="000C6250"/>
    <w:rsid w:val="000C68C6"/>
    <w:rsid w:val="000C699A"/>
    <w:rsid w:val="000C6CE7"/>
    <w:rsid w:val="000C767F"/>
    <w:rsid w:val="000D0297"/>
    <w:rsid w:val="000D033A"/>
    <w:rsid w:val="000D10D1"/>
    <w:rsid w:val="000D1B2F"/>
    <w:rsid w:val="000D2523"/>
    <w:rsid w:val="000D2C65"/>
    <w:rsid w:val="000D36F0"/>
    <w:rsid w:val="000D376D"/>
    <w:rsid w:val="000D3A5D"/>
    <w:rsid w:val="000D3BCA"/>
    <w:rsid w:val="000D3ED9"/>
    <w:rsid w:val="000D435C"/>
    <w:rsid w:val="000D4562"/>
    <w:rsid w:val="000D4BD2"/>
    <w:rsid w:val="000D5C33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164"/>
    <w:rsid w:val="000E3E20"/>
    <w:rsid w:val="000E6EA0"/>
    <w:rsid w:val="000E7C54"/>
    <w:rsid w:val="000F14ED"/>
    <w:rsid w:val="000F1D24"/>
    <w:rsid w:val="000F2C45"/>
    <w:rsid w:val="000F5B20"/>
    <w:rsid w:val="000F5B9A"/>
    <w:rsid w:val="000F644B"/>
    <w:rsid w:val="000F7BB0"/>
    <w:rsid w:val="00100AFC"/>
    <w:rsid w:val="0010120E"/>
    <w:rsid w:val="00103A5E"/>
    <w:rsid w:val="001041B4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6E7"/>
    <w:rsid w:val="00115881"/>
    <w:rsid w:val="00115A44"/>
    <w:rsid w:val="00115DFA"/>
    <w:rsid w:val="0011683B"/>
    <w:rsid w:val="00116908"/>
    <w:rsid w:val="001210B5"/>
    <w:rsid w:val="00121CE1"/>
    <w:rsid w:val="00122FAA"/>
    <w:rsid w:val="001233D9"/>
    <w:rsid w:val="00123812"/>
    <w:rsid w:val="001238F4"/>
    <w:rsid w:val="00124AA3"/>
    <w:rsid w:val="00124BF7"/>
    <w:rsid w:val="001253EA"/>
    <w:rsid w:val="001257CF"/>
    <w:rsid w:val="0012588A"/>
    <w:rsid w:val="00130AD5"/>
    <w:rsid w:val="001313A1"/>
    <w:rsid w:val="001313FC"/>
    <w:rsid w:val="00131C98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40249"/>
    <w:rsid w:val="00140733"/>
    <w:rsid w:val="00141E9C"/>
    <w:rsid w:val="00142841"/>
    <w:rsid w:val="00142BBC"/>
    <w:rsid w:val="0014395E"/>
    <w:rsid w:val="00144D93"/>
    <w:rsid w:val="0014592B"/>
    <w:rsid w:val="00145EB7"/>
    <w:rsid w:val="00146606"/>
    <w:rsid w:val="00146808"/>
    <w:rsid w:val="00146F9F"/>
    <w:rsid w:val="00147828"/>
    <w:rsid w:val="00147CE0"/>
    <w:rsid w:val="00150403"/>
    <w:rsid w:val="00150DA3"/>
    <w:rsid w:val="00152458"/>
    <w:rsid w:val="00153C0A"/>
    <w:rsid w:val="00153D72"/>
    <w:rsid w:val="00155285"/>
    <w:rsid w:val="00155A42"/>
    <w:rsid w:val="00155EC6"/>
    <w:rsid w:val="001573FB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6B72"/>
    <w:rsid w:val="0016733A"/>
    <w:rsid w:val="001673C1"/>
    <w:rsid w:val="00167EE8"/>
    <w:rsid w:val="001706E8"/>
    <w:rsid w:val="001710EA"/>
    <w:rsid w:val="0017244D"/>
    <w:rsid w:val="0017558F"/>
    <w:rsid w:val="00176C74"/>
    <w:rsid w:val="0017778E"/>
    <w:rsid w:val="0017795A"/>
    <w:rsid w:val="00177C66"/>
    <w:rsid w:val="0018103D"/>
    <w:rsid w:val="00182923"/>
    <w:rsid w:val="001829DF"/>
    <w:rsid w:val="00182B61"/>
    <w:rsid w:val="00183F6C"/>
    <w:rsid w:val="00184467"/>
    <w:rsid w:val="00184C79"/>
    <w:rsid w:val="00185DA0"/>
    <w:rsid w:val="00186424"/>
    <w:rsid w:val="00186CBC"/>
    <w:rsid w:val="00187F30"/>
    <w:rsid w:val="001902CB"/>
    <w:rsid w:val="00190AC4"/>
    <w:rsid w:val="0019164F"/>
    <w:rsid w:val="00191786"/>
    <w:rsid w:val="00191A38"/>
    <w:rsid w:val="00195850"/>
    <w:rsid w:val="00196247"/>
    <w:rsid w:val="001963AF"/>
    <w:rsid w:val="00196B0B"/>
    <w:rsid w:val="0019798A"/>
    <w:rsid w:val="00197A69"/>
    <w:rsid w:val="00197DE5"/>
    <w:rsid w:val="001A00D9"/>
    <w:rsid w:val="001A0506"/>
    <w:rsid w:val="001A0E91"/>
    <w:rsid w:val="001A10C3"/>
    <w:rsid w:val="001A1603"/>
    <w:rsid w:val="001A2717"/>
    <w:rsid w:val="001A2855"/>
    <w:rsid w:val="001A4FA0"/>
    <w:rsid w:val="001A62D2"/>
    <w:rsid w:val="001A7C70"/>
    <w:rsid w:val="001B0B3F"/>
    <w:rsid w:val="001B107C"/>
    <w:rsid w:val="001B28CF"/>
    <w:rsid w:val="001B2E8D"/>
    <w:rsid w:val="001B3002"/>
    <w:rsid w:val="001B3C79"/>
    <w:rsid w:val="001B42AD"/>
    <w:rsid w:val="001B5028"/>
    <w:rsid w:val="001B6062"/>
    <w:rsid w:val="001B6BB3"/>
    <w:rsid w:val="001B7756"/>
    <w:rsid w:val="001B7EFF"/>
    <w:rsid w:val="001C0732"/>
    <w:rsid w:val="001C15E7"/>
    <w:rsid w:val="001C17D7"/>
    <w:rsid w:val="001C18D4"/>
    <w:rsid w:val="001C27B3"/>
    <w:rsid w:val="001C2DD2"/>
    <w:rsid w:val="001C419B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CD4"/>
    <w:rsid w:val="001E3D50"/>
    <w:rsid w:val="001E43C0"/>
    <w:rsid w:val="001E4A7B"/>
    <w:rsid w:val="001E663F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FD7"/>
    <w:rsid w:val="001F509A"/>
    <w:rsid w:val="001F5806"/>
    <w:rsid w:val="001F763D"/>
    <w:rsid w:val="001F7EFA"/>
    <w:rsid w:val="00200300"/>
    <w:rsid w:val="00200E12"/>
    <w:rsid w:val="00200ED8"/>
    <w:rsid w:val="002017C5"/>
    <w:rsid w:val="002025B8"/>
    <w:rsid w:val="00203B74"/>
    <w:rsid w:val="00204DC2"/>
    <w:rsid w:val="00205363"/>
    <w:rsid w:val="00206686"/>
    <w:rsid w:val="00211DF1"/>
    <w:rsid w:val="00212CB3"/>
    <w:rsid w:val="00215738"/>
    <w:rsid w:val="002166CE"/>
    <w:rsid w:val="00216D0F"/>
    <w:rsid w:val="00220A5A"/>
    <w:rsid w:val="002216C9"/>
    <w:rsid w:val="00222C1C"/>
    <w:rsid w:val="00225188"/>
    <w:rsid w:val="00225D21"/>
    <w:rsid w:val="00226015"/>
    <w:rsid w:val="002268EB"/>
    <w:rsid w:val="002268F6"/>
    <w:rsid w:val="00226BFB"/>
    <w:rsid w:val="00226E0A"/>
    <w:rsid w:val="00226F0A"/>
    <w:rsid w:val="002311A2"/>
    <w:rsid w:val="002311AF"/>
    <w:rsid w:val="002319B6"/>
    <w:rsid w:val="00231A39"/>
    <w:rsid w:val="00231DD1"/>
    <w:rsid w:val="002320B5"/>
    <w:rsid w:val="00232EAF"/>
    <w:rsid w:val="00233678"/>
    <w:rsid w:val="00233966"/>
    <w:rsid w:val="00234046"/>
    <w:rsid w:val="0023491A"/>
    <w:rsid w:val="002352F4"/>
    <w:rsid w:val="00235927"/>
    <w:rsid w:val="00236254"/>
    <w:rsid w:val="00236CEF"/>
    <w:rsid w:val="00237117"/>
    <w:rsid w:val="002400E2"/>
    <w:rsid w:val="00241062"/>
    <w:rsid w:val="0024296A"/>
    <w:rsid w:val="00243C37"/>
    <w:rsid w:val="002449D3"/>
    <w:rsid w:val="002458BD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4467"/>
    <w:rsid w:val="00255C87"/>
    <w:rsid w:val="002566AC"/>
    <w:rsid w:val="002567CE"/>
    <w:rsid w:val="00256A6F"/>
    <w:rsid w:val="00257037"/>
    <w:rsid w:val="0025728F"/>
    <w:rsid w:val="002572DF"/>
    <w:rsid w:val="002575FF"/>
    <w:rsid w:val="002576B9"/>
    <w:rsid w:val="002604B8"/>
    <w:rsid w:val="002606BF"/>
    <w:rsid w:val="00260CFE"/>
    <w:rsid w:val="002612AA"/>
    <w:rsid w:val="0026200B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2413"/>
    <w:rsid w:val="002729DB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57F1"/>
    <w:rsid w:val="002763E6"/>
    <w:rsid w:val="00277537"/>
    <w:rsid w:val="00277861"/>
    <w:rsid w:val="00277A94"/>
    <w:rsid w:val="00277EDB"/>
    <w:rsid w:val="002801C0"/>
    <w:rsid w:val="002806EE"/>
    <w:rsid w:val="00281361"/>
    <w:rsid w:val="0028168B"/>
    <w:rsid w:val="00281A2E"/>
    <w:rsid w:val="00281B9C"/>
    <w:rsid w:val="0028443F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4B8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188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BB2"/>
    <w:rsid w:val="002C50E4"/>
    <w:rsid w:val="002C5DB6"/>
    <w:rsid w:val="002C66D6"/>
    <w:rsid w:val="002D0017"/>
    <w:rsid w:val="002D15E1"/>
    <w:rsid w:val="002D3F32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1886"/>
    <w:rsid w:val="003022A0"/>
    <w:rsid w:val="003025D8"/>
    <w:rsid w:val="003033C3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568B"/>
    <w:rsid w:val="00315CFA"/>
    <w:rsid w:val="00317588"/>
    <w:rsid w:val="00317BC8"/>
    <w:rsid w:val="00320007"/>
    <w:rsid w:val="0032017A"/>
    <w:rsid w:val="00320E9F"/>
    <w:rsid w:val="0032331B"/>
    <w:rsid w:val="0032394F"/>
    <w:rsid w:val="00323F86"/>
    <w:rsid w:val="00324201"/>
    <w:rsid w:val="00324653"/>
    <w:rsid w:val="00324BB0"/>
    <w:rsid w:val="00325122"/>
    <w:rsid w:val="0032590D"/>
    <w:rsid w:val="00325D51"/>
    <w:rsid w:val="00326BF0"/>
    <w:rsid w:val="0033125C"/>
    <w:rsid w:val="00332FEA"/>
    <w:rsid w:val="00333970"/>
    <w:rsid w:val="00333C0A"/>
    <w:rsid w:val="003343DB"/>
    <w:rsid w:val="00334A65"/>
    <w:rsid w:val="00335C97"/>
    <w:rsid w:val="00335EC9"/>
    <w:rsid w:val="00335F39"/>
    <w:rsid w:val="0033632E"/>
    <w:rsid w:val="00342DB1"/>
    <w:rsid w:val="00343082"/>
    <w:rsid w:val="00343907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4696"/>
    <w:rsid w:val="00354809"/>
    <w:rsid w:val="00355661"/>
    <w:rsid w:val="003557BD"/>
    <w:rsid w:val="0035648F"/>
    <w:rsid w:val="0035660F"/>
    <w:rsid w:val="00356D81"/>
    <w:rsid w:val="003576B1"/>
    <w:rsid w:val="00357B85"/>
    <w:rsid w:val="003604E5"/>
    <w:rsid w:val="00360FA9"/>
    <w:rsid w:val="003620BB"/>
    <w:rsid w:val="00363335"/>
    <w:rsid w:val="003636A9"/>
    <w:rsid w:val="00363983"/>
    <w:rsid w:val="003639A4"/>
    <w:rsid w:val="00363AC8"/>
    <w:rsid w:val="003647C4"/>
    <w:rsid w:val="003648D1"/>
    <w:rsid w:val="003655AA"/>
    <w:rsid w:val="003657E6"/>
    <w:rsid w:val="00367401"/>
    <w:rsid w:val="00370CC5"/>
    <w:rsid w:val="00371DE3"/>
    <w:rsid w:val="00373617"/>
    <w:rsid w:val="00373881"/>
    <w:rsid w:val="00374692"/>
    <w:rsid w:val="00375206"/>
    <w:rsid w:val="00375B35"/>
    <w:rsid w:val="0037608C"/>
    <w:rsid w:val="0037779C"/>
    <w:rsid w:val="00381AC5"/>
    <w:rsid w:val="0038260A"/>
    <w:rsid w:val="0038298B"/>
    <w:rsid w:val="00382A9E"/>
    <w:rsid w:val="00382B3A"/>
    <w:rsid w:val="00384191"/>
    <w:rsid w:val="00385491"/>
    <w:rsid w:val="00385972"/>
    <w:rsid w:val="00386042"/>
    <w:rsid w:val="003861AF"/>
    <w:rsid w:val="00386E53"/>
    <w:rsid w:val="0039070B"/>
    <w:rsid w:val="00390887"/>
    <w:rsid w:val="00392003"/>
    <w:rsid w:val="00392ABD"/>
    <w:rsid w:val="00392B6F"/>
    <w:rsid w:val="003931EF"/>
    <w:rsid w:val="0039375D"/>
    <w:rsid w:val="00396072"/>
    <w:rsid w:val="003962FF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4EB7"/>
    <w:rsid w:val="003A6E3C"/>
    <w:rsid w:val="003A7F16"/>
    <w:rsid w:val="003B0164"/>
    <w:rsid w:val="003B1898"/>
    <w:rsid w:val="003B299B"/>
    <w:rsid w:val="003B35AA"/>
    <w:rsid w:val="003B38AC"/>
    <w:rsid w:val="003B3BCF"/>
    <w:rsid w:val="003B4985"/>
    <w:rsid w:val="003B4C22"/>
    <w:rsid w:val="003B4DEB"/>
    <w:rsid w:val="003B521A"/>
    <w:rsid w:val="003B5367"/>
    <w:rsid w:val="003B5420"/>
    <w:rsid w:val="003B7EC2"/>
    <w:rsid w:val="003C04C6"/>
    <w:rsid w:val="003C0D46"/>
    <w:rsid w:val="003C0E21"/>
    <w:rsid w:val="003C0E62"/>
    <w:rsid w:val="003C2B44"/>
    <w:rsid w:val="003C357A"/>
    <w:rsid w:val="003C397F"/>
    <w:rsid w:val="003C49C1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691"/>
    <w:rsid w:val="003E0D1F"/>
    <w:rsid w:val="003E1574"/>
    <w:rsid w:val="003E1D1F"/>
    <w:rsid w:val="003E1F1B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2419"/>
    <w:rsid w:val="003F39B7"/>
    <w:rsid w:val="003F47DE"/>
    <w:rsid w:val="003F4AE0"/>
    <w:rsid w:val="003F5039"/>
    <w:rsid w:val="003F697C"/>
    <w:rsid w:val="003F6E5C"/>
    <w:rsid w:val="003F733B"/>
    <w:rsid w:val="003F7897"/>
    <w:rsid w:val="00400CE7"/>
    <w:rsid w:val="00401E35"/>
    <w:rsid w:val="00401FE8"/>
    <w:rsid w:val="00402E7D"/>
    <w:rsid w:val="004052E3"/>
    <w:rsid w:val="0040586D"/>
    <w:rsid w:val="004058B8"/>
    <w:rsid w:val="00410BA3"/>
    <w:rsid w:val="00410CB9"/>
    <w:rsid w:val="00410E88"/>
    <w:rsid w:val="00410E8F"/>
    <w:rsid w:val="00411B3C"/>
    <w:rsid w:val="0041313D"/>
    <w:rsid w:val="00413DAC"/>
    <w:rsid w:val="004142C2"/>
    <w:rsid w:val="00414AAD"/>
    <w:rsid w:val="00415BA1"/>
    <w:rsid w:val="004176BE"/>
    <w:rsid w:val="0041783F"/>
    <w:rsid w:val="004202FD"/>
    <w:rsid w:val="00421022"/>
    <w:rsid w:val="00421CCE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5C0"/>
    <w:rsid w:val="00427AC0"/>
    <w:rsid w:val="00427BA0"/>
    <w:rsid w:val="00430718"/>
    <w:rsid w:val="0043114C"/>
    <w:rsid w:val="004313D2"/>
    <w:rsid w:val="0043151E"/>
    <w:rsid w:val="00431C9C"/>
    <w:rsid w:val="00432371"/>
    <w:rsid w:val="004328BD"/>
    <w:rsid w:val="00432A06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2DDA"/>
    <w:rsid w:val="0044312D"/>
    <w:rsid w:val="0044461B"/>
    <w:rsid w:val="00444F02"/>
    <w:rsid w:val="00445334"/>
    <w:rsid w:val="004456BF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6C4C"/>
    <w:rsid w:val="004571E6"/>
    <w:rsid w:val="0045731C"/>
    <w:rsid w:val="004602AB"/>
    <w:rsid w:val="004607B5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3088"/>
    <w:rsid w:val="004749D9"/>
    <w:rsid w:val="0047602B"/>
    <w:rsid w:val="00476864"/>
    <w:rsid w:val="00476D6A"/>
    <w:rsid w:val="00477E34"/>
    <w:rsid w:val="00480798"/>
    <w:rsid w:val="0048148D"/>
    <w:rsid w:val="004824CA"/>
    <w:rsid w:val="004825E0"/>
    <w:rsid w:val="00484891"/>
    <w:rsid w:val="00484C93"/>
    <w:rsid w:val="00485A1F"/>
    <w:rsid w:val="004861A8"/>
    <w:rsid w:val="0048644C"/>
    <w:rsid w:val="004865F1"/>
    <w:rsid w:val="00486D7B"/>
    <w:rsid w:val="0048767D"/>
    <w:rsid w:val="0049024D"/>
    <w:rsid w:val="004904DD"/>
    <w:rsid w:val="0049392B"/>
    <w:rsid w:val="004948B8"/>
    <w:rsid w:val="0049599F"/>
    <w:rsid w:val="00495EFA"/>
    <w:rsid w:val="004973B5"/>
    <w:rsid w:val="004976B6"/>
    <w:rsid w:val="004A0F68"/>
    <w:rsid w:val="004A1062"/>
    <w:rsid w:val="004A1665"/>
    <w:rsid w:val="004A3230"/>
    <w:rsid w:val="004A4431"/>
    <w:rsid w:val="004A5171"/>
    <w:rsid w:val="004A6473"/>
    <w:rsid w:val="004A6AD6"/>
    <w:rsid w:val="004A709F"/>
    <w:rsid w:val="004A774E"/>
    <w:rsid w:val="004B196C"/>
    <w:rsid w:val="004B273F"/>
    <w:rsid w:val="004B2781"/>
    <w:rsid w:val="004B27F0"/>
    <w:rsid w:val="004B2FE0"/>
    <w:rsid w:val="004B321E"/>
    <w:rsid w:val="004B3421"/>
    <w:rsid w:val="004B435A"/>
    <w:rsid w:val="004B4E2A"/>
    <w:rsid w:val="004B63EB"/>
    <w:rsid w:val="004B6930"/>
    <w:rsid w:val="004B6A5D"/>
    <w:rsid w:val="004B6B68"/>
    <w:rsid w:val="004C0702"/>
    <w:rsid w:val="004C0C2B"/>
    <w:rsid w:val="004C2006"/>
    <w:rsid w:val="004C205D"/>
    <w:rsid w:val="004C3FDB"/>
    <w:rsid w:val="004C429E"/>
    <w:rsid w:val="004C5093"/>
    <w:rsid w:val="004C563D"/>
    <w:rsid w:val="004C7A15"/>
    <w:rsid w:val="004D0D1C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A8B"/>
    <w:rsid w:val="004E4B6C"/>
    <w:rsid w:val="004E509D"/>
    <w:rsid w:val="004F01D6"/>
    <w:rsid w:val="004F0E3F"/>
    <w:rsid w:val="004F1CD9"/>
    <w:rsid w:val="004F38C6"/>
    <w:rsid w:val="004F3F95"/>
    <w:rsid w:val="004F50EA"/>
    <w:rsid w:val="004F5FED"/>
    <w:rsid w:val="004F6330"/>
    <w:rsid w:val="004F6AE9"/>
    <w:rsid w:val="004F6D9D"/>
    <w:rsid w:val="00500076"/>
    <w:rsid w:val="00500414"/>
    <w:rsid w:val="00500FB0"/>
    <w:rsid w:val="005013B3"/>
    <w:rsid w:val="005018EC"/>
    <w:rsid w:val="00503168"/>
    <w:rsid w:val="00503314"/>
    <w:rsid w:val="00504FEF"/>
    <w:rsid w:val="00505150"/>
    <w:rsid w:val="005051ED"/>
    <w:rsid w:val="00505803"/>
    <w:rsid w:val="00507B1D"/>
    <w:rsid w:val="00510313"/>
    <w:rsid w:val="00510C99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6CF2"/>
    <w:rsid w:val="005172B5"/>
    <w:rsid w:val="00517908"/>
    <w:rsid w:val="00520097"/>
    <w:rsid w:val="00520596"/>
    <w:rsid w:val="005208C9"/>
    <w:rsid w:val="00521685"/>
    <w:rsid w:val="005226D6"/>
    <w:rsid w:val="00523018"/>
    <w:rsid w:val="005233D4"/>
    <w:rsid w:val="00523781"/>
    <w:rsid w:val="00523F8B"/>
    <w:rsid w:val="00526F68"/>
    <w:rsid w:val="00527F64"/>
    <w:rsid w:val="0053003E"/>
    <w:rsid w:val="00530394"/>
    <w:rsid w:val="005306A1"/>
    <w:rsid w:val="00530A76"/>
    <w:rsid w:val="00531BE2"/>
    <w:rsid w:val="00532C11"/>
    <w:rsid w:val="00533CFF"/>
    <w:rsid w:val="005345CD"/>
    <w:rsid w:val="00534C64"/>
    <w:rsid w:val="00534F65"/>
    <w:rsid w:val="005355DF"/>
    <w:rsid w:val="005359C6"/>
    <w:rsid w:val="00536720"/>
    <w:rsid w:val="00536C88"/>
    <w:rsid w:val="00537AC9"/>
    <w:rsid w:val="005400F7"/>
    <w:rsid w:val="0054014E"/>
    <w:rsid w:val="0054071C"/>
    <w:rsid w:val="00540ADD"/>
    <w:rsid w:val="00541118"/>
    <w:rsid w:val="0054325D"/>
    <w:rsid w:val="00544C45"/>
    <w:rsid w:val="00545A4C"/>
    <w:rsid w:val="0054631E"/>
    <w:rsid w:val="005477D3"/>
    <w:rsid w:val="00547F60"/>
    <w:rsid w:val="00550AF1"/>
    <w:rsid w:val="005511B5"/>
    <w:rsid w:val="00551F69"/>
    <w:rsid w:val="00552265"/>
    <w:rsid w:val="00553710"/>
    <w:rsid w:val="00553E7F"/>
    <w:rsid w:val="00555270"/>
    <w:rsid w:val="00556932"/>
    <w:rsid w:val="00557161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CE0"/>
    <w:rsid w:val="00571D43"/>
    <w:rsid w:val="005729E0"/>
    <w:rsid w:val="00573541"/>
    <w:rsid w:val="005738F7"/>
    <w:rsid w:val="00574726"/>
    <w:rsid w:val="005748AA"/>
    <w:rsid w:val="00575BE7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40AF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0EC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34F7"/>
    <w:rsid w:val="005C469E"/>
    <w:rsid w:val="005C47D0"/>
    <w:rsid w:val="005C607E"/>
    <w:rsid w:val="005C76CE"/>
    <w:rsid w:val="005C78F0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753"/>
    <w:rsid w:val="005E29B0"/>
    <w:rsid w:val="005E2C76"/>
    <w:rsid w:val="005E2D87"/>
    <w:rsid w:val="005E6324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3384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2242"/>
    <w:rsid w:val="0061245E"/>
    <w:rsid w:val="006130D6"/>
    <w:rsid w:val="006131FD"/>
    <w:rsid w:val="006144D7"/>
    <w:rsid w:val="0061493F"/>
    <w:rsid w:val="006149DD"/>
    <w:rsid w:val="0061512E"/>
    <w:rsid w:val="0061593C"/>
    <w:rsid w:val="00615D55"/>
    <w:rsid w:val="0061601C"/>
    <w:rsid w:val="006169FD"/>
    <w:rsid w:val="00617276"/>
    <w:rsid w:val="00620242"/>
    <w:rsid w:val="00620555"/>
    <w:rsid w:val="00621775"/>
    <w:rsid w:val="00621836"/>
    <w:rsid w:val="006228F4"/>
    <w:rsid w:val="00622D71"/>
    <w:rsid w:val="0062353A"/>
    <w:rsid w:val="00623D7D"/>
    <w:rsid w:val="00624B13"/>
    <w:rsid w:val="00626571"/>
    <w:rsid w:val="00627FD0"/>
    <w:rsid w:val="00631177"/>
    <w:rsid w:val="0063311E"/>
    <w:rsid w:val="00633F5D"/>
    <w:rsid w:val="00634297"/>
    <w:rsid w:val="00635658"/>
    <w:rsid w:val="006361C6"/>
    <w:rsid w:val="00636758"/>
    <w:rsid w:val="00637C91"/>
    <w:rsid w:val="00640070"/>
    <w:rsid w:val="0064155D"/>
    <w:rsid w:val="00641B59"/>
    <w:rsid w:val="00641C7B"/>
    <w:rsid w:val="00641EB2"/>
    <w:rsid w:val="006424F2"/>
    <w:rsid w:val="0064451B"/>
    <w:rsid w:val="0064651E"/>
    <w:rsid w:val="0064659D"/>
    <w:rsid w:val="00646843"/>
    <w:rsid w:val="00646AAE"/>
    <w:rsid w:val="00646F63"/>
    <w:rsid w:val="00647170"/>
    <w:rsid w:val="00647658"/>
    <w:rsid w:val="00650907"/>
    <w:rsid w:val="006509D6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7E42"/>
    <w:rsid w:val="006711C0"/>
    <w:rsid w:val="006714D1"/>
    <w:rsid w:val="006715FF"/>
    <w:rsid w:val="00672123"/>
    <w:rsid w:val="00673804"/>
    <w:rsid w:val="00673BE4"/>
    <w:rsid w:val="00673ECE"/>
    <w:rsid w:val="0067444F"/>
    <w:rsid w:val="00674F9C"/>
    <w:rsid w:val="006751B5"/>
    <w:rsid w:val="00675C74"/>
    <w:rsid w:val="00676E7F"/>
    <w:rsid w:val="00676F7A"/>
    <w:rsid w:val="006774DC"/>
    <w:rsid w:val="00680D8F"/>
    <w:rsid w:val="0068173C"/>
    <w:rsid w:val="006823BC"/>
    <w:rsid w:val="006826EB"/>
    <w:rsid w:val="00682BD1"/>
    <w:rsid w:val="00682DC0"/>
    <w:rsid w:val="0068347C"/>
    <w:rsid w:val="0068375B"/>
    <w:rsid w:val="00683900"/>
    <w:rsid w:val="00683B60"/>
    <w:rsid w:val="00683D23"/>
    <w:rsid w:val="0068416E"/>
    <w:rsid w:val="00684703"/>
    <w:rsid w:val="006860E9"/>
    <w:rsid w:val="006861E6"/>
    <w:rsid w:val="006865D0"/>
    <w:rsid w:val="00687C5E"/>
    <w:rsid w:val="00690744"/>
    <w:rsid w:val="00690D05"/>
    <w:rsid w:val="00690D33"/>
    <w:rsid w:val="00691A7B"/>
    <w:rsid w:val="006939FB"/>
    <w:rsid w:val="00693EBA"/>
    <w:rsid w:val="00694505"/>
    <w:rsid w:val="006945EA"/>
    <w:rsid w:val="00694BF9"/>
    <w:rsid w:val="00694D0C"/>
    <w:rsid w:val="00696085"/>
    <w:rsid w:val="006A0B64"/>
    <w:rsid w:val="006A0DCE"/>
    <w:rsid w:val="006A1076"/>
    <w:rsid w:val="006A1828"/>
    <w:rsid w:val="006A1FAC"/>
    <w:rsid w:val="006A2D70"/>
    <w:rsid w:val="006A36A9"/>
    <w:rsid w:val="006A64AF"/>
    <w:rsid w:val="006A7054"/>
    <w:rsid w:val="006B0DC7"/>
    <w:rsid w:val="006B1661"/>
    <w:rsid w:val="006B1EC5"/>
    <w:rsid w:val="006B31BE"/>
    <w:rsid w:val="006B40D1"/>
    <w:rsid w:val="006B4251"/>
    <w:rsid w:val="006B4547"/>
    <w:rsid w:val="006B4931"/>
    <w:rsid w:val="006B6173"/>
    <w:rsid w:val="006B667C"/>
    <w:rsid w:val="006B74F1"/>
    <w:rsid w:val="006B7B8C"/>
    <w:rsid w:val="006C13FB"/>
    <w:rsid w:val="006C1C0B"/>
    <w:rsid w:val="006C4CF1"/>
    <w:rsid w:val="006C5024"/>
    <w:rsid w:val="006C55B4"/>
    <w:rsid w:val="006C57F8"/>
    <w:rsid w:val="006C5E80"/>
    <w:rsid w:val="006C660C"/>
    <w:rsid w:val="006C7E4E"/>
    <w:rsid w:val="006D0AE6"/>
    <w:rsid w:val="006D2375"/>
    <w:rsid w:val="006D3F91"/>
    <w:rsid w:val="006D4C86"/>
    <w:rsid w:val="006D5858"/>
    <w:rsid w:val="006D611E"/>
    <w:rsid w:val="006D657A"/>
    <w:rsid w:val="006D65A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301"/>
    <w:rsid w:val="006E66EE"/>
    <w:rsid w:val="006E758B"/>
    <w:rsid w:val="006E75D7"/>
    <w:rsid w:val="006F08D9"/>
    <w:rsid w:val="006F0A63"/>
    <w:rsid w:val="006F1C26"/>
    <w:rsid w:val="006F1C4A"/>
    <w:rsid w:val="006F206C"/>
    <w:rsid w:val="006F2BAA"/>
    <w:rsid w:val="006F2F21"/>
    <w:rsid w:val="006F3206"/>
    <w:rsid w:val="006F448A"/>
    <w:rsid w:val="006F502C"/>
    <w:rsid w:val="006F6464"/>
    <w:rsid w:val="006F7150"/>
    <w:rsid w:val="006F728E"/>
    <w:rsid w:val="006F7491"/>
    <w:rsid w:val="006F7AFF"/>
    <w:rsid w:val="007017F9"/>
    <w:rsid w:val="00704036"/>
    <w:rsid w:val="007041BF"/>
    <w:rsid w:val="00704206"/>
    <w:rsid w:val="007048E1"/>
    <w:rsid w:val="00704905"/>
    <w:rsid w:val="00706592"/>
    <w:rsid w:val="007066B3"/>
    <w:rsid w:val="00706CCF"/>
    <w:rsid w:val="00706D54"/>
    <w:rsid w:val="00707D40"/>
    <w:rsid w:val="00710AEE"/>
    <w:rsid w:val="00711481"/>
    <w:rsid w:val="00713002"/>
    <w:rsid w:val="007136D5"/>
    <w:rsid w:val="0071446A"/>
    <w:rsid w:val="007148DE"/>
    <w:rsid w:val="007150C4"/>
    <w:rsid w:val="00715C99"/>
    <w:rsid w:val="00716574"/>
    <w:rsid w:val="00717D79"/>
    <w:rsid w:val="00720A65"/>
    <w:rsid w:val="007216D0"/>
    <w:rsid w:val="00722167"/>
    <w:rsid w:val="00724C81"/>
    <w:rsid w:val="007257F1"/>
    <w:rsid w:val="00726006"/>
    <w:rsid w:val="0072736E"/>
    <w:rsid w:val="007275B5"/>
    <w:rsid w:val="00730535"/>
    <w:rsid w:val="00730DBB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00F0"/>
    <w:rsid w:val="007410E3"/>
    <w:rsid w:val="0074151C"/>
    <w:rsid w:val="00742E99"/>
    <w:rsid w:val="007435B1"/>
    <w:rsid w:val="00744419"/>
    <w:rsid w:val="00744726"/>
    <w:rsid w:val="0074603A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07E8"/>
    <w:rsid w:val="00760815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93F"/>
    <w:rsid w:val="00775E2F"/>
    <w:rsid w:val="007760DA"/>
    <w:rsid w:val="00776E52"/>
    <w:rsid w:val="00780771"/>
    <w:rsid w:val="00780CDA"/>
    <w:rsid w:val="00780E84"/>
    <w:rsid w:val="007812C8"/>
    <w:rsid w:val="007815E0"/>
    <w:rsid w:val="00781F95"/>
    <w:rsid w:val="00782055"/>
    <w:rsid w:val="007823B6"/>
    <w:rsid w:val="007835F1"/>
    <w:rsid w:val="00783B0C"/>
    <w:rsid w:val="00783DFE"/>
    <w:rsid w:val="00784623"/>
    <w:rsid w:val="0078496A"/>
    <w:rsid w:val="00785797"/>
    <w:rsid w:val="007859AF"/>
    <w:rsid w:val="007878F5"/>
    <w:rsid w:val="00787DA2"/>
    <w:rsid w:val="0079088D"/>
    <w:rsid w:val="00792401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1CD"/>
    <w:rsid w:val="007A075E"/>
    <w:rsid w:val="007A1169"/>
    <w:rsid w:val="007A14CE"/>
    <w:rsid w:val="007A167A"/>
    <w:rsid w:val="007A17C0"/>
    <w:rsid w:val="007A1BCB"/>
    <w:rsid w:val="007A20BD"/>
    <w:rsid w:val="007A243E"/>
    <w:rsid w:val="007A3680"/>
    <w:rsid w:val="007A3898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6B8"/>
    <w:rsid w:val="007C027A"/>
    <w:rsid w:val="007C072B"/>
    <w:rsid w:val="007C293F"/>
    <w:rsid w:val="007C2A16"/>
    <w:rsid w:val="007C2F6D"/>
    <w:rsid w:val="007C347F"/>
    <w:rsid w:val="007C3D2D"/>
    <w:rsid w:val="007C492A"/>
    <w:rsid w:val="007C5219"/>
    <w:rsid w:val="007C57D4"/>
    <w:rsid w:val="007C7799"/>
    <w:rsid w:val="007D2B25"/>
    <w:rsid w:val="007D2E76"/>
    <w:rsid w:val="007D394F"/>
    <w:rsid w:val="007D3A25"/>
    <w:rsid w:val="007D4D18"/>
    <w:rsid w:val="007D66E4"/>
    <w:rsid w:val="007E008A"/>
    <w:rsid w:val="007E035C"/>
    <w:rsid w:val="007E0407"/>
    <w:rsid w:val="007E0BF4"/>
    <w:rsid w:val="007E1633"/>
    <w:rsid w:val="007E4915"/>
    <w:rsid w:val="007E4A2E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1E"/>
    <w:rsid w:val="007E755A"/>
    <w:rsid w:val="007E75FC"/>
    <w:rsid w:val="007F0D7F"/>
    <w:rsid w:val="007F196C"/>
    <w:rsid w:val="007F1F36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A3F"/>
    <w:rsid w:val="007F7F19"/>
    <w:rsid w:val="00800E7A"/>
    <w:rsid w:val="00800F05"/>
    <w:rsid w:val="008018EB"/>
    <w:rsid w:val="008019DB"/>
    <w:rsid w:val="00802549"/>
    <w:rsid w:val="008025EC"/>
    <w:rsid w:val="00803C38"/>
    <w:rsid w:val="0080406E"/>
    <w:rsid w:val="0080598F"/>
    <w:rsid w:val="00806636"/>
    <w:rsid w:val="00806C1C"/>
    <w:rsid w:val="008075F3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A71"/>
    <w:rsid w:val="008234CA"/>
    <w:rsid w:val="00826486"/>
    <w:rsid w:val="00826B8A"/>
    <w:rsid w:val="00826CE7"/>
    <w:rsid w:val="00831400"/>
    <w:rsid w:val="00832B9D"/>
    <w:rsid w:val="008339B6"/>
    <w:rsid w:val="00833FFD"/>
    <w:rsid w:val="00834FA1"/>
    <w:rsid w:val="008369D0"/>
    <w:rsid w:val="00836E6A"/>
    <w:rsid w:val="00836E8B"/>
    <w:rsid w:val="00837567"/>
    <w:rsid w:val="00837619"/>
    <w:rsid w:val="00837C11"/>
    <w:rsid w:val="00840694"/>
    <w:rsid w:val="0084080E"/>
    <w:rsid w:val="00840975"/>
    <w:rsid w:val="00840FF4"/>
    <w:rsid w:val="00841F89"/>
    <w:rsid w:val="00842195"/>
    <w:rsid w:val="00843BC4"/>
    <w:rsid w:val="00844514"/>
    <w:rsid w:val="008445A9"/>
    <w:rsid w:val="008450AA"/>
    <w:rsid w:val="0084550E"/>
    <w:rsid w:val="00847798"/>
    <w:rsid w:val="00847A25"/>
    <w:rsid w:val="00847CE0"/>
    <w:rsid w:val="00847EF2"/>
    <w:rsid w:val="008504F6"/>
    <w:rsid w:val="008504FB"/>
    <w:rsid w:val="00851FD7"/>
    <w:rsid w:val="00852168"/>
    <w:rsid w:val="0085271A"/>
    <w:rsid w:val="008530F3"/>
    <w:rsid w:val="00853432"/>
    <w:rsid w:val="00854616"/>
    <w:rsid w:val="0085687E"/>
    <w:rsid w:val="00856889"/>
    <w:rsid w:val="008569F8"/>
    <w:rsid w:val="00856C01"/>
    <w:rsid w:val="00857458"/>
    <w:rsid w:val="00857D4B"/>
    <w:rsid w:val="00860447"/>
    <w:rsid w:val="008613F8"/>
    <w:rsid w:val="00862640"/>
    <w:rsid w:val="00862AEF"/>
    <w:rsid w:val="0086411C"/>
    <w:rsid w:val="008647CD"/>
    <w:rsid w:val="00864888"/>
    <w:rsid w:val="00864A9D"/>
    <w:rsid w:val="00864C9E"/>
    <w:rsid w:val="00865B88"/>
    <w:rsid w:val="00866FB8"/>
    <w:rsid w:val="00867DA8"/>
    <w:rsid w:val="0087014D"/>
    <w:rsid w:val="00871775"/>
    <w:rsid w:val="00871BF4"/>
    <w:rsid w:val="00873134"/>
    <w:rsid w:val="008731A6"/>
    <w:rsid w:val="0087329C"/>
    <w:rsid w:val="00874858"/>
    <w:rsid w:val="00874DAC"/>
    <w:rsid w:val="00875A29"/>
    <w:rsid w:val="00875BC2"/>
    <w:rsid w:val="00875D00"/>
    <w:rsid w:val="008761A6"/>
    <w:rsid w:val="008775CD"/>
    <w:rsid w:val="00877A5D"/>
    <w:rsid w:val="00877AAE"/>
    <w:rsid w:val="00877DE8"/>
    <w:rsid w:val="008812FE"/>
    <w:rsid w:val="008832CC"/>
    <w:rsid w:val="00883456"/>
    <w:rsid w:val="0088392D"/>
    <w:rsid w:val="008839F1"/>
    <w:rsid w:val="00883F10"/>
    <w:rsid w:val="008847DC"/>
    <w:rsid w:val="0088690D"/>
    <w:rsid w:val="00887289"/>
    <w:rsid w:val="00890329"/>
    <w:rsid w:val="0089051F"/>
    <w:rsid w:val="00890AF1"/>
    <w:rsid w:val="008915B8"/>
    <w:rsid w:val="008919D9"/>
    <w:rsid w:val="00891CD8"/>
    <w:rsid w:val="00891D99"/>
    <w:rsid w:val="00891F5C"/>
    <w:rsid w:val="008926E9"/>
    <w:rsid w:val="00892CF4"/>
    <w:rsid w:val="008935A4"/>
    <w:rsid w:val="00894A2A"/>
    <w:rsid w:val="00895656"/>
    <w:rsid w:val="008956F3"/>
    <w:rsid w:val="00895A65"/>
    <w:rsid w:val="00895ED6"/>
    <w:rsid w:val="00896E33"/>
    <w:rsid w:val="008976C0"/>
    <w:rsid w:val="008A0C63"/>
    <w:rsid w:val="008A1B54"/>
    <w:rsid w:val="008A23CA"/>
    <w:rsid w:val="008A2524"/>
    <w:rsid w:val="008A2914"/>
    <w:rsid w:val="008A2C22"/>
    <w:rsid w:val="008A34F6"/>
    <w:rsid w:val="008A35C0"/>
    <w:rsid w:val="008A3A26"/>
    <w:rsid w:val="008A547D"/>
    <w:rsid w:val="008A7380"/>
    <w:rsid w:val="008A7507"/>
    <w:rsid w:val="008A7626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3D71"/>
    <w:rsid w:val="008B4BCB"/>
    <w:rsid w:val="008B5FB6"/>
    <w:rsid w:val="008B7255"/>
    <w:rsid w:val="008B7594"/>
    <w:rsid w:val="008C101B"/>
    <w:rsid w:val="008C1E1F"/>
    <w:rsid w:val="008C3652"/>
    <w:rsid w:val="008C3C41"/>
    <w:rsid w:val="008C3EA4"/>
    <w:rsid w:val="008C3F07"/>
    <w:rsid w:val="008C461B"/>
    <w:rsid w:val="008C4C3D"/>
    <w:rsid w:val="008C514F"/>
    <w:rsid w:val="008C5E9C"/>
    <w:rsid w:val="008C6BFD"/>
    <w:rsid w:val="008C6C3F"/>
    <w:rsid w:val="008C6E3E"/>
    <w:rsid w:val="008D0EA0"/>
    <w:rsid w:val="008D2222"/>
    <w:rsid w:val="008D274C"/>
    <w:rsid w:val="008D2776"/>
    <w:rsid w:val="008D34A3"/>
    <w:rsid w:val="008D34C7"/>
    <w:rsid w:val="008D469D"/>
    <w:rsid w:val="008D4ABD"/>
    <w:rsid w:val="008D4B60"/>
    <w:rsid w:val="008D62DB"/>
    <w:rsid w:val="008D65F0"/>
    <w:rsid w:val="008D6621"/>
    <w:rsid w:val="008D6AF1"/>
    <w:rsid w:val="008D7AD7"/>
    <w:rsid w:val="008D7EC3"/>
    <w:rsid w:val="008E02A2"/>
    <w:rsid w:val="008E2E90"/>
    <w:rsid w:val="008E3F86"/>
    <w:rsid w:val="008E5721"/>
    <w:rsid w:val="008E77DA"/>
    <w:rsid w:val="008F1233"/>
    <w:rsid w:val="008F12B7"/>
    <w:rsid w:val="008F18A9"/>
    <w:rsid w:val="008F2E61"/>
    <w:rsid w:val="008F2F3A"/>
    <w:rsid w:val="008F35EA"/>
    <w:rsid w:val="008F44F3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147"/>
    <w:rsid w:val="00912C34"/>
    <w:rsid w:val="00913BEA"/>
    <w:rsid w:val="009145EC"/>
    <w:rsid w:val="00914C35"/>
    <w:rsid w:val="00915ACA"/>
    <w:rsid w:val="00915D79"/>
    <w:rsid w:val="00916558"/>
    <w:rsid w:val="009166FA"/>
    <w:rsid w:val="00917E7E"/>
    <w:rsid w:val="0092270E"/>
    <w:rsid w:val="00922DD3"/>
    <w:rsid w:val="00926892"/>
    <w:rsid w:val="00926FB9"/>
    <w:rsid w:val="00931397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37C9B"/>
    <w:rsid w:val="00937FD3"/>
    <w:rsid w:val="0094218F"/>
    <w:rsid w:val="00943450"/>
    <w:rsid w:val="00943D47"/>
    <w:rsid w:val="00943FE7"/>
    <w:rsid w:val="009446B8"/>
    <w:rsid w:val="00945201"/>
    <w:rsid w:val="0094635D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2BBD"/>
    <w:rsid w:val="00953238"/>
    <w:rsid w:val="0095344A"/>
    <w:rsid w:val="00955E08"/>
    <w:rsid w:val="00956616"/>
    <w:rsid w:val="0095664D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C4A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4AE0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390"/>
    <w:rsid w:val="009817CA"/>
    <w:rsid w:val="00981956"/>
    <w:rsid w:val="00981964"/>
    <w:rsid w:val="00982AEA"/>
    <w:rsid w:val="00983169"/>
    <w:rsid w:val="009837B9"/>
    <w:rsid w:val="00983D57"/>
    <w:rsid w:val="00985931"/>
    <w:rsid w:val="009860F2"/>
    <w:rsid w:val="009875B2"/>
    <w:rsid w:val="00987ABF"/>
    <w:rsid w:val="00991130"/>
    <w:rsid w:val="00991248"/>
    <w:rsid w:val="0099141A"/>
    <w:rsid w:val="0099191A"/>
    <w:rsid w:val="00991F04"/>
    <w:rsid w:val="009923AC"/>
    <w:rsid w:val="009946E3"/>
    <w:rsid w:val="00994F32"/>
    <w:rsid w:val="009958B7"/>
    <w:rsid w:val="0099645F"/>
    <w:rsid w:val="009A04F2"/>
    <w:rsid w:val="009A1907"/>
    <w:rsid w:val="009A1A1F"/>
    <w:rsid w:val="009A2361"/>
    <w:rsid w:val="009A2B2D"/>
    <w:rsid w:val="009A3DC5"/>
    <w:rsid w:val="009A45DC"/>
    <w:rsid w:val="009A4DA2"/>
    <w:rsid w:val="009A5C95"/>
    <w:rsid w:val="009A6055"/>
    <w:rsid w:val="009B10CE"/>
    <w:rsid w:val="009B120E"/>
    <w:rsid w:val="009B1A55"/>
    <w:rsid w:val="009B2E78"/>
    <w:rsid w:val="009B377D"/>
    <w:rsid w:val="009B3B61"/>
    <w:rsid w:val="009B4F07"/>
    <w:rsid w:val="009B517B"/>
    <w:rsid w:val="009B5A30"/>
    <w:rsid w:val="009B5E48"/>
    <w:rsid w:val="009B6813"/>
    <w:rsid w:val="009B7FA2"/>
    <w:rsid w:val="009C0C6E"/>
    <w:rsid w:val="009C1163"/>
    <w:rsid w:val="009C1A33"/>
    <w:rsid w:val="009C1D5D"/>
    <w:rsid w:val="009C289C"/>
    <w:rsid w:val="009C3CF4"/>
    <w:rsid w:val="009C4AF9"/>
    <w:rsid w:val="009C55DD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4060"/>
    <w:rsid w:val="009E5AAA"/>
    <w:rsid w:val="009E71F0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CAE"/>
    <w:rsid w:val="00A040C2"/>
    <w:rsid w:val="00A0779B"/>
    <w:rsid w:val="00A1038D"/>
    <w:rsid w:val="00A10939"/>
    <w:rsid w:val="00A11E15"/>
    <w:rsid w:val="00A1204D"/>
    <w:rsid w:val="00A12323"/>
    <w:rsid w:val="00A12737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175B9"/>
    <w:rsid w:val="00A20537"/>
    <w:rsid w:val="00A21186"/>
    <w:rsid w:val="00A212DD"/>
    <w:rsid w:val="00A21328"/>
    <w:rsid w:val="00A22D6B"/>
    <w:rsid w:val="00A24790"/>
    <w:rsid w:val="00A25E48"/>
    <w:rsid w:val="00A25E7D"/>
    <w:rsid w:val="00A27396"/>
    <w:rsid w:val="00A30240"/>
    <w:rsid w:val="00A31105"/>
    <w:rsid w:val="00A314A5"/>
    <w:rsid w:val="00A333FB"/>
    <w:rsid w:val="00A33430"/>
    <w:rsid w:val="00A338BD"/>
    <w:rsid w:val="00A34104"/>
    <w:rsid w:val="00A344DB"/>
    <w:rsid w:val="00A34906"/>
    <w:rsid w:val="00A34A5C"/>
    <w:rsid w:val="00A35C25"/>
    <w:rsid w:val="00A35C6D"/>
    <w:rsid w:val="00A36539"/>
    <w:rsid w:val="00A36D00"/>
    <w:rsid w:val="00A37193"/>
    <w:rsid w:val="00A37D84"/>
    <w:rsid w:val="00A40026"/>
    <w:rsid w:val="00A40A3E"/>
    <w:rsid w:val="00A410D1"/>
    <w:rsid w:val="00A41CDF"/>
    <w:rsid w:val="00A42C6E"/>
    <w:rsid w:val="00A43624"/>
    <w:rsid w:val="00A439AC"/>
    <w:rsid w:val="00A43BCC"/>
    <w:rsid w:val="00A43F8D"/>
    <w:rsid w:val="00A44C4E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D4C"/>
    <w:rsid w:val="00A55944"/>
    <w:rsid w:val="00A57111"/>
    <w:rsid w:val="00A60673"/>
    <w:rsid w:val="00A607C5"/>
    <w:rsid w:val="00A615F7"/>
    <w:rsid w:val="00A61E8A"/>
    <w:rsid w:val="00A61F8D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BA7"/>
    <w:rsid w:val="00A67C37"/>
    <w:rsid w:val="00A67F6C"/>
    <w:rsid w:val="00A7058C"/>
    <w:rsid w:val="00A71F3C"/>
    <w:rsid w:val="00A73029"/>
    <w:rsid w:val="00A734FB"/>
    <w:rsid w:val="00A737B7"/>
    <w:rsid w:val="00A77F67"/>
    <w:rsid w:val="00A826AD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87CF6"/>
    <w:rsid w:val="00A9033C"/>
    <w:rsid w:val="00A906FF"/>
    <w:rsid w:val="00A940BE"/>
    <w:rsid w:val="00A95A01"/>
    <w:rsid w:val="00A95C36"/>
    <w:rsid w:val="00A96041"/>
    <w:rsid w:val="00A97224"/>
    <w:rsid w:val="00A97617"/>
    <w:rsid w:val="00A97723"/>
    <w:rsid w:val="00A977F5"/>
    <w:rsid w:val="00A97DEC"/>
    <w:rsid w:val="00AA0BBD"/>
    <w:rsid w:val="00AA11CA"/>
    <w:rsid w:val="00AA12B8"/>
    <w:rsid w:val="00AA150E"/>
    <w:rsid w:val="00AA237B"/>
    <w:rsid w:val="00AA2A9D"/>
    <w:rsid w:val="00AA483F"/>
    <w:rsid w:val="00AA4C21"/>
    <w:rsid w:val="00AA5BF2"/>
    <w:rsid w:val="00AA6966"/>
    <w:rsid w:val="00AA77DC"/>
    <w:rsid w:val="00AA7B22"/>
    <w:rsid w:val="00AA7EEF"/>
    <w:rsid w:val="00AB0F84"/>
    <w:rsid w:val="00AB4B49"/>
    <w:rsid w:val="00AB6A21"/>
    <w:rsid w:val="00AB78AC"/>
    <w:rsid w:val="00AB7CCB"/>
    <w:rsid w:val="00AC03EE"/>
    <w:rsid w:val="00AC0677"/>
    <w:rsid w:val="00AC0CC1"/>
    <w:rsid w:val="00AC11AB"/>
    <w:rsid w:val="00AC16C7"/>
    <w:rsid w:val="00AC1D0A"/>
    <w:rsid w:val="00AC39A7"/>
    <w:rsid w:val="00AC3F9A"/>
    <w:rsid w:val="00AC5333"/>
    <w:rsid w:val="00AC56D9"/>
    <w:rsid w:val="00AC5F0C"/>
    <w:rsid w:val="00AC60F0"/>
    <w:rsid w:val="00AC65E1"/>
    <w:rsid w:val="00AC76D2"/>
    <w:rsid w:val="00AD0A79"/>
    <w:rsid w:val="00AD0E48"/>
    <w:rsid w:val="00AD0E75"/>
    <w:rsid w:val="00AD236C"/>
    <w:rsid w:val="00AD312E"/>
    <w:rsid w:val="00AD446D"/>
    <w:rsid w:val="00AD44C5"/>
    <w:rsid w:val="00AD466A"/>
    <w:rsid w:val="00AD48A7"/>
    <w:rsid w:val="00AD4975"/>
    <w:rsid w:val="00AD4A4E"/>
    <w:rsid w:val="00AD5467"/>
    <w:rsid w:val="00AD68AC"/>
    <w:rsid w:val="00AD7C78"/>
    <w:rsid w:val="00AD7EE0"/>
    <w:rsid w:val="00AE0128"/>
    <w:rsid w:val="00AE2C5D"/>
    <w:rsid w:val="00AE3EC9"/>
    <w:rsid w:val="00AE4125"/>
    <w:rsid w:val="00AE4B44"/>
    <w:rsid w:val="00AE60B2"/>
    <w:rsid w:val="00AE65F9"/>
    <w:rsid w:val="00AE6BB6"/>
    <w:rsid w:val="00AF007E"/>
    <w:rsid w:val="00AF0BF3"/>
    <w:rsid w:val="00AF1E0A"/>
    <w:rsid w:val="00AF1EB4"/>
    <w:rsid w:val="00AF233D"/>
    <w:rsid w:val="00AF27FE"/>
    <w:rsid w:val="00AF2BBB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AC"/>
    <w:rsid w:val="00AF62A4"/>
    <w:rsid w:val="00AF6F98"/>
    <w:rsid w:val="00AF72E2"/>
    <w:rsid w:val="00AF755B"/>
    <w:rsid w:val="00AF7782"/>
    <w:rsid w:val="00AF7A5A"/>
    <w:rsid w:val="00B00362"/>
    <w:rsid w:val="00B009D8"/>
    <w:rsid w:val="00B01A85"/>
    <w:rsid w:val="00B01E91"/>
    <w:rsid w:val="00B0214B"/>
    <w:rsid w:val="00B046FE"/>
    <w:rsid w:val="00B0486B"/>
    <w:rsid w:val="00B04EC4"/>
    <w:rsid w:val="00B0660F"/>
    <w:rsid w:val="00B073DD"/>
    <w:rsid w:val="00B10B0D"/>
    <w:rsid w:val="00B12095"/>
    <w:rsid w:val="00B129D5"/>
    <w:rsid w:val="00B138D9"/>
    <w:rsid w:val="00B13ABC"/>
    <w:rsid w:val="00B14FD7"/>
    <w:rsid w:val="00B167BD"/>
    <w:rsid w:val="00B174F3"/>
    <w:rsid w:val="00B17917"/>
    <w:rsid w:val="00B2055E"/>
    <w:rsid w:val="00B20A1A"/>
    <w:rsid w:val="00B21FA1"/>
    <w:rsid w:val="00B2239D"/>
    <w:rsid w:val="00B23243"/>
    <w:rsid w:val="00B23400"/>
    <w:rsid w:val="00B24FD9"/>
    <w:rsid w:val="00B25908"/>
    <w:rsid w:val="00B26F4F"/>
    <w:rsid w:val="00B3034B"/>
    <w:rsid w:val="00B307B0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49D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52A"/>
    <w:rsid w:val="00B50B76"/>
    <w:rsid w:val="00B50CB1"/>
    <w:rsid w:val="00B5241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128"/>
    <w:rsid w:val="00B60640"/>
    <w:rsid w:val="00B607FB"/>
    <w:rsid w:val="00B60F0D"/>
    <w:rsid w:val="00B61BB8"/>
    <w:rsid w:val="00B61BC0"/>
    <w:rsid w:val="00B61E0C"/>
    <w:rsid w:val="00B61F7E"/>
    <w:rsid w:val="00B62549"/>
    <w:rsid w:val="00B644BA"/>
    <w:rsid w:val="00B648A8"/>
    <w:rsid w:val="00B64927"/>
    <w:rsid w:val="00B650DE"/>
    <w:rsid w:val="00B656BE"/>
    <w:rsid w:val="00B65765"/>
    <w:rsid w:val="00B66C71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3"/>
    <w:rsid w:val="00B7435A"/>
    <w:rsid w:val="00B748B2"/>
    <w:rsid w:val="00B74F5A"/>
    <w:rsid w:val="00B759E2"/>
    <w:rsid w:val="00B76D31"/>
    <w:rsid w:val="00B80E7B"/>
    <w:rsid w:val="00B81241"/>
    <w:rsid w:val="00B81D07"/>
    <w:rsid w:val="00B83A3E"/>
    <w:rsid w:val="00B8444F"/>
    <w:rsid w:val="00B85A00"/>
    <w:rsid w:val="00B85CAF"/>
    <w:rsid w:val="00B86D98"/>
    <w:rsid w:val="00B87324"/>
    <w:rsid w:val="00B87E91"/>
    <w:rsid w:val="00B9064F"/>
    <w:rsid w:val="00B908EC"/>
    <w:rsid w:val="00B910C2"/>
    <w:rsid w:val="00B917D6"/>
    <w:rsid w:val="00B92652"/>
    <w:rsid w:val="00B92845"/>
    <w:rsid w:val="00B94BC5"/>
    <w:rsid w:val="00B950EA"/>
    <w:rsid w:val="00B951FA"/>
    <w:rsid w:val="00B952B6"/>
    <w:rsid w:val="00B96705"/>
    <w:rsid w:val="00B97A7C"/>
    <w:rsid w:val="00B97D2E"/>
    <w:rsid w:val="00BA0402"/>
    <w:rsid w:val="00BA234B"/>
    <w:rsid w:val="00BA2971"/>
    <w:rsid w:val="00BA2D58"/>
    <w:rsid w:val="00BA31AB"/>
    <w:rsid w:val="00BA34C7"/>
    <w:rsid w:val="00BA3E0A"/>
    <w:rsid w:val="00BA3F36"/>
    <w:rsid w:val="00BA4074"/>
    <w:rsid w:val="00BA4300"/>
    <w:rsid w:val="00BA444E"/>
    <w:rsid w:val="00BA4FFC"/>
    <w:rsid w:val="00BA569C"/>
    <w:rsid w:val="00BA6395"/>
    <w:rsid w:val="00BA6AF1"/>
    <w:rsid w:val="00BA6BF4"/>
    <w:rsid w:val="00BA6E34"/>
    <w:rsid w:val="00BB09C6"/>
    <w:rsid w:val="00BB16A4"/>
    <w:rsid w:val="00BB1C3F"/>
    <w:rsid w:val="00BB206A"/>
    <w:rsid w:val="00BB2C0B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2A1F"/>
    <w:rsid w:val="00BC3097"/>
    <w:rsid w:val="00BC3526"/>
    <w:rsid w:val="00BC3E68"/>
    <w:rsid w:val="00BC4641"/>
    <w:rsid w:val="00BC4851"/>
    <w:rsid w:val="00BC49A3"/>
    <w:rsid w:val="00BC6544"/>
    <w:rsid w:val="00BD0C91"/>
    <w:rsid w:val="00BD0E02"/>
    <w:rsid w:val="00BD0E15"/>
    <w:rsid w:val="00BD0F81"/>
    <w:rsid w:val="00BD101D"/>
    <w:rsid w:val="00BD41C1"/>
    <w:rsid w:val="00BD5EE0"/>
    <w:rsid w:val="00BD667B"/>
    <w:rsid w:val="00BD68D0"/>
    <w:rsid w:val="00BD6D20"/>
    <w:rsid w:val="00BD6E48"/>
    <w:rsid w:val="00BE029B"/>
    <w:rsid w:val="00BE1190"/>
    <w:rsid w:val="00BE11AF"/>
    <w:rsid w:val="00BE14F4"/>
    <w:rsid w:val="00BE1C32"/>
    <w:rsid w:val="00BE2041"/>
    <w:rsid w:val="00BE2CC9"/>
    <w:rsid w:val="00BE4057"/>
    <w:rsid w:val="00BE4B2D"/>
    <w:rsid w:val="00BE522D"/>
    <w:rsid w:val="00BE6331"/>
    <w:rsid w:val="00BE6BB9"/>
    <w:rsid w:val="00BE6E4B"/>
    <w:rsid w:val="00BE7209"/>
    <w:rsid w:val="00BE72FF"/>
    <w:rsid w:val="00BE795A"/>
    <w:rsid w:val="00BE7DC0"/>
    <w:rsid w:val="00BF0453"/>
    <w:rsid w:val="00BF15E0"/>
    <w:rsid w:val="00BF2AF6"/>
    <w:rsid w:val="00BF3C61"/>
    <w:rsid w:val="00BF3D75"/>
    <w:rsid w:val="00BF3D76"/>
    <w:rsid w:val="00BF40DF"/>
    <w:rsid w:val="00BF46C9"/>
    <w:rsid w:val="00BF5822"/>
    <w:rsid w:val="00BF6008"/>
    <w:rsid w:val="00BF60E7"/>
    <w:rsid w:val="00BF6CE1"/>
    <w:rsid w:val="00BF734A"/>
    <w:rsid w:val="00BF7A85"/>
    <w:rsid w:val="00BF7B31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3C"/>
    <w:rsid w:val="00C06E67"/>
    <w:rsid w:val="00C07C4B"/>
    <w:rsid w:val="00C07D72"/>
    <w:rsid w:val="00C10AEF"/>
    <w:rsid w:val="00C10BE2"/>
    <w:rsid w:val="00C10E59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32C"/>
    <w:rsid w:val="00C259A0"/>
    <w:rsid w:val="00C2640F"/>
    <w:rsid w:val="00C268F6"/>
    <w:rsid w:val="00C26C80"/>
    <w:rsid w:val="00C27A9B"/>
    <w:rsid w:val="00C30140"/>
    <w:rsid w:val="00C30498"/>
    <w:rsid w:val="00C30CEB"/>
    <w:rsid w:val="00C3266D"/>
    <w:rsid w:val="00C32B75"/>
    <w:rsid w:val="00C334B1"/>
    <w:rsid w:val="00C3374F"/>
    <w:rsid w:val="00C3461E"/>
    <w:rsid w:val="00C351D7"/>
    <w:rsid w:val="00C356BA"/>
    <w:rsid w:val="00C36C4F"/>
    <w:rsid w:val="00C3703B"/>
    <w:rsid w:val="00C372B3"/>
    <w:rsid w:val="00C404A6"/>
    <w:rsid w:val="00C41B31"/>
    <w:rsid w:val="00C43624"/>
    <w:rsid w:val="00C43EFB"/>
    <w:rsid w:val="00C44C0F"/>
    <w:rsid w:val="00C475F1"/>
    <w:rsid w:val="00C47A7B"/>
    <w:rsid w:val="00C50694"/>
    <w:rsid w:val="00C5271E"/>
    <w:rsid w:val="00C52D21"/>
    <w:rsid w:val="00C52F78"/>
    <w:rsid w:val="00C531B0"/>
    <w:rsid w:val="00C5390C"/>
    <w:rsid w:val="00C5525E"/>
    <w:rsid w:val="00C56A47"/>
    <w:rsid w:val="00C609FB"/>
    <w:rsid w:val="00C60F71"/>
    <w:rsid w:val="00C61928"/>
    <w:rsid w:val="00C61ACF"/>
    <w:rsid w:val="00C6279E"/>
    <w:rsid w:val="00C62BAF"/>
    <w:rsid w:val="00C63028"/>
    <w:rsid w:val="00C63FAA"/>
    <w:rsid w:val="00C6400C"/>
    <w:rsid w:val="00C64068"/>
    <w:rsid w:val="00C64281"/>
    <w:rsid w:val="00C64D51"/>
    <w:rsid w:val="00C659FC"/>
    <w:rsid w:val="00C67C2D"/>
    <w:rsid w:val="00C67CDE"/>
    <w:rsid w:val="00C70004"/>
    <w:rsid w:val="00C7051D"/>
    <w:rsid w:val="00C70638"/>
    <w:rsid w:val="00C70B36"/>
    <w:rsid w:val="00C70B38"/>
    <w:rsid w:val="00C72F9D"/>
    <w:rsid w:val="00C733D7"/>
    <w:rsid w:val="00C7423E"/>
    <w:rsid w:val="00C7601E"/>
    <w:rsid w:val="00C76254"/>
    <w:rsid w:val="00C7640B"/>
    <w:rsid w:val="00C7678E"/>
    <w:rsid w:val="00C76FAA"/>
    <w:rsid w:val="00C77081"/>
    <w:rsid w:val="00C77D51"/>
    <w:rsid w:val="00C819C8"/>
    <w:rsid w:val="00C835C9"/>
    <w:rsid w:val="00C83810"/>
    <w:rsid w:val="00C83BD6"/>
    <w:rsid w:val="00C845FA"/>
    <w:rsid w:val="00C85EB2"/>
    <w:rsid w:val="00C87012"/>
    <w:rsid w:val="00C87536"/>
    <w:rsid w:val="00C877C4"/>
    <w:rsid w:val="00C90287"/>
    <w:rsid w:val="00C905BA"/>
    <w:rsid w:val="00C90CCA"/>
    <w:rsid w:val="00C92101"/>
    <w:rsid w:val="00C9217F"/>
    <w:rsid w:val="00C94991"/>
    <w:rsid w:val="00C94B69"/>
    <w:rsid w:val="00C9552A"/>
    <w:rsid w:val="00C95872"/>
    <w:rsid w:val="00C9619A"/>
    <w:rsid w:val="00C96349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492"/>
    <w:rsid w:val="00CA6D97"/>
    <w:rsid w:val="00CB2520"/>
    <w:rsid w:val="00CB2AA8"/>
    <w:rsid w:val="00CB2B1E"/>
    <w:rsid w:val="00CB2F59"/>
    <w:rsid w:val="00CB348D"/>
    <w:rsid w:val="00CB3D69"/>
    <w:rsid w:val="00CB4DEB"/>
    <w:rsid w:val="00CB5348"/>
    <w:rsid w:val="00CB713C"/>
    <w:rsid w:val="00CB7BE8"/>
    <w:rsid w:val="00CC0270"/>
    <w:rsid w:val="00CC0736"/>
    <w:rsid w:val="00CC0B19"/>
    <w:rsid w:val="00CC0EFB"/>
    <w:rsid w:val="00CC0F5D"/>
    <w:rsid w:val="00CC392D"/>
    <w:rsid w:val="00CC4BCE"/>
    <w:rsid w:val="00CC520D"/>
    <w:rsid w:val="00CC53C3"/>
    <w:rsid w:val="00CC5BEE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84C"/>
    <w:rsid w:val="00CD6D1E"/>
    <w:rsid w:val="00CD70AF"/>
    <w:rsid w:val="00CE002B"/>
    <w:rsid w:val="00CE1008"/>
    <w:rsid w:val="00CE14F7"/>
    <w:rsid w:val="00CE1686"/>
    <w:rsid w:val="00CE2C77"/>
    <w:rsid w:val="00CE30C3"/>
    <w:rsid w:val="00CE3251"/>
    <w:rsid w:val="00CE34E1"/>
    <w:rsid w:val="00CE39AE"/>
    <w:rsid w:val="00CE3DBF"/>
    <w:rsid w:val="00CE3DDF"/>
    <w:rsid w:val="00CE4262"/>
    <w:rsid w:val="00CE4895"/>
    <w:rsid w:val="00CE4FA2"/>
    <w:rsid w:val="00CE51E5"/>
    <w:rsid w:val="00CE5FE0"/>
    <w:rsid w:val="00CE7045"/>
    <w:rsid w:val="00CE709A"/>
    <w:rsid w:val="00CE747D"/>
    <w:rsid w:val="00CF0989"/>
    <w:rsid w:val="00CF26E8"/>
    <w:rsid w:val="00CF292F"/>
    <w:rsid w:val="00CF36C7"/>
    <w:rsid w:val="00CF5228"/>
    <w:rsid w:val="00CF53F3"/>
    <w:rsid w:val="00CF651A"/>
    <w:rsid w:val="00CF6872"/>
    <w:rsid w:val="00D00593"/>
    <w:rsid w:val="00D01D44"/>
    <w:rsid w:val="00D0211C"/>
    <w:rsid w:val="00D024F5"/>
    <w:rsid w:val="00D034BC"/>
    <w:rsid w:val="00D036F2"/>
    <w:rsid w:val="00D04414"/>
    <w:rsid w:val="00D050F5"/>
    <w:rsid w:val="00D057F1"/>
    <w:rsid w:val="00D06192"/>
    <w:rsid w:val="00D0687F"/>
    <w:rsid w:val="00D06E3F"/>
    <w:rsid w:val="00D07FA9"/>
    <w:rsid w:val="00D10912"/>
    <w:rsid w:val="00D11901"/>
    <w:rsid w:val="00D12E66"/>
    <w:rsid w:val="00D12E6C"/>
    <w:rsid w:val="00D12F6C"/>
    <w:rsid w:val="00D14A34"/>
    <w:rsid w:val="00D14AD6"/>
    <w:rsid w:val="00D15417"/>
    <w:rsid w:val="00D15DE2"/>
    <w:rsid w:val="00D15E00"/>
    <w:rsid w:val="00D15E94"/>
    <w:rsid w:val="00D1622B"/>
    <w:rsid w:val="00D16C5C"/>
    <w:rsid w:val="00D22524"/>
    <w:rsid w:val="00D22892"/>
    <w:rsid w:val="00D22D37"/>
    <w:rsid w:val="00D243AD"/>
    <w:rsid w:val="00D24967"/>
    <w:rsid w:val="00D24CE0"/>
    <w:rsid w:val="00D26418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374F5"/>
    <w:rsid w:val="00D407C9"/>
    <w:rsid w:val="00D40E5C"/>
    <w:rsid w:val="00D41D63"/>
    <w:rsid w:val="00D42AC1"/>
    <w:rsid w:val="00D45DD8"/>
    <w:rsid w:val="00D4703B"/>
    <w:rsid w:val="00D47228"/>
    <w:rsid w:val="00D47574"/>
    <w:rsid w:val="00D50C77"/>
    <w:rsid w:val="00D50E7E"/>
    <w:rsid w:val="00D515CA"/>
    <w:rsid w:val="00D51E64"/>
    <w:rsid w:val="00D5254F"/>
    <w:rsid w:val="00D53630"/>
    <w:rsid w:val="00D549FA"/>
    <w:rsid w:val="00D55123"/>
    <w:rsid w:val="00D56BBE"/>
    <w:rsid w:val="00D57797"/>
    <w:rsid w:val="00D57D10"/>
    <w:rsid w:val="00D603EE"/>
    <w:rsid w:val="00D60CA4"/>
    <w:rsid w:val="00D61BBA"/>
    <w:rsid w:val="00D61EF3"/>
    <w:rsid w:val="00D63504"/>
    <w:rsid w:val="00D643F9"/>
    <w:rsid w:val="00D65DC8"/>
    <w:rsid w:val="00D65EBB"/>
    <w:rsid w:val="00D663A3"/>
    <w:rsid w:val="00D66570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2E81"/>
    <w:rsid w:val="00D743D6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1C93"/>
    <w:rsid w:val="00D821FE"/>
    <w:rsid w:val="00D8241E"/>
    <w:rsid w:val="00D82D58"/>
    <w:rsid w:val="00D82FF4"/>
    <w:rsid w:val="00D83760"/>
    <w:rsid w:val="00D8519A"/>
    <w:rsid w:val="00D85348"/>
    <w:rsid w:val="00D8580C"/>
    <w:rsid w:val="00D877C6"/>
    <w:rsid w:val="00D877F9"/>
    <w:rsid w:val="00D908C9"/>
    <w:rsid w:val="00D92276"/>
    <w:rsid w:val="00D9290F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1A1D"/>
    <w:rsid w:val="00DB398F"/>
    <w:rsid w:val="00DB3C6D"/>
    <w:rsid w:val="00DB3EEA"/>
    <w:rsid w:val="00DB408D"/>
    <w:rsid w:val="00DB48EE"/>
    <w:rsid w:val="00DB5103"/>
    <w:rsid w:val="00DB5700"/>
    <w:rsid w:val="00DB5DA2"/>
    <w:rsid w:val="00DB6443"/>
    <w:rsid w:val="00DB6C75"/>
    <w:rsid w:val="00DB6D4F"/>
    <w:rsid w:val="00DB7300"/>
    <w:rsid w:val="00DC0011"/>
    <w:rsid w:val="00DC02E0"/>
    <w:rsid w:val="00DC0726"/>
    <w:rsid w:val="00DC0DF6"/>
    <w:rsid w:val="00DC0FBB"/>
    <w:rsid w:val="00DC137C"/>
    <w:rsid w:val="00DC1804"/>
    <w:rsid w:val="00DC2284"/>
    <w:rsid w:val="00DC336B"/>
    <w:rsid w:val="00DC37DD"/>
    <w:rsid w:val="00DC425F"/>
    <w:rsid w:val="00DC4351"/>
    <w:rsid w:val="00DC4A5B"/>
    <w:rsid w:val="00DC5D85"/>
    <w:rsid w:val="00DC67A2"/>
    <w:rsid w:val="00DC6975"/>
    <w:rsid w:val="00DC6CE1"/>
    <w:rsid w:val="00DC6EC1"/>
    <w:rsid w:val="00DC7487"/>
    <w:rsid w:val="00DD0EB1"/>
    <w:rsid w:val="00DD24BD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5F8A"/>
    <w:rsid w:val="00DE6562"/>
    <w:rsid w:val="00DE76AE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34FC"/>
    <w:rsid w:val="00E04807"/>
    <w:rsid w:val="00E04946"/>
    <w:rsid w:val="00E04FEA"/>
    <w:rsid w:val="00E05A5E"/>
    <w:rsid w:val="00E06077"/>
    <w:rsid w:val="00E063DE"/>
    <w:rsid w:val="00E067E4"/>
    <w:rsid w:val="00E06BA9"/>
    <w:rsid w:val="00E10492"/>
    <w:rsid w:val="00E10B3C"/>
    <w:rsid w:val="00E1131C"/>
    <w:rsid w:val="00E11A0D"/>
    <w:rsid w:val="00E11AC1"/>
    <w:rsid w:val="00E11D32"/>
    <w:rsid w:val="00E11F9F"/>
    <w:rsid w:val="00E12097"/>
    <w:rsid w:val="00E1277B"/>
    <w:rsid w:val="00E129CC"/>
    <w:rsid w:val="00E14D82"/>
    <w:rsid w:val="00E14E9D"/>
    <w:rsid w:val="00E156AF"/>
    <w:rsid w:val="00E15C7C"/>
    <w:rsid w:val="00E15D22"/>
    <w:rsid w:val="00E15EB8"/>
    <w:rsid w:val="00E16400"/>
    <w:rsid w:val="00E16407"/>
    <w:rsid w:val="00E1678E"/>
    <w:rsid w:val="00E17312"/>
    <w:rsid w:val="00E17C3D"/>
    <w:rsid w:val="00E215A2"/>
    <w:rsid w:val="00E231FC"/>
    <w:rsid w:val="00E240C6"/>
    <w:rsid w:val="00E24703"/>
    <w:rsid w:val="00E24D54"/>
    <w:rsid w:val="00E24ED2"/>
    <w:rsid w:val="00E26325"/>
    <w:rsid w:val="00E2687A"/>
    <w:rsid w:val="00E26E35"/>
    <w:rsid w:val="00E30466"/>
    <w:rsid w:val="00E30FC7"/>
    <w:rsid w:val="00E3109B"/>
    <w:rsid w:val="00E3158E"/>
    <w:rsid w:val="00E31823"/>
    <w:rsid w:val="00E31FC9"/>
    <w:rsid w:val="00E327C8"/>
    <w:rsid w:val="00E332EC"/>
    <w:rsid w:val="00E3341C"/>
    <w:rsid w:val="00E33D3B"/>
    <w:rsid w:val="00E350EA"/>
    <w:rsid w:val="00E36033"/>
    <w:rsid w:val="00E3681B"/>
    <w:rsid w:val="00E36CAE"/>
    <w:rsid w:val="00E36CCF"/>
    <w:rsid w:val="00E37238"/>
    <w:rsid w:val="00E4037A"/>
    <w:rsid w:val="00E405B2"/>
    <w:rsid w:val="00E415F4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04E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6087"/>
    <w:rsid w:val="00E571AB"/>
    <w:rsid w:val="00E57E52"/>
    <w:rsid w:val="00E601B2"/>
    <w:rsid w:val="00E6056C"/>
    <w:rsid w:val="00E612B4"/>
    <w:rsid w:val="00E62675"/>
    <w:rsid w:val="00E63160"/>
    <w:rsid w:val="00E638F6"/>
    <w:rsid w:val="00E643FE"/>
    <w:rsid w:val="00E6458D"/>
    <w:rsid w:val="00E64F61"/>
    <w:rsid w:val="00E65856"/>
    <w:rsid w:val="00E665CA"/>
    <w:rsid w:val="00E675D1"/>
    <w:rsid w:val="00E700B5"/>
    <w:rsid w:val="00E70C82"/>
    <w:rsid w:val="00E70E66"/>
    <w:rsid w:val="00E729F0"/>
    <w:rsid w:val="00E73990"/>
    <w:rsid w:val="00E77196"/>
    <w:rsid w:val="00E7796D"/>
    <w:rsid w:val="00E80102"/>
    <w:rsid w:val="00E80122"/>
    <w:rsid w:val="00E80FBA"/>
    <w:rsid w:val="00E81432"/>
    <w:rsid w:val="00E82178"/>
    <w:rsid w:val="00E830C1"/>
    <w:rsid w:val="00E8383A"/>
    <w:rsid w:val="00E83C72"/>
    <w:rsid w:val="00E83EEF"/>
    <w:rsid w:val="00E84D64"/>
    <w:rsid w:val="00E84EFB"/>
    <w:rsid w:val="00E8562F"/>
    <w:rsid w:val="00E85BB3"/>
    <w:rsid w:val="00E85E45"/>
    <w:rsid w:val="00E865F2"/>
    <w:rsid w:val="00E86EC2"/>
    <w:rsid w:val="00E876E8"/>
    <w:rsid w:val="00E879BB"/>
    <w:rsid w:val="00E901ED"/>
    <w:rsid w:val="00E90BEC"/>
    <w:rsid w:val="00E91635"/>
    <w:rsid w:val="00E91D5D"/>
    <w:rsid w:val="00E926E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29D"/>
    <w:rsid w:val="00EB6F42"/>
    <w:rsid w:val="00EC0281"/>
    <w:rsid w:val="00EC0AC5"/>
    <w:rsid w:val="00EC5377"/>
    <w:rsid w:val="00EC7093"/>
    <w:rsid w:val="00ED1568"/>
    <w:rsid w:val="00ED1745"/>
    <w:rsid w:val="00ED177B"/>
    <w:rsid w:val="00ED17C8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DE6"/>
    <w:rsid w:val="00EE6F1F"/>
    <w:rsid w:val="00EE7478"/>
    <w:rsid w:val="00EF0A27"/>
    <w:rsid w:val="00EF1115"/>
    <w:rsid w:val="00EF1235"/>
    <w:rsid w:val="00EF202A"/>
    <w:rsid w:val="00EF2039"/>
    <w:rsid w:val="00EF2628"/>
    <w:rsid w:val="00EF4FD3"/>
    <w:rsid w:val="00EF50B7"/>
    <w:rsid w:val="00EF53EA"/>
    <w:rsid w:val="00EF553E"/>
    <w:rsid w:val="00EF60BB"/>
    <w:rsid w:val="00EF6910"/>
    <w:rsid w:val="00EF6CFB"/>
    <w:rsid w:val="00F00062"/>
    <w:rsid w:val="00F001AB"/>
    <w:rsid w:val="00F03147"/>
    <w:rsid w:val="00F040CD"/>
    <w:rsid w:val="00F041DD"/>
    <w:rsid w:val="00F04577"/>
    <w:rsid w:val="00F056CB"/>
    <w:rsid w:val="00F0602C"/>
    <w:rsid w:val="00F070ED"/>
    <w:rsid w:val="00F07688"/>
    <w:rsid w:val="00F07D96"/>
    <w:rsid w:val="00F10CAA"/>
    <w:rsid w:val="00F11141"/>
    <w:rsid w:val="00F111E8"/>
    <w:rsid w:val="00F122DC"/>
    <w:rsid w:val="00F12726"/>
    <w:rsid w:val="00F13D9E"/>
    <w:rsid w:val="00F13F37"/>
    <w:rsid w:val="00F1449D"/>
    <w:rsid w:val="00F15D0F"/>
    <w:rsid w:val="00F15F9A"/>
    <w:rsid w:val="00F16D68"/>
    <w:rsid w:val="00F179A2"/>
    <w:rsid w:val="00F17CF4"/>
    <w:rsid w:val="00F20593"/>
    <w:rsid w:val="00F20AE3"/>
    <w:rsid w:val="00F20D43"/>
    <w:rsid w:val="00F2146A"/>
    <w:rsid w:val="00F22029"/>
    <w:rsid w:val="00F22149"/>
    <w:rsid w:val="00F224DD"/>
    <w:rsid w:val="00F26B6B"/>
    <w:rsid w:val="00F276CF"/>
    <w:rsid w:val="00F276DE"/>
    <w:rsid w:val="00F31355"/>
    <w:rsid w:val="00F31C41"/>
    <w:rsid w:val="00F3408D"/>
    <w:rsid w:val="00F3572E"/>
    <w:rsid w:val="00F359C6"/>
    <w:rsid w:val="00F36442"/>
    <w:rsid w:val="00F36846"/>
    <w:rsid w:val="00F3699A"/>
    <w:rsid w:val="00F37AC6"/>
    <w:rsid w:val="00F40379"/>
    <w:rsid w:val="00F404F7"/>
    <w:rsid w:val="00F4077A"/>
    <w:rsid w:val="00F409D7"/>
    <w:rsid w:val="00F4172E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6EAD"/>
    <w:rsid w:val="00F51395"/>
    <w:rsid w:val="00F559C3"/>
    <w:rsid w:val="00F56C5B"/>
    <w:rsid w:val="00F61295"/>
    <w:rsid w:val="00F62E67"/>
    <w:rsid w:val="00F62E9B"/>
    <w:rsid w:val="00F63C68"/>
    <w:rsid w:val="00F659D3"/>
    <w:rsid w:val="00F65C36"/>
    <w:rsid w:val="00F667FB"/>
    <w:rsid w:val="00F66BBD"/>
    <w:rsid w:val="00F70412"/>
    <w:rsid w:val="00F7041D"/>
    <w:rsid w:val="00F718E8"/>
    <w:rsid w:val="00F720A7"/>
    <w:rsid w:val="00F737F2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408F"/>
    <w:rsid w:val="00F8760D"/>
    <w:rsid w:val="00F90BAD"/>
    <w:rsid w:val="00F91131"/>
    <w:rsid w:val="00F9161B"/>
    <w:rsid w:val="00F9187A"/>
    <w:rsid w:val="00F92077"/>
    <w:rsid w:val="00F92D61"/>
    <w:rsid w:val="00F93574"/>
    <w:rsid w:val="00F93D0F"/>
    <w:rsid w:val="00F94ADB"/>
    <w:rsid w:val="00F95463"/>
    <w:rsid w:val="00F9566B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43D6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48E"/>
    <w:rsid w:val="00FB7ABF"/>
    <w:rsid w:val="00FB7BE9"/>
    <w:rsid w:val="00FB7C1B"/>
    <w:rsid w:val="00FC005E"/>
    <w:rsid w:val="00FC1D97"/>
    <w:rsid w:val="00FC278E"/>
    <w:rsid w:val="00FC3806"/>
    <w:rsid w:val="00FC3C9A"/>
    <w:rsid w:val="00FC3E7A"/>
    <w:rsid w:val="00FC4417"/>
    <w:rsid w:val="00FC4985"/>
    <w:rsid w:val="00FC5BDD"/>
    <w:rsid w:val="00FC607A"/>
    <w:rsid w:val="00FC6AB0"/>
    <w:rsid w:val="00FD00D1"/>
    <w:rsid w:val="00FD1BFB"/>
    <w:rsid w:val="00FD222F"/>
    <w:rsid w:val="00FD2857"/>
    <w:rsid w:val="00FD3868"/>
    <w:rsid w:val="00FD4AED"/>
    <w:rsid w:val="00FD502D"/>
    <w:rsid w:val="00FD5281"/>
    <w:rsid w:val="00FD638A"/>
    <w:rsid w:val="00FD6927"/>
    <w:rsid w:val="00FD75FD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0F2A"/>
    <w:rsid w:val="00FF1F50"/>
    <w:rsid w:val="00FF2805"/>
    <w:rsid w:val="00FF30EA"/>
    <w:rsid w:val="00FF39F8"/>
    <w:rsid w:val="00FF5547"/>
    <w:rsid w:val="00FF56EB"/>
    <w:rsid w:val="00FF57D1"/>
    <w:rsid w:val="00FF61A7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6C321"/>
  <w15:chartTrackingRefBased/>
  <w15:docId w15:val="{47243111-6F6C-4942-9441-440557C6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link w:val="BezodstpwZnak"/>
    <w:uiPriority w:val="1"/>
    <w:qFormat/>
    <w:rsid w:val="0099645F"/>
    <w:rPr>
      <w:rFonts w:eastAsia="Times New Roman" w:cs="Arial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99645F"/>
    <w:rPr>
      <w:rFonts w:eastAsia="Times New Roman" w:cs="Arial"/>
      <w:sz w:val="22"/>
      <w:szCs w:val="22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D0EB1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D0EB1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1EC5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6B1EC5"/>
    <w:rPr>
      <w:rFonts w:ascii="Calibri Light" w:eastAsia="Times New Roman" w:hAnsi="Calibri Light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15DFA-EC00-4089-AC37-886A711F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5315</Words>
  <Characters>31891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5</cp:revision>
  <cp:lastPrinted>2023-05-17T05:08:00Z</cp:lastPrinted>
  <dcterms:created xsi:type="dcterms:W3CDTF">2025-02-20T07:27:00Z</dcterms:created>
  <dcterms:modified xsi:type="dcterms:W3CDTF">2025-02-20T11:49:00Z</dcterms:modified>
</cp:coreProperties>
</file>