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97BEA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C73B891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0E7C767C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57DA246C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66B437F8" w14:textId="5D69DA00" w:rsidR="00E86817" w:rsidRPr="00552A3C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Schemat:</w:t>
      </w:r>
      <w:r w:rsidR="00552A3C">
        <w:rPr>
          <w:rFonts w:ascii="Arial" w:hAnsi="Arial" w:cs="Arial"/>
          <w:b/>
          <w:bCs/>
          <w:sz w:val="24"/>
          <w:szCs w:val="24"/>
        </w:rPr>
        <w:t xml:space="preserve"> </w:t>
      </w:r>
      <w:r w:rsidR="0019377D" w:rsidRPr="0019377D">
        <w:rPr>
          <w:rFonts w:ascii="Arial" w:hAnsi="Arial" w:cs="Arial"/>
          <w:sz w:val="24"/>
          <w:szCs w:val="24"/>
        </w:rPr>
        <w:t>Inwestycje w infrastrukturę na potrzeby usług</w:t>
      </w:r>
      <w:r w:rsidR="00F75F11" w:rsidRPr="00F75F11">
        <w:rPr>
          <w:rFonts w:ascii="Arial" w:eastAsiaTheme="minorHAnsi" w:hAnsi="Arial" w:cs="Arial"/>
          <w:sz w:val="24"/>
          <w:szCs w:val="24"/>
        </w:rPr>
        <w:t xml:space="preserve"> </w:t>
      </w:r>
      <w:r w:rsidR="00F75F11" w:rsidRPr="00F75F11">
        <w:rPr>
          <w:rFonts w:ascii="Arial" w:hAnsi="Arial" w:cs="Arial"/>
          <w:sz w:val="24"/>
          <w:szCs w:val="24"/>
        </w:rPr>
        <w:t>skierowanych do osób z niepełnosprawnościami</w:t>
      </w:r>
      <w:r w:rsidR="00F75F11">
        <w:rPr>
          <w:rFonts w:ascii="Arial" w:hAnsi="Arial" w:cs="Arial"/>
          <w:sz w:val="24"/>
          <w:szCs w:val="24"/>
        </w:rPr>
        <w:t>.</w:t>
      </w:r>
      <w:r w:rsidR="0019377D" w:rsidRPr="0019377D">
        <w:rPr>
          <w:rFonts w:ascii="Arial" w:hAnsi="Arial" w:cs="Arial"/>
          <w:sz w:val="24"/>
          <w:szCs w:val="24"/>
        </w:rPr>
        <w:br/>
      </w:r>
    </w:p>
    <w:p w14:paraId="2AD42526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E45E9">
        <w:rPr>
          <w:rFonts w:ascii="Arial" w:hAnsi="Arial" w:cs="Arial"/>
          <w:sz w:val="24"/>
          <w:szCs w:val="24"/>
        </w:rPr>
        <w:t xml:space="preserve"> konkurencyjny</w:t>
      </w:r>
    </w:p>
    <w:p w14:paraId="70F7DFD3" w14:textId="77777777" w:rsidR="0019377D" w:rsidRDefault="00871D13" w:rsidP="001937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2C17">
        <w:rPr>
          <w:rFonts w:ascii="Arial" w:hAnsi="Arial" w:cs="Arial"/>
          <w:sz w:val="24"/>
          <w:szCs w:val="24"/>
        </w:rPr>
        <w:t>Nabór</w:t>
      </w:r>
      <w:r w:rsidR="00A621A3" w:rsidRPr="008C2C17">
        <w:rPr>
          <w:rFonts w:ascii="Arial" w:hAnsi="Arial" w:cs="Arial"/>
          <w:sz w:val="24"/>
          <w:szCs w:val="24"/>
        </w:rPr>
        <w:t xml:space="preserve"> jest skierowany</w:t>
      </w:r>
      <w:r w:rsidR="00D30414" w:rsidRPr="008C2C17">
        <w:rPr>
          <w:rFonts w:ascii="Arial" w:hAnsi="Arial" w:cs="Arial"/>
          <w:sz w:val="24"/>
          <w:szCs w:val="24"/>
        </w:rPr>
        <w:t xml:space="preserve"> </w:t>
      </w:r>
      <w:r w:rsidR="00A93D72" w:rsidRPr="008C2C17">
        <w:rPr>
          <w:rFonts w:ascii="Arial" w:hAnsi="Arial" w:cs="Arial"/>
          <w:sz w:val="24"/>
          <w:szCs w:val="24"/>
        </w:rPr>
        <w:t>do</w:t>
      </w:r>
      <w:r w:rsidR="00552A3C" w:rsidRPr="008C2C17">
        <w:rPr>
          <w:rFonts w:ascii="Arial" w:hAnsi="Arial" w:cs="Arial"/>
          <w:sz w:val="24"/>
          <w:szCs w:val="24"/>
        </w:rPr>
        <w:t xml:space="preserve"> jednostek samorządu terytorialnego</w:t>
      </w:r>
      <w:r w:rsidR="0019377D">
        <w:rPr>
          <w:rFonts w:ascii="Arial" w:hAnsi="Arial" w:cs="Arial"/>
          <w:sz w:val="24"/>
          <w:szCs w:val="24"/>
        </w:rPr>
        <w:t>, organizacji pozarządowych, kościołów i związków wyznaniowych.</w:t>
      </w:r>
      <w:r w:rsidR="000D5AE2" w:rsidRPr="008C2C17">
        <w:rPr>
          <w:rFonts w:ascii="Arial" w:hAnsi="Arial" w:cs="Arial"/>
          <w:sz w:val="24"/>
          <w:szCs w:val="24"/>
        </w:rPr>
        <w:t xml:space="preserve"> </w:t>
      </w:r>
      <w:r w:rsidR="008002A5" w:rsidRPr="008C2C17">
        <w:rPr>
          <w:rFonts w:ascii="Arial" w:hAnsi="Arial" w:cs="Arial"/>
          <w:sz w:val="24"/>
          <w:szCs w:val="24"/>
        </w:rPr>
        <w:t xml:space="preserve">Zakres wsparcia </w:t>
      </w:r>
      <w:r w:rsidR="00A621A3" w:rsidRPr="008C2C17">
        <w:rPr>
          <w:rFonts w:ascii="Arial" w:hAnsi="Arial" w:cs="Arial"/>
          <w:sz w:val="24"/>
          <w:szCs w:val="24"/>
        </w:rPr>
        <w:t>obejmuje</w:t>
      </w:r>
      <w:r w:rsidR="00552A3C" w:rsidRPr="008C2C17">
        <w:rPr>
          <w:rFonts w:ascii="Arial" w:hAnsi="Arial" w:cs="Arial"/>
          <w:sz w:val="24"/>
          <w:szCs w:val="24"/>
        </w:rPr>
        <w:t xml:space="preserve">: </w:t>
      </w:r>
      <w:r w:rsidR="0019377D">
        <w:rPr>
          <w:rFonts w:ascii="Arial" w:hAnsi="Arial" w:cs="Arial"/>
          <w:sz w:val="24"/>
          <w:szCs w:val="24"/>
        </w:rPr>
        <w:t>b</w:t>
      </w:r>
      <w:r w:rsidR="0019377D" w:rsidRPr="0019377D">
        <w:rPr>
          <w:rFonts w:ascii="Arial" w:hAnsi="Arial" w:cs="Arial"/>
          <w:sz w:val="24"/>
          <w:szCs w:val="24"/>
        </w:rPr>
        <w:t>udow</w:t>
      </w:r>
      <w:r w:rsidR="0019377D">
        <w:rPr>
          <w:rFonts w:ascii="Arial" w:hAnsi="Arial" w:cs="Arial"/>
          <w:sz w:val="24"/>
          <w:szCs w:val="24"/>
        </w:rPr>
        <w:t>ę</w:t>
      </w:r>
      <w:r w:rsidR="0019377D" w:rsidRPr="0019377D">
        <w:rPr>
          <w:rFonts w:ascii="Arial" w:hAnsi="Arial" w:cs="Arial"/>
          <w:sz w:val="24"/>
          <w:szCs w:val="24"/>
        </w:rPr>
        <w:t>, przebudow</w:t>
      </w:r>
      <w:r w:rsidR="0019377D">
        <w:rPr>
          <w:rFonts w:ascii="Arial" w:hAnsi="Arial" w:cs="Arial"/>
          <w:sz w:val="24"/>
          <w:szCs w:val="24"/>
        </w:rPr>
        <w:t>ę</w:t>
      </w:r>
      <w:r w:rsidR="0019377D" w:rsidRPr="0019377D">
        <w:rPr>
          <w:rFonts w:ascii="Arial" w:hAnsi="Arial" w:cs="Arial"/>
          <w:sz w:val="24"/>
          <w:szCs w:val="24"/>
        </w:rPr>
        <w:t>, remont, wyposażenie obiektów na potrzeby</w:t>
      </w:r>
      <w:r w:rsidR="0019377D">
        <w:rPr>
          <w:rFonts w:ascii="Arial" w:hAnsi="Arial" w:cs="Arial"/>
          <w:sz w:val="24"/>
          <w:szCs w:val="24"/>
        </w:rPr>
        <w:t>:</w:t>
      </w:r>
    </w:p>
    <w:p w14:paraId="3351F7B7" w14:textId="16A9F9A6" w:rsidR="0019377D" w:rsidRDefault="00BC59D4" w:rsidP="005A3B17">
      <w:pPr>
        <w:pStyle w:val="Akapitzlist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</w:t>
      </w:r>
      <w:r w:rsidR="0019377D" w:rsidRPr="0019377D">
        <w:rPr>
          <w:rFonts w:ascii="Arial" w:hAnsi="Arial" w:cs="Arial"/>
          <w:sz w:val="24"/>
          <w:szCs w:val="24"/>
        </w:rPr>
        <w:t xml:space="preserve"> wsparcia dziennego dla </w:t>
      </w:r>
      <w:r>
        <w:rPr>
          <w:rFonts w:ascii="Arial" w:hAnsi="Arial" w:cs="Arial"/>
          <w:sz w:val="24"/>
          <w:szCs w:val="24"/>
        </w:rPr>
        <w:t xml:space="preserve">dorosłych </w:t>
      </w:r>
      <w:r w:rsidR="0019377D" w:rsidRPr="0019377D">
        <w:rPr>
          <w:rFonts w:ascii="Arial" w:hAnsi="Arial" w:cs="Arial"/>
          <w:sz w:val="24"/>
          <w:szCs w:val="24"/>
        </w:rPr>
        <w:t xml:space="preserve">osób z niepełnosprawnościami, w tym również z elementami opieki </w:t>
      </w:r>
      <w:proofErr w:type="spellStart"/>
      <w:r w:rsidR="0019377D" w:rsidRPr="0019377D">
        <w:rPr>
          <w:rFonts w:ascii="Arial" w:hAnsi="Arial" w:cs="Arial"/>
          <w:sz w:val="24"/>
          <w:szCs w:val="24"/>
        </w:rPr>
        <w:t>wytchnieniowej</w:t>
      </w:r>
      <w:proofErr w:type="spellEnd"/>
      <w:r w:rsidR="0019377D" w:rsidRPr="0019377D">
        <w:rPr>
          <w:rFonts w:ascii="Arial" w:hAnsi="Arial" w:cs="Arial"/>
          <w:sz w:val="24"/>
          <w:szCs w:val="24"/>
        </w:rPr>
        <w:t xml:space="preserve"> (np. środowiskowe domy samopomocy)</w:t>
      </w:r>
      <w:r w:rsidR="0019377D">
        <w:rPr>
          <w:rFonts w:ascii="Arial" w:hAnsi="Arial" w:cs="Arial"/>
          <w:sz w:val="24"/>
          <w:szCs w:val="24"/>
        </w:rPr>
        <w:t xml:space="preserve"> lub</w:t>
      </w:r>
    </w:p>
    <w:p w14:paraId="6401C68D" w14:textId="343AA872" w:rsidR="00D055AA" w:rsidRPr="0019377D" w:rsidRDefault="0019377D" w:rsidP="005A3B17">
      <w:pPr>
        <w:pStyle w:val="Akapitzlist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9377D">
        <w:rPr>
          <w:rFonts w:ascii="Arial" w:hAnsi="Arial" w:cs="Arial"/>
          <w:sz w:val="24"/>
          <w:szCs w:val="24"/>
        </w:rPr>
        <w:t>usług aktywnej integracji - Warsztatów Terapii Zajęciowej lub Zakładów Aktywności Zawodowej (WTZ lub ZAZ)</w:t>
      </w:r>
      <w:r>
        <w:rPr>
          <w:rFonts w:ascii="Arial" w:hAnsi="Arial" w:cs="Arial"/>
          <w:sz w:val="24"/>
          <w:szCs w:val="24"/>
        </w:rPr>
        <w:t>.</w:t>
      </w:r>
    </w:p>
    <w:p w14:paraId="332AEC5C" w14:textId="77777777" w:rsidR="006A482B" w:rsidRPr="000D5AE2" w:rsidRDefault="006A482B" w:rsidP="000D5AE2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5AE2">
        <w:rPr>
          <w:rFonts w:ascii="Arial" w:hAnsi="Arial" w:cs="Arial"/>
          <w:sz w:val="24"/>
          <w:szCs w:val="24"/>
        </w:rPr>
        <w:br w:type="page"/>
      </w:r>
    </w:p>
    <w:p w14:paraId="10BA56CC" w14:textId="77777777" w:rsidR="005172B5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4918B413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57A08DA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456611D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77C708FE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9B0F8B4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541D1C2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617B3039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53C12A5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48366D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300C0D6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96B326F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007ABC7F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F9E0463" w14:textId="77777777" w:rsidR="003E4D45" w:rsidRPr="00067247" w:rsidRDefault="00067247" w:rsidP="00382F2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</w:t>
            </w:r>
            <w:r w:rsidRPr="008C730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6C1B494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DD6B27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891CF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29810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E46E99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34D6F5C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DF5DEA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6C6BDF1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0159A20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672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6AA0DB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24DCBBD0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431DDE73" w14:textId="77777777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U</w:t>
            </w:r>
            <w:r w:rsidR="006F03F0">
              <w:rPr>
                <w:rFonts w:ascii="Arial" w:hAnsi="Arial" w:cs="Arial"/>
                <w:sz w:val="24"/>
                <w:szCs w:val="24"/>
              </w:rPr>
              <w:t>rz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UE. L. z 2021 r. 231</w:t>
            </w:r>
            <w:r w:rsidR="006F03F0">
              <w:rPr>
                <w:rFonts w:ascii="Arial" w:hAnsi="Arial" w:cs="Arial"/>
                <w:sz w:val="24"/>
                <w:szCs w:val="24"/>
              </w:rPr>
              <w:t>/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60 z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30.06.2024 r.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6BEBAAFB" w14:textId="77777777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6F03F0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B0B4AC8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6F03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B40AE34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B67C8AC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678A48C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F16A90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360186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8945E6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F7CBA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4BC6C8AD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3CB5E93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29C11084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6EA36580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przepisów antydyskryminacyjnych, o których mowa w art. 9 </w:t>
            </w: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ust. 3 rozporządzenia nr 2021/1060.</w:t>
            </w:r>
          </w:p>
          <w:p w14:paraId="0D79DFA1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784EE58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61B86B0D" w14:textId="627A98F3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6F03F0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6F03F0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080725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7AEFBDB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A4D25B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ABAA7A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0B7E67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A11E68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3B11E11D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240D6EB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325C279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1468651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3F9E50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4D47C6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6B4ADF2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81D76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C3291D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274E2FD7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37F5E0B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6EB9A0E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625E4CAD" w14:textId="77777777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56B080CF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4C4A579F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 wyborze projektu do dofinansowania.</w:t>
            </w:r>
          </w:p>
          <w:p w14:paraId="5B10411B" w14:textId="77777777" w:rsidR="006F03F0" w:rsidRPr="00EA6124" w:rsidRDefault="006F03F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199E9A8D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9BE2B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55A25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3F41698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B7A20E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4B541147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7D8E1BBA" w14:textId="77777777" w:rsidR="00A57AC2" w:rsidRPr="00B766B7" w:rsidRDefault="00A57AC2" w:rsidP="00A5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4FCA997E" w14:textId="77777777" w:rsidR="00A57AC2" w:rsidRPr="00B766B7" w:rsidRDefault="00A57AC2" w:rsidP="00A5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2A6F5868" w14:textId="77777777" w:rsidR="00A57AC2" w:rsidRPr="00B766B7" w:rsidRDefault="00A57AC2" w:rsidP="008C2C17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5A0584" w:rsidRPr="00B766B7">
              <w:rPr>
                <w:rFonts w:ascii="Arial" w:hAnsi="Arial" w:cs="Arial"/>
                <w:sz w:val="24"/>
                <w:szCs w:val="24"/>
              </w:rPr>
              <w:t>36</w:t>
            </w:r>
            <w:r w:rsidRPr="00B766B7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45BC0BC1" w14:textId="77D34F3D" w:rsidR="00A57AC2" w:rsidRPr="00B766B7" w:rsidRDefault="00A57AC2" w:rsidP="00A57AC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A1BC83F" w14:textId="77777777" w:rsidR="00A57AC2" w:rsidRPr="00B766B7" w:rsidRDefault="00A57AC2" w:rsidP="00A57AC2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03087A4" w14:textId="6F563F0E" w:rsidR="00A57AC2" w:rsidRPr="00B766B7" w:rsidRDefault="00A57AC2" w:rsidP="00BA5782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TAK/NIE</w:t>
            </w:r>
            <w:r w:rsidRPr="00B766B7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6B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9662A01" w14:textId="5ABDE2BD" w:rsidR="00A57AC2" w:rsidRPr="00B766B7" w:rsidRDefault="00A57AC2" w:rsidP="00BA5782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6664AB" w14:textId="77777777" w:rsidR="00A57AC2" w:rsidRPr="00B766B7" w:rsidRDefault="00A57AC2" w:rsidP="00BA5782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7630DB25" w14:textId="77777777" w:rsidR="00A57AC2" w:rsidRPr="00B766B7" w:rsidRDefault="00A57AC2" w:rsidP="00BA578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327ADED" w14:textId="77777777" w:rsidR="002C2CE8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74DFDB87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544854D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75EB536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5FEBA96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6ECFA31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EB1C50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7DBCE6D9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4AF5C945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8130344"/>
            <w:r w:rsidRPr="00D1732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52374664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2D943A81" w14:textId="77777777" w:rsidR="00D35BFA" w:rsidRPr="00F75F11" w:rsidRDefault="00D35BFA" w:rsidP="00D35B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61236820"/>
            <w:r w:rsidRPr="00F75F11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F75F11">
              <w:rPr>
                <w:rFonts w:ascii="Arial" w:hAnsi="Arial" w:cs="Arial"/>
                <w:sz w:val="24"/>
                <w:szCs w:val="24"/>
              </w:rPr>
              <w:t>a</w:t>
            </w:r>
            <w:r w:rsidRPr="00F75F11">
              <w:rPr>
                <w:rFonts w:ascii="Arial" w:hAnsi="Arial" w:cs="Arial"/>
                <w:sz w:val="24"/>
                <w:szCs w:val="24"/>
              </w:rPr>
              <w:t>my, czy wnioskodawc</w:t>
            </w:r>
            <w:r w:rsidR="00EA5941" w:rsidRPr="00F75F11">
              <w:rPr>
                <w:rFonts w:ascii="Arial" w:hAnsi="Arial" w:cs="Arial"/>
                <w:sz w:val="24"/>
                <w:szCs w:val="24"/>
              </w:rPr>
              <w:t>a</w:t>
            </w:r>
            <w:r w:rsidR="00740E18" w:rsidRPr="00F75F11">
              <w:rPr>
                <w:rFonts w:ascii="Arial" w:hAnsi="Arial" w:cs="Arial"/>
                <w:sz w:val="24"/>
                <w:szCs w:val="24"/>
              </w:rPr>
              <w:t>/partnerzy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 xml:space="preserve"> uczestniczący/realizujący</w:t>
            </w:r>
            <w:r w:rsidR="00EA5941" w:rsidRPr="00F75F11">
              <w:rPr>
                <w:rFonts w:ascii="Arial" w:hAnsi="Arial" w:cs="Arial"/>
                <w:sz w:val="24"/>
                <w:szCs w:val="24"/>
              </w:rPr>
              <w:t xml:space="preserve"> projekt 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>są uprawnieni do ubiegania się o dofinansowanie, tj. czy należy/należą do poniższej grupy</w:t>
            </w:r>
            <w:r w:rsidRPr="00F75F11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2A9527FA" w14:textId="362353B8" w:rsidR="00D35BFA" w:rsidRPr="00F75F11" w:rsidRDefault="00D35BFA" w:rsidP="005A3B17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jednostk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>i</w:t>
            </w:r>
            <w:r w:rsidRPr="00F75F11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046ABA" w:rsidRPr="00F75F1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8D3AC6C" w14:textId="57966D09" w:rsidR="00046ABA" w:rsidRPr="00F75F11" w:rsidRDefault="00046ABA" w:rsidP="005A3B17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organizacje pozarządowe;</w:t>
            </w:r>
          </w:p>
          <w:p w14:paraId="316B9F54" w14:textId="4308F1EF" w:rsidR="00046ABA" w:rsidRPr="00F75F11" w:rsidRDefault="00046ABA" w:rsidP="005A3B17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kościoły i związki wyznaniowe.</w:t>
            </w:r>
          </w:p>
          <w:p w14:paraId="372B75BE" w14:textId="77777777" w:rsidR="003E4D45" w:rsidRPr="00F75F11" w:rsidDel="007968FF" w:rsidRDefault="00D35BFA" w:rsidP="00020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  <w:r w:rsidRPr="00F75F11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bookmarkEnd w:id="3"/>
          </w:p>
        </w:tc>
        <w:tc>
          <w:tcPr>
            <w:tcW w:w="3402" w:type="dxa"/>
          </w:tcPr>
          <w:p w14:paraId="1950BE49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1732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A0BC34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60EDE2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92CC85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"/>
      <w:tr w:rsidR="00FF5DEB" w:rsidRPr="00EA6124" w14:paraId="02AD7757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2F11F8C" w14:textId="77777777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07541C7F" w14:textId="77777777" w:rsidR="00FF5DEB" w:rsidRPr="00FF5DEB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40D5F76C" w14:textId="77777777" w:rsidR="00FF5DEB" w:rsidRPr="00FF5DEB" w:rsidRDefault="00DA5325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FF5DEB"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 w:rsidR="0079673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79673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796737">
              <w:rPr>
                <w:rFonts w:ascii="Arial" w:hAnsi="Arial" w:cs="Arial"/>
                <w:sz w:val="24"/>
                <w:szCs w:val="24"/>
              </w:rPr>
              <w:t>. zm.</w:t>
            </w:r>
            <w:r w:rsidR="00FF5DEB"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B81C86B" w14:textId="77777777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</w:t>
            </w:r>
            <w:r w:rsidRPr="00FF5DEB">
              <w:rPr>
                <w:rFonts w:ascii="Arial" w:hAnsi="Arial" w:cs="Arial"/>
                <w:sz w:val="24"/>
                <w:szCs w:val="24"/>
              </w:rPr>
              <w:lastRenderedPageBreak/>
              <w:t xml:space="preserve">stanowiącego </w:t>
            </w:r>
            <w:r w:rsidR="00DA5325"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6CF29712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19A8474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D813CF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F7CB27B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DD80110" w14:textId="77777777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6B86EED7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3C804BE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 w:rsidRPr="003627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B6AD973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0D24D4E4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44F87A31" w14:textId="340E6AC7" w:rsidR="004E41FD" w:rsidRDefault="004E41FD" w:rsidP="004E41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51384520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19377D">
              <w:rPr>
                <w:rFonts w:ascii="Arial" w:hAnsi="Arial" w:cs="Arial"/>
                <w:sz w:val="24"/>
                <w:szCs w:val="24"/>
              </w:rPr>
              <w:t>udow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9377D">
              <w:rPr>
                <w:rFonts w:ascii="Arial" w:hAnsi="Arial" w:cs="Arial"/>
                <w:sz w:val="24"/>
                <w:szCs w:val="24"/>
              </w:rPr>
              <w:t>, przebudow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9377D">
              <w:rPr>
                <w:rFonts w:ascii="Arial" w:hAnsi="Arial" w:cs="Arial"/>
                <w:sz w:val="24"/>
                <w:szCs w:val="24"/>
              </w:rPr>
              <w:t>, remont, wyposażenie obiektów na potrzeby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B747136" w14:textId="52865D21" w:rsidR="004E41FD" w:rsidRDefault="00BC59D4" w:rsidP="005A3B1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usług</w:t>
            </w:r>
            <w:r w:rsidR="004E41FD" w:rsidRPr="0019377D">
              <w:rPr>
                <w:rFonts w:ascii="Arial" w:hAnsi="Arial" w:cs="Arial"/>
                <w:sz w:val="24"/>
                <w:szCs w:val="24"/>
              </w:rPr>
              <w:t xml:space="preserve"> wsparcia dziennego dla </w:t>
            </w:r>
            <w:r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 w:rsidR="004E41FD" w:rsidRPr="0019377D">
              <w:rPr>
                <w:rFonts w:ascii="Arial" w:hAnsi="Arial" w:cs="Arial"/>
                <w:sz w:val="24"/>
                <w:szCs w:val="24"/>
              </w:rPr>
              <w:t>osób z niepełnosprawnościami</w:t>
            </w:r>
            <w:r w:rsidR="001B693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4E41FD" w:rsidRPr="0019377D">
              <w:rPr>
                <w:rFonts w:ascii="Arial" w:hAnsi="Arial" w:cs="Arial"/>
                <w:sz w:val="24"/>
                <w:szCs w:val="24"/>
              </w:rPr>
              <w:t xml:space="preserve">, w tym również z elementami </w:t>
            </w:r>
            <w:r w:rsidR="004E41FD" w:rsidRPr="0019377D">
              <w:rPr>
                <w:rFonts w:ascii="Arial" w:hAnsi="Arial" w:cs="Arial"/>
                <w:sz w:val="24"/>
                <w:szCs w:val="24"/>
              </w:rPr>
              <w:lastRenderedPageBreak/>
              <w:t xml:space="preserve">opieki </w:t>
            </w:r>
            <w:proofErr w:type="spellStart"/>
            <w:r w:rsidR="004E41FD" w:rsidRPr="0019377D">
              <w:rPr>
                <w:rFonts w:ascii="Arial" w:hAnsi="Arial" w:cs="Arial"/>
                <w:sz w:val="24"/>
                <w:szCs w:val="24"/>
              </w:rPr>
              <w:t>wytchnieniowej</w:t>
            </w:r>
            <w:proofErr w:type="spellEnd"/>
            <w:r w:rsidR="004E41FD" w:rsidRPr="0019377D">
              <w:rPr>
                <w:rFonts w:ascii="Arial" w:hAnsi="Arial" w:cs="Arial"/>
                <w:sz w:val="24"/>
                <w:szCs w:val="24"/>
              </w:rPr>
              <w:t xml:space="preserve"> (np. środowiskowe domy samopomocy</w:t>
            </w:r>
            <w:r w:rsidR="004E41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4E41FD" w:rsidRPr="0019377D">
              <w:rPr>
                <w:rFonts w:ascii="Arial" w:hAnsi="Arial" w:cs="Arial"/>
                <w:sz w:val="24"/>
                <w:szCs w:val="24"/>
              </w:rPr>
              <w:t>)</w:t>
            </w:r>
            <w:r w:rsidR="004E41F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D27DC11" w14:textId="0179BE09" w:rsidR="004E41FD" w:rsidRPr="0019377D" w:rsidRDefault="004E41FD" w:rsidP="005A3B1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9377D">
              <w:rPr>
                <w:rFonts w:ascii="Arial" w:hAnsi="Arial" w:cs="Arial"/>
                <w:sz w:val="24"/>
                <w:szCs w:val="24"/>
              </w:rPr>
              <w:t>usług aktywnej integracji - Warsztatów Terapii Zajęciowej lub Zakładów Aktywności Zawodowej (WTZ lub ZAZ)</w:t>
            </w:r>
            <w:r w:rsidR="001B693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4"/>
          <w:p w14:paraId="266972AF" w14:textId="4C10BA43" w:rsidR="003E4D45" w:rsidRPr="001B693E" w:rsidRDefault="001B693E" w:rsidP="001B693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B693E">
              <w:rPr>
                <w:rFonts w:ascii="Arial" w:hAnsi="Arial" w:cs="Arial"/>
                <w:sz w:val="24"/>
                <w:szCs w:val="24"/>
              </w:rPr>
              <w:t>Budowa nowych obiektów jest możliwa jedynie gdy Wnioskodawca uzasadni brak możliwości wykorzystania, zgodnie z przeznaczeniem opisanym w projekcie, obiektów na danym obszarze.</w:t>
            </w:r>
          </w:p>
          <w:p w14:paraId="3661667C" w14:textId="58417776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ins w:id="5" w:author="Sylwia Szada" w:date="2025-02-14T07:43:00Z" w16du:dateUtc="2025-02-14T06:43:00Z">
              <w:r w:rsidR="0008072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6"/>
              <w:r w:rsidR="00080725">
                <w:rPr>
                  <w:rFonts w:ascii="Arial" w:hAnsi="Arial" w:cs="Arial"/>
                  <w:sz w:val="24"/>
                  <w:szCs w:val="24"/>
                </w:rPr>
                <w:t>i załączniki.</w:t>
              </w:r>
              <w:commentRangeEnd w:id="6"/>
              <w:r w:rsidR="00080725">
                <w:rPr>
                  <w:rStyle w:val="Odwoaniedokomentarza"/>
                </w:rPr>
                <w:commentReference w:id="6"/>
              </w:r>
            </w:ins>
            <w:del w:id="7" w:author="Sylwia Szada" w:date="2025-02-14T07:43:00Z" w16du:dateUtc="2025-02-14T06:43:00Z">
              <w:r w:rsidRPr="0036270D" w:rsidDel="00080725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</w:p>
        </w:tc>
        <w:tc>
          <w:tcPr>
            <w:tcW w:w="3402" w:type="dxa"/>
          </w:tcPr>
          <w:p w14:paraId="51A584C1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55E2B48E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35A09F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55FE953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169A3DC0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32859834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B.4</w:t>
            </w:r>
          </w:p>
        </w:tc>
        <w:tc>
          <w:tcPr>
            <w:tcW w:w="2856" w:type="dxa"/>
            <w:vAlign w:val="center"/>
          </w:tcPr>
          <w:p w14:paraId="4A2CE486" w14:textId="01AA1C04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Prawidłowość określeni</w:t>
            </w:r>
            <w:r w:rsidR="002E3455" w:rsidRPr="00BC59D4">
              <w:rPr>
                <w:rFonts w:ascii="Arial" w:hAnsi="Arial" w:cs="Arial"/>
                <w:sz w:val="24"/>
                <w:szCs w:val="24"/>
              </w:rPr>
              <w:t>a</w:t>
            </w:r>
            <w:r w:rsidRPr="00BC59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wkładu własnego</w:t>
            </w:r>
          </w:p>
        </w:tc>
        <w:tc>
          <w:tcPr>
            <w:tcW w:w="6915" w:type="dxa"/>
          </w:tcPr>
          <w:p w14:paraId="6ED733DE" w14:textId="62AEBD8E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W tym kryterium sprawdzamy</w:t>
            </w:r>
            <w:r w:rsidR="00A52033" w:rsidRPr="00BC59D4">
              <w:rPr>
                <w:rFonts w:ascii="Arial" w:hAnsi="Arial" w:cs="Arial"/>
                <w:sz w:val="24"/>
                <w:szCs w:val="24"/>
              </w:rPr>
              <w:t xml:space="preserve">, czy wkład własny </w:t>
            </w:r>
            <w:r w:rsidR="00A52033" w:rsidRPr="00BC59D4">
              <w:rPr>
                <w:rFonts w:ascii="Arial" w:hAnsi="Arial" w:cs="Arial"/>
                <w:sz w:val="24"/>
                <w:szCs w:val="24"/>
              </w:rPr>
              <w:lastRenderedPageBreak/>
              <w:t>wnioskodawcy stanowi nie mniej niż 25% w wydatkach kwalifi</w:t>
            </w:r>
            <w:r w:rsidR="002E3455" w:rsidRPr="00BC59D4">
              <w:rPr>
                <w:rFonts w:ascii="Arial" w:hAnsi="Arial" w:cs="Arial"/>
                <w:sz w:val="24"/>
                <w:szCs w:val="24"/>
              </w:rPr>
              <w:t>kowalnych projektu</w:t>
            </w:r>
            <w:r w:rsidRPr="00BC59D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C59D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23EF53" w14:textId="50EDC675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EA13857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59D4">
              <w:rPr>
                <w:rFonts w:ascii="Arial" w:hAnsi="Arial" w:cs="Arial"/>
                <w:sz w:val="24"/>
                <w:szCs w:val="24"/>
              </w:rPr>
              <w:br/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(NIE oznacza odrzucenie wniosku) </w:t>
            </w:r>
          </w:p>
          <w:p w14:paraId="69FB3EBD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6A2D065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219693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2A684A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63FB90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45A9356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07737D2E" w14:textId="77777777" w:rsidR="00F6323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495F45F" w14:textId="77777777" w:rsidR="00F63231" w:rsidRDefault="00F63231" w:rsidP="00F6323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37CCD63A" w14:textId="77777777" w:rsidR="00F63231" w:rsidRDefault="00F63231" w:rsidP="00F6323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pomoc jest zgodna z rozporządzeniem nr 651/2014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2014 z dnia 17 czerwca 2014 r. uznającym niektóre rodzaje pomocy za zgodne z rynkiem wewnętrznym w zastosowaniu art. 107 i 108 Traktatu) (Dz. Urz. UE L 187/1 z 26.06.2014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zm.) oraz z:</w:t>
            </w:r>
          </w:p>
          <w:p w14:paraId="48433055" w14:textId="77777777" w:rsidR="00F63231" w:rsidRPr="00F4448F" w:rsidRDefault="00F63231" w:rsidP="00F632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(Dz.U. poz. 2686).</w:t>
            </w:r>
          </w:p>
          <w:p w14:paraId="54A20EBC" w14:textId="77777777" w:rsidR="00F63231" w:rsidRPr="00B065A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1C24AD" w14:textId="77777777" w:rsidR="00F6323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</w:t>
            </w: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1AB7EDA5" w14:textId="77777777" w:rsidR="00F63231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3231"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1D24A2E4" w14:textId="77777777" w:rsidR="00F63231" w:rsidRPr="00EA6124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189D76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19445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45F80B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DAC94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059FEDBE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7DFF538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734A7B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4A1284D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437E63B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. Należy przedstawić jak projekt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wspiera działania respektujące standardy i priorytety klimatyczne UE.</w:t>
            </w:r>
          </w:p>
          <w:p w14:paraId="62C49E9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045C9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E61225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6F256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FA599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004C2E7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7BABD11F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370495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5B9B8F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20F9140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0E820A8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odporności przedsięwzięcia na zmiany klimatu przedstawionego we wniosku o dofinansowanie projektu.</w:t>
            </w:r>
          </w:p>
          <w:p w14:paraId="2DDB1A3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498A624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CE9795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E0CAE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1D4167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06FCA2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7E7B29DC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09829BF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72A6C0A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0238AF2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3A4AD9B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1112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6FA4FADC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</w:t>
            </w:r>
            <w:r w:rsidRPr="00FA1017">
              <w:rPr>
                <w:rFonts w:ascii="Arial" w:hAnsi="Arial" w:cs="Arial"/>
                <w:sz w:val="24"/>
                <w:szCs w:val="24"/>
              </w:rPr>
              <w:lastRenderedPageBreak/>
              <w:t>środowiska (Dz.U. z 2024 r. poz. 54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2738BBD1" w14:textId="690AAE14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1478</w:t>
            </w:r>
            <w:ins w:id="11" w:author="Sylwia Szada" w:date="2025-02-14T07:44:00Z" w16du:dateUtc="2025-02-14T06:44:00Z">
              <w:r w:rsidR="0008072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12"/>
              <w:r w:rsidR="00080725">
                <w:rPr>
                  <w:rFonts w:ascii="Arial" w:hAnsi="Arial" w:cs="Arial"/>
                  <w:sz w:val="24"/>
                  <w:szCs w:val="24"/>
                </w:rPr>
                <w:t xml:space="preserve">z </w:t>
              </w:r>
              <w:proofErr w:type="spellStart"/>
              <w:r w:rsidR="00080725">
                <w:rPr>
                  <w:rFonts w:ascii="Arial" w:hAnsi="Arial" w:cs="Arial"/>
                  <w:sz w:val="24"/>
                  <w:szCs w:val="24"/>
                </w:rPr>
                <w:t>późn</w:t>
              </w:r>
              <w:proofErr w:type="spellEnd"/>
              <w:r w:rsidR="00080725">
                <w:rPr>
                  <w:rFonts w:ascii="Arial" w:hAnsi="Arial" w:cs="Arial"/>
                  <w:sz w:val="24"/>
                  <w:szCs w:val="24"/>
                </w:rPr>
                <w:t>. zm</w:t>
              </w:r>
              <w:commentRangeEnd w:id="12"/>
              <w:r w:rsidR="00080725">
                <w:rPr>
                  <w:rStyle w:val="Odwoaniedokomentarza"/>
                </w:rPr>
                <w:commentReference w:id="12"/>
              </w:r>
              <w:r w:rsidR="00080725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  <w:r w:rsidRPr="00FA101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4689F7FF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1087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 dziedzinie polityki wodnej;</w:t>
            </w:r>
          </w:p>
          <w:p w14:paraId="35FBDEE2" w14:textId="77777777" w:rsidR="00F63231" w:rsidRPr="00FA1017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1AA2578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zgodny z decyzją o środowiskowych uwarunkowaniach oraz   zezwoleniem na realizację inwestycji.</w:t>
            </w:r>
          </w:p>
          <w:p w14:paraId="6103835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ED2A97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2BD67D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469DB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1D6F2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333E778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23B4A7FF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5601DE3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0B8048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4E91BF1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485D140C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D6F4C4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1278C5F8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3E4F688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768D33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B7AA65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B4D140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062D0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2F95EC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7F63294F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649D969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0CA7C8A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1BC84F7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E9D1138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i uwzględnia zakres rzeczowy oraz czas niezbędny na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realizację procedur przetargowych i inne okoliczności niezbędne do realizacji tych procedur,</w:t>
            </w:r>
          </w:p>
          <w:p w14:paraId="1AAA89C2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B73870F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A110B0A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AE1482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F9947D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6652CB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27131D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B91B1E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29AA78E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1A34AA9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71815C7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0AC5138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458A006C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A3F10CA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0740241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3D874E88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analizie finansowej wykorzystano podejście rachunku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wartości pieniądza w czasie, tj. wszystkie przyszłe przepływy pieniężne są dyskontowane w celu określenia ich wartości bieżącej,</w:t>
            </w:r>
          </w:p>
          <w:p w14:paraId="0ADC85DC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4908033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3703AF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392AB0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B75C0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52F68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06C9501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119C0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231" w:rsidRPr="00EA6124" w14:paraId="3A0D05EE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21AE0A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C29605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1A6235F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44BBF87A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7A383450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3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3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oraz zapisami dotyczącymi kwalifikowalności wydatków określonymi w regulaminie wyboru projektów,</w:t>
            </w:r>
          </w:p>
          <w:p w14:paraId="593BD2A7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670D3897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0140F697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440AA64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FD5864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D8C85B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F225E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A56A3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4AE7DCB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C0C2C5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231" w:rsidRPr="00EA6124" w14:paraId="79D6D5C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0A9418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18435EC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6915" w:type="dxa"/>
          </w:tcPr>
          <w:p w14:paraId="6B982C3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47E4589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E26D42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2A579F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45C3F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7C9C0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337A673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DE2CE8C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1D394C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D0032C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3BA98A0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221518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340EB0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6C86314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31C7B2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AD97B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A1BD1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DF058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5D641D3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11AC2E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AB3DD1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113514D8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C2416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2416A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wnioskodawcy, z poszanowaniem zasad równości, wolności wyboru, prawa do niezależnego życia, dostępności i zakazu wszelkich form segregacji.</w:t>
            </w:r>
          </w:p>
          <w:p w14:paraId="3C6D6E5F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D300C6D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7598A3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1191B6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B3E198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67718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7BBF3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1B3F632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4C0A3B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D555ED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5F23991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wykluczenia ze względu na płeć.</w:t>
            </w:r>
          </w:p>
          <w:p w14:paraId="73B522C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7033BA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215358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B3B2D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62E1D047" w14:textId="77777777" w:rsidR="00F63231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</w:p>
          <w:p w14:paraId="0C0027A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spełnione, jeżeli odpowiedź będzie pozytywna.</w:t>
            </w:r>
          </w:p>
          <w:p w14:paraId="7CFD44A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9CAC61F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BB5971" w:rsidRPr="00EA6124" w14:paraId="0EA155C0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231F8B00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C243C85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653272A9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5B65AE03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6D18327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F62DFB" w:rsidRPr="00EA6124" w14:paraId="5EA9C6B6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12CD" w14:textId="3B085CA1" w:rsidR="00F62DFB" w:rsidRPr="00BC59D4" w:rsidRDefault="00F62DFB" w:rsidP="00F62DF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BC59D4">
              <w:rPr>
                <w:rFonts w:ascii="Arial" w:eastAsia="Times New Roman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157F" w14:textId="55452FD7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Maksymalna wartość projektu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1F2C" w14:textId="1C13AB56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BC59D4">
              <w:rPr>
                <w:rFonts w:ascii="Arial" w:hAnsi="Arial" w:cs="Arial"/>
                <w:sz w:val="24"/>
                <w:szCs w:val="24"/>
              </w:rPr>
              <w:t xml:space="preserve">tym </w:t>
            </w:r>
            <w:r w:rsidRPr="00BC59D4">
              <w:rPr>
                <w:rFonts w:ascii="Arial" w:hAnsi="Arial" w:cs="Arial"/>
                <w:sz w:val="24"/>
                <w:szCs w:val="24"/>
              </w:rPr>
              <w:t xml:space="preserve">kryterium sprawdzamy, czy maksymalna wartość dofinansowania projektu ze środków Europejskiego Funduszu Rozwoju Regionalnego oraz Budżetu Państwa nie przekracza 10 000 000 zł. </w:t>
            </w:r>
          </w:p>
          <w:p w14:paraId="11636682" w14:textId="423DD38B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E95F4D" w14:textId="77777777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BF9E4B8" w14:textId="77777777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C80EDC" w14:textId="77777777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71EEC13F" w14:textId="77777777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D6033A3" w14:textId="6F7877FC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57498" w:rsidRPr="00EA6124" w14:paraId="44631D92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4D69" w14:textId="6374E18B" w:rsidR="00B57498" w:rsidRDefault="00B57498" w:rsidP="00B57498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288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F62DFB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AADC" w14:textId="6C6F0015" w:rsidR="00B57498" w:rsidRPr="00AA75B0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zakłada wsparcie infrastruktury służącej zwiększeniu dostępności do usług świadczonych w  społeczności lokalnej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usług aktywnej integracji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D9EC" w14:textId="337167C3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W tym kryterium sprawdzamy, czy projekt zakłada wsparcie infrastruktury służącej zwiększeniu dostępności do usług świadczonych w społeczności lokalnej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usług aktywnej integracji, tzn. czy:</w:t>
            </w:r>
          </w:p>
          <w:p w14:paraId="192CE191" w14:textId="0961E46D" w:rsidR="00B57498" w:rsidRPr="00CE2881" w:rsidRDefault="00B57498" w:rsidP="005A3B1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57" w:hanging="457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zakresie inwestycji w infrastrukturę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59D4">
              <w:rPr>
                <w:rFonts w:ascii="Arial" w:hAnsi="Arial" w:cs="Arial"/>
                <w:sz w:val="24"/>
                <w:szCs w:val="24"/>
              </w:rPr>
              <w:t>na potrzeby usług</w:t>
            </w:r>
            <w:r>
              <w:rPr>
                <w:rFonts w:ascii="Arial" w:hAnsi="Arial" w:cs="Arial"/>
                <w:sz w:val="24"/>
                <w:szCs w:val="24"/>
              </w:rPr>
              <w:t xml:space="preserve"> wsparcia dziennego dla </w:t>
            </w:r>
            <w:r w:rsidR="00BC59D4"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>
              <w:rPr>
                <w:rFonts w:ascii="Arial" w:hAnsi="Arial" w:cs="Arial"/>
                <w:sz w:val="24"/>
                <w:szCs w:val="24"/>
              </w:rPr>
              <w:t>osób z niepełnosprawnościami</w:t>
            </w:r>
            <w:r w:rsidR="00BC59D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9D63F4E" w14:textId="77777777" w:rsidR="00B57498" w:rsidRPr="00CE2881" w:rsidRDefault="00B57498" w:rsidP="005A3B17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usługi zaplanowane do realizacji w ramach wspartej infrastruktury wpisują się w definicję 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usług świadczonych w społeczności lokalnej</w:t>
            </w:r>
            <w:r w:rsidRPr="00CE288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4"/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</w:p>
          <w:p w14:paraId="5B47860D" w14:textId="15AACEE5" w:rsidR="00B57498" w:rsidRPr="00CE2881" w:rsidRDefault="00B57498" w:rsidP="005A3B17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 xml:space="preserve">nastąpi wzrost liczby miejsc </w:t>
            </w:r>
            <w:r>
              <w:rPr>
                <w:rFonts w:ascii="Arial" w:hAnsi="Arial" w:cs="Arial"/>
                <w:sz w:val="24"/>
                <w:szCs w:val="24"/>
              </w:rPr>
              <w:t xml:space="preserve">świadczenia usług </w:t>
            </w:r>
            <w:r w:rsidRPr="00CE2881">
              <w:rPr>
                <w:rFonts w:ascii="Arial" w:hAnsi="Arial" w:cs="Arial"/>
                <w:sz w:val="24"/>
                <w:szCs w:val="24"/>
              </w:rPr>
              <w:t>w społeczności lokalnej</w:t>
            </w:r>
            <w:r w:rsidR="00F842DA">
              <w:rPr>
                <w:rFonts w:ascii="Arial" w:hAnsi="Arial" w:cs="Arial"/>
                <w:sz w:val="24"/>
                <w:szCs w:val="24"/>
              </w:rPr>
              <w:t xml:space="preserve"> u danego wnioskodawcy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1EE7E15" w14:textId="1E3FDF7F" w:rsidR="00B57498" w:rsidRPr="00CE2881" w:rsidRDefault="00B57498" w:rsidP="005A3B1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29" w:hanging="426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zakresie inwestycji w infrastrukturę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59D4">
              <w:rPr>
                <w:rFonts w:ascii="Arial" w:hAnsi="Arial" w:cs="Arial"/>
                <w:sz w:val="24"/>
                <w:szCs w:val="24"/>
              </w:rPr>
              <w:t xml:space="preserve">na potrzeby usług </w:t>
            </w:r>
            <w:r>
              <w:rPr>
                <w:rFonts w:ascii="Arial" w:hAnsi="Arial" w:cs="Arial"/>
                <w:sz w:val="24"/>
                <w:szCs w:val="24"/>
              </w:rPr>
              <w:t xml:space="preserve">aktywnej integracji </w:t>
            </w:r>
            <w:r w:rsidR="007B18A4">
              <w:rPr>
                <w:rFonts w:ascii="Arial" w:hAnsi="Arial" w:cs="Arial"/>
                <w:sz w:val="24"/>
                <w:szCs w:val="24"/>
              </w:rPr>
              <w:t>(</w:t>
            </w:r>
            <w:r w:rsidRPr="00CE2881">
              <w:rPr>
                <w:rFonts w:ascii="Arial" w:hAnsi="Arial" w:cs="Arial"/>
                <w:sz w:val="24"/>
                <w:szCs w:val="24"/>
              </w:rPr>
              <w:t>WTZ</w:t>
            </w:r>
            <w:r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CE2881">
              <w:rPr>
                <w:rFonts w:ascii="Arial" w:hAnsi="Arial" w:cs="Arial"/>
                <w:sz w:val="24"/>
                <w:szCs w:val="24"/>
              </w:rPr>
              <w:t>ZAZ</w:t>
            </w:r>
            <w:r w:rsidR="007B18A4">
              <w:rPr>
                <w:rFonts w:ascii="Arial" w:hAnsi="Arial" w:cs="Arial"/>
                <w:sz w:val="24"/>
                <w:szCs w:val="24"/>
              </w:rPr>
              <w:t>)</w:t>
            </w:r>
            <w:r w:rsidR="00BC59D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567D1E9" w14:textId="77777777" w:rsidR="00B57498" w:rsidRPr="00CE2881" w:rsidRDefault="00B57498" w:rsidP="005A3B1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usługi zaplanowane do realizacji w ramach wspartej infrastruktury wpisują się w definicję usług aktywnej integracji</w:t>
            </w:r>
            <w:r w:rsidRPr="00CE288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i</w:t>
            </w:r>
          </w:p>
          <w:p w14:paraId="4AEC88CC" w14:textId="7FDB01A8" w:rsidR="00B57498" w:rsidRPr="00CE2881" w:rsidRDefault="00B57498" w:rsidP="005A3B1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nastąpi wzrost liczby miejsc świadczenia usług aktywnej integracji</w:t>
            </w:r>
            <w:r w:rsidR="00F842DA">
              <w:rPr>
                <w:rFonts w:ascii="Arial" w:hAnsi="Arial" w:cs="Arial"/>
                <w:sz w:val="24"/>
                <w:szCs w:val="24"/>
              </w:rPr>
              <w:t xml:space="preserve"> u danego wnioskodawcy</w:t>
            </w:r>
            <w:r w:rsidRPr="00CE288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6FBC10" w14:textId="6F48D9F1" w:rsidR="00B57498" w:rsidRPr="00AA75B0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00F135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3327144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303704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BB4ADA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pozytywna.</w:t>
            </w:r>
          </w:p>
          <w:p w14:paraId="3CC3F38C" w14:textId="19336217" w:rsidR="00B57498" w:rsidRPr="00EA6124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57498" w:rsidRPr="00EA6124" w14:paraId="2626AB4D" w14:textId="77777777" w:rsidTr="004A06A2">
        <w:tc>
          <w:tcPr>
            <w:tcW w:w="1110" w:type="dxa"/>
            <w:vAlign w:val="center"/>
          </w:tcPr>
          <w:p w14:paraId="29725078" w14:textId="36EEA9B3" w:rsidR="00B57498" w:rsidRPr="00EA6124" w:rsidRDefault="00B57498" w:rsidP="00B57498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288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F62DF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185CAB0" w14:textId="34008BA8" w:rsidR="00B57498" w:rsidRPr="00AA75B0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CE2881">
              <w:rPr>
                <w:rFonts w:ascii="Arial" w:hAnsi="Arial" w:cs="Arial"/>
                <w:sz w:val="24"/>
                <w:szCs w:val="24"/>
              </w:rPr>
              <w:br/>
              <w:t xml:space="preserve">na infrastrukturę w zakresie usług świadczonych w społeczności lokalnej </w:t>
            </w:r>
            <w:r w:rsidR="009E3F44">
              <w:rPr>
                <w:rFonts w:ascii="Arial" w:hAnsi="Arial" w:cs="Arial"/>
                <w:sz w:val="24"/>
                <w:szCs w:val="24"/>
              </w:rPr>
              <w:t>lub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usług aktywnej integracji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6CE2D75E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56D2D27" w14:textId="6E807800" w:rsidR="00B57498" w:rsidRPr="00CE2881" w:rsidRDefault="00B57498" w:rsidP="005A3B17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wsparcie zaplanowano na podstawie analizy/diagnozy potwierdzającej zapotrzebowanie na infrastrukturę</w:t>
            </w:r>
            <w:r w:rsidR="00841CC4">
              <w:rPr>
                <w:rFonts w:ascii="Arial" w:hAnsi="Arial" w:cs="Arial"/>
                <w:bCs/>
                <w:sz w:val="24"/>
                <w:szCs w:val="24"/>
              </w:rPr>
              <w:t xml:space="preserve"> na potrzeby usług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wsparcia dziennego dla </w:t>
            </w:r>
            <w:r w:rsidR="00841CC4">
              <w:rPr>
                <w:rFonts w:ascii="Arial" w:hAnsi="Arial" w:cs="Arial"/>
                <w:bCs/>
                <w:sz w:val="24"/>
                <w:szCs w:val="24"/>
              </w:rPr>
              <w:t xml:space="preserve">dorosłych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osób z niepełnosprawnościami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lub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usług aktywnej integracji (WTZ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lub 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ZAZ), przeprowadzonej w perspektywie minimum 2 letniej, dla obszaru realizacji projektu.</w:t>
            </w:r>
          </w:p>
          <w:p w14:paraId="586A22AF" w14:textId="77777777" w:rsidR="00B57498" w:rsidRPr="00CE2881" w:rsidRDefault="00B57498" w:rsidP="005A3B17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analiza/diagnoza zawiera informacje dot.:</w:t>
            </w:r>
          </w:p>
          <w:p w14:paraId="7AC17487" w14:textId="77777777" w:rsidR="00B57498" w:rsidRPr="00CE2881" w:rsidRDefault="00B57498" w:rsidP="005A3B1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diagnozy problemów;</w:t>
            </w:r>
          </w:p>
          <w:p w14:paraId="6AA060E4" w14:textId="77777777" w:rsidR="00B57498" w:rsidRPr="00CE2881" w:rsidRDefault="00B57498" w:rsidP="005A3B1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diagnozy potrzeb, w tym np. aktualny stan infrastruktury (w razie konieczności zapotrzebowanie na nowe budynki), liczba placówek/ośrodków danego typu oraz liczba miejsc/osób w nich przebywających/ korzystających ze wsparcia, liczba osób oczekujących na umieszczenie/możliwość skorzystania z placówki/ ośrodka danego typu;</w:t>
            </w:r>
          </w:p>
          <w:p w14:paraId="25B202CA" w14:textId="77777777" w:rsidR="00B57498" w:rsidRPr="00CE2881" w:rsidRDefault="00B57498" w:rsidP="005A3B1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analizy trendów demograficznych;</w:t>
            </w:r>
          </w:p>
          <w:p w14:paraId="3921D1CE" w14:textId="77777777" w:rsidR="00B57498" w:rsidRPr="00CE2881" w:rsidRDefault="00B57498" w:rsidP="005A3B1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poziomu dostępności usług;</w:t>
            </w:r>
          </w:p>
          <w:p w14:paraId="617A9E2E" w14:textId="77777777" w:rsidR="00B57498" w:rsidRPr="00CE2881" w:rsidRDefault="00B57498" w:rsidP="005A3B1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oczekiwanych rezultatów.</w:t>
            </w:r>
          </w:p>
          <w:p w14:paraId="38133C74" w14:textId="1CDE4D23" w:rsidR="00B57498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B3074C">
              <w:rPr>
                <w:rFonts w:ascii="Arial" w:hAnsi="Arial" w:cs="Arial"/>
                <w:bCs/>
                <w:sz w:val="24"/>
                <w:szCs w:val="24"/>
              </w:rPr>
              <w:t xml:space="preserve">Analiza/diagnoza może zostać przeprowadzona na podstawie dostępnych dokumentów/danych m.in.: </w:t>
            </w:r>
            <w:r w:rsidRPr="00B3074C">
              <w:rPr>
                <w:rFonts w:ascii="Arial" w:hAnsi="Arial" w:cs="Arial"/>
                <w:bCs/>
                <w:i/>
                <w:sz w:val="24"/>
                <w:szCs w:val="24"/>
              </w:rPr>
              <w:t>Ocena zasobów pomocy społecznej w województwie kujawsko-pomorskim</w:t>
            </w:r>
            <w:r w:rsidRPr="00B3074C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B3074C">
              <w:rPr>
                <w:rFonts w:ascii="Arial" w:hAnsi="Arial" w:cs="Arial"/>
                <w:sz w:val="24"/>
                <w:szCs w:val="24"/>
              </w:rPr>
              <w:t xml:space="preserve">Strategia polityki społecznej województwa kujawsko-pomorskiego do roku 2030, </w:t>
            </w:r>
            <w:r w:rsidRPr="00B3074C">
              <w:rPr>
                <w:rFonts w:ascii="Arial" w:hAnsi="Arial" w:cs="Arial"/>
                <w:bCs/>
                <w:sz w:val="24"/>
                <w:szCs w:val="24"/>
              </w:rPr>
              <w:t xml:space="preserve">Regionalnego Planu Rozwoju Usług Społecznych i </w:t>
            </w:r>
            <w:proofErr w:type="spellStart"/>
            <w:r w:rsidRPr="00B3074C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Pr="00B3074C">
              <w:rPr>
                <w:rFonts w:ascii="Arial" w:hAnsi="Arial" w:cs="Arial"/>
                <w:bCs/>
                <w:sz w:val="24"/>
                <w:szCs w:val="24"/>
              </w:rPr>
              <w:t xml:space="preserve"> dla Województwa Kujawsko-Pomorskiego</w:t>
            </w:r>
            <w:r w:rsidRPr="00B30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B3074C">
              <w:rPr>
                <w:rFonts w:ascii="Arial" w:hAnsi="Arial" w:cs="Arial"/>
                <w:bCs/>
                <w:sz w:val="24"/>
                <w:szCs w:val="24"/>
              </w:rPr>
              <w:t>dane ROPS w Toruniu dostępne na stronie internetowej, lokalne strategie, dane GUS.</w:t>
            </w:r>
          </w:p>
          <w:p w14:paraId="5502FDA3" w14:textId="33BCE726" w:rsidR="00B57498" w:rsidRPr="00B3074C" w:rsidRDefault="00B57498" w:rsidP="005A3B17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B3074C">
              <w:rPr>
                <w:rFonts w:ascii="Arial" w:hAnsi="Arial" w:cs="Arial"/>
                <w:bCs/>
                <w:sz w:val="24"/>
                <w:szCs w:val="24"/>
              </w:rPr>
              <w:t xml:space="preserve">potrzeba przeprowadzenia inwestycji w infrastrukturę aktywnej integracji </w:t>
            </w:r>
            <w:r w:rsidR="00AE51D0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Pr="00B3074C">
              <w:rPr>
                <w:rFonts w:ascii="Arial" w:hAnsi="Arial" w:cs="Arial"/>
                <w:bCs/>
                <w:sz w:val="24"/>
                <w:szCs w:val="24"/>
              </w:rPr>
              <w:t>WTZ lub ZAZ</w:t>
            </w:r>
            <w:r w:rsidR="00AE51D0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B3074C">
              <w:rPr>
                <w:rFonts w:ascii="Arial" w:hAnsi="Arial" w:cs="Arial"/>
                <w:bCs/>
                <w:sz w:val="24"/>
                <w:szCs w:val="24"/>
              </w:rPr>
              <w:t xml:space="preserve"> wynika z Regionalnego Planu Rozwoju Usług Społecznych i </w:t>
            </w:r>
            <w:proofErr w:type="spellStart"/>
            <w:r w:rsidRPr="00B3074C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Pr="00B3074C">
              <w:rPr>
                <w:rFonts w:ascii="Arial" w:hAnsi="Arial" w:cs="Arial"/>
                <w:bCs/>
                <w:sz w:val="24"/>
                <w:szCs w:val="24"/>
              </w:rPr>
              <w:t xml:space="preserve"> dla Województwa Kujawsko-Pomorskiego</w:t>
            </w:r>
            <w:r w:rsidR="00AE51D0">
              <w:rPr>
                <w:rFonts w:ascii="Arial" w:hAnsi="Arial" w:cs="Arial"/>
                <w:bCs/>
                <w:sz w:val="24"/>
                <w:szCs w:val="24"/>
              </w:rPr>
              <w:t xml:space="preserve"> - </w:t>
            </w:r>
            <w:r w:rsidR="00AE51D0" w:rsidRPr="00AE51D0">
              <w:rPr>
                <w:rFonts w:ascii="Arial" w:hAnsi="Arial" w:cs="Arial"/>
                <w:bCs/>
                <w:sz w:val="24"/>
                <w:szCs w:val="24"/>
              </w:rPr>
              <w:t>warunek obligatoryjny w przypadku, gdy projekt dotyczy infrastruktury WTZ lub ZAZ</w:t>
            </w:r>
            <w:r w:rsidR="00AE51D0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EC94BB3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Analiza/Diagnoza może stanowić element Studium Wykonalności/ Planu finansowego lub oddzielny załącznik do wniosku o dofinansowanie projektu.</w:t>
            </w:r>
          </w:p>
          <w:p w14:paraId="12F7F910" w14:textId="3B6A0B0A" w:rsidR="00B57498" w:rsidRPr="00AA75B0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CE2881">
              <w:rPr>
                <w:rFonts w:ascii="Arial" w:hAnsi="Arial" w:cs="Arial"/>
                <w:sz w:val="24"/>
                <w:szCs w:val="24"/>
              </w:rPr>
              <w:br/>
              <w:t>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6E363F98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2329691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C70554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243A63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5FFAD6" w14:textId="5FE0BDC2" w:rsidR="00B57498" w:rsidRPr="00EA6124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663A" w:rsidRPr="00F51C6E" w14:paraId="4FD8460F" w14:textId="77777777" w:rsidTr="000951A1">
        <w:tc>
          <w:tcPr>
            <w:tcW w:w="1110" w:type="dxa"/>
            <w:shd w:val="clear" w:color="auto" w:fill="auto"/>
            <w:vAlign w:val="center"/>
          </w:tcPr>
          <w:p w14:paraId="3CF1B581" w14:textId="446A444C" w:rsidR="0047663A" w:rsidRPr="003F3ED0" w:rsidRDefault="0047663A" w:rsidP="0047663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3F3ED0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F62DFB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shd w:val="clear" w:color="auto" w:fill="auto"/>
          </w:tcPr>
          <w:p w14:paraId="1FCCEE35" w14:textId="145A3FA3" w:rsidR="0047663A" w:rsidRPr="003F3ED0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4" w:name="_Hlk190871563"/>
            <w:r w:rsidRPr="003F3ED0">
              <w:rPr>
                <w:rFonts w:ascii="Arial" w:hAnsi="Arial" w:cs="Arial"/>
                <w:sz w:val="24"/>
                <w:szCs w:val="24"/>
              </w:rPr>
              <w:t xml:space="preserve">Lokalizacja </w:t>
            </w:r>
            <w:r w:rsidR="00841CC4">
              <w:rPr>
                <w:rFonts w:ascii="Arial" w:hAnsi="Arial" w:cs="Arial"/>
                <w:sz w:val="24"/>
                <w:szCs w:val="24"/>
              </w:rPr>
              <w:t xml:space="preserve">infrastruktury na </w:t>
            </w:r>
            <w:r w:rsidR="00841CC4">
              <w:rPr>
                <w:rFonts w:ascii="Arial" w:hAnsi="Arial" w:cs="Arial"/>
                <w:sz w:val="24"/>
                <w:szCs w:val="24"/>
              </w:rPr>
              <w:lastRenderedPageBreak/>
              <w:t xml:space="preserve">potrzeby usług </w:t>
            </w:r>
            <w:r>
              <w:rPr>
                <w:rFonts w:ascii="Arial" w:hAnsi="Arial" w:cs="Arial"/>
                <w:sz w:val="24"/>
                <w:szCs w:val="24"/>
              </w:rPr>
              <w:t xml:space="preserve">wsparcia dziennego dla </w:t>
            </w:r>
            <w:r w:rsidR="009E3F44"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>
              <w:rPr>
                <w:rFonts w:ascii="Arial" w:hAnsi="Arial" w:cs="Arial"/>
                <w:sz w:val="24"/>
                <w:szCs w:val="24"/>
              </w:rPr>
              <w:t>osób z niepełnosprawnościam</w:t>
            </w:r>
            <w:bookmarkEnd w:id="14"/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915" w:type="dxa"/>
            <w:shd w:val="clear" w:color="auto" w:fill="auto"/>
          </w:tcPr>
          <w:p w14:paraId="460CAA97" w14:textId="18635B31" w:rsidR="0047663A" w:rsidRPr="003F3ED0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 czy </w:t>
            </w:r>
            <w:r w:rsidR="00841CC4">
              <w:rPr>
                <w:rFonts w:ascii="Arial" w:hAnsi="Arial" w:cs="Arial"/>
                <w:sz w:val="24"/>
                <w:szCs w:val="24"/>
              </w:rPr>
              <w:t xml:space="preserve">infrastruktura na potrzeby usług </w:t>
            </w:r>
            <w:r>
              <w:rPr>
                <w:rFonts w:ascii="Arial" w:hAnsi="Arial" w:cs="Arial"/>
                <w:sz w:val="24"/>
                <w:szCs w:val="24"/>
              </w:rPr>
              <w:t xml:space="preserve">wsparcia dziennego dla </w:t>
            </w:r>
            <w:r w:rsidR="00841CC4"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>
              <w:rPr>
                <w:rFonts w:ascii="Arial" w:hAnsi="Arial" w:cs="Arial"/>
                <w:sz w:val="24"/>
                <w:szCs w:val="24"/>
              </w:rPr>
              <w:t xml:space="preserve">osób z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niepełnosprawnościami</w:t>
            </w:r>
            <w:r w:rsidRPr="003F3ED0">
              <w:rPr>
                <w:rFonts w:ascii="Arial" w:hAnsi="Arial" w:cs="Arial"/>
                <w:sz w:val="24"/>
                <w:szCs w:val="24"/>
              </w:rPr>
              <w:t xml:space="preserve"> nie jest/nie będzie zlokalizowana na nieruchomości, na której znajduje się placówka opieki instytucjonalnej</w:t>
            </w:r>
            <w:commentRangeStart w:id="15"/>
            <w:r w:rsidRPr="003F3ED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commentRangeEnd w:id="15"/>
            <w:r w:rsidR="00080725">
              <w:rPr>
                <w:rStyle w:val="Odwoaniedokomentarza"/>
              </w:rPr>
              <w:commentReference w:id="15"/>
            </w:r>
            <w:r w:rsidRPr="003F3ED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DB20A7" w14:textId="73595B33" w:rsidR="0047663A" w:rsidRPr="003F3ED0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</w:tcPr>
          <w:p w14:paraId="72621837" w14:textId="77777777" w:rsidR="0047663A" w:rsidRPr="00EA6124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847ED1E" w14:textId="77777777" w:rsidR="0047663A" w:rsidRPr="00EA6124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3A606A8C" w14:textId="77777777" w:rsidR="0047663A" w:rsidRPr="00EA6124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FE43DC0" w14:textId="77777777" w:rsidR="0047663A" w:rsidRPr="00EA6124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8805F63" w14:textId="1221ADC5" w:rsidR="0047663A" w:rsidRPr="003F3ED0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663A" w:rsidRPr="00EA6124" w14:paraId="7E3B09C1" w14:textId="77777777" w:rsidTr="007B5A14">
        <w:tc>
          <w:tcPr>
            <w:tcW w:w="1110" w:type="dxa"/>
            <w:vAlign w:val="center"/>
          </w:tcPr>
          <w:p w14:paraId="3258FEF0" w14:textId="75D10119" w:rsidR="0047663A" w:rsidDel="00C00347" w:rsidRDefault="0047663A" w:rsidP="0047663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F62DFB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</w:tcPr>
          <w:p w14:paraId="1B390A24" w14:textId="4825DE3C" w:rsidR="0047663A" w:rsidRDefault="00F57576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2" w:name="_Hlk190872201"/>
            <w:r>
              <w:rPr>
                <w:rFonts w:ascii="Arial" w:hAnsi="Arial" w:cs="Arial"/>
                <w:sz w:val="24"/>
                <w:szCs w:val="24"/>
              </w:rPr>
              <w:t xml:space="preserve">Zgodność projektu z właściwym standardem - </w:t>
            </w:r>
            <w:r w:rsidR="00A37B2D">
              <w:rPr>
                <w:rFonts w:ascii="Arial" w:hAnsi="Arial" w:cs="Arial"/>
                <w:sz w:val="24"/>
                <w:szCs w:val="24"/>
              </w:rPr>
              <w:t>ŚDS</w:t>
            </w:r>
            <w:bookmarkEnd w:id="32"/>
          </w:p>
        </w:tc>
        <w:tc>
          <w:tcPr>
            <w:tcW w:w="6915" w:type="dxa"/>
            <w:shd w:val="clear" w:color="auto" w:fill="auto"/>
          </w:tcPr>
          <w:p w14:paraId="0FC743F0" w14:textId="6D2309CC" w:rsidR="0047663A" w:rsidRPr="00013176" w:rsidRDefault="0047663A" w:rsidP="00F575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A629E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2A18F7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5A629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37B2D"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="00F57576">
              <w:rPr>
                <w:rFonts w:ascii="Arial" w:hAnsi="Arial" w:cs="Arial"/>
                <w:sz w:val="24"/>
                <w:szCs w:val="24"/>
              </w:rPr>
              <w:t>zaplanowania w projekcie inwestycji dotyczącej Ś</w:t>
            </w:r>
            <w:r w:rsidR="009E3F44">
              <w:rPr>
                <w:rFonts w:ascii="Arial" w:hAnsi="Arial" w:cs="Arial"/>
                <w:sz w:val="24"/>
                <w:szCs w:val="24"/>
              </w:rPr>
              <w:t xml:space="preserve">rodowiskowego </w:t>
            </w:r>
            <w:r w:rsidR="00F57576">
              <w:rPr>
                <w:rFonts w:ascii="Arial" w:hAnsi="Arial" w:cs="Arial"/>
                <w:sz w:val="24"/>
                <w:szCs w:val="24"/>
              </w:rPr>
              <w:t>D</w:t>
            </w:r>
            <w:r w:rsidR="009E3F44">
              <w:rPr>
                <w:rFonts w:ascii="Arial" w:hAnsi="Arial" w:cs="Arial"/>
                <w:sz w:val="24"/>
                <w:szCs w:val="24"/>
              </w:rPr>
              <w:t xml:space="preserve">omu </w:t>
            </w:r>
            <w:r w:rsidR="00F57576">
              <w:rPr>
                <w:rFonts w:ascii="Arial" w:hAnsi="Arial" w:cs="Arial"/>
                <w:sz w:val="24"/>
                <w:szCs w:val="24"/>
              </w:rPr>
              <w:t>S</w:t>
            </w:r>
            <w:r w:rsidR="009E3F44">
              <w:rPr>
                <w:rFonts w:ascii="Arial" w:hAnsi="Arial" w:cs="Arial"/>
                <w:sz w:val="24"/>
                <w:szCs w:val="24"/>
              </w:rPr>
              <w:t>amopomocy (ŚDS)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A37B2D">
              <w:rPr>
                <w:rFonts w:ascii="Arial" w:hAnsi="Arial" w:cs="Arial"/>
                <w:sz w:val="24"/>
                <w:szCs w:val="24"/>
              </w:rPr>
              <w:t xml:space="preserve"> infrastruktura </w:t>
            </w:r>
            <w:r>
              <w:rPr>
                <w:rFonts w:ascii="Arial" w:hAnsi="Arial" w:cs="Arial"/>
                <w:sz w:val="24"/>
                <w:szCs w:val="24"/>
              </w:rPr>
              <w:t xml:space="preserve">przygotowana zostanie </w:t>
            </w:r>
            <w:r w:rsidR="00F57576">
              <w:rPr>
                <w:rFonts w:ascii="Arial" w:hAnsi="Arial" w:cs="Arial"/>
                <w:sz w:val="24"/>
                <w:szCs w:val="24"/>
              </w:rPr>
              <w:t>zgodnie z warunkami określonymi dla tej formy pomocy</w:t>
            </w:r>
            <w:r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0131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176" w:rsidRPr="00013176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013176">
              <w:rPr>
                <w:rFonts w:ascii="Arial" w:hAnsi="Arial" w:cs="Arial"/>
                <w:sz w:val="24"/>
                <w:szCs w:val="24"/>
              </w:rPr>
              <w:t>u</w:t>
            </w:r>
            <w:r w:rsidR="00013176" w:rsidRPr="000131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176" w:rsidRPr="00013176">
              <w:rPr>
                <w:rFonts w:ascii="Arial" w:hAnsi="Arial" w:cs="Arial"/>
                <w:bCs/>
                <w:sz w:val="24"/>
                <w:szCs w:val="24"/>
              </w:rPr>
              <w:t xml:space="preserve">Ministra Pracy i Polityki Społecznej z dnia 9 grudnia 2010 r. w sprawie środowiskowych domów samopomocy (Dz. U. z 2020 r. poz. 249). </w:t>
            </w:r>
          </w:p>
          <w:p w14:paraId="131A2D92" w14:textId="15CD0471" w:rsidR="0047663A" w:rsidRPr="001B426E" w:rsidRDefault="0047663A" w:rsidP="00A37B2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438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41C4CE92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6357E5F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D3DD95B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E8790B" w14:textId="77777777" w:rsidR="0047663A" w:rsidRDefault="007D715E" w:rsidP="0047663A">
            <w:pPr>
              <w:spacing w:before="100" w:beforeAutospacing="1" w:after="100" w:afterAutospacing="1"/>
              <w:rPr>
                <w:ins w:id="33" w:author="Sylwia Szada" w:date="2025-02-14T08:15:00Z" w16du:dateUtc="2025-02-14T07:15:00Z"/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DOTYCZY”).</w:t>
            </w:r>
          </w:p>
          <w:p w14:paraId="1A605F77" w14:textId="0CECC25C" w:rsidR="00CB15E1" w:rsidRPr="0072096E" w:rsidRDefault="00CB15E1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commentRangeStart w:id="34"/>
            <w:ins w:id="35" w:author="Sylwia Szada" w:date="2025-02-14T08:15:00Z" w16du:dateUtc="2025-02-14T07:15:00Z">
              <w:r w:rsidRPr="00CB15E1">
                <w:rPr>
                  <w:rFonts w:ascii="Arial" w:hAnsi="Arial" w:cs="Arial"/>
                  <w:sz w:val="24"/>
                  <w:szCs w:val="24"/>
                </w:rPr>
                <w:t xml:space="preserve">W trakcie oceny </w:t>
              </w:r>
              <w:commentRangeEnd w:id="34"/>
              <w:r>
                <w:rPr>
                  <w:rStyle w:val="Odwoaniedokomentarza"/>
                </w:rPr>
                <w:commentReference w:id="34"/>
              </w:r>
              <w:r w:rsidRPr="00CB15E1">
                <w:rPr>
                  <w:rFonts w:ascii="Arial" w:hAnsi="Arial" w:cs="Arial"/>
                  <w:sz w:val="24"/>
                  <w:szCs w:val="24"/>
                </w:rPr>
                <w:t>kryterium wnioskodawca może zostać poproszony o uzupełnienie lub poprawienie wniosku.</w:t>
              </w:r>
            </w:ins>
          </w:p>
        </w:tc>
      </w:tr>
      <w:tr w:rsidR="00D42A7B" w:rsidRPr="00EA6124" w14:paraId="4DD12A03" w14:textId="77777777" w:rsidTr="007B5A14">
        <w:tc>
          <w:tcPr>
            <w:tcW w:w="1110" w:type="dxa"/>
            <w:vAlign w:val="center"/>
          </w:tcPr>
          <w:p w14:paraId="3943682B" w14:textId="79FC32A9" w:rsidR="00D42A7B" w:rsidRDefault="00D42A7B" w:rsidP="0047663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F62DFB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</w:tcPr>
          <w:p w14:paraId="6A0000A7" w14:textId="7032D3D4" w:rsidR="00D42A7B" w:rsidRDefault="00D42A7B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6" w:name="_Hlk190872454"/>
            <w:commentRangeStart w:id="37"/>
            <w:r>
              <w:rPr>
                <w:rFonts w:ascii="Arial" w:hAnsi="Arial" w:cs="Arial"/>
                <w:sz w:val="24"/>
                <w:szCs w:val="24"/>
              </w:rPr>
              <w:t xml:space="preserve">Opinia </w:t>
            </w:r>
            <w:r w:rsidR="004D485A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ojewody</w:t>
            </w:r>
            <w:r w:rsidR="00274C3C">
              <w:rPr>
                <w:rFonts w:ascii="Arial" w:hAnsi="Arial" w:cs="Arial"/>
                <w:sz w:val="24"/>
                <w:szCs w:val="24"/>
              </w:rPr>
              <w:t xml:space="preserve"> </w:t>
            </w:r>
            <w:del w:id="38" w:author="Sylwia Szada" w:date="2025-02-14T08:47:00Z" w16du:dateUtc="2025-02-14T07:47:00Z">
              <w:r w:rsidR="00274C3C" w:rsidDel="00927C00">
                <w:rPr>
                  <w:rFonts w:ascii="Arial" w:hAnsi="Arial" w:cs="Arial"/>
                  <w:sz w:val="24"/>
                  <w:szCs w:val="24"/>
                </w:rPr>
                <w:delText>-</w:delText>
              </w:r>
            </w:del>
            <w:ins w:id="39" w:author="Sylwia Szada" w:date="2025-02-14T08:47:00Z" w16du:dateUtc="2025-02-14T07:47:00Z">
              <w:r w:rsidR="00927C00">
                <w:rPr>
                  <w:rFonts w:ascii="Arial" w:hAnsi="Arial" w:cs="Arial"/>
                  <w:sz w:val="24"/>
                  <w:szCs w:val="24"/>
                </w:rPr>
                <w:t>–</w:t>
              </w:r>
            </w:ins>
            <w:r w:rsidR="00274C3C">
              <w:rPr>
                <w:rFonts w:ascii="Arial" w:hAnsi="Arial" w:cs="Arial"/>
                <w:sz w:val="24"/>
                <w:szCs w:val="24"/>
              </w:rPr>
              <w:t xml:space="preserve"> ŚDS</w:t>
            </w:r>
            <w:ins w:id="40" w:author="Sylwia Szada" w:date="2025-02-14T08:47:00Z" w16du:dateUtc="2025-02-14T07:47:00Z">
              <w:r w:rsidR="00927C00">
                <w:rPr>
                  <w:rFonts w:ascii="Arial" w:hAnsi="Arial" w:cs="Arial"/>
                  <w:sz w:val="24"/>
                  <w:szCs w:val="24"/>
                </w:rPr>
                <w:t xml:space="preserve"> lub KS</w:t>
              </w:r>
            </w:ins>
            <w:commentRangeEnd w:id="37"/>
            <w:ins w:id="41" w:author="Sylwia Szada" w:date="2025-02-14T08:48:00Z" w16du:dateUtc="2025-02-14T07:48:00Z">
              <w:r w:rsidR="00927C00">
                <w:rPr>
                  <w:rStyle w:val="Odwoaniedokomentarza"/>
                </w:rPr>
                <w:commentReference w:id="37"/>
              </w:r>
            </w:ins>
            <w:bookmarkEnd w:id="36"/>
          </w:p>
        </w:tc>
        <w:tc>
          <w:tcPr>
            <w:tcW w:w="6915" w:type="dxa"/>
            <w:shd w:val="clear" w:color="auto" w:fill="auto"/>
          </w:tcPr>
          <w:p w14:paraId="45353ACC" w14:textId="398BF481" w:rsidR="00D42A7B" w:rsidRDefault="001F2DD8" w:rsidP="00F575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2A18F7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680A98">
              <w:rPr>
                <w:rFonts w:ascii="Arial" w:hAnsi="Arial" w:cs="Arial"/>
                <w:sz w:val="24"/>
                <w:szCs w:val="24"/>
              </w:rPr>
              <w:t xml:space="preserve">, </w:t>
            </w:r>
            <w:bookmarkStart w:id="42" w:name="_Hlk190872591"/>
            <w:r w:rsidR="00680A98">
              <w:rPr>
                <w:rFonts w:ascii="Arial" w:hAnsi="Arial" w:cs="Arial"/>
                <w:sz w:val="24"/>
                <w:szCs w:val="24"/>
              </w:rPr>
              <w:t>w przypadku zaplanowania w projekcie inwestycji dotyczącej Ś</w:t>
            </w:r>
            <w:ins w:id="43" w:author="Sylwia Szada" w:date="2025-02-14T08:03:00Z" w16du:dateUtc="2025-02-14T07:03:00Z">
              <w:r w:rsidR="003872BA">
                <w:rPr>
                  <w:rFonts w:ascii="Arial" w:hAnsi="Arial" w:cs="Arial"/>
                  <w:sz w:val="24"/>
                  <w:szCs w:val="24"/>
                </w:rPr>
                <w:t>rodowiskowego</w:t>
              </w:r>
            </w:ins>
            <w:ins w:id="44" w:author="Sylwia Szada" w:date="2025-02-14T08:04:00Z" w16du:dateUtc="2025-02-14T07:04:00Z">
              <w:r w:rsidR="003872BA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="00680A98">
              <w:rPr>
                <w:rFonts w:ascii="Arial" w:hAnsi="Arial" w:cs="Arial"/>
                <w:sz w:val="24"/>
                <w:szCs w:val="24"/>
              </w:rPr>
              <w:t>D</w:t>
            </w:r>
            <w:ins w:id="45" w:author="Sylwia Szada" w:date="2025-02-14T08:04:00Z" w16du:dateUtc="2025-02-14T07:04:00Z">
              <w:r w:rsidR="003872BA">
                <w:rPr>
                  <w:rFonts w:ascii="Arial" w:hAnsi="Arial" w:cs="Arial"/>
                  <w:sz w:val="24"/>
                  <w:szCs w:val="24"/>
                </w:rPr>
                <w:t xml:space="preserve">omu </w:t>
              </w:r>
            </w:ins>
            <w:r w:rsidR="00680A98">
              <w:rPr>
                <w:rFonts w:ascii="Arial" w:hAnsi="Arial" w:cs="Arial"/>
                <w:sz w:val="24"/>
                <w:szCs w:val="24"/>
              </w:rPr>
              <w:t>S</w:t>
            </w:r>
            <w:ins w:id="46" w:author="Sylwia Szada" w:date="2025-02-14T08:04:00Z" w16du:dateUtc="2025-02-14T07:04:00Z">
              <w:r w:rsidR="003872BA">
                <w:rPr>
                  <w:rFonts w:ascii="Arial" w:hAnsi="Arial" w:cs="Arial"/>
                  <w:sz w:val="24"/>
                  <w:szCs w:val="24"/>
                </w:rPr>
                <w:t>amopomocy</w:t>
              </w:r>
            </w:ins>
            <w:ins w:id="47" w:author="Sylwia Szada" w:date="2025-02-14T08:47:00Z" w16du:dateUtc="2025-02-14T07:47:00Z">
              <w:r w:rsidR="00927C00">
                <w:rPr>
                  <w:rFonts w:ascii="Arial" w:hAnsi="Arial" w:cs="Arial"/>
                  <w:sz w:val="24"/>
                  <w:szCs w:val="24"/>
                </w:rPr>
                <w:t xml:space="preserve"> (ŚDS)</w:t>
              </w:r>
            </w:ins>
            <w:ins w:id="48" w:author="Sylwia Szada" w:date="2025-02-14T08:04:00Z" w16du:dateUtc="2025-02-14T07:04:00Z">
              <w:r w:rsidR="003872BA">
                <w:rPr>
                  <w:rFonts w:ascii="Arial" w:hAnsi="Arial" w:cs="Arial"/>
                  <w:sz w:val="24"/>
                  <w:szCs w:val="24"/>
                </w:rPr>
                <w:t xml:space="preserve"> lub Klubu Samopomocy</w:t>
              </w:r>
            </w:ins>
            <w:ins w:id="49" w:author="Sylwia Szada" w:date="2025-02-14T08:47:00Z" w16du:dateUtc="2025-02-14T07:47:00Z">
              <w:r w:rsidR="00927C00">
                <w:rPr>
                  <w:rFonts w:ascii="Arial" w:hAnsi="Arial" w:cs="Arial"/>
                  <w:sz w:val="24"/>
                  <w:szCs w:val="24"/>
                </w:rPr>
                <w:t xml:space="preserve"> (KS)</w:t>
              </w:r>
            </w:ins>
            <w:ins w:id="50" w:author="Sylwia Szada" w:date="2025-02-14T08:04:00Z" w16du:dateUtc="2025-02-14T07:04:00Z">
              <w:r w:rsidR="003872BA">
                <w:rPr>
                  <w:rFonts w:ascii="Arial" w:hAnsi="Arial" w:cs="Arial"/>
                  <w:sz w:val="24"/>
                  <w:szCs w:val="24"/>
                </w:rPr>
                <w:t xml:space="preserve"> dla osób z zaburzeniami psychicznymi</w:t>
              </w:r>
            </w:ins>
            <w:r w:rsidR="00680A98">
              <w:rPr>
                <w:rFonts w:ascii="Arial" w:hAnsi="Arial" w:cs="Arial"/>
                <w:sz w:val="24"/>
                <w:szCs w:val="24"/>
              </w:rPr>
              <w:t xml:space="preserve">, Wnioskodawca </w:t>
            </w:r>
            <w:r w:rsidR="00265E07">
              <w:rPr>
                <w:rFonts w:ascii="Arial" w:hAnsi="Arial" w:cs="Arial"/>
                <w:sz w:val="24"/>
                <w:szCs w:val="24"/>
              </w:rPr>
              <w:t>posiada</w:t>
            </w:r>
            <w:r w:rsidR="00680A98">
              <w:rPr>
                <w:rFonts w:ascii="Arial" w:hAnsi="Arial" w:cs="Arial"/>
                <w:sz w:val="24"/>
                <w:szCs w:val="24"/>
              </w:rPr>
              <w:t xml:space="preserve"> pozytywną opinię Wojew</w:t>
            </w:r>
            <w:r w:rsidR="00265E07">
              <w:rPr>
                <w:rFonts w:ascii="Arial" w:hAnsi="Arial" w:cs="Arial"/>
                <w:sz w:val="24"/>
                <w:szCs w:val="24"/>
              </w:rPr>
              <w:t>ody</w:t>
            </w:r>
            <w:bookmarkEnd w:id="42"/>
            <w:r w:rsidR="00274C3C">
              <w:rPr>
                <w:rFonts w:ascii="Arial" w:hAnsi="Arial" w:cs="Arial"/>
                <w:sz w:val="24"/>
                <w:szCs w:val="24"/>
              </w:rPr>
              <w:t>, z której wynika potrzeba utworzenia nowego ośrodka lub nowych miejsc w istniejącym ośrodku</w:t>
            </w:r>
            <w:r w:rsidR="00880B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274C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25E801" w14:textId="6BCA86FD" w:rsidR="00274C3C" w:rsidRPr="005A629E" w:rsidRDefault="00274C3C" w:rsidP="00F575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438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5EA51C32" w14:textId="77777777" w:rsidR="00274C3C" w:rsidRPr="00EA6124" w:rsidRDefault="00274C3C" w:rsidP="00274C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F378340" w14:textId="77777777" w:rsidR="00274C3C" w:rsidRPr="00EA6124" w:rsidRDefault="00274C3C" w:rsidP="00274C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B32D55" w14:textId="77777777" w:rsidR="00274C3C" w:rsidRPr="00EA6124" w:rsidRDefault="00274C3C" w:rsidP="00274C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7B26DE" w14:textId="77777777" w:rsidR="00D42A7B" w:rsidRDefault="00274C3C" w:rsidP="007D715E">
            <w:pPr>
              <w:spacing w:before="100" w:beforeAutospacing="1" w:after="100" w:afterAutospacing="1"/>
              <w:rPr>
                <w:ins w:id="51" w:author="Sylwia Szada" w:date="2025-02-14T08:02:00Z" w16du:dateUtc="2025-02-14T07:02:00Z"/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2421FF7" w14:textId="64BA13FB" w:rsidR="003872BA" w:rsidRPr="00EA6124" w:rsidRDefault="003872BA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ins w:id="52" w:author="Sylwia Szada" w:date="2025-02-14T08:02:00Z">
              <w:r w:rsidRPr="003872BA">
                <w:rPr>
                  <w:rFonts w:ascii="Arial" w:hAnsi="Arial" w:cs="Arial"/>
                  <w:sz w:val="24"/>
                  <w:szCs w:val="24"/>
                </w:rPr>
                <w:t xml:space="preserve">W trakcie oceny kryterium </w:t>
              </w:r>
              <w:r w:rsidRPr="003872BA">
                <w:rPr>
                  <w:rFonts w:ascii="Arial" w:hAnsi="Arial" w:cs="Arial"/>
                  <w:sz w:val="24"/>
                  <w:szCs w:val="24"/>
                </w:rPr>
                <w:lastRenderedPageBreak/>
                <w:t>wnioskodawca może zostać poproszony o uzupełnienie lub poprawienie wniosku.</w:t>
              </w:r>
            </w:ins>
          </w:p>
        </w:tc>
      </w:tr>
      <w:tr w:rsidR="0009510E" w:rsidRPr="00EA6124" w14:paraId="1A293750" w14:textId="77777777" w:rsidTr="007B5A14">
        <w:tc>
          <w:tcPr>
            <w:tcW w:w="1110" w:type="dxa"/>
            <w:vAlign w:val="center"/>
          </w:tcPr>
          <w:p w14:paraId="12507644" w14:textId="1599FBDB" w:rsidR="0009510E" w:rsidRDefault="00841CC4" w:rsidP="0047663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C.7</w:t>
            </w:r>
          </w:p>
        </w:tc>
        <w:tc>
          <w:tcPr>
            <w:tcW w:w="2856" w:type="dxa"/>
          </w:tcPr>
          <w:p w14:paraId="33D5C27B" w14:textId="6490B80A" w:rsidR="0009510E" w:rsidRDefault="0009510E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Opieka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wytchnieniowa</w:t>
            </w:r>
            <w:proofErr w:type="spellEnd"/>
          </w:p>
        </w:tc>
        <w:tc>
          <w:tcPr>
            <w:tcW w:w="6915" w:type="dxa"/>
            <w:shd w:val="clear" w:color="auto" w:fill="auto"/>
          </w:tcPr>
          <w:p w14:paraId="0D3CBFA6" w14:textId="57A73E71" w:rsidR="0009510E" w:rsidRDefault="0009510E" w:rsidP="00F575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2A18F7">
              <w:rPr>
                <w:rFonts w:ascii="Arial" w:hAnsi="Arial" w:cs="Arial"/>
                <w:sz w:val="24"/>
                <w:szCs w:val="24"/>
              </w:rPr>
              <w:t xml:space="preserve"> czy</w:t>
            </w:r>
            <w:r>
              <w:rPr>
                <w:rFonts w:ascii="Arial" w:hAnsi="Arial" w:cs="Arial"/>
                <w:sz w:val="24"/>
                <w:szCs w:val="24"/>
              </w:rPr>
              <w:t xml:space="preserve">, w przypadku </w:t>
            </w:r>
            <w:r w:rsidR="00DF12D1">
              <w:rPr>
                <w:rFonts w:ascii="Arial" w:hAnsi="Arial" w:cs="Arial"/>
                <w:sz w:val="24"/>
                <w:szCs w:val="24"/>
              </w:rPr>
              <w:t>gdy elementem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12D1">
              <w:rPr>
                <w:rFonts w:ascii="Arial" w:hAnsi="Arial" w:cs="Arial"/>
                <w:sz w:val="24"/>
                <w:szCs w:val="24"/>
              </w:rPr>
              <w:t>jest inwestycja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12D1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 xml:space="preserve"> infrastrukturę na potrzeby </w:t>
            </w:r>
            <w:r w:rsidR="00DF12D1">
              <w:rPr>
                <w:rFonts w:ascii="Arial" w:hAnsi="Arial" w:cs="Arial"/>
                <w:sz w:val="24"/>
                <w:szCs w:val="24"/>
              </w:rPr>
              <w:t>świadczenia</w:t>
            </w:r>
            <w:r>
              <w:rPr>
                <w:rFonts w:ascii="Arial" w:hAnsi="Arial" w:cs="Arial"/>
                <w:sz w:val="24"/>
                <w:szCs w:val="24"/>
              </w:rPr>
              <w:t xml:space="preserve"> opieki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wytchnieniowej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formie całodobowego krótkookresowego</w:t>
            </w:r>
            <w:r w:rsidR="00DF12D1">
              <w:rPr>
                <w:rFonts w:ascii="Arial" w:hAnsi="Arial" w:cs="Arial"/>
                <w:sz w:val="24"/>
                <w:szCs w:val="24"/>
              </w:rPr>
              <w:t xml:space="preserve"> pobytu</w:t>
            </w:r>
            <w:r w:rsidR="00880B77" w:rsidRPr="00880B7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8"/>
            </w:r>
            <w:r w:rsidR="00DF12D1">
              <w:rPr>
                <w:rFonts w:ascii="Arial" w:hAnsi="Arial" w:cs="Arial"/>
                <w:sz w:val="24"/>
                <w:szCs w:val="24"/>
              </w:rPr>
              <w:t>, liczba miejsc całodobowego pobytu w takiej placówce jest nie większa niż 8.</w:t>
            </w:r>
          </w:p>
          <w:p w14:paraId="2A92AFDE" w14:textId="65F2C39A" w:rsidR="00DF12D1" w:rsidRDefault="00DF12D1" w:rsidP="00F575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438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39BBE9DC" w14:textId="77777777" w:rsidR="00A266DE" w:rsidRPr="00A266DE" w:rsidRDefault="00A266DE" w:rsidP="00A266D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9075F15" w14:textId="77777777" w:rsidR="00A266DE" w:rsidRPr="00A266DE" w:rsidRDefault="00A266DE" w:rsidP="00A266D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D79161" w14:textId="77777777" w:rsidR="00A266DE" w:rsidRPr="00A266DE" w:rsidRDefault="00A266DE" w:rsidP="00A266D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ACEE56" w14:textId="77777777" w:rsidR="0009510E" w:rsidRDefault="00A266DE" w:rsidP="002A18F7">
            <w:pPr>
              <w:spacing w:before="100" w:beforeAutospacing="1" w:after="100" w:afterAutospacing="1"/>
              <w:rPr>
                <w:ins w:id="53" w:author="Sylwia Szada" w:date="2025-02-14T08:00:00Z" w16du:dateUtc="2025-02-14T07:00:00Z"/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871A08D" w14:textId="72D1C475" w:rsidR="006149C7" w:rsidRPr="00EA6124" w:rsidRDefault="006149C7" w:rsidP="002A18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commentRangeStart w:id="54"/>
            <w:ins w:id="55" w:author="Sylwia Szada" w:date="2025-02-14T08:00:00Z">
              <w:r w:rsidRPr="006149C7">
                <w:rPr>
                  <w:rFonts w:ascii="Arial" w:hAnsi="Arial" w:cs="Arial"/>
                  <w:sz w:val="24"/>
                  <w:szCs w:val="24"/>
                </w:rPr>
                <w:t xml:space="preserve">W trakcie </w:t>
              </w:r>
            </w:ins>
            <w:commentRangeEnd w:id="54"/>
            <w:ins w:id="56" w:author="Sylwia Szada" w:date="2025-02-14T08:00:00Z" w16du:dateUtc="2025-02-14T07:00:00Z">
              <w:r>
                <w:rPr>
                  <w:rStyle w:val="Odwoaniedokomentarza"/>
                </w:rPr>
                <w:commentReference w:id="54"/>
              </w:r>
            </w:ins>
            <w:ins w:id="57" w:author="Sylwia Szada" w:date="2025-02-14T08:00:00Z">
              <w:r w:rsidRPr="006149C7">
                <w:rPr>
                  <w:rFonts w:ascii="Arial" w:hAnsi="Arial" w:cs="Arial"/>
                  <w:sz w:val="24"/>
                  <w:szCs w:val="24"/>
                </w:rPr>
                <w:t>oceny kryterium wnioskodawca może zostać poproszony o uzupełnienie lub poprawienie wniosku.</w:t>
              </w:r>
            </w:ins>
          </w:p>
        </w:tc>
      </w:tr>
      <w:tr w:rsidR="007D715E" w:rsidRPr="00EA6124" w14:paraId="0A38DCEB" w14:textId="77777777" w:rsidTr="002956C4">
        <w:tc>
          <w:tcPr>
            <w:tcW w:w="1110" w:type="dxa"/>
            <w:vAlign w:val="center"/>
          </w:tcPr>
          <w:p w14:paraId="39F233CA" w14:textId="00A61791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41CC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BB99DD5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759C4E63" w14:textId="320B7FEC" w:rsidR="007D715E" w:rsidRPr="00CE4589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tym kryterium sprawdzamy, czy projekt jest komplementarny/uzupełniający do działań niezbędnych do osiągnięcia celów EFS+, tzn. czy  na wspartej w ramach projektu EFRR infrastrukturze</w:t>
            </w:r>
            <w:r w:rsidR="00841CC4">
              <w:rPr>
                <w:rFonts w:ascii="Arial" w:hAnsi="Arial" w:cs="Arial"/>
                <w:sz w:val="24"/>
                <w:szCs w:val="24"/>
              </w:rPr>
              <w:t xml:space="preserve"> na potrzeby</w:t>
            </w:r>
            <w:r w:rsidRPr="00CE458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8782E32" w14:textId="2BA4AD82" w:rsidR="007D715E" w:rsidRPr="00CE4589" w:rsidRDefault="00841CC4" w:rsidP="005A3B17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usług </w:t>
            </w:r>
            <w:r w:rsidR="007D715E">
              <w:rPr>
                <w:rFonts w:ascii="Arial" w:hAnsi="Arial" w:cs="Arial"/>
                <w:sz w:val="24"/>
                <w:szCs w:val="24"/>
              </w:rPr>
              <w:t xml:space="preserve">wsparcia dziennego dla </w:t>
            </w:r>
            <w:r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 w:rsidR="007D715E">
              <w:rPr>
                <w:rFonts w:ascii="Arial" w:hAnsi="Arial" w:cs="Arial"/>
                <w:sz w:val="24"/>
                <w:szCs w:val="24"/>
              </w:rPr>
              <w:t>osób z niepełnosprawnościami</w:t>
            </w:r>
            <w:r w:rsidR="007D715E" w:rsidRPr="00CE4589">
              <w:rPr>
                <w:rFonts w:ascii="Arial" w:hAnsi="Arial" w:cs="Arial"/>
                <w:sz w:val="24"/>
                <w:szCs w:val="24"/>
              </w:rPr>
              <w:t xml:space="preserve"> - zostaną przeprowadzone działania realizujące cele EFS+, określone w </w:t>
            </w:r>
            <w:proofErr w:type="spellStart"/>
            <w:r w:rsidR="007D715E"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7D715E" w:rsidRPr="00CE4589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="007D715E"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7D715E" w:rsidRPr="00CE4589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0590DBF4" w14:textId="77777777" w:rsidR="007D715E" w:rsidRPr="00CE4589" w:rsidRDefault="007D715E" w:rsidP="007D715E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  <w:p w14:paraId="2152E46D" w14:textId="7A3DC7EA" w:rsidR="007D715E" w:rsidRPr="00CE4589" w:rsidRDefault="007D715E" w:rsidP="007D715E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0411F9B3" w14:textId="77777777" w:rsidR="007D715E" w:rsidRPr="00CE4589" w:rsidRDefault="007D715E" w:rsidP="007D715E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  <w:p w14:paraId="40A5022C" w14:textId="3E887D17" w:rsidR="007D715E" w:rsidRPr="00AC48B3" w:rsidRDefault="00841CC4" w:rsidP="00F4222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4"/>
                <w:szCs w:val="24"/>
              </w:rPr>
            </w:pPr>
            <w:r w:rsidRPr="00F42220">
              <w:rPr>
                <w:rFonts w:ascii="Arial" w:hAnsi="Arial" w:cs="Arial"/>
                <w:sz w:val="24"/>
                <w:szCs w:val="24"/>
              </w:rPr>
              <w:t>usług aktywnej integracji (</w:t>
            </w:r>
            <w:r w:rsidR="007D715E" w:rsidRPr="00F42220">
              <w:rPr>
                <w:rFonts w:ascii="Arial" w:hAnsi="Arial" w:cs="Arial"/>
                <w:sz w:val="24"/>
                <w:szCs w:val="24"/>
              </w:rPr>
              <w:t>WTZ lub ZAZ</w:t>
            </w:r>
            <w:r w:rsidRPr="00F42220">
              <w:rPr>
                <w:rFonts w:ascii="Arial" w:hAnsi="Arial" w:cs="Arial"/>
                <w:sz w:val="24"/>
                <w:szCs w:val="24"/>
              </w:rPr>
              <w:t>)</w:t>
            </w:r>
            <w:r w:rsidR="007D715E" w:rsidRPr="00F42220">
              <w:rPr>
                <w:rFonts w:ascii="Arial" w:hAnsi="Arial" w:cs="Arial"/>
                <w:sz w:val="24"/>
                <w:szCs w:val="24"/>
              </w:rPr>
              <w:t xml:space="preserve"> - zostaną przeprowadzone działania realizujące cele EFS+, określone w </w:t>
            </w:r>
            <w:proofErr w:type="spellStart"/>
            <w:r w:rsidR="007D715E" w:rsidRPr="00F42220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7D715E" w:rsidRPr="00F42220">
              <w:rPr>
                <w:rFonts w:ascii="Arial" w:hAnsi="Arial" w:cs="Arial"/>
                <w:sz w:val="24"/>
                <w:szCs w:val="24"/>
              </w:rPr>
              <w:t xml:space="preserve"> 4(h), finansowane w ramach FEdKP ze środków EFS+ w </w:t>
            </w:r>
            <w:proofErr w:type="spellStart"/>
            <w:r w:rsidR="007D715E" w:rsidRPr="00F42220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7D715E" w:rsidRPr="00F42220">
              <w:rPr>
                <w:rFonts w:ascii="Arial" w:hAnsi="Arial" w:cs="Arial"/>
                <w:sz w:val="24"/>
                <w:szCs w:val="24"/>
              </w:rPr>
              <w:t xml:space="preserve"> 4(h)</w:t>
            </w:r>
            <w:r w:rsidR="00F42220" w:rsidRPr="00F42220">
              <w:rPr>
                <w:rFonts w:ascii="Arial" w:hAnsi="Arial" w:cs="Arial"/>
                <w:sz w:val="24"/>
                <w:szCs w:val="24"/>
              </w:rPr>
              <w:t xml:space="preserve">, zgodnie z obowiązującymi w </w:t>
            </w:r>
            <w:proofErr w:type="spellStart"/>
            <w:r w:rsidR="00F42220" w:rsidRPr="00F42220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F42220" w:rsidRPr="00F42220">
              <w:rPr>
                <w:rFonts w:ascii="Arial" w:hAnsi="Arial" w:cs="Arial"/>
                <w:sz w:val="24"/>
                <w:szCs w:val="24"/>
              </w:rPr>
              <w:t xml:space="preserve"> 4(h) warunkami.</w:t>
            </w:r>
          </w:p>
          <w:p w14:paraId="0D08D0E0" w14:textId="15512A0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CE4589">
              <w:rPr>
                <w:rFonts w:ascii="Arial" w:hAnsi="Arial" w:cs="Arial"/>
                <w:sz w:val="24"/>
                <w:szCs w:val="24"/>
              </w:rPr>
              <w:br/>
              <w:t xml:space="preserve">o dofinansowanie projektu i załączniki, a w części związanej z infrastrukturą aktywnej integracji: </w:t>
            </w:r>
            <w:r w:rsidRPr="00841CC4">
              <w:rPr>
                <w:rFonts w:ascii="Arial" w:hAnsi="Arial" w:cs="Arial"/>
                <w:sz w:val="24"/>
                <w:szCs w:val="24"/>
              </w:rPr>
              <w:t xml:space="preserve">WTZ lub ZAZ w oparciu o uchwałę Zarządu Województwa Kujawsko-Pomorskiego o </w:t>
            </w:r>
            <w:r w:rsidRPr="00841CC4">
              <w:rPr>
                <w:rFonts w:ascii="Arial" w:hAnsi="Arial" w:cs="Arial"/>
                <w:sz w:val="24"/>
                <w:szCs w:val="24"/>
              </w:rPr>
              <w:lastRenderedPageBreak/>
              <w:t>wyborze projektu do dofinansowania w ramach Działania 8.20.</w:t>
            </w:r>
          </w:p>
        </w:tc>
        <w:tc>
          <w:tcPr>
            <w:tcW w:w="3402" w:type="dxa"/>
          </w:tcPr>
          <w:p w14:paraId="2641EC01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A07B8E8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4D6E41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8B8284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11ABFB1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D715E" w:rsidRPr="00EA6124" w14:paraId="35861AB7" w14:textId="77777777" w:rsidTr="00690683">
        <w:tc>
          <w:tcPr>
            <w:tcW w:w="1110" w:type="dxa"/>
            <w:vAlign w:val="center"/>
          </w:tcPr>
          <w:p w14:paraId="427FE143" w14:textId="5AC20C11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841CC4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EF1A287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Współpraca z Regionalnym Ośrodkiem 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56F4F10E" w14:textId="4476C57B" w:rsidR="007D715E" w:rsidRDefault="007D715E" w:rsidP="007D715E">
            <w:pPr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9566FD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W tym kryterium sprawdzamy, czy Wnioskodawca wskazał we wniosku o dofinansowanie projektu, iż dokona zgłoszenia realizowanych na wspartej infrastrukturze usług do bazy prowadzonej przez Regionalny Ośrodek Polityki Społecznej w Toruniu oraz aktualizacji danych w przypadku wystąpienia zmian za pośrednictwem formularza online dostępnego na st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ronie </w:t>
            </w:r>
            <w:hyperlink r:id="rId12" w:history="1">
              <w:r w:rsidRPr="00B1639B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</w:p>
          <w:p w14:paraId="0DD08207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1318F527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F818BE5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E0A8E8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0BCA885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99C0CB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D715E" w:rsidRPr="00EA6124" w14:paraId="4B690CEC" w14:textId="77777777" w:rsidTr="002956C4">
        <w:tc>
          <w:tcPr>
            <w:tcW w:w="1110" w:type="dxa"/>
            <w:vAlign w:val="center"/>
          </w:tcPr>
          <w:p w14:paraId="74BBB8B1" w14:textId="5326CA4E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C.</w:t>
            </w:r>
            <w:r w:rsidR="00841CC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60A952D0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5ADAE0C9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19EE5617" w14:textId="77777777" w:rsidR="007D715E" w:rsidRPr="00EA6124" w:rsidRDefault="007D715E" w:rsidP="007D715E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kształtowania ładu przestrzennego w województwie kujawsko-pomorskim.</w:t>
            </w:r>
          </w:p>
          <w:p w14:paraId="67696660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1896FA7" w14:textId="77777777" w:rsidR="007D715E" w:rsidRPr="00EA6124" w:rsidRDefault="007D715E" w:rsidP="007D715E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208D4066" w14:textId="77777777" w:rsidR="007D715E" w:rsidRPr="00EA6124" w:rsidRDefault="007D715E" w:rsidP="007D715E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65EC3DA7" w14:textId="77777777" w:rsidR="007D715E" w:rsidRPr="00EA6124" w:rsidRDefault="007D715E" w:rsidP="007D715E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33061D24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0C98B005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58A55D4C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AF91043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FF1CA83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9F2B3D9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EEA3E69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E6F9E5D" w14:textId="1C28E738" w:rsidR="008C6702" w:rsidRPr="00A266DE" w:rsidRDefault="008C6702" w:rsidP="00A266DE">
      <w:pPr>
        <w:pStyle w:val="Nagwek1"/>
        <w:numPr>
          <w:ilvl w:val="0"/>
          <w:numId w:val="10"/>
        </w:numPr>
        <w:rPr>
          <w:rFonts w:ascii="Arial" w:hAnsi="Arial" w:cs="Arial"/>
          <w:sz w:val="24"/>
          <w:szCs w:val="24"/>
          <w:lang w:eastAsia="pl-PL"/>
        </w:rPr>
      </w:pPr>
      <w:r w:rsidRPr="00A266DE">
        <w:rPr>
          <w:rFonts w:ascii="Arial" w:hAnsi="Arial" w:cs="Arial"/>
          <w:sz w:val="24"/>
          <w:szCs w:val="24"/>
          <w:lang w:eastAsia="pl-PL"/>
        </w:rPr>
        <w:lastRenderedPageBreak/>
        <w:t>KRYTERIA MERYTORYCZNE PUNKTOWE, W TYM ROZSTRZYGAJĄCE</w:t>
      </w:r>
    </w:p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2888"/>
        <w:gridCol w:w="6943"/>
        <w:gridCol w:w="1843"/>
        <w:gridCol w:w="1559"/>
      </w:tblGrid>
      <w:tr w:rsidR="008C6702" w:rsidRPr="008C6702" w14:paraId="0DC20C48" w14:textId="77777777" w:rsidTr="00BD48FC">
        <w:trPr>
          <w:tblHeader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1B2417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4432B7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5A5E55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E1EA81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Opis liczby punktów możliwych do uzyskania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EE01A5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Minimalna liczba punktów niezbędna do spełnienia kryterium</w:t>
            </w:r>
          </w:p>
        </w:tc>
      </w:tr>
      <w:tr w:rsidR="00F62DFB" w:rsidRPr="008C6702" w14:paraId="221101C9" w14:textId="77777777" w:rsidTr="002E7F4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007E" w14:textId="190AEE4B" w:rsidR="00F62DFB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D.1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C580" w14:textId="33047673" w:rsidR="00F62DFB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Obszar realizacji projektu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13DA" w14:textId="77777777" w:rsidR="00F62DFB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sprawdzamy 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>na obszarze któr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ego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powiatu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będzie realizowany projekt oraz, jak prezentuje się sytuacja w dan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ym powiecie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zakresie dostępu do usług dla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dorosłych 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osób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z niepełnosprawnościami.</w:t>
            </w:r>
          </w:p>
          <w:p w14:paraId="55994A2A" w14:textId="0D967AD1" w:rsidR="00F62DFB" w:rsidRPr="00443B60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>O przypisaniu wartości indeksu i w konsekwencji o przyznaniu punktów premiujących decydować będzie lokalizacja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infrastruktury na potrzeby usług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wsparcia dzienneg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o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dla 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dorosłych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osób z niepełnosprawnościami lub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usług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aktywnej integracji (WTZ lub ZAZ). 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>Powyższe oznacza, że obszarem realizacji projektu w rozumieniu definicji kryterium będzie obszar te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go powiatu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>, na które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go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terenie znajduje się lub będzie znajdować</w:t>
            </w:r>
            <w:r w:rsidRPr="0086208E">
              <w:t xml:space="preserve"> 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>infrastruktura na potrzeby usług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wsparcia dziennego dla 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dorosłych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osób z niepełnosprawnościami lub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infrastruktura na potrzeby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>usług aktywnej integracji (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WTZ lub ZAZ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>)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będąc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>a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przedmiotem dofinansowania w ramach projektu.</w:t>
            </w:r>
          </w:p>
          <w:p w14:paraId="74BF2165" w14:textId="15A75C99" w:rsidR="00F62DFB" w:rsidRPr="0086208E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>Premia punktowa będzie uzależniona od osiąganej przez powiat wartości indeksu wsparcia dorosłych osób z niepełnosprawnościami.</w:t>
            </w:r>
          </w:p>
          <w:p w14:paraId="63710E5C" w14:textId="77B011D5" w:rsidR="00F62DFB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Zgodnie z metodologią, na podstawie której opracowano indeks,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powiaty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osiągające najwyższe wartości indeksu wskazują obszary wymagające podjęcia działań w zakresie wsparcia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dorosłych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osób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z niepełnosprawnościami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pierwszej kolejności.</w:t>
            </w:r>
          </w:p>
          <w:p w14:paraId="0340C434" w14:textId="500B4521" w:rsidR="00F62DFB" w:rsidRPr="0086208E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Projekty realizowane na terenie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powiatu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, któr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y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osiągn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ął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wartości indeksu w granicach:</w:t>
            </w:r>
          </w:p>
          <w:p w14:paraId="66B3BE21" w14:textId="42B419E2" w:rsidR="00F62DFB" w:rsidRPr="00841CC4" w:rsidRDefault="00F62DFB" w:rsidP="00F62DFB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powyżej 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>22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do 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>25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włącznie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>, otrzymają premię punktową w wysokości 10 pkt;</w:t>
            </w:r>
          </w:p>
          <w:p w14:paraId="1891DD85" w14:textId="2EB86D54" w:rsidR="00F62DFB" w:rsidRPr="00841CC4" w:rsidRDefault="00F62DFB" w:rsidP="00F62DFB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>powyżej 1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do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22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 włącznie, otrzymają premię punktową w wysokości 5 pkt;</w:t>
            </w:r>
          </w:p>
          <w:p w14:paraId="2FC2CF92" w14:textId="0C9CC582" w:rsidR="00F62DFB" w:rsidRPr="00841CC4" w:rsidRDefault="00F62DFB" w:rsidP="00F62DFB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od 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>15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do 1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 włącznie, otrzymają premię punktową w wysokości 0 pkt.</w:t>
            </w:r>
          </w:p>
          <w:p w14:paraId="288649C2" w14:textId="77777777" w:rsidR="00F62DFB" w:rsidRDefault="00F62DFB" w:rsidP="00A520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weryfikowane w oparciu o wniosek o dofinansowanie projektu oraz zestawienie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powiatów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prezentujące poziom osiąganej wartości indeksu wskazującego sytuację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powiatów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województwa kujawsko-pomorskiego w zakresie potrzeb priorytetowego podjęcia działań zabezpieczających wsparcie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dla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dorosłych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osób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z niepełnosprawnościami</w:t>
            </w:r>
            <w:commentRangeStart w:id="58"/>
            <w:r w:rsidRPr="0086208E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19"/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  <w:commentRangeEnd w:id="58"/>
            <w:r w:rsidR="001B16F3">
              <w:rPr>
                <w:rStyle w:val="Odwoaniedokomentarza"/>
              </w:rPr>
              <w:commentReference w:id="58"/>
            </w:r>
          </w:p>
          <w:p w14:paraId="4E81B6B6" w14:textId="7823A973" w:rsidR="00841CC4" w:rsidRDefault="00841CC4" w:rsidP="00A520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D203" w14:textId="0727DC3A" w:rsidR="006B6734" w:rsidRPr="008C6702" w:rsidRDefault="006B6734" w:rsidP="006B67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614B3D94" w14:textId="3DF5AC6F" w:rsidR="00F62DFB" w:rsidRDefault="006B6734" w:rsidP="006B67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5253" w14:textId="52F81A52" w:rsidR="00F62DFB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BD48FC" w:rsidRPr="008C6702" w14:paraId="4ACD3324" w14:textId="77777777" w:rsidTr="00BD48F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EADD" w14:textId="1D648D3E" w:rsidR="00BD48FC" w:rsidRPr="008C6702" w:rsidRDefault="00BD48FC" w:rsidP="00BD48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 w:rsidR="00F62DFB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0FC7" w14:textId="4FF715F5" w:rsidR="00BD48FC" w:rsidRPr="008C6702" w:rsidRDefault="00BD48FC" w:rsidP="00BD48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Kompleksowe usługi dla</w:t>
            </w:r>
            <w:r w:rsidR="009E3F44">
              <w:rPr>
                <w:rFonts w:ascii="Arial" w:hAnsi="Arial" w:cs="Arial"/>
                <w:sz w:val="24"/>
                <w:szCs w:val="24"/>
              </w:rPr>
              <w:t xml:space="preserve"> dorosłych</w:t>
            </w:r>
            <w:r>
              <w:rPr>
                <w:rFonts w:ascii="Arial" w:hAnsi="Arial" w:cs="Arial"/>
                <w:sz w:val="24"/>
                <w:szCs w:val="24"/>
              </w:rPr>
              <w:t xml:space="preserve"> osób z niepełnosprawnościami</w:t>
            </w:r>
            <w:r w:rsidR="006851C8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ich rodzin oraz otoczenia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94DB" w14:textId="36994E53" w:rsidR="00BD48FC" w:rsidRDefault="00BD48FC" w:rsidP="00BD48F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sprawdzamy czy w ramach wspartej infrastruktury wnioskodawca zaplanował realizację kompleksowych usług skierowanych do </w:t>
            </w:r>
            <w:r w:rsidR="00841CC4"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>
              <w:rPr>
                <w:rFonts w:ascii="Arial" w:hAnsi="Arial" w:cs="Arial"/>
                <w:sz w:val="24"/>
                <w:szCs w:val="24"/>
              </w:rPr>
              <w:t xml:space="preserve">osób z niepełnosprawnościami, ich rodzin oraz otoczenia. </w:t>
            </w:r>
          </w:p>
          <w:p w14:paraId="11689CAE" w14:textId="77777777" w:rsidR="00BD48FC" w:rsidRDefault="00BD48FC" w:rsidP="00BD48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  <w:p w14:paraId="33E00BB7" w14:textId="0B289166" w:rsidR="00F2687C" w:rsidRPr="008C6702" w:rsidRDefault="00F2687C" w:rsidP="00BD48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2687C"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</w:t>
            </w:r>
            <w:r w:rsidRPr="00F2687C">
              <w:rPr>
                <w:rFonts w:ascii="Arial" w:hAnsi="Arial" w:cs="Arial"/>
                <w:sz w:val="24"/>
                <w:szCs w:val="24"/>
              </w:rPr>
              <w:lastRenderedPageBreak/>
              <w:t>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C6A" w14:textId="77777777" w:rsidR="00BD48FC" w:rsidRDefault="00BD48FC" w:rsidP="00BD48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Tak – 5 punktów</w:t>
            </w:r>
          </w:p>
          <w:p w14:paraId="5094FF6E" w14:textId="77777777" w:rsidR="00BD48FC" w:rsidRDefault="00BD48FC" w:rsidP="00BD48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punktów</w:t>
            </w:r>
          </w:p>
          <w:p w14:paraId="4A17F89E" w14:textId="442A4954" w:rsidR="00BD48FC" w:rsidRPr="008C6702" w:rsidRDefault="00BD48FC" w:rsidP="00BD48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A28A" w14:textId="5C7DA55C" w:rsidR="00BD48FC" w:rsidRPr="008C6702" w:rsidRDefault="00BD48FC" w:rsidP="00BD48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nd</w:t>
            </w:r>
            <w:proofErr w:type="spellEnd"/>
          </w:p>
        </w:tc>
      </w:tr>
      <w:tr w:rsidR="008C6702" w:rsidRPr="008C6702" w14:paraId="7C01FB20" w14:textId="77777777" w:rsidTr="00BD48FC">
        <w:trPr>
          <w:trHeight w:val="37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7040" w14:textId="775488F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6851C8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3BC3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Wymiana wiedzy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 xml:space="preserve">i doświadczeń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z partnerami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92FE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oceniamy, czy Wnioskodawca zakłada współpracę, w tym wymianę wiedzy i doświadczeń oraz konsultacje, z partnerami z innych Państw Członkowskich, kandydujących lub stowarzyszonych z Unią Europejską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w obszarze tematycznym bezpośrednio związanym z realizowanym projektem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20"/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4111C402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Opis liczby punktów możliwych do uzyskania:</w:t>
            </w:r>
          </w:p>
          <w:p w14:paraId="6199613C" w14:textId="77777777" w:rsidR="008C6702" w:rsidRPr="008C6702" w:rsidRDefault="008C6702" w:rsidP="005A3B17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nie zakłada wymiany doświadczeń i wiedzy – 0 pkt;</w:t>
            </w:r>
          </w:p>
          <w:p w14:paraId="543412D6" w14:textId="77777777" w:rsidR="008C6702" w:rsidRPr="008C6702" w:rsidRDefault="008C6702" w:rsidP="005A3B17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1 partnerem – 1 pkt;</w:t>
            </w:r>
          </w:p>
          <w:p w14:paraId="6CC385FD" w14:textId="77777777" w:rsidR="008C6702" w:rsidRPr="008C6702" w:rsidRDefault="008C6702" w:rsidP="005A3B17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projekt zakłada wymianę doświadczeń i wiedzy z co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najmniej 2 partnerami – 2 pkt.</w:t>
            </w:r>
          </w:p>
          <w:p w14:paraId="23F82A7B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Koszty związane ze współpracą z partnerami nie mogą przekroczyć 1% bezpośrednich kosztów kwalifikowanych projektu.</w:t>
            </w:r>
          </w:p>
          <w:p w14:paraId="028275FF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projektu.</w:t>
            </w:r>
          </w:p>
          <w:p w14:paraId="61F56BC9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E80C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0-2 pkt</w:t>
            </w:r>
          </w:p>
          <w:p w14:paraId="4BB6DFA9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454A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C6702" w:rsidRPr="008C6702" w14:paraId="5171EE60" w14:textId="77777777" w:rsidTr="00BD48FC">
        <w:trPr>
          <w:trHeight w:val="4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F342" w14:textId="791352E6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6851C8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15E7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Zastosowanie rozwiązań wspierających zasadę DNSH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21"/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4FA30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sprawdzamy czy w projekcie zastosowano następujące rozwiązania wspierające zgodność z zasadą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DNSH:</w:t>
            </w:r>
          </w:p>
          <w:p w14:paraId="2D8ED0EA" w14:textId="77777777" w:rsidR="008C6702" w:rsidRPr="008C6702" w:rsidRDefault="008C6702" w:rsidP="005A3B17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z zakresu zielono-niebieskiej infrastruktury – 1 pkt;</w:t>
            </w:r>
          </w:p>
          <w:p w14:paraId="5AF173CD" w14:textId="77777777" w:rsidR="008C6702" w:rsidRPr="008C6702" w:rsidRDefault="008C6702" w:rsidP="005A3B17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polegające na wykorzystaniu gatunków rodzimych w zagospodarowywaniu otoczenia – 1 pkt;</w:t>
            </w:r>
          </w:p>
          <w:p w14:paraId="7BF474A8" w14:textId="77777777" w:rsidR="008C6702" w:rsidRPr="008C6702" w:rsidRDefault="008C6702" w:rsidP="005A3B17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dobre praktyki z zakresu ochrony zieleni i drzew w celu zminimalizowania wpływu na występujące siedliska i gatunki – 1 pkt;</w:t>
            </w:r>
          </w:p>
          <w:p w14:paraId="6C2C5487" w14:textId="77777777" w:rsidR="008C6702" w:rsidRPr="008C6702" w:rsidRDefault="008C6702" w:rsidP="005A3B17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żadne z powyższych – 0 pkt.</w:t>
            </w:r>
          </w:p>
          <w:p w14:paraId="7BB3B6DA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Punkty podlegają sumowaniu.</w:t>
            </w:r>
          </w:p>
          <w:p w14:paraId="387AB41E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565CC487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62E2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0 - 3 pkt</w:t>
            </w:r>
          </w:p>
          <w:p w14:paraId="6A9A4AE5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2861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C6702" w:rsidRPr="008C6702" w14:paraId="0333FE50" w14:textId="77777777" w:rsidTr="00BD48FC">
        <w:trPr>
          <w:trHeight w:val="4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AA40" w14:textId="06468988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6851C8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A16C5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81" w:name="_Hlk190933062"/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Wykorzystanie istniejącej infrastruktury</w:t>
            </w:r>
            <w:bookmarkEnd w:id="81"/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3BEA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sprawdzamy, czy projekt zakłada wykorzystanie istniejącej infrastruktury i jednocześnie nie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przewiduje budowy nowej infrastruktury.</w:t>
            </w:r>
          </w:p>
          <w:p w14:paraId="640F4A43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39A0C668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43FE" w14:textId="779A2018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Tak - </w:t>
            </w:r>
            <w:commentRangeStart w:id="82"/>
            <w:ins w:id="83" w:author="Anna Skubiszewska" w:date="2025-02-20T08:35:00Z" w16du:dateUtc="2025-02-20T07:35:00Z">
              <w:r w:rsidR="00484268">
                <w:rPr>
                  <w:rFonts w:ascii="Arial" w:hAnsi="Arial" w:cs="Arial"/>
                  <w:sz w:val="24"/>
                  <w:szCs w:val="24"/>
                  <w:lang w:eastAsia="pl-PL"/>
                </w:rPr>
                <w:t>4</w:t>
              </w:r>
            </w:ins>
            <w:commentRangeStart w:id="84"/>
            <w:del w:id="85" w:author="Anna Skubiszewska" w:date="2025-02-20T08:35:00Z" w16du:dateUtc="2025-02-20T07:35:00Z">
              <w:r w:rsidR="005A3B17" w:rsidDel="00484268">
                <w:rPr>
                  <w:rFonts w:ascii="Arial" w:hAnsi="Arial" w:cs="Arial"/>
                  <w:sz w:val="24"/>
                  <w:szCs w:val="24"/>
                  <w:lang w:eastAsia="pl-PL"/>
                </w:rPr>
                <w:delText>6</w:delText>
              </w:r>
            </w:del>
            <w:commentRangeEnd w:id="84"/>
            <w:r w:rsidR="00484268">
              <w:rPr>
                <w:rStyle w:val="Odwoaniedokomentarza"/>
              </w:rPr>
              <w:commentReference w:id="84"/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  <w:commentRangeEnd w:id="82"/>
            <w:r w:rsidR="0004719B">
              <w:rPr>
                <w:rStyle w:val="Odwoaniedokomentarza"/>
              </w:rPr>
              <w:commentReference w:id="82"/>
            </w:r>
          </w:p>
          <w:p w14:paraId="54855AA9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Nie – 0 pkt</w:t>
            </w:r>
          </w:p>
          <w:p w14:paraId="1AF3FB1C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rozstrzygające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5225D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n/d</w:t>
            </w:r>
          </w:p>
        </w:tc>
      </w:tr>
    </w:tbl>
    <w:p w14:paraId="7CB00333" w14:textId="77777777" w:rsidR="008C6702" w:rsidRPr="008C6702" w:rsidRDefault="008C6702" w:rsidP="008C6702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122C7BA7" w14:textId="6BBA6415" w:rsidR="001E06F0" w:rsidRDefault="001E06F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sectPr w:rsidR="001E06F0" w:rsidSect="003B0164"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6" w:author="Sylwia Szada" w:date="2025-02-14T07:43:00Z" w:initials="SS">
    <w:p w14:paraId="23749F60" w14:textId="77777777" w:rsidR="008317D4" w:rsidRDefault="00080725" w:rsidP="008317D4">
      <w:pPr>
        <w:pStyle w:val="Tekstkomentarza"/>
      </w:pPr>
      <w:r>
        <w:rPr>
          <w:rStyle w:val="Odwoaniedokomentarza"/>
        </w:rPr>
        <w:annotationRef/>
      </w:r>
      <w:r w:rsidR="008317D4">
        <w:t>Stanowisko Grupy roboczej ds. EFRR</w:t>
      </w:r>
    </w:p>
  </w:comment>
  <w:comment w:id="12" w:author="Sylwia Szada" w:date="2025-02-14T07:44:00Z" w:initials="SS">
    <w:p w14:paraId="6248DF9E" w14:textId="77777777" w:rsidR="008317D4" w:rsidRDefault="00080725" w:rsidP="008317D4">
      <w:pPr>
        <w:pStyle w:val="Tekstkomentarza"/>
      </w:pPr>
      <w:r>
        <w:rPr>
          <w:rStyle w:val="Odwoaniedokomentarza"/>
        </w:rPr>
        <w:annotationRef/>
      </w:r>
      <w:r w:rsidR="008317D4">
        <w:t>Stanowisko Grupy roboczej ds. EFRR</w:t>
      </w:r>
    </w:p>
  </w:comment>
  <w:comment w:id="15" w:author="Sylwia Szada" w:date="2025-02-14T07:46:00Z" w:initials="SS">
    <w:p w14:paraId="523B1216" w14:textId="77777777" w:rsidR="008317D4" w:rsidRDefault="00080725" w:rsidP="008317D4">
      <w:pPr>
        <w:pStyle w:val="Tekstkomentarza"/>
      </w:pPr>
      <w:r>
        <w:rPr>
          <w:rStyle w:val="Odwoaniedokomentarza"/>
        </w:rPr>
        <w:annotationRef/>
      </w:r>
      <w:r w:rsidR="008317D4">
        <w:t>Stanowisko Grupy roboczej ds. EFRR</w:t>
      </w:r>
    </w:p>
  </w:comment>
  <w:comment w:id="34" w:author="Sylwia Szada" w:date="2025-02-14T08:15:00Z" w:initials="SS">
    <w:p w14:paraId="39EAD960" w14:textId="77777777" w:rsidR="00D717B9" w:rsidRDefault="00CB15E1" w:rsidP="00D717B9">
      <w:pPr>
        <w:pStyle w:val="Tekstkomentarza"/>
      </w:pPr>
      <w:r>
        <w:rPr>
          <w:rStyle w:val="Odwoaniedokomentarza"/>
        </w:rPr>
        <w:annotationRef/>
      </w:r>
      <w:r w:rsidR="00D717B9">
        <w:t xml:space="preserve">Stanowisko ds. Grupy roboczej ds. EFRR </w:t>
      </w:r>
    </w:p>
  </w:comment>
  <w:comment w:id="37" w:author="Sylwia Szada" w:date="2025-02-14T08:48:00Z" w:initials="SS">
    <w:p w14:paraId="5145467A" w14:textId="77777777" w:rsidR="00D717B9" w:rsidRDefault="00927C00" w:rsidP="00D717B9">
      <w:pPr>
        <w:pStyle w:val="Tekstkomentarza"/>
      </w:pPr>
      <w:r>
        <w:rPr>
          <w:rStyle w:val="Odwoaniedokomentarza"/>
        </w:rPr>
        <w:annotationRef/>
      </w:r>
      <w:r w:rsidR="00D717B9">
        <w:t xml:space="preserve">Stanowisko ds. Grupy roboczej ds. EFRR </w:t>
      </w:r>
    </w:p>
  </w:comment>
  <w:comment w:id="54" w:author="Sylwia Szada" w:date="2025-02-14T08:00:00Z" w:initials="SS">
    <w:p w14:paraId="24A6A959" w14:textId="77777777" w:rsidR="0004719B" w:rsidRDefault="006149C7" w:rsidP="0004719B">
      <w:pPr>
        <w:pStyle w:val="Tekstkomentarza"/>
      </w:pPr>
      <w:r>
        <w:rPr>
          <w:rStyle w:val="Odwoaniedokomentarza"/>
        </w:rPr>
        <w:annotationRef/>
      </w:r>
      <w:r w:rsidR="0004719B">
        <w:t>Stanowisko Grupy roboczej ds. EFRR</w:t>
      </w:r>
    </w:p>
  </w:comment>
  <w:comment w:id="58" w:author="Sylwia Szada" w:date="2025-02-14T08:55:00Z" w:initials="SS">
    <w:p w14:paraId="42F48C01" w14:textId="439F32A9" w:rsidR="00D433A7" w:rsidRDefault="001B16F3" w:rsidP="00D433A7">
      <w:pPr>
        <w:pStyle w:val="Tekstkomentarza"/>
      </w:pPr>
      <w:r>
        <w:rPr>
          <w:rStyle w:val="Odwoaniedokomentarza"/>
        </w:rPr>
        <w:annotationRef/>
      </w:r>
      <w:r w:rsidR="00D433A7">
        <w:t>Stanowisko Grupy roboczej ds. EFRR</w:t>
      </w:r>
    </w:p>
  </w:comment>
  <w:comment w:id="84" w:author="Anna Skubiszewska" w:date="2025-02-20T08:36:00Z" w:initials="AS">
    <w:p w14:paraId="3C18E3AB" w14:textId="77777777" w:rsidR="00484268" w:rsidRDefault="00484268" w:rsidP="00484268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  <w:comment w:id="82" w:author="Sylwia Szada" w:date="2025-02-20T09:42:00Z" w:initials="SS">
    <w:p w14:paraId="335ED1F8" w14:textId="77777777" w:rsidR="0004719B" w:rsidRDefault="0004719B" w:rsidP="0004719B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3749F60" w15:done="0"/>
  <w15:commentEx w15:paraId="6248DF9E" w15:done="0"/>
  <w15:commentEx w15:paraId="523B1216" w15:done="0"/>
  <w15:commentEx w15:paraId="39EAD960" w15:done="0"/>
  <w15:commentEx w15:paraId="5145467A" w15:done="0"/>
  <w15:commentEx w15:paraId="24A6A959" w15:done="0"/>
  <w15:commentEx w15:paraId="42F48C01" w15:done="0"/>
  <w15:commentEx w15:paraId="3C18E3AB" w15:done="0"/>
  <w15:commentEx w15:paraId="335ED1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D8B812A" w16cex:dateUtc="2025-02-14T06:43:00Z"/>
  <w16cex:commentExtensible w16cex:durableId="742A097E" w16cex:dateUtc="2025-02-14T06:44:00Z"/>
  <w16cex:commentExtensible w16cex:durableId="0B9B7A54" w16cex:dateUtc="2025-02-14T06:46:00Z"/>
  <w16cex:commentExtensible w16cex:durableId="7E6C5728" w16cex:dateUtc="2025-02-14T07:15:00Z"/>
  <w16cex:commentExtensible w16cex:durableId="19D0E5D4" w16cex:dateUtc="2025-02-14T07:48:00Z"/>
  <w16cex:commentExtensible w16cex:durableId="0300EB6A" w16cex:dateUtc="2025-02-14T07:00:00Z"/>
  <w16cex:commentExtensible w16cex:durableId="0AE85420" w16cex:dateUtc="2025-02-14T07:55:00Z"/>
  <w16cex:commentExtensible w16cex:durableId="0AC5F9DD" w16cex:dateUtc="2025-02-20T07:36:00Z"/>
  <w16cex:commentExtensible w16cex:durableId="7ECB02CA" w16cex:dateUtc="2025-02-20T0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3749F60" w16cid:durableId="0D8B812A"/>
  <w16cid:commentId w16cid:paraId="6248DF9E" w16cid:durableId="742A097E"/>
  <w16cid:commentId w16cid:paraId="523B1216" w16cid:durableId="0B9B7A54"/>
  <w16cid:commentId w16cid:paraId="39EAD960" w16cid:durableId="7E6C5728"/>
  <w16cid:commentId w16cid:paraId="5145467A" w16cid:durableId="19D0E5D4"/>
  <w16cid:commentId w16cid:paraId="24A6A959" w16cid:durableId="0300EB6A"/>
  <w16cid:commentId w16cid:paraId="42F48C01" w16cid:durableId="0AE85420"/>
  <w16cid:commentId w16cid:paraId="3C18E3AB" w16cid:durableId="0AC5F9DD"/>
  <w16cid:commentId w16cid:paraId="335ED1F8" w16cid:durableId="7ECB02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541C0" w14:textId="77777777" w:rsidR="00FC7A98" w:rsidRDefault="00FC7A98" w:rsidP="00D15E00">
      <w:pPr>
        <w:spacing w:after="0" w:line="240" w:lineRule="auto"/>
      </w:pPr>
      <w:r>
        <w:separator/>
      </w:r>
    </w:p>
  </w:endnote>
  <w:endnote w:type="continuationSeparator" w:id="0">
    <w:p w14:paraId="3BF6EFD7" w14:textId="77777777" w:rsidR="00FC7A98" w:rsidRDefault="00FC7A98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5DDC4" w14:textId="77777777" w:rsidR="00552A3C" w:rsidRDefault="00BC1EE1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30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A5821" w14:textId="77777777" w:rsidR="00552A3C" w:rsidRDefault="00552A3C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A2B0A34" wp14:editId="00332025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73B22" w14:textId="77777777" w:rsidR="00FC7A98" w:rsidRDefault="00FC7A98" w:rsidP="00D15E00">
      <w:pPr>
        <w:spacing w:after="0" w:line="240" w:lineRule="auto"/>
      </w:pPr>
      <w:r>
        <w:separator/>
      </w:r>
    </w:p>
  </w:footnote>
  <w:footnote w:type="continuationSeparator" w:id="0">
    <w:p w14:paraId="091D2033" w14:textId="77777777" w:rsidR="00FC7A98" w:rsidRDefault="00FC7A98" w:rsidP="00D15E00">
      <w:pPr>
        <w:spacing w:after="0" w:line="240" w:lineRule="auto"/>
      </w:pPr>
      <w:r>
        <w:continuationSeparator/>
      </w:r>
    </w:p>
  </w:footnote>
  <w:footnote w:id="1">
    <w:p w14:paraId="4464E835" w14:textId="77777777" w:rsidR="00552A3C" w:rsidRPr="00382F2C" w:rsidRDefault="00552A3C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82F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F2C">
        <w:rPr>
          <w:rFonts w:ascii="Arial" w:hAnsi="Arial" w:cs="Arial"/>
          <w:sz w:val="24"/>
          <w:szCs w:val="24"/>
        </w:rPr>
        <w:t xml:space="preserve"> </w:t>
      </w:r>
      <w:r w:rsidRPr="00067247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6E2D1F01" w14:textId="77777777" w:rsidR="00552A3C" w:rsidRPr="00EA6124" w:rsidRDefault="00552A3C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</w:t>
      </w:r>
      <w:r>
        <w:rPr>
          <w:rFonts w:ascii="Arial" w:hAnsi="Arial" w:cs="Arial"/>
          <w:bCs/>
          <w:sz w:val="24"/>
          <w:szCs w:val="24"/>
        </w:rPr>
        <w:t>,</w:t>
      </w:r>
      <w:r w:rsidRPr="00EA612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551CEE94" w14:textId="45653615" w:rsidR="00552A3C" w:rsidRPr="00F260CE" w:rsidRDefault="00552A3C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nr 2021/1060).</w:t>
      </w:r>
    </w:p>
  </w:footnote>
  <w:footnote w:id="4">
    <w:p w14:paraId="51F97630" w14:textId="77777777" w:rsidR="00552A3C" w:rsidRPr="00581C35" w:rsidRDefault="00552A3C" w:rsidP="000459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A37E1C8" w14:textId="77777777" w:rsidR="00552A3C" w:rsidRPr="00544205" w:rsidRDefault="00552A3C" w:rsidP="00F260CE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7CDDA765" w14:textId="77777777" w:rsidR="00552A3C" w:rsidRPr="00C35067" w:rsidRDefault="00552A3C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2F2F65D4" w14:textId="2F5FC0A2" w:rsidR="001B693E" w:rsidRPr="001B693E" w:rsidRDefault="001B693E" w:rsidP="001B693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1B693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B693E">
        <w:rPr>
          <w:rFonts w:ascii="Arial" w:hAnsi="Arial" w:cs="Arial"/>
          <w:sz w:val="24"/>
          <w:szCs w:val="24"/>
        </w:rPr>
        <w:t xml:space="preserve"> Z wyłączeniem dziennych domów pomocy</w:t>
      </w:r>
      <w:r w:rsidR="00BC59D4">
        <w:rPr>
          <w:rFonts w:ascii="Arial" w:hAnsi="Arial" w:cs="Arial"/>
          <w:sz w:val="24"/>
          <w:szCs w:val="24"/>
        </w:rPr>
        <w:t xml:space="preserve"> oraz klubów seniora.</w:t>
      </w:r>
    </w:p>
  </w:footnote>
  <w:footnote w:id="8">
    <w:p w14:paraId="6BCA36E8" w14:textId="0C5543EC" w:rsidR="004E41FD" w:rsidRPr="001B693E" w:rsidRDefault="004E41FD" w:rsidP="001B693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1B693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B693E">
        <w:rPr>
          <w:rFonts w:ascii="Arial" w:hAnsi="Arial" w:cs="Arial"/>
          <w:sz w:val="24"/>
          <w:szCs w:val="24"/>
        </w:rPr>
        <w:t xml:space="preserve"> </w:t>
      </w:r>
      <w:r w:rsidR="001B693E" w:rsidRPr="001B693E">
        <w:rPr>
          <w:rFonts w:ascii="Arial" w:hAnsi="Arial" w:cs="Arial"/>
          <w:sz w:val="24"/>
          <w:szCs w:val="24"/>
        </w:rPr>
        <w:t>Forma wsparcia realizowana zgodnie z warunkami określonymi w u</w:t>
      </w:r>
      <w:r w:rsidRPr="001B693E">
        <w:rPr>
          <w:rFonts w:ascii="Arial" w:hAnsi="Arial" w:cs="Arial"/>
          <w:sz w:val="24"/>
          <w:szCs w:val="24"/>
        </w:rPr>
        <w:t>staw</w:t>
      </w:r>
      <w:r w:rsidR="001B693E" w:rsidRPr="001B693E">
        <w:rPr>
          <w:rFonts w:ascii="Arial" w:hAnsi="Arial" w:cs="Arial"/>
          <w:sz w:val="24"/>
          <w:szCs w:val="24"/>
        </w:rPr>
        <w:t>ie</w:t>
      </w:r>
      <w:r w:rsidRPr="001B693E">
        <w:rPr>
          <w:rFonts w:ascii="Arial" w:hAnsi="Arial" w:cs="Arial"/>
          <w:sz w:val="24"/>
          <w:szCs w:val="24"/>
        </w:rPr>
        <w:t xml:space="preserve"> z dnia 12 marca 2004 r. o pomocy społecznej (Dz. U. z 2024 r. poz. 1283 z </w:t>
      </w:r>
      <w:proofErr w:type="spellStart"/>
      <w:r w:rsidRPr="001B693E">
        <w:rPr>
          <w:rFonts w:ascii="Arial" w:hAnsi="Arial" w:cs="Arial"/>
          <w:sz w:val="24"/>
          <w:szCs w:val="24"/>
        </w:rPr>
        <w:t>późn</w:t>
      </w:r>
      <w:proofErr w:type="spellEnd"/>
      <w:r w:rsidRPr="001B693E">
        <w:rPr>
          <w:rFonts w:ascii="Arial" w:hAnsi="Arial" w:cs="Arial"/>
          <w:sz w:val="24"/>
          <w:szCs w:val="24"/>
        </w:rPr>
        <w:t>. zm.)</w:t>
      </w:r>
      <w:r w:rsidR="001B693E" w:rsidRPr="001B693E">
        <w:rPr>
          <w:rFonts w:ascii="Arial" w:hAnsi="Arial" w:cs="Arial"/>
          <w:sz w:val="24"/>
          <w:szCs w:val="24"/>
        </w:rPr>
        <w:t xml:space="preserve"> oraz Rozporządzeni</w:t>
      </w:r>
      <w:r w:rsidR="00B3074C">
        <w:rPr>
          <w:rFonts w:ascii="Arial" w:hAnsi="Arial" w:cs="Arial"/>
          <w:sz w:val="24"/>
          <w:szCs w:val="24"/>
        </w:rPr>
        <w:t>u</w:t>
      </w:r>
      <w:r w:rsidR="001B693E" w:rsidRPr="001B693E">
        <w:rPr>
          <w:rFonts w:ascii="Arial" w:hAnsi="Arial" w:cs="Arial"/>
          <w:sz w:val="24"/>
          <w:szCs w:val="24"/>
        </w:rPr>
        <w:t xml:space="preserve"> </w:t>
      </w:r>
      <w:r w:rsidR="001B693E" w:rsidRPr="001B693E">
        <w:rPr>
          <w:rFonts w:ascii="Arial" w:hAnsi="Arial" w:cs="Arial"/>
          <w:bCs/>
          <w:sz w:val="24"/>
          <w:szCs w:val="24"/>
        </w:rPr>
        <w:t>Ministra Pracy i Polityki Społecznej z dnia 9 grudnia 2010 r. w sprawie środowiskowych domów samopomocy (Dz. U. z 2020 r. poz. 249</w:t>
      </w:r>
      <w:r w:rsidR="00013176">
        <w:rPr>
          <w:rFonts w:ascii="Arial" w:hAnsi="Arial" w:cs="Arial"/>
          <w:bCs/>
          <w:sz w:val="24"/>
          <w:szCs w:val="24"/>
        </w:rPr>
        <w:t>)</w:t>
      </w:r>
      <w:r w:rsidR="001B693E" w:rsidRPr="001B693E">
        <w:rPr>
          <w:rFonts w:ascii="Arial" w:hAnsi="Arial" w:cs="Arial"/>
          <w:bCs/>
          <w:sz w:val="24"/>
          <w:szCs w:val="24"/>
        </w:rPr>
        <w:t xml:space="preserve">. </w:t>
      </w:r>
    </w:p>
  </w:footnote>
  <w:footnote w:id="9">
    <w:p w14:paraId="31FDCD4E" w14:textId="6DB3C11D" w:rsidR="001B693E" w:rsidRPr="001B693E" w:rsidRDefault="001B693E" w:rsidP="001B693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1B693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B693E">
        <w:rPr>
          <w:rFonts w:ascii="Arial" w:hAnsi="Arial" w:cs="Arial"/>
          <w:sz w:val="24"/>
          <w:szCs w:val="24"/>
        </w:rPr>
        <w:t xml:space="preserve"> Formy wsparcia realizowane zgodnie z warunkami określonymi w Ustawie z dnia 27 sierpnia 1997 r. o rehabilitacji zawodowej i społecznej oraz zatrudnianiu osób z niepełnosprawnościami (Dz. U. z 2024 r. poz. 44 z </w:t>
      </w:r>
      <w:proofErr w:type="spellStart"/>
      <w:r w:rsidRPr="001B693E">
        <w:rPr>
          <w:rFonts w:ascii="Arial" w:hAnsi="Arial" w:cs="Arial"/>
          <w:sz w:val="24"/>
          <w:szCs w:val="24"/>
        </w:rPr>
        <w:t>późn</w:t>
      </w:r>
      <w:proofErr w:type="spellEnd"/>
      <w:r w:rsidRPr="001B693E">
        <w:rPr>
          <w:rFonts w:ascii="Arial" w:hAnsi="Arial" w:cs="Arial"/>
          <w:sz w:val="24"/>
          <w:szCs w:val="24"/>
        </w:rPr>
        <w:t>. zm.)</w:t>
      </w:r>
      <w:r w:rsidR="00B3074C">
        <w:rPr>
          <w:rFonts w:ascii="Arial" w:hAnsi="Arial" w:cs="Arial"/>
          <w:sz w:val="24"/>
          <w:szCs w:val="24"/>
        </w:rPr>
        <w:t xml:space="preserve">, Rozporządzeniu Ministra Gospodarki, Pracy i Polityki Społecznej z dnia 25 marca 2004 r. w sprawie Warsztatów Terapii Zajęciowej (Dz. U. z 2021 r. poz. 2284) oraz Rozporządzeniu Ministra Pracy i Polityki Społecznej z dnia 17 lipca 2012 r. w sprawie Zakładów Aktywności Zawodowej (Dz. U. z 2021 r. poz. 1934 z </w:t>
      </w:r>
      <w:proofErr w:type="spellStart"/>
      <w:r w:rsidR="00B3074C">
        <w:rPr>
          <w:rFonts w:ascii="Arial" w:hAnsi="Arial" w:cs="Arial"/>
          <w:sz w:val="24"/>
          <w:szCs w:val="24"/>
        </w:rPr>
        <w:t>późn</w:t>
      </w:r>
      <w:proofErr w:type="spellEnd"/>
      <w:r w:rsidR="00B3074C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B3074C">
        <w:rPr>
          <w:rFonts w:ascii="Arial" w:hAnsi="Arial" w:cs="Arial"/>
          <w:sz w:val="24"/>
          <w:szCs w:val="24"/>
        </w:rPr>
        <w:t>zm</w:t>
      </w:r>
      <w:proofErr w:type="spellEnd"/>
      <w:r w:rsidR="00B3074C">
        <w:rPr>
          <w:rFonts w:ascii="Arial" w:hAnsi="Arial" w:cs="Arial"/>
          <w:sz w:val="24"/>
          <w:szCs w:val="24"/>
        </w:rPr>
        <w:t>).</w:t>
      </w:r>
    </w:p>
    <w:p w14:paraId="367C06D5" w14:textId="70B9FB61" w:rsidR="001B693E" w:rsidRDefault="001B693E">
      <w:pPr>
        <w:pStyle w:val="Tekstprzypisudolnego"/>
      </w:pPr>
    </w:p>
  </w:footnote>
  <w:footnote w:id="10">
    <w:p w14:paraId="4CE34541" w14:textId="0B51D92A" w:rsidR="00F63231" w:rsidRPr="00EA5941" w:rsidRDefault="00F63231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766B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66B7">
        <w:rPr>
          <w:rFonts w:ascii="Arial" w:hAnsi="Arial" w:cs="Arial"/>
          <w:sz w:val="24"/>
          <w:szCs w:val="24"/>
        </w:rPr>
        <w:t xml:space="preserve"> </w:t>
      </w:r>
      <w:bookmarkStart w:id="8" w:name="_Hlk182319825"/>
      <w:r w:rsidRPr="00B766B7">
        <w:rPr>
          <w:rFonts w:ascii="Arial" w:hAnsi="Arial" w:cs="Arial"/>
          <w:sz w:val="24"/>
          <w:szCs w:val="24"/>
        </w:rPr>
        <w:t xml:space="preserve">Wkład UE nie może wynieść więcej niż </w:t>
      </w:r>
      <w:r w:rsidR="00ED7A1F" w:rsidRPr="00B766B7">
        <w:rPr>
          <w:rFonts w:ascii="Arial" w:hAnsi="Arial" w:cs="Arial"/>
          <w:sz w:val="24"/>
          <w:szCs w:val="24"/>
        </w:rPr>
        <w:t>65</w:t>
      </w:r>
      <w:r w:rsidRPr="00B766B7">
        <w:rPr>
          <w:rFonts w:ascii="Arial" w:hAnsi="Arial" w:cs="Arial"/>
          <w:sz w:val="24"/>
          <w:szCs w:val="24"/>
        </w:rPr>
        <w:t>% w wydatkach kwalifikowalnych projektu. Wkład BP należy obliczyć zgodnie z następującym wzorem: wkład UE/</w:t>
      </w:r>
      <w:r w:rsidR="002E3455" w:rsidRPr="00B766B7">
        <w:rPr>
          <w:rFonts w:ascii="Arial" w:hAnsi="Arial" w:cs="Arial"/>
          <w:sz w:val="24"/>
          <w:szCs w:val="24"/>
        </w:rPr>
        <w:t>8</w:t>
      </w:r>
      <w:r w:rsidR="00ED7A1F" w:rsidRPr="00B766B7">
        <w:rPr>
          <w:rFonts w:ascii="Arial" w:hAnsi="Arial" w:cs="Arial"/>
          <w:sz w:val="24"/>
          <w:szCs w:val="24"/>
        </w:rPr>
        <w:t>5</w:t>
      </w:r>
      <w:r w:rsidRPr="00B766B7">
        <w:rPr>
          <w:rFonts w:ascii="Arial" w:hAnsi="Arial" w:cs="Arial"/>
          <w:sz w:val="24"/>
          <w:szCs w:val="24"/>
        </w:rPr>
        <w:t>%*10%. W przypadku projektów objętych regułami pomocy publicznej środki BP nie mogą powodować przekroczenia intensywności pomocy publicznej wynikającej z przepisów o pomocy publicznej.</w:t>
      </w:r>
      <w:bookmarkEnd w:id="8"/>
    </w:p>
  </w:footnote>
  <w:footnote w:id="11">
    <w:p w14:paraId="08848471" w14:textId="77777777" w:rsidR="00F63231" w:rsidRPr="00F260CE" w:rsidRDefault="00F63231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F260CE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2">
    <w:p w14:paraId="5E0018BD" w14:textId="46B4C904" w:rsidR="00F63231" w:rsidRPr="00F260CE" w:rsidRDefault="00F63231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</w:t>
      </w:r>
      <w:bookmarkStart w:id="9" w:name="_Hlk182320201"/>
      <w:r w:rsidRPr="00F260CE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F260CE">
        <w:rPr>
          <w:rFonts w:ascii="Arial" w:hAnsi="Arial" w:cs="Arial"/>
          <w:sz w:val="24"/>
          <w:szCs w:val="24"/>
        </w:rPr>
        <w:t>significant</w:t>
      </w:r>
      <w:proofErr w:type="spellEnd"/>
      <w:r w:rsidRPr="00F260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60CE">
        <w:rPr>
          <w:rFonts w:ascii="Arial" w:hAnsi="Arial" w:cs="Arial"/>
          <w:sz w:val="24"/>
          <w:szCs w:val="24"/>
        </w:rPr>
        <w:t>harm</w:t>
      </w:r>
      <w:proofErr w:type="spellEnd"/>
      <w:r w:rsidRPr="00F260CE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10" w:name="_Hlk133314601"/>
      <w:r w:rsidRPr="00F260CE">
        <w:rPr>
          <w:rFonts w:ascii="Arial" w:hAnsi="Arial" w:cs="Arial"/>
          <w:sz w:val="24"/>
          <w:szCs w:val="24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10"/>
      <w:r w:rsidRPr="00F260CE">
        <w:rPr>
          <w:rFonts w:ascii="Arial" w:hAnsi="Arial" w:cs="Arial"/>
          <w:sz w:val="24"/>
          <w:szCs w:val="24"/>
        </w:rPr>
        <w:t xml:space="preserve">. Dokument dostępny jest na stronie </w:t>
      </w:r>
      <w:hyperlink r:id="rId2" w:history="1">
        <w:r w:rsidRPr="00F260CE">
          <w:rPr>
            <w:rFonts w:ascii="Arial" w:hAnsi="Arial" w:cs="Arial"/>
            <w:color w:val="0000FF"/>
            <w:sz w:val="24"/>
            <w:szCs w:val="24"/>
            <w:u w:val="single"/>
          </w:rPr>
          <w:t>https://mojregion.eu/rpo/wp-content/uploads/sites/3/2022/11/uz-6-22-41-1624-z.pdf</w:t>
        </w:r>
      </w:hyperlink>
      <w:r w:rsidRPr="00F260CE">
        <w:rPr>
          <w:rFonts w:ascii="Arial" w:hAnsi="Arial" w:cs="Arial"/>
          <w:sz w:val="24"/>
          <w:szCs w:val="24"/>
        </w:rPr>
        <w:t>.</w:t>
      </w:r>
      <w:bookmarkEnd w:id="9"/>
    </w:p>
  </w:footnote>
  <w:footnote w:id="13">
    <w:p w14:paraId="44C1E6AC" w14:textId="77777777" w:rsidR="00F63231" w:rsidRPr="00EA6124" w:rsidRDefault="00F63231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58DDD89A" w14:textId="77777777" w:rsidR="00B57498" w:rsidRPr="00622FEB" w:rsidRDefault="00B57498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>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51CB7512" w14:textId="77777777" w:rsidR="00B57498" w:rsidRDefault="00B57498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05570750" w14:textId="77777777" w:rsidR="00B57498" w:rsidRDefault="00B57498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76C03E62" w14:textId="77777777" w:rsidR="00B57498" w:rsidRDefault="00B57498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482629E4" w14:textId="77777777" w:rsidR="00B57498" w:rsidRPr="00622FEB" w:rsidRDefault="00B57498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7B21E611" w14:textId="77777777" w:rsidR="00B57498" w:rsidRPr="00622FEB" w:rsidRDefault="00B57498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5">
    <w:p w14:paraId="5E841D00" w14:textId="77777777" w:rsidR="00B57498" w:rsidRPr="00E055D4" w:rsidRDefault="00B57498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055D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055D4">
        <w:rPr>
          <w:rFonts w:ascii="Arial" w:hAnsi="Arial" w:cs="Arial"/>
          <w:sz w:val="24"/>
          <w:szCs w:val="24"/>
        </w:rPr>
        <w:t xml:space="preserve"> Usługi a</w:t>
      </w:r>
      <w:r>
        <w:rPr>
          <w:rFonts w:ascii="Arial" w:hAnsi="Arial" w:cs="Arial"/>
          <w:sz w:val="24"/>
          <w:szCs w:val="24"/>
        </w:rPr>
        <w:t>k</w:t>
      </w:r>
      <w:r w:rsidRPr="00E055D4">
        <w:rPr>
          <w:rFonts w:ascii="Arial" w:hAnsi="Arial" w:cs="Arial"/>
          <w:sz w:val="24"/>
          <w:szCs w:val="24"/>
        </w:rPr>
        <w:t>tywnej integracji – usługi, których celem jest:</w:t>
      </w:r>
    </w:p>
    <w:p w14:paraId="0D596889" w14:textId="77777777" w:rsidR="00B57498" w:rsidRPr="00E055D4" w:rsidRDefault="00B57498" w:rsidP="005A3B17">
      <w:pPr>
        <w:pStyle w:val="Akapitzlist"/>
        <w:numPr>
          <w:ilvl w:val="0"/>
          <w:numId w:val="19"/>
        </w:numPr>
        <w:spacing w:before="100" w:beforeAutospacing="1" w:after="100" w:afterAutospacing="1"/>
        <w:ind w:left="748" w:hanging="357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>nabycie, odbudowa i podtrzymanie umiejętności uczestniczenia w życiu społeczności lokalnej i pełnienia ról społecznych w miejscu pracy, zamieszkania lub pobytu (integracja i reintegracja społeczna, w tym rehabilitacja społeczna osób z niepełnosprawnościami) lub</w:t>
      </w:r>
    </w:p>
    <w:p w14:paraId="3A0C19F3" w14:textId="77777777" w:rsidR="00B57498" w:rsidRPr="00E055D4" w:rsidRDefault="00B57498" w:rsidP="005A3B17">
      <w:pPr>
        <w:pStyle w:val="Akapitzlist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>nabycie, odbudowa i podtrzymanie zdolności do samodzielnego świadczenia pracy na rynku pracy i awansu zawodowego (integracja i reintegracja zawodowa, w tym rehabilitacja zawodowa osób z niepełnosprawnościami), lub</w:t>
      </w:r>
    </w:p>
    <w:p w14:paraId="7D4C525F" w14:textId="77777777" w:rsidR="00B57498" w:rsidRPr="00CE4589" w:rsidRDefault="00B57498" w:rsidP="005A3B17">
      <w:pPr>
        <w:pStyle w:val="Akapitzlist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>zapobieganie ubóstwu oraz procesom marginalizacji i wykluczenia społecznego.</w:t>
      </w:r>
    </w:p>
  </w:footnote>
  <w:footnote w:id="16">
    <w:p w14:paraId="01FB9296" w14:textId="77777777" w:rsidR="0047663A" w:rsidRPr="00F260CE" w:rsidRDefault="0047663A" w:rsidP="00F260C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2B33235D" w14:textId="77777777" w:rsidR="0047663A" w:rsidRPr="00F260CE" w:rsidRDefault="0047663A" w:rsidP="005A3B17">
      <w:pPr>
        <w:pStyle w:val="Tekstprzypisudolnego"/>
        <w:numPr>
          <w:ilvl w:val="0"/>
          <w:numId w:val="17"/>
        </w:numPr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F260CE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 jest co najmniej jedna z poniższych przesłanek:</w:t>
      </w:r>
    </w:p>
    <w:p w14:paraId="63E07A55" w14:textId="77777777" w:rsidR="0047663A" w:rsidRPr="00CE2881" w:rsidRDefault="0047663A" w:rsidP="005A3B17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35C1EDAA" w14:textId="77777777" w:rsidR="0047663A" w:rsidRPr="00CE2881" w:rsidRDefault="0047663A" w:rsidP="005A3B17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6BC763FA" w14:textId="77777777" w:rsidR="0047663A" w:rsidRPr="00CE2881" w:rsidRDefault="0047663A" w:rsidP="005A3B17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5B536A20" w14:textId="77777777" w:rsidR="0047663A" w:rsidRPr="00CE2881" w:rsidRDefault="0047663A" w:rsidP="005A3B17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2A1B34A7" w14:textId="12D9898F" w:rsidR="0047663A" w:rsidRPr="00CE2881" w:rsidRDefault="0047663A" w:rsidP="005A3B17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</w:t>
      </w:r>
      <w:proofErr w:type="spellStart"/>
      <w:r w:rsidRPr="00CE2881">
        <w:rPr>
          <w:rFonts w:ascii="Arial" w:hAnsi="Arial" w:cs="Arial"/>
          <w:sz w:val="24"/>
          <w:szCs w:val="24"/>
        </w:rPr>
        <w:t>preadopcyjnym</w:t>
      </w:r>
      <w:proofErr w:type="spellEnd"/>
      <w:r w:rsidRPr="00CE2881">
        <w:rPr>
          <w:rFonts w:ascii="Arial" w:hAnsi="Arial" w:cs="Arial"/>
          <w:sz w:val="24"/>
          <w:szCs w:val="24"/>
        </w:rPr>
        <w:t xml:space="preserve"> w rozumieniu ustawy z dnia 9 czerwca 2011 r. o wspieraniu rodziny i systemie pieczy zastępczej (Dz. U. z 20</w:t>
      </w:r>
      <w:ins w:id="16" w:author="Sylwia Szada" w:date="2025-02-14T07:46:00Z" w16du:dateUtc="2025-02-14T06:46:00Z">
        <w:r w:rsidR="00080725">
          <w:rPr>
            <w:rFonts w:ascii="Arial" w:hAnsi="Arial" w:cs="Arial"/>
            <w:sz w:val="24"/>
            <w:szCs w:val="24"/>
          </w:rPr>
          <w:t>2</w:t>
        </w:r>
      </w:ins>
      <w:ins w:id="17" w:author="Sylwia Szada" w:date="2025-02-14T08:42:00Z" w16du:dateUtc="2025-02-14T07:42:00Z">
        <w:r w:rsidR="005704E8">
          <w:rPr>
            <w:rFonts w:ascii="Arial" w:hAnsi="Arial" w:cs="Arial"/>
            <w:sz w:val="24"/>
            <w:szCs w:val="24"/>
          </w:rPr>
          <w:t>5</w:t>
        </w:r>
      </w:ins>
      <w:del w:id="18" w:author="Sylwia Szada" w:date="2025-02-14T07:46:00Z" w16du:dateUtc="2025-02-14T06:46:00Z">
        <w:r w:rsidRPr="00CE2881" w:rsidDel="00080725">
          <w:rPr>
            <w:rFonts w:ascii="Arial" w:hAnsi="Arial" w:cs="Arial"/>
            <w:sz w:val="24"/>
            <w:szCs w:val="24"/>
          </w:rPr>
          <w:delText>23</w:delText>
        </w:r>
      </w:del>
      <w:r w:rsidRPr="00CE2881">
        <w:rPr>
          <w:rFonts w:ascii="Arial" w:hAnsi="Arial" w:cs="Arial"/>
          <w:sz w:val="24"/>
          <w:szCs w:val="24"/>
        </w:rPr>
        <w:t xml:space="preserve"> r. poz.</w:t>
      </w:r>
      <w:ins w:id="19" w:author="Sylwia Szada" w:date="2025-02-14T08:42:00Z" w16du:dateUtc="2025-02-14T07:42:00Z">
        <w:r w:rsidR="005704E8">
          <w:rPr>
            <w:rFonts w:ascii="Arial" w:hAnsi="Arial" w:cs="Arial"/>
            <w:sz w:val="24"/>
            <w:szCs w:val="24"/>
          </w:rPr>
          <w:t xml:space="preserve"> 49</w:t>
        </w:r>
      </w:ins>
      <w:del w:id="20" w:author="Sylwia Szada" w:date="2025-02-14T07:47:00Z" w16du:dateUtc="2025-02-14T06:47:00Z">
        <w:r w:rsidRPr="00CE2881" w:rsidDel="00080725">
          <w:rPr>
            <w:rFonts w:ascii="Arial" w:hAnsi="Arial" w:cs="Arial"/>
            <w:sz w:val="24"/>
            <w:szCs w:val="24"/>
          </w:rPr>
          <w:delText xml:space="preserve"> 142</w:delText>
        </w:r>
      </w:del>
      <w:del w:id="21" w:author="Sylwia Szada" w:date="2025-02-14T07:46:00Z" w16du:dateUtc="2025-02-14T06:46:00Z">
        <w:r w:rsidRPr="00CE2881" w:rsidDel="00080725">
          <w:rPr>
            <w:rFonts w:ascii="Arial" w:hAnsi="Arial" w:cs="Arial"/>
            <w:sz w:val="24"/>
            <w:szCs w:val="24"/>
          </w:rPr>
          <w:delText>6</w:delText>
        </w:r>
      </w:del>
      <w:del w:id="22" w:author="Sylwia Szada" w:date="2025-02-14T08:42:00Z" w16du:dateUtc="2025-02-14T07:42:00Z">
        <w:r w:rsidRPr="00CE2881" w:rsidDel="005704E8">
          <w:rPr>
            <w:rFonts w:ascii="Arial" w:hAnsi="Arial" w:cs="Arial"/>
            <w:sz w:val="24"/>
            <w:szCs w:val="24"/>
          </w:rPr>
          <w:delText>, z późn. zm.</w:delText>
        </w:r>
      </w:del>
      <w:r w:rsidRPr="00CE2881">
        <w:rPr>
          <w:rFonts w:ascii="Arial" w:hAnsi="Arial" w:cs="Arial"/>
          <w:sz w:val="24"/>
          <w:szCs w:val="24"/>
        </w:rPr>
        <w:t>) lub w innej placówce wieloosobowego, całodobowego pobytu lub opieki;</w:t>
      </w:r>
    </w:p>
    <w:p w14:paraId="70BFBB23" w14:textId="77777777" w:rsidR="0047663A" w:rsidRPr="00CE2881" w:rsidRDefault="0047663A" w:rsidP="005A3B17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38E124FF" w14:textId="225381FA" w:rsidR="0047663A" w:rsidRPr="00F260CE" w:rsidRDefault="0047663A" w:rsidP="00F260C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</w:r>
      <w:r w:rsidR="00841CC4">
        <w:rPr>
          <w:rFonts w:ascii="Arial" w:hAnsi="Arial" w:cs="Arial"/>
          <w:sz w:val="24"/>
          <w:szCs w:val="24"/>
        </w:rPr>
        <w:t xml:space="preserve">a) </w:t>
      </w:r>
      <w:r w:rsidRPr="00CE2881">
        <w:rPr>
          <w:rFonts w:ascii="Arial" w:hAnsi="Arial" w:cs="Arial"/>
          <w:sz w:val="24"/>
          <w:szCs w:val="24"/>
        </w:rPr>
        <w:t>dom pomocy społecznej, o którym mowa w ustawie z dnia 12 marca 2004 r. o pomocy społecznej</w:t>
      </w:r>
      <w:ins w:id="23" w:author="Sylwia Szada" w:date="2025-02-14T07:47:00Z" w16du:dateUtc="2025-02-14T06:47:00Z">
        <w:r w:rsidR="00080725">
          <w:rPr>
            <w:rFonts w:ascii="Arial" w:hAnsi="Arial" w:cs="Arial"/>
            <w:sz w:val="24"/>
            <w:szCs w:val="24"/>
          </w:rPr>
          <w:t xml:space="preserve"> (Dz. U. z 2024 r.</w:t>
        </w:r>
      </w:ins>
      <w:ins w:id="24" w:author="Sylwia Szada" w:date="2025-02-14T07:52:00Z" w16du:dateUtc="2025-02-14T06:52:00Z">
        <w:r w:rsidR="006149C7">
          <w:rPr>
            <w:rFonts w:ascii="Arial" w:hAnsi="Arial" w:cs="Arial"/>
            <w:sz w:val="24"/>
            <w:szCs w:val="24"/>
          </w:rPr>
          <w:t xml:space="preserve"> </w:t>
        </w:r>
      </w:ins>
      <w:ins w:id="25" w:author="Sylwia Szada" w:date="2025-02-14T07:47:00Z" w16du:dateUtc="2025-02-14T06:47:00Z">
        <w:r w:rsidR="00080725">
          <w:rPr>
            <w:rFonts w:ascii="Arial" w:hAnsi="Arial" w:cs="Arial"/>
            <w:sz w:val="24"/>
            <w:szCs w:val="24"/>
          </w:rPr>
          <w:t xml:space="preserve">poz. 1283, z </w:t>
        </w:r>
        <w:proofErr w:type="spellStart"/>
        <w:r w:rsidR="00080725">
          <w:rPr>
            <w:rFonts w:ascii="Arial" w:hAnsi="Arial" w:cs="Arial"/>
            <w:sz w:val="24"/>
            <w:szCs w:val="24"/>
          </w:rPr>
          <w:t>późn</w:t>
        </w:r>
        <w:proofErr w:type="spellEnd"/>
        <w:r w:rsidR="00080725">
          <w:rPr>
            <w:rFonts w:ascii="Arial" w:hAnsi="Arial" w:cs="Arial"/>
            <w:sz w:val="24"/>
            <w:szCs w:val="24"/>
          </w:rPr>
          <w:t>. zm.)</w:t>
        </w:r>
      </w:ins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>b) zakład opiekuńczo-leczniczy i zakład pielęgnacyjno-opiekuńczy, o których mowa w ustawie z dnia 27 sierpnia 2004 r. o świadczeniach opieki zdrowotnej finansowanych ze środków publicznych (Dz. U. z 20</w:t>
      </w:r>
      <w:ins w:id="26" w:author="Sylwia Szada" w:date="2025-02-14T07:47:00Z" w16du:dateUtc="2025-02-14T06:47:00Z">
        <w:r w:rsidR="00080725">
          <w:rPr>
            <w:rFonts w:ascii="Arial" w:hAnsi="Arial" w:cs="Arial"/>
            <w:sz w:val="24"/>
            <w:szCs w:val="24"/>
          </w:rPr>
          <w:t>24</w:t>
        </w:r>
      </w:ins>
      <w:del w:id="27" w:author="Sylwia Szada" w:date="2025-02-14T07:47:00Z" w16du:dateUtc="2025-02-14T06:47:00Z">
        <w:r w:rsidRPr="00CE2881" w:rsidDel="00080725">
          <w:rPr>
            <w:rFonts w:ascii="Arial" w:hAnsi="Arial" w:cs="Arial"/>
            <w:sz w:val="24"/>
            <w:szCs w:val="24"/>
          </w:rPr>
          <w:delText>22</w:delText>
        </w:r>
      </w:del>
      <w:r w:rsidRPr="00CE2881">
        <w:rPr>
          <w:rFonts w:ascii="Arial" w:hAnsi="Arial" w:cs="Arial"/>
          <w:sz w:val="24"/>
          <w:szCs w:val="24"/>
        </w:rPr>
        <w:t xml:space="preserve"> r. poz. </w:t>
      </w:r>
      <w:ins w:id="28" w:author="Sylwia Szada" w:date="2025-02-14T07:47:00Z" w16du:dateUtc="2025-02-14T06:47:00Z">
        <w:r w:rsidR="00080725">
          <w:rPr>
            <w:rFonts w:ascii="Arial" w:hAnsi="Arial" w:cs="Arial"/>
            <w:sz w:val="24"/>
            <w:szCs w:val="24"/>
          </w:rPr>
          <w:t>14</w:t>
        </w:r>
      </w:ins>
      <w:ins w:id="29" w:author="Sylwia Szada" w:date="2025-02-14T07:48:00Z" w16du:dateUtc="2025-02-14T06:48:00Z">
        <w:r w:rsidR="00080725">
          <w:rPr>
            <w:rFonts w:ascii="Arial" w:hAnsi="Arial" w:cs="Arial"/>
            <w:sz w:val="24"/>
            <w:szCs w:val="24"/>
          </w:rPr>
          <w:t>6</w:t>
        </w:r>
      </w:ins>
      <w:del w:id="30" w:author="Sylwia Szada" w:date="2025-02-14T07:47:00Z" w16du:dateUtc="2025-02-14T06:47:00Z">
        <w:r w:rsidRPr="00CE2881" w:rsidDel="00080725">
          <w:rPr>
            <w:rFonts w:ascii="Arial" w:hAnsi="Arial" w:cs="Arial"/>
            <w:sz w:val="24"/>
            <w:szCs w:val="24"/>
          </w:rPr>
          <w:delText>2561</w:delText>
        </w:r>
      </w:del>
      <w:r w:rsidRPr="00CE2881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CE2881">
        <w:rPr>
          <w:rFonts w:ascii="Arial" w:hAnsi="Arial" w:cs="Arial"/>
          <w:sz w:val="24"/>
          <w:szCs w:val="24"/>
        </w:rPr>
        <w:t>późn</w:t>
      </w:r>
      <w:proofErr w:type="spellEnd"/>
      <w:r w:rsidRPr="00CE2881">
        <w:rPr>
          <w:rFonts w:ascii="Arial" w:hAnsi="Arial" w:cs="Arial"/>
          <w:sz w:val="24"/>
          <w:szCs w:val="24"/>
        </w:rPr>
        <w:t>. zm.).</w:t>
      </w:r>
      <w:del w:id="31" w:author="Sylwia Szada" w:date="2025-02-14T07:48:00Z" w16du:dateUtc="2025-02-14T06:48:00Z">
        <w:r w:rsidRPr="00CE2881" w:rsidDel="00080725">
          <w:rPr>
            <w:rFonts w:ascii="Arial" w:hAnsi="Arial" w:cs="Arial"/>
            <w:sz w:val="24"/>
            <w:szCs w:val="24"/>
          </w:rPr>
          <w:delText xml:space="preserve"> </w:delText>
        </w:r>
        <w:r w:rsidRPr="00CE2881" w:rsidDel="00080725">
          <w:rPr>
            <w:rFonts w:ascii="Arial" w:hAnsi="Arial" w:cs="Arial"/>
            <w:sz w:val="24"/>
            <w:szCs w:val="24"/>
          </w:rPr>
          <w:br/>
          <w:delText>Pojęcie opieki instytucjonalnej długoterminowej należy rozumieć jako opiekę świadczoną powyżej 60 dni w roku kalendarzowym.</w:delText>
        </w:r>
      </w:del>
    </w:p>
  </w:footnote>
  <w:footnote w:id="17">
    <w:p w14:paraId="03085C82" w14:textId="58056D3D" w:rsidR="00880B77" w:rsidRPr="00880B77" w:rsidRDefault="00880B77" w:rsidP="00880B7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80B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0B77">
        <w:rPr>
          <w:rFonts w:ascii="Arial" w:hAnsi="Arial" w:cs="Arial"/>
          <w:sz w:val="24"/>
          <w:szCs w:val="24"/>
        </w:rPr>
        <w:t xml:space="preserve"> Na etapie składania wniosku należy opisać podjęte działania w zakresie pozyskania opinii wojewody, pozytywna opinia będzie wymagana na etapie podpisania umowy o dofinansowanie.</w:t>
      </w:r>
    </w:p>
  </w:footnote>
  <w:footnote w:id="18">
    <w:p w14:paraId="461368E4" w14:textId="5E733ACE" w:rsidR="00880B77" w:rsidRDefault="00880B77" w:rsidP="00880B77">
      <w:pPr>
        <w:pStyle w:val="Tekstprzypisudolnego"/>
        <w:spacing w:line="276" w:lineRule="auto"/>
      </w:pPr>
      <w:r w:rsidRPr="00880B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0B77">
        <w:rPr>
          <w:rFonts w:ascii="Arial" w:hAnsi="Arial" w:cs="Arial"/>
          <w:sz w:val="24"/>
          <w:szCs w:val="24"/>
        </w:rPr>
        <w:t xml:space="preserve"> Pobyt osoby potrzebującej wsparcia w codziennym funkcjonowaniu może trwać nie dłużej niż 60 dni w roku kalendarzowym</w:t>
      </w:r>
      <w:r>
        <w:t>.</w:t>
      </w:r>
    </w:p>
  </w:footnote>
  <w:footnote w:id="19">
    <w:p w14:paraId="35BDF1F5" w14:textId="59B63857" w:rsidR="00F62DFB" w:rsidRPr="000D1894" w:rsidRDefault="00F62DFB" w:rsidP="00841CC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Indeks wskazujący sytuację </w:t>
      </w:r>
      <w:r>
        <w:rPr>
          <w:rFonts w:ascii="Arial" w:hAnsi="Arial" w:cs="Arial"/>
          <w:sz w:val="24"/>
          <w:szCs w:val="24"/>
        </w:rPr>
        <w:t>powiatów</w:t>
      </w:r>
      <w:r w:rsidRPr="000D1894">
        <w:rPr>
          <w:rFonts w:ascii="Arial" w:hAnsi="Arial" w:cs="Arial"/>
          <w:sz w:val="24"/>
          <w:szCs w:val="24"/>
        </w:rPr>
        <w:t xml:space="preserve"> województwa kujawsko-pomorskiego w zakresie potrzeb priorytetowego podjęcia działań zabezpieczających wsparcie dla </w:t>
      </w:r>
      <w:r>
        <w:rPr>
          <w:rFonts w:ascii="Arial" w:hAnsi="Arial" w:cs="Arial"/>
          <w:sz w:val="24"/>
          <w:szCs w:val="24"/>
        </w:rPr>
        <w:t>dorosłych osób z niepełnosprawnościami</w:t>
      </w:r>
      <w:r w:rsidRPr="000D1894">
        <w:rPr>
          <w:rFonts w:ascii="Arial" w:hAnsi="Arial" w:cs="Arial"/>
          <w:sz w:val="24"/>
          <w:szCs w:val="24"/>
        </w:rPr>
        <w:t xml:space="preserve"> został opracowany na potrzeby diagnozy </w:t>
      </w:r>
      <w:bookmarkStart w:id="59" w:name="_Hlk190937189"/>
      <w:r w:rsidRPr="000D1894">
        <w:rPr>
          <w:rFonts w:ascii="Arial" w:hAnsi="Arial" w:cs="Arial"/>
          <w:sz w:val="24"/>
          <w:szCs w:val="24"/>
        </w:rPr>
        <w:t>do Regionalne</w:t>
      </w:r>
      <w:ins w:id="60" w:author="Sylwia Szada" w:date="2025-02-14T08:49:00Z" w16du:dateUtc="2025-02-14T07:49:00Z">
        <w:r w:rsidR="00927C00">
          <w:rPr>
            <w:rFonts w:ascii="Arial" w:hAnsi="Arial" w:cs="Arial"/>
            <w:sz w:val="24"/>
            <w:szCs w:val="24"/>
          </w:rPr>
          <w:t>go</w:t>
        </w:r>
      </w:ins>
      <w:r w:rsidRPr="000D1894">
        <w:rPr>
          <w:rFonts w:ascii="Arial" w:hAnsi="Arial" w:cs="Arial"/>
          <w:sz w:val="24"/>
          <w:szCs w:val="24"/>
        </w:rPr>
        <w:t xml:space="preserve"> planu rozwoju usług społecznych i </w:t>
      </w:r>
      <w:proofErr w:type="spellStart"/>
      <w:r w:rsidRPr="000D1894">
        <w:rPr>
          <w:rFonts w:ascii="Arial" w:hAnsi="Arial" w:cs="Arial"/>
          <w:sz w:val="24"/>
          <w:szCs w:val="24"/>
        </w:rPr>
        <w:t>deinstytucjonalizacji</w:t>
      </w:r>
      <w:proofErr w:type="spellEnd"/>
      <w:r w:rsidRPr="000D1894">
        <w:rPr>
          <w:rFonts w:ascii="Arial" w:hAnsi="Arial" w:cs="Arial"/>
          <w:sz w:val="24"/>
          <w:szCs w:val="24"/>
        </w:rPr>
        <w:t xml:space="preserve"> dla Województwa Kujawsko-Pomorskiego na lata 2023-20</w:t>
      </w:r>
      <w:ins w:id="61" w:author="Sylwia Szada" w:date="2025-02-14T08:50:00Z" w16du:dateUtc="2025-02-14T07:50:00Z">
        <w:r w:rsidR="00927C00">
          <w:rPr>
            <w:rFonts w:ascii="Arial" w:hAnsi="Arial" w:cs="Arial"/>
            <w:sz w:val="24"/>
            <w:szCs w:val="24"/>
          </w:rPr>
          <w:t>25</w:t>
        </w:r>
      </w:ins>
      <w:del w:id="62" w:author="Sylwia Szada" w:date="2025-02-14T08:50:00Z" w16du:dateUtc="2025-02-14T07:50:00Z">
        <w:r w:rsidRPr="000D1894" w:rsidDel="00927C00">
          <w:rPr>
            <w:rFonts w:ascii="Arial" w:hAnsi="Arial" w:cs="Arial"/>
            <w:sz w:val="24"/>
            <w:szCs w:val="24"/>
          </w:rPr>
          <w:delText>24</w:delText>
        </w:r>
      </w:del>
      <w:ins w:id="63" w:author="Sylwia Szada" w:date="2025-02-14T08:54:00Z" w16du:dateUtc="2025-02-14T07:54:00Z">
        <w:r w:rsidR="001B16F3">
          <w:rPr>
            <w:rFonts w:ascii="Arial" w:hAnsi="Arial" w:cs="Arial"/>
            <w:sz w:val="24"/>
            <w:szCs w:val="24"/>
          </w:rPr>
          <w:t xml:space="preserve"> (</w:t>
        </w:r>
      </w:ins>
      <w:del w:id="64" w:author="Sylwia Szada" w:date="2025-02-14T08:54:00Z" w16du:dateUtc="2025-02-14T07:54:00Z">
        <w:r w:rsidRPr="000D1894" w:rsidDel="001B16F3">
          <w:rPr>
            <w:rFonts w:ascii="Arial" w:hAnsi="Arial" w:cs="Arial"/>
            <w:sz w:val="24"/>
            <w:szCs w:val="24"/>
          </w:rPr>
          <w:delText xml:space="preserve">, przyjętego </w:delText>
        </w:r>
      </w:del>
      <w:r w:rsidRPr="000D1894">
        <w:rPr>
          <w:rFonts w:ascii="Arial" w:hAnsi="Arial" w:cs="Arial"/>
          <w:sz w:val="24"/>
          <w:szCs w:val="24"/>
        </w:rPr>
        <w:t>uchwał</w:t>
      </w:r>
      <w:ins w:id="65" w:author="Sylwia Szada" w:date="2025-02-14T08:54:00Z" w16du:dateUtc="2025-02-14T07:54:00Z">
        <w:r w:rsidR="001B16F3">
          <w:rPr>
            <w:rFonts w:ascii="Arial" w:hAnsi="Arial" w:cs="Arial"/>
            <w:sz w:val="24"/>
            <w:szCs w:val="24"/>
          </w:rPr>
          <w:t>a</w:t>
        </w:r>
      </w:ins>
      <w:del w:id="66" w:author="Sylwia Szada" w:date="2025-02-14T08:54:00Z" w16du:dateUtc="2025-02-14T07:54:00Z">
        <w:r w:rsidRPr="000D1894" w:rsidDel="001B16F3">
          <w:rPr>
            <w:rFonts w:ascii="Arial" w:hAnsi="Arial" w:cs="Arial"/>
            <w:sz w:val="24"/>
            <w:szCs w:val="24"/>
          </w:rPr>
          <w:delText>ą</w:delText>
        </w:r>
      </w:del>
      <w:r w:rsidRPr="000D1894">
        <w:rPr>
          <w:rFonts w:ascii="Arial" w:hAnsi="Arial" w:cs="Arial"/>
          <w:sz w:val="24"/>
          <w:szCs w:val="24"/>
        </w:rPr>
        <w:t xml:space="preserve"> nr </w:t>
      </w:r>
      <w:ins w:id="67" w:author="Sylwia Szada" w:date="2025-02-14T08:52:00Z" w16du:dateUtc="2025-02-14T07:52:00Z">
        <w:r w:rsidR="00927C00">
          <w:rPr>
            <w:rFonts w:ascii="Arial" w:hAnsi="Arial" w:cs="Arial"/>
            <w:sz w:val="24"/>
            <w:szCs w:val="24"/>
          </w:rPr>
          <w:t>41</w:t>
        </w:r>
      </w:ins>
      <w:del w:id="68" w:author="Sylwia Szada" w:date="2025-02-14T08:52:00Z" w16du:dateUtc="2025-02-14T07:52:00Z">
        <w:r w:rsidRPr="000D1894" w:rsidDel="00927C00">
          <w:rPr>
            <w:rFonts w:ascii="Arial" w:hAnsi="Arial" w:cs="Arial"/>
            <w:sz w:val="24"/>
            <w:szCs w:val="24"/>
          </w:rPr>
          <w:delText>21</w:delText>
        </w:r>
      </w:del>
      <w:r w:rsidRPr="000D1894">
        <w:rPr>
          <w:rFonts w:ascii="Arial" w:hAnsi="Arial" w:cs="Arial"/>
          <w:sz w:val="24"/>
          <w:szCs w:val="24"/>
        </w:rPr>
        <w:t>/</w:t>
      </w:r>
      <w:ins w:id="69" w:author="Sylwia Szada" w:date="2025-02-14T08:52:00Z" w16du:dateUtc="2025-02-14T07:52:00Z">
        <w:r w:rsidR="00927C00">
          <w:rPr>
            <w:rFonts w:ascii="Arial" w:hAnsi="Arial" w:cs="Arial"/>
            <w:sz w:val="24"/>
            <w:szCs w:val="24"/>
          </w:rPr>
          <w:t>1897</w:t>
        </w:r>
      </w:ins>
      <w:del w:id="70" w:author="Sylwia Szada" w:date="2025-02-14T08:52:00Z" w16du:dateUtc="2025-02-14T07:52:00Z">
        <w:r w:rsidRPr="000D1894" w:rsidDel="00927C00">
          <w:rPr>
            <w:rFonts w:ascii="Arial" w:hAnsi="Arial" w:cs="Arial"/>
            <w:sz w:val="24"/>
            <w:szCs w:val="24"/>
          </w:rPr>
          <w:delText>1000</w:delText>
        </w:r>
      </w:del>
      <w:r w:rsidRPr="000D1894">
        <w:rPr>
          <w:rFonts w:ascii="Arial" w:hAnsi="Arial" w:cs="Arial"/>
          <w:sz w:val="24"/>
          <w:szCs w:val="24"/>
        </w:rPr>
        <w:t>/</w:t>
      </w:r>
      <w:ins w:id="71" w:author="Sylwia Szada" w:date="2025-02-14T08:52:00Z" w16du:dateUtc="2025-02-14T07:52:00Z">
        <w:r w:rsidR="00927C00">
          <w:rPr>
            <w:rFonts w:ascii="Arial" w:hAnsi="Arial" w:cs="Arial"/>
            <w:sz w:val="24"/>
            <w:szCs w:val="24"/>
          </w:rPr>
          <w:t>25</w:t>
        </w:r>
      </w:ins>
      <w:del w:id="72" w:author="Sylwia Szada" w:date="2025-02-14T08:52:00Z" w16du:dateUtc="2025-02-14T07:52:00Z">
        <w:r w:rsidRPr="000D1894" w:rsidDel="00927C00">
          <w:rPr>
            <w:rFonts w:ascii="Arial" w:hAnsi="Arial" w:cs="Arial"/>
            <w:sz w:val="24"/>
            <w:szCs w:val="24"/>
          </w:rPr>
          <w:delText>23</w:delText>
        </w:r>
      </w:del>
      <w:r w:rsidRPr="000D1894">
        <w:rPr>
          <w:rFonts w:ascii="Arial" w:hAnsi="Arial" w:cs="Arial"/>
          <w:sz w:val="24"/>
          <w:szCs w:val="24"/>
        </w:rPr>
        <w:t xml:space="preserve"> Zarządu Województwa Kujawsko-Pomorskiego z </w:t>
      </w:r>
      <w:ins w:id="73" w:author="Sylwia Szada" w:date="2025-02-14T08:50:00Z" w16du:dateUtc="2025-02-14T07:50:00Z">
        <w:r w:rsidR="00927C00">
          <w:rPr>
            <w:rFonts w:ascii="Arial" w:hAnsi="Arial" w:cs="Arial"/>
            <w:sz w:val="24"/>
            <w:szCs w:val="24"/>
          </w:rPr>
          <w:t>10</w:t>
        </w:r>
      </w:ins>
      <w:del w:id="74" w:author="Sylwia Szada" w:date="2025-02-14T08:50:00Z" w16du:dateUtc="2025-02-14T07:50:00Z">
        <w:r w:rsidRPr="000D1894" w:rsidDel="00927C00">
          <w:rPr>
            <w:rFonts w:ascii="Arial" w:hAnsi="Arial" w:cs="Arial"/>
            <w:sz w:val="24"/>
            <w:szCs w:val="24"/>
          </w:rPr>
          <w:delText>24</w:delText>
        </w:r>
      </w:del>
      <w:r w:rsidRPr="000D1894">
        <w:rPr>
          <w:rFonts w:ascii="Arial" w:hAnsi="Arial" w:cs="Arial"/>
          <w:sz w:val="24"/>
          <w:szCs w:val="24"/>
        </w:rPr>
        <w:t xml:space="preserve"> </w:t>
      </w:r>
      <w:ins w:id="75" w:author="Sylwia Szada" w:date="2025-02-14T08:50:00Z" w16du:dateUtc="2025-02-14T07:50:00Z">
        <w:r w:rsidR="00927C00">
          <w:rPr>
            <w:rFonts w:ascii="Arial" w:hAnsi="Arial" w:cs="Arial"/>
            <w:sz w:val="24"/>
            <w:szCs w:val="24"/>
          </w:rPr>
          <w:t>lutego</w:t>
        </w:r>
      </w:ins>
      <w:del w:id="76" w:author="Sylwia Szada" w:date="2025-02-14T08:50:00Z" w16du:dateUtc="2025-02-14T07:50:00Z">
        <w:r w:rsidRPr="000D1894" w:rsidDel="00927C00">
          <w:rPr>
            <w:rFonts w:ascii="Arial" w:hAnsi="Arial" w:cs="Arial"/>
            <w:sz w:val="24"/>
            <w:szCs w:val="24"/>
          </w:rPr>
          <w:delText>maja</w:delText>
        </w:r>
      </w:del>
      <w:r w:rsidRPr="000D1894">
        <w:rPr>
          <w:rFonts w:ascii="Arial" w:hAnsi="Arial" w:cs="Arial"/>
          <w:sz w:val="24"/>
          <w:szCs w:val="24"/>
        </w:rPr>
        <w:t xml:space="preserve"> 20</w:t>
      </w:r>
      <w:ins w:id="77" w:author="Sylwia Szada" w:date="2025-02-14T08:54:00Z" w16du:dateUtc="2025-02-14T07:54:00Z">
        <w:r w:rsidR="001B16F3">
          <w:rPr>
            <w:rFonts w:ascii="Arial" w:hAnsi="Arial" w:cs="Arial"/>
            <w:sz w:val="24"/>
            <w:szCs w:val="24"/>
          </w:rPr>
          <w:t>25</w:t>
        </w:r>
      </w:ins>
      <w:del w:id="78" w:author="Sylwia Szada" w:date="2025-02-14T08:54:00Z" w16du:dateUtc="2025-02-14T07:54:00Z">
        <w:r w:rsidRPr="000D1894" w:rsidDel="001B16F3">
          <w:rPr>
            <w:rFonts w:ascii="Arial" w:hAnsi="Arial" w:cs="Arial"/>
            <w:sz w:val="24"/>
            <w:szCs w:val="24"/>
          </w:rPr>
          <w:delText>23</w:delText>
        </w:r>
      </w:del>
      <w:r w:rsidRPr="000D1894">
        <w:rPr>
          <w:rFonts w:ascii="Arial" w:hAnsi="Arial" w:cs="Arial"/>
          <w:sz w:val="24"/>
          <w:szCs w:val="24"/>
        </w:rPr>
        <w:t xml:space="preserve"> r.</w:t>
      </w:r>
      <w:ins w:id="79" w:author="Sylwia Szada" w:date="2025-02-14T08:54:00Z" w16du:dateUtc="2025-02-14T07:54:00Z">
        <w:r w:rsidR="001B16F3">
          <w:rPr>
            <w:rFonts w:ascii="Arial" w:hAnsi="Arial" w:cs="Arial"/>
            <w:sz w:val="24"/>
            <w:szCs w:val="24"/>
          </w:rPr>
          <w:t>)</w:t>
        </w:r>
      </w:ins>
      <w:bookmarkEnd w:id="59"/>
      <w:r w:rsidRPr="000D1894">
        <w:rPr>
          <w:rFonts w:ascii="Arial" w:hAnsi="Arial" w:cs="Arial"/>
          <w:sz w:val="24"/>
          <w:szCs w:val="24"/>
        </w:rPr>
        <w:t xml:space="preserve"> – </w:t>
      </w:r>
      <w:ins w:id="80" w:author="Sylwia Szada" w:date="2025-02-14T08:54:00Z" w16du:dateUtc="2025-02-14T07:54:00Z">
        <w:r w:rsidR="001B16F3">
          <w:rPr>
            <w:rFonts w:ascii="Arial" w:hAnsi="Arial" w:cs="Arial"/>
            <w:sz w:val="24"/>
            <w:szCs w:val="24"/>
          </w:rPr>
          <w:t xml:space="preserve">indeks </w:t>
        </w:r>
      </w:ins>
      <w:r w:rsidRPr="000D1894">
        <w:rPr>
          <w:rFonts w:ascii="Arial" w:hAnsi="Arial" w:cs="Arial"/>
          <w:sz w:val="24"/>
          <w:szCs w:val="24"/>
        </w:rPr>
        <w:t>stanowi załącznik do kryteriów.</w:t>
      </w:r>
    </w:p>
  </w:footnote>
  <w:footnote w:id="20">
    <w:p w14:paraId="1472FFC1" w14:textId="77777777" w:rsidR="008C6702" w:rsidRDefault="008C6702" w:rsidP="008C6702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Współpraca nie musi być nawiązana w formie partnerstwa, o którym mowa w kryterium B.2 Prawidłowość wyboru partnerów uczestniczących/ realizujących projekt.</w:t>
      </w:r>
    </w:p>
    <w:p w14:paraId="1ACA46DD" w14:textId="77777777" w:rsidR="008C6702" w:rsidRDefault="008C6702" w:rsidP="008C6702">
      <w:pPr>
        <w:pStyle w:val="Tekstprzypisudolnego"/>
        <w:spacing w:before="100" w:beforeAutospacing="1" w:after="100" w:afterAutospacing="1" w:line="276" w:lineRule="auto"/>
      </w:pPr>
    </w:p>
  </w:footnote>
  <w:footnote w:id="21">
    <w:p w14:paraId="5D0D4527" w14:textId="77777777" w:rsidR="008C6702" w:rsidRDefault="008C6702" w:rsidP="008C6702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>
        <w:rPr>
          <w:rFonts w:ascii="Arial" w:hAnsi="Arial" w:cs="Arial"/>
          <w:sz w:val="24"/>
          <w:szCs w:val="24"/>
        </w:rPr>
        <w:t>significant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harm</w:t>
      </w:r>
      <w:proofErr w:type="spellEnd"/>
      <w:r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3" w:history="1">
        <w:r>
          <w:rPr>
            <w:rStyle w:val="Hipercze"/>
            <w:rFonts w:ascii="Arial" w:hAnsi="Arial" w:cs="Arial"/>
            <w:sz w:val="24"/>
            <w:szCs w:val="24"/>
          </w:rPr>
          <w:t>https://mojregion.eu/rpo/wp-content/uploads/sites/3/2022/11/uz-6-22-41-1624-z.pdf</w:t>
        </w:r>
      </w:hyperlink>
      <w:r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C64E1" w14:textId="77777777" w:rsidR="00552A3C" w:rsidRPr="00342D03" w:rsidRDefault="00552A3C" w:rsidP="00342D03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2766ED71" w14:textId="2004F312" w:rsidR="00CD690F" w:rsidRPr="00CD690F" w:rsidRDefault="00CD690F" w:rsidP="00CD690F">
    <w:pPr>
      <w:tabs>
        <w:tab w:val="left" w:pos="9923"/>
      </w:tabs>
      <w:spacing w:after="0"/>
      <w:ind w:left="9072"/>
      <w:jc w:val="right"/>
      <w:rPr>
        <w:rFonts w:ascii="Arial" w:hAnsi="Arial" w:cs="Arial"/>
        <w:bCs/>
        <w:sz w:val="24"/>
        <w:szCs w:val="24"/>
      </w:rPr>
    </w:pPr>
    <w:r w:rsidRPr="00CD690F">
      <w:rPr>
        <w:rFonts w:ascii="Arial" w:hAnsi="Arial" w:cs="Arial"/>
        <w:bCs/>
        <w:sz w:val="24"/>
        <w:szCs w:val="24"/>
      </w:rPr>
      <w:t xml:space="preserve">Załącznik nr 1 do stanowiska nr </w:t>
    </w:r>
    <w:r>
      <w:rPr>
        <w:rFonts w:ascii="Arial" w:hAnsi="Arial" w:cs="Arial"/>
        <w:bCs/>
        <w:sz w:val="24"/>
        <w:szCs w:val="24"/>
      </w:rPr>
      <w:t>9</w:t>
    </w:r>
    <w:r w:rsidRPr="00CD690F">
      <w:rPr>
        <w:rFonts w:ascii="Arial" w:hAnsi="Arial" w:cs="Arial"/>
        <w:bCs/>
        <w:sz w:val="24"/>
        <w:szCs w:val="24"/>
      </w:rPr>
      <w:t>/2025</w:t>
    </w:r>
  </w:p>
  <w:p w14:paraId="32AFC80A" w14:textId="77777777" w:rsidR="00CD690F" w:rsidRPr="00CD690F" w:rsidRDefault="00CD690F" w:rsidP="00CD690F">
    <w:pPr>
      <w:tabs>
        <w:tab w:val="left" w:pos="9923"/>
      </w:tabs>
      <w:spacing w:after="0"/>
      <w:ind w:left="9072"/>
      <w:jc w:val="right"/>
      <w:rPr>
        <w:rFonts w:ascii="Arial" w:hAnsi="Arial" w:cs="Arial"/>
        <w:bCs/>
        <w:sz w:val="24"/>
        <w:szCs w:val="24"/>
      </w:rPr>
    </w:pPr>
    <w:r w:rsidRPr="00CD690F">
      <w:rPr>
        <w:rFonts w:ascii="Arial" w:hAnsi="Arial" w:cs="Arial"/>
        <w:bCs/>
        <w:sz w:val="24"/>
        <w:szCs w:val="24"/>
      </w:rPr>
      <w:t>Grupy roboczej ds. EFRR</w:t>
    </w:r>
  </w:p>
  <w:p w14:paraId="1C668FDA" w14:textId="77777777" w:rsidR="00CD690F" w:rsidRDefault="00CD690F" w:rsidP="00CD690F">
    <w:pPr>
      <w:tabs>
        <w:tab w:val="left" w:pos="9923"/>
      </w:tabs>
      <w:spacing w:after="0"/>
      <w:ind w:left="9072"/>
      <w:jc w:val="right"/>
      <w:rPr>
        <w:rFonts w:ascii="Arial" w:hAnsi="Arial" w:cs="Arial"/>
        <w:bCs/>
        <w:sz w:val="24"/>
        <w:szCs w:val="24"/>
      </w:rPr>
    </w:pPr>
    <w:r w:rsidRPr="00CD690F">
      <w:rPr>
        <w:rFonts w:ascii="Arial" w:hAnsi="Arial" w:cs="Arial"/>
        <w:bCs/>
        <w:sz w:val="24"/>
        <w:szCs w:val="24"/>
      </w:rPr>
      <w:t>przy KM FEdKP 2021-2027 z 17 lutego 2025 r.</w:t>
    </w:r>
  </w:p>
  <w:p w14:paraId="721A4D97" w14:textId="6C53974C" w:rsidR="00552A3C" w:rsidRPr="00AC48B3" w:rsidRDefault="00552A3C" w:rsidP="00CD690F">
    <w:pPr>
      <w:tabs>
        <w:tab w:val="left" w:pos="9923"/>
      </w:tabs>
      <w:spacing w:after="0"/>
      <w:ind w:left="9072"/>
      <w:jc w:val="right"/>
      <w:rPr>
        <w:rFonts w:ascii="Arial" w:hAnsi="Arial"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63B76"/>
    <w:multiLevelType w:val="hybridMultilevel"/>
    <w:tmpl w:val="1F54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74B16"/>
    <w:multiLevelType w:val="hybridMultilevel"/>
    <w:tmpl w:val="2988A934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73172"/>
    <w:multiLevelType w:val="hybridMultilevel"/>
    <w:tmpl w:val="EAFEA0AC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71295B"/>
    <w:multiLevelType w:val="hybridMultilevel"/>
    <w:tmpl w:val="D974D972"/>
    <w:lvl w:ilvl="0" w:tplc="BDBAFAE2">
      <w:start w:val="1"/>
      <w:numFmt w:val="bullet"/>
      <w:lvlText w:val=""/>
      <w:lvlJc w:val="left"/>
      <w:pPr>
        <w:ind w:left="11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7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34E15"/>
    <w:multiLevelType w:val="hybridMultilevel"/>
    <w:tmpl w:val="9B26AA4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B40FC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620D7"/>
    <w:multiLevelType w:val="hybridMultilevel"/>
    <w:tmpl w:val="AD3691E2"/>
    <w:lvl w:ilvl="0" w:tplc="07EC5B3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D33EF"/>
    <w:multiLevelType w:val="hybridMultilevel"/>
    <w:tmpl w:val="2988A934"/>
    <w:lvl w:ilvl="0" w:tplc="FFFFFFFF">
      <w:start w:val="1"/>
      <w:numFmt w:val="lowerLetter"/>
      <w:lvlText w:val="%1)"/>
      <w:lvlJc w:val="left"/>
      <w:pPr>
        <w:ind w:left="752" w:hanging="360"/>
      </w:p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3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67B19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A862CB"/>
    <w:multiLevelType w:val="hybridMultilevel"/>
    <w:tmpl w:val="BC5A42D2"/>
    <w:lvl w:ilvl="0" w:tplc="BDBAFAE2">
      <w:start w:val="1"/>
      <w:numFmt w:val="bullet"/>
      <w:lvlText w:val=""/>
      <w:lvlJc w:val="left"/>
      <w:pPr>
        <w:ind w:left="1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A30F3"/>
    <w:multiLevelType w:val="hybridMultilevel"/>
    <w:tmpl w:val="2DEC45B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91A9D"/>
    <w:multiLevelType w:val="hybridMultilevel"/>
    <w:tmpl w:val="751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63F66"/>
    <w:multiLevelType w:val="hybridMultilevel"/>
    <w:tmpl w:val="E4B0CA9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7179C"/>
    <w:multiLevelType w:val="hybridMultilevel"/>
    <w:tmpl w:val="C2BEA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33437">
    <w:abstractNumId w:val="17"/>
  </w:num>
  <w:num w:numId="2" w16cid:durableId="1380739992">
    <w:abstractNumId w:val="7"/>
  </w:num>
  <w:num w:numId="3" w16cid:durableId="1809738085">
    <w:abstractNumId w:val="4"/>
  </w:num>
  <w:num w:numId="4" w16cid:durableId="1970040934">
    <w:abstractNumId w:val="14"/>
  </w:num>
  <w:num w:numId="5" w16cid:durableId="1534537070">
    <w:abstractNumId w:val="19"/>
  </w:num>
  <w:num w:numId="6" w16cid:durableId="96099365">
    <w:abstractNumId w:val="1"/>
  </w:num>
  <w:num w:numId="7" w16cid:durableId="1891457871">
    <w:abstractNumId w:val="13"/>
  </w:num>
  <w:num w:numId="8" w16cid:durableId="1576352516">
    <w:abstractNumId w:val="24"/>
  </w:num>
  <w:num w:numId="9" w16cid:durableId="1025056335">
    <w:abstractNumId w:val="9"/>
  </w:num>
  <w:num w:numId="10" w16cid:durableId="290866494">
    <w:abstractNumId w:val="11"/>
  </w:num>
  <w:num w:numId="11" w16cid:durableId="141969431">
    <w:abstractNumId w:val="3"/>
  </w:num>
  <w:num w:numId="12" w16cid:durableId="470101457">
    <w:abstractNumId w:val="22"/>
  </w:num>
  <w:num w:numId="13" w16cid:durableId="689454799">
    <w:abstractNumId w:val="5"/>
  </w:num>
  <w:num w:numId="14" w16cid:durableId="1980913727">
    <w:abstractNumId w:val="2"/>
  </w:num>
  <w:num w:numId="15" w16cid:durableId="699016129">
    <w:abstractNumId w:val="27"/>
  </w:num>
  <w:num w:numId="16" w16cid:durableId="1760130630">
    <w:abstractNumId w:val="26"/>
  </w:num>
  <w:num w:numId="17" w16cid:durableId="1001545627">
    <w:abstractNumId w:val="0"/>
  </w:num>
  <w:num w:numId="18" w16cid:durableId="1679577986">
    <w:abstractNumId w:val="21"/>
  </w:num>
  <w:num w:numId="19" w16cid:durableId="325977632">
    <w:abstractNumId w:val="12"/>
  </w:num>
  <w:num w:numId="20" w16cid:durableId="2142720852">
    <w:abstractNumId w:val="6"/>
  </w:num>
  <w:num w:numId="21" w16cid:durableId="285426072">
    <w:abstractNumId w:val="28"/>
  </w:num>
  <w:num w:numId="22" w16cid:durableId="1155730340">
    <w:abstractNumId w:val="23"/>
  </w:num>
  <w:num w:numId="23" w16cid:durableId="1206720710">
    <w:abstractNumId w:val="16"/>
  </w:num>
  <w:num w:numId="24" w16cid:durableId="1209490136">
    <w:abstractNumId w:val="15"/>
  </w:num>
  <w:num w:numId="25" w16cid:durableId="1751997583">
    <w:abstractNumId w:val="10"/>
  </w:num>
  <w:num w:numId="26" w16cid:durableId="806776554">
    <w:abstractNumId w:val="20"/>
  </w:num>
  <w:num w:numId="27" w16cid:durableId="7850764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57528395">
    <w:abstractNumId w:val="18"/>
  </w:num>
  <w:num w:numId="29" w16cid:durableId="931858146">
    <w:abstractNumId w:val="25"/>
  </w:num>
  <w:num w:numId="30" w16cid:durableId="888959667">
    <w:abstractNumId w:val="8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ylwia Szada">
    <w15:presenceInfo w15:providerId="AD" w15:userId="S-1-5-21-2619306676-2800222060-3362172700-6161"/>
  </w15:person>
  <w15:person w15:author="Anna Skubiszewska">
    <w15:presenceInfo w15:providerId="AD" w15:userId="S-1-5-21-2619306676-2800222060-3362172700-116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176"/>
    <w:rsid w:val="00013D9F"/>
    <w:rsid w:val="00014DF0"/>
    <w:rsid w:val="00016613"/>
    <w:rsid w:val="00016679"/>
    <w:rsid w:val="0002063F"/>
    <w:rsid w:val="000206F1"/>
    <w:rsid w:val="00022525"/>
    <w:rsid w:val="00023781"/>
    <w:rsid w:val="00023DC6"/>
    <w:rsid w:val="0002428B"/>
    <w:rsid w:val="0002483A"/>
    <w:rsid w:val="00025A17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281"/>
    <w:rsid w:val="0003678F"/>
    <w:rsid w:val="00036E89"/>
    <w:rsid w:val="0004004B"/>
    <w:rsid w:val="00040723"/>
    <w:rsid w:val="00041263"/>
    <w:rsid w:val="00041F67"/>
    <w:rsid w:val="000424AE"/>
    <w:rsid w:val="00042C53"/>
    <w:rsid w:val="00042CAB"/>
    <w:rsid w:val="00042F82"/>
    <w:rsid w:val="000433FE"/>
    <w:rsid w:val="000459E5"/>
    <w:rsid w:val="000464CC"/>
    <w:rsid w:val="00046ABA"/>
    <w:rsid w:val="00046E00"/>
    <w:rsid w:val="00046EB9"/>
    <w:rsid w:val="0004719B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7247"/>
    <w:rsid w:val="00067E9B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0725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C46"/>
    <w:rsid w:val="00092E90"/>
    <w:rsid w:val="00094415"/>
    <w:rsid w:val="0009470B"/>
    <w:rsid w:val="00094D65"/>
    <w:rsid w:val="00094F61"/>
    <w:rsid w:val="0009510E"/>
    <w:rsid w:val="0009576A"/>
    <w:rsid w:val="00095BAC"/>
    <w:rsid w:val="00096994"/>
    <w:rsid w:val="000A0C10"/>
    <w:rsid w:val="000A0CD3"/>
    <w:rsid w:val="000A11EC"/>
    <w:rsid w:val="000A23C7"/>
    <w:rsid w:val="000A29D0"/>
    <w:rsid w:val="000A3A4F"/>
    <w:rsid w:val="000A406B"/>
    <w:rsid w:val="000A413F"/>
    <w:rsid w:val="000A69C1"/>
    <w:rsid w:val="000A6C74"/>
    <w:rsid w:val="000B0BA9"/>
    <w:rsid w:val="000B12E4"/>
    <w:rsid w:val="000B1539"/>
    <w:rsid w:val="000B1938"/>
    <w:rsid w:val="000B1D05"/>
    <w:rsid w:val="000B2547"/>
    <w:rsid w:val="000B280E"/>
    <w:rsid w:val="000B3180"/>
    <w:rsid w:val="000B31D5"/>
    <w:rsid w:val="000B3BE5"/>
    <w:rsid w:val="000B4A63"/>
    <w:rsid w:val="000B6B8E"/>
    <w:rsid w:val="000B786A"/>
    <w:rsid w:val="000B79E6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35C"/>
    <w:rsid w:val="000D4562"/>
    <w:rsid w:val="000D4BD2"/>
    <w:rsid w:val="000D5AE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2CB0"/>
    <w:rsid w:val="000F5B20"/>
    <w:rsid w:val="000F7BB0"/>
    <w:rsid w:val="0010120E"/>
    <w:rsid w:val="001041B4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7FA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607"/>
    <w:rsid w:val="001257CF"/>
    <w:rsid w:val="0012588A"/>
    <w:rsid w:val="00126AF2"/>
    <w:rsid w:val="001270BE"/>
    <w:rsid w:val="00130AD5"/>
    <w:rsid w:val="00130D39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40249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482E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5C77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F04"/>
    <w:rsid w:val="0017558F"/>
    <w:rsid w:val="00175755"/>
    <w:rsid w:val="00176C74"/>
    <w:rsid w:val="0017778E"/>
    <w:rsid w:val="0017788A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377D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16F3"/>
    <w:rsid w:val="001B2E8D"/>
    <w:rsid w:val="001B3C79"/>
    <w:rsid w:val="001B426E"/>
    <w:rsid w:val="001B5028"/>
    <w:rsid w:val="001B6062"/>
    <w:rsid w:val="001B693E"/>
    <w:rsid w:val="001B6BB3"/>
    <w:rsid w:val="001B7756"/>
    <w:rsid w:val="001B7EFF"/>
    <w:rsid w:val="001C0732"/>
    <w:rsid w:val="001C15E7"/>
    <w:rsid w:val="001C17D7"/>
    <w:rsid w:val="001C1949"/>
    <w:rsid w:val="001C1D79"/>
    <w:rsid w:val="001C27B3"/>
    <w:rsid w:val="001C2DD2"/>
    <w:rsid w:val="001C38C2"/>
    <w:rsid w:val="001C4E99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DE1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3A"/>
    <w:rsid w:val="001E73FB"/>
    <w:rsid w:val="001E7523"/>
    <w:rsid w:val="001F0952"/>
    <w:rsid w:val="001F14E1"/>
    <w:rsid w:val="001F1BAD"/>
    <w:rsid w:val="001F210A"/>
    <w:rsid w:val="001F2DD8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0A73"/>
    <w:rsid w:val="00211DF1"/>
    <w:rsid w:val="00212CB3"/>
    <w:rsid w:val="00214DC4"/>
    <w:rsid w:val="0021523D"/>
    <w:rsid w:val="00215738"/>
    <w:rsid w:val="002166CE"/>
    <w:rsid w:val="00216D0F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884"/>
    <w:rsid w:val="00232EAF"/>
    <w:rsid w:val="00233678"/>
    <w:rsid w:val="0023397F"/>
    <w:rsid w:val="00234046"/>
    <w:rsid w:val="0023491A"/>
    <w:rsid w:val="002352F4"/>
    <w:rsid w:val="002353AF"/>
    <w:rsid w:val="00235F9C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2D"/>
    <w:rsid w:val="002646C9"/>
    <w:rsid w:val="00265492"/>
    <w:rsid w:val="00265574"/>
    <w:rsid w:val="00265E07"/>
    <w:rsid w:val="002664A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C3C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31C0"/>
    <w:rsid w:val="00284BE9"/>
    <w:rsid w:val="0028512B"/>
    <w:rsid w:val="0028599D"/>
    <w:rsid w:val="0028610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8F7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A70A4"/>
    <w:rsid w:val="002B0DF5"/>
    <w:rsid w:val="002B1EEE"/>
    <w:rsid w:val="002B2C68"/>
    <w:rsid w:val="002B4A7D"/>
    <w:rsid w:val="002B4B3D"/>
    <w:rsid w:val="002B5482"/>
    <w:rsid w:val="002B722C"/>
    <w:rsid w:val="002B7370"/>
    <w:rsid w:val="002B768F"/>
    <w:rsid w:val="002B7D66"/>
    <w:rsid w:val="002C1078"/>
    <w:rsid w:val="002C19DB"/>
    <w:rsid w:val="002C1E5E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2D84"/>
    <w:rsid w:val="002D3EE3"/>
    <w:rsid w:val="002D3F32"/>
    <w:rsid w:val="002D46FA"/>
    <w:rsid w:val="002D4E8C"/>
    <w:rsid w:val="002D5840"/>
    <w:rsid w:val="002D5D2D"/>
    <w:rsid w:val="002D61A4"/>
    <w:rsid w:val="002D6CFE"/>
    <w:rsid w:val="002D7929"/>
    <w:rsid w:val="002E06F2"/>
    <w:rsid w:val="002E21B2"/>
    <w:rsid w:val="002E3455"/>
    <w:rsid w:val="002E3D92"/>
    <w:rsid w:val="002E3F3B"/>
    <w:rsid w:val="002E3FFF"/>
    <w:rsid w:val="002E5356"/>
    <w:rsid w:val="002E5720"/>
    <w:rsid w:val="002E633C"/>
    <w:rsid w:val="002E668B"/>
    <w:rsid w:val="002E7B8C"/>
    <w:rsid w:val="002F05DF"/>
    <w:rsid w:val="002F10D2"/>
    <w:rsid w:val="002F14BA"/>
    <w:rsid w:val="002F1668"/>
    <w:rsid w:val="002F1CF1"/>
    <w:rsid w:val="002F23D2"/>
    <w:rsid w:val="002F2D1A"/>
    <w:rsid w:val="002F31EB"/>
    <w:rsid w:val="002F3283"/>
    <w:rsid w:val="002F45A7"/>
    <w:rsid w:val="002F5265"/>
    <w:rsid w:val="002F5391"/>
    <w:rsid w:val="002F5711"/>
    <w:rsid w:val="002F60E5"/>
    <w:rsid w:val="002F64F4"/>
    <w:rsid w:val="002F6998"/>
    <w:rsid w:val="002F7290"/>
    <w:rsid w:val="00300526"/>
    <w:rsid w:val="00300914"/>
    <w:rsid w:val="00301F47"/>
    <w:rsid w:val="003022A0"/>
    <w:rsid w:val="003023F7"/>
    <w:rsid w:val="003025D8"/>
    <w:rsid w:val="00303BF5"/>
    <w:rsid w:val="00303CA3"/>
    <w:rsid w:val="00303EAF"/>
    <w:rsid w:val="00304440"/>
    <w:rsid w:val="00304532"/>
    <w:rsid w:val="00304B1A"/>
    <w:rsid w:val="003058F4"/>
    <w:rsid w:val="00305B6C"/>
    <w:rsid w:val="003060A0"/>
    <w:rsid w:val="00306857"/>
    <w:rsid w:val="003068DF"/>
    <w:rsid w:val="00306C27"/>
    <w:rsid w:val="00307A08"/>
    <w:rsid w:val="00307B5B"/>
    <w:rsid w:val="003101B3"/>
    <w:rsid w:val="003128EE"/>
    <w:rsid w:val="00313BCD"/>
    <w:rsid w:val="0031436E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26773"/>
    <w:rsid w:val="0033125C"/>
    <w:rsid w:val="00332FEA"/>
    <w:rsid w:val="00333970"/>
    <w:rsid w:val="00333C0A"/>
    <w:rsid w:val="0033467F"/>
    <w:rsid w:val="00334A65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8F7"/>
    <w:rsid w:val="003509E9"/>
    <w:rsid w:val="00354DEA"/>
    <w:rsid w:val="00355661"/>
    <w:rsid w:val="0035648F"/>
    <w:rsid w:val="00356D81"/>
    <w:rsid w:val="00357B85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07AA"/>
    <w:rsid w:val="00381C0A"/>
    <w:rsid w:val="0038260A"/>
    <w:rsid w:val="00382A9E"/>
    <w:rsid w:val="00382B3A"/>
    <w:rsid w:val="00382F2C"/>
    <w:rsid w:val="00383215"/>
    <w:rsid w:val="00383D14"/>
    <w:rsid w:val="00384191"/>
    <w:rsid w:val="00385972"/>
    <w:rsid w:val="00386042"/>
    <w:rsid w:val="00386E53"/>
    <w:rsid w:val="003872BA"/>
    <w:rsid w:val="0039070B"/>
    <w:rsid w:val="00391099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7B2"/>
    <w:rsid w:val="00396D74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B8"/>
    <w:rsid w:val="003C0D46"/>
    <w:rsid w:val="003C0E21"/>
    <w:rsid w:val="003C0E62"/>
    <w:rsid w:val="003C2B44"/>
    <w:rsid w:val="003C357A"/>
    <w:rsid w:val="003C397F"/>
    <w:rsid w:val="003C4335"/>
    <w:rsid w:val="003C49C1"/>
    <w:rsid w:val="003C56E3"/>
    <w:rsid w:val="003C70B7"/>
    <w:rsid w:val="003C7627"/>
    <w:rsid w:val="003D0797"/>
    <w:rsid w:val="003D0A63"/>
    <w:rsid w:val="003D1A14"/>
    <w:rsid w:val="003D1B9C"/>
    <w:rsid w:val="003D256D"/>
    <w:rsid w:val="003D2BF5"/>
    <w:rsid w:val="003D3209"/>
    <w:rsid w:val="003D3312"/>
    <w:rsid w:val="003D34B8"/>
    <w:rsid w:val="003D3755"/>
    <w:rsid w:val="003D3D8E"/>
    <w:rsid w:val="003D4E7D"/>
    <w:rsid w:val="003D5410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F2419"/>
    <w:rsid w:val="003F25B5"/>
    <w:rsid w:val="003F39B7"/>
    <w:rsid w:val="003F3ED0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68"/>
    <w:rsid w:val="00425AC4"/>
    <w:rsid w:val="00425BD2"/>
    <w:rsid w:val="00425C12"/>
    <w:rsid w:val="00425C4E"/>
    <w:rsid w:val="004266F2"/>
    <w:rsid w:val="00427516"/>
    <w:rsid w:val="004278A5"/>
    <w:rsid w:val="00427BA0"/>
    <w:rsid w:val="0043071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3B60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31C"/>
    <w:rsid w:val="00470710"/>
    <w:rsid w:val="00470A44"/>
    <w:rsid w:val="00473088"/>
    <w:rsid w:val="004749D9"/>
    <w:rsid w:val="0047602B"/>
    <w:rsid w:val="0047663A"/>
    <w:rsid w:val="00476A4C"/>
    <w:rsid w:val="0047765D"/>
    <w:rsid w:val="00477E34"/>
    <w:rsid w:val="00480798"/>
    <w:rsid w:val="004810BF"/>
    <w:rsid w:val="0048148D"/>
    <w:rsid w:val="004825E0"/>
    <w:rsid w:val="00484268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EFA"/>
    <w:rsid w:val="004973B5"/>
    <w:rsid w:val="004976B6"/>
    <w:rsid w:val="004A0F68"/>
    <w:rsid w:val="004A1062"/>
    <w:rsid w:val="004A16C6"/>
    <w:rsid w:val="004A3230"/>
    <w:rsid w:val="004A37EF"/>
    <w:rsid w:val="004A4431"/>
    <w:rsid w:val="004A5171"/>
    <w:rsid w:val="004A6AD6"/>
    <w:rsid w:val="004A709F"/>
    <w:rsid w:val="004A774E"/>
    <w:rsid w:val="004B1578"/>
    <w:rsid w:val="004B196C"/>
    <w:rsid w:val="004B273F"/>
    <w:rsid w:val="004B2781"/>
    <w:rsid w:val="004B27F0"/>
    <w:rsid w:val="004B321E"/>
    <w:rsid w:val="004B3421"/>
    <w:rsid w:val="004B3EE4"/>
    <w:rsid w:val="004B435A"/>
    <w:rsid w:val="004B4484"/>
    <w:rsid w:val="004B4E2A"/>
    <w:rsid w:val="004B6930"/>
    <w:rsid w:val="004B6A5D"/>
    <w:rsid w:val="004B7161"/>
    <w:rsid w:val="004C0702"/>
    <w:rsid w:val="004C0A37"/>
    <w:rsid w:val="004C0C2B"/>
    <w:rsid w:val="004C17EE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85A"/>
    <w:rsid w:val="004D4C8B"/>
    <w:rsid w:val="004D54AB"/>
    <w:rsid w:val="004D565A"/>
    <w:rsid w:val="004D5B3C"/>
    <w:rsid w:val="004D5CA5"/>
    <w:rsid w:val="004D5E32"/>
    <w:rsid w:val="004D7602"/>
    <w:rsid w:val="004D7859"/>
    <w:rsid w:val="004D7E27"/>
    <w:rsid w:val="004E1DFA"/>
    <w:rsid w:val="004E3A6D"/>
    <w:rsid w:val="004E3FAD"/>
    <w:rsid w:val="004E41FD"/>
    <w:rsid w:val="004E45FE"/>
    <w:rsid w:val="004E495D"/>
    <w:rsid w:val="004E4B6C"/>
    <w:rsid w:val="004E509D"/>
    <w:rsid w:val="004E60BA"/>
    <w:rsid w:val="004F01D6"/>
    <w:rsid w:val="004F0E3F"/>
    <w:rsid w:val="004F1CD9"/>
    <w:rsid w:val="004F2A0E"/>
    <w:rsid w:val="004F3F95"/>
    <w:rsid w:val="004F50EA"/>
    <w:rsid w:val="004F595F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57D"/>
    <w:rsid w:val="00540ADD"/>
    <w:rsid w:val="00541118"/>
    <w:rsid w:val="00542731"/>
    <w:rsid w:val="00542A95"/>
    <w:rsid w:val="0054325D"/>
    <w:rsid w:val="005432D6"/>
    <w:rsid w:val="005436A3"/>
    <w:rsid w:val="005459E0"/>
    <w:rsid w:val="00545A4C"/>
    <w:rsid w:val="0054631E"/>
    <w:rsid w:val="005477D3"/>
    <w:rsid w:val="00547D3C"/>
    <w:rsid w:val="00547F60"/>
    <w:rsid w:val="00551198"/>
    <w:rsid w:val="005511B5"/>
    <w:rsid w:val="00551F69"/>
    <w:rsid w:val="00552265"/>
    <w:rsid w:val="00552A3C"/>
    <w:rsid w:val="005531B5"/>
    <w:rsid w:val="00553710"/>
    <w:rsid w:val="00554C83"/>
    <w:rsid w:val="00555213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659A"/>
    <w:rsid w:val="0056663D"/>
    <w:rsid w:val="005670FD"/>
    <w:rsid w:val="005704E8"/>
    <w:rsid w:val="005710D6"/>
    <w:rsid w:val="0057112D"/>
    <w:rsid w:val="0057169B"/>
    <w:rsid w:val="00571D43"/>
    <w:rsid w:val="00571EFC"/>
    <w:rsid w:val="00572612"/>
    <w:rsid w:val="005729E0"/>
    <w:rsid w:val="005738F7"/>
    <w:rsid w:val="00574726"/>
    <w:rsid w:val="0057592A"/>
    <w:rsid w:val="00575BE7"/>
    <w:rsid w:val="005774CA"/>
    <w:rsid w:val="005776E8"/>
    <w:rsid w:val="005777D5"/>
    <w:rsid w:val="00577E56"/>
    <w:rsid w:val="00580902"/>
    <w:rsid w:val="005817E3"/>
    <w:rsid w:val="00581C35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0584"/>
    <w:rsid w:val="005A17BF"/>
    <w:rsid w:val="005A21E8"/>
    <w:rsid w:val="005A2439"/>
    <w:rsid w:val="005A24E7"/>
    <w:rsid w:val="005A33B1"/>
    <w:rsid w:val="005A379B"/>
    <w:rsid w:val="005A3B17"/>
    <w:rsid w:val="005A478B"/>
    <w:rsid w:val="005A484E"/>
    <w:rsid w:val="005A4A0D"/>
    <w:rsid w:val="005A53F9"/>
    <w:rsid w:val="005A629E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73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62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BC7"/>
    <w:rsid w:val="00601F51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C7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2FEB"/>
    <w:rsid w:val="0062353A"/>
    <w:rsid w:val="00623B77"/>
    <w:rsid w:val="00624E89"/>
    <w:rsid w:val="0062526F"/>
    <w:rsid w:val="00626571"/>
    <w:rsid w:val="00627FD0"/>
    <w:rsid w:val="0063007C"/>
    <w:rsid w:val="00631177"/>
    <w:rsid w:val="00633162"/>
    <w:rsid w:val="00634297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4DD9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5FA7"/>
    <w:rsid w:val="0065600D"/>
    <w:rsid w:val="00656998"/>
    <w:rsid w:val="00657414"/>
    <w:rsid w:val="006577D8"/>
    <w:rsid w:val="00657CB2"/>
    <w:rsid w:val="00661597"/>
    <w:rsid w:val="00663773"/>
    <w:rsid w:val="006640F9"/>
    <w:rsid w:val="0066438C"/>
    <w:rsid w:val="0066452B"/>
    <w:rsid w:val="0066669A"/>
    <w:rsid w:val="00666732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A98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BE1"/>
    <w:rsid w:val="006851C8"/>
    <w:rsid w:val="006860E9"/>
    <w:rsid w:val="006861E6"/>
    <w:rsid w:val="006865D0"/>
    <w:rsid w:val="0069058E"/>
    <w:rsid w:val="00690683"/>
    <w:rsid w:val="00690744"/>
    <w:rsid w:val="00690D05"/>
    <w:rsid w:val="00690D33"/>
    <w:rsid w:val="00691A7B"/>
    <w:rsid w:val="00693EBA"/>
    <w:rsid w:val="00694505"/>
    <w:rsid w:val="006945EA"/>
    <w:rsid w:val="00694A76"/>
    <w:rsid w:val="00694BE6"/>
    <w:rsid w:val="00694BF9"/>
    <w:rsid w:val="00696085"/>
    <w:rsid w:val="006A0B64"/>
    <w:rsid w:val="006A0DCE"/>
    <w:rsid w:val="006A0F10"/>
    <w:rsid w:val="006A1076"/>
    <w:rsid w:val="006A1651"/>
    <w:rsid w:val="006A1FAC"/>
    <w:rsid w:val="006A2D70"/>
    <w:rsid w:val="006A3339"/>
    <w:rsid w:val="006A36A9"/>
    <w:rsid w:val="006A482B"/>
    <w:rsid w:val="006A64AF"/>
    <w:rsid w:val="006A6834"/>
    <w:rsid w:val="006A7054"/>
    <w:rsid w:val="006A7A1D"/>
    <w:rsid w:val="006B0DC7"/>
    <w:rsid w:val="006B103E"/>
    <w:rsid w:val="006B1661"/>
    <w:rsid w:val="006B31BE"/>
    <w:rsid w:val="006B40D1"/>
    <w:rsid w:val="006B4251"/>
    <w:rsid w:val="006B48E0"/>
    <w:rsid w:val="006B4931"/>
    <w:rsid w:val="006B6173"/>
    <w:rsid w:val="006B667C"/>
    <w:rsid w:val="006B6734"/>
    <w:rsid w:val="006B74F1"/>
    <w:rsid w:val="006B76ED"/>
    <w:rsid w:val="006B7B8C"/>
    <w:rsid w:val="006C1A3A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AE6"/>
    <w:rsid w:val="006D0BD9"/>
    <w:rsid w:val="006D2375"/>
    <w:rsid w:val="006D5694"/>
    <w:rsid w:val="006D5858"/>
    <w:rsid w:val="006D611E"/>
    <w:rsid w:val="006D7C7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3F0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89"/>
    <w:rsid w:val="00710AEE"/>
    <w:rsid w:val="00711481"/>
    <w:rsid w:val="00713002"/>
    <w:rsid w:val="007136D5"/>
    <w:rsid w:val="0071446A"/>
    <w:rsid w:val="007148DE"/>
    <w:rsid w:val="00717CBD"/>
    <w:rsid w:val="00717D79"/>
    <w:rsid w:val="0072096E"/>
    <w:rsid w:val="00720A65"/>
    <w:rsid w:val="00722167"/>
    <w:rsid w:val="00724C81"/>
    <w:rsid w:val="007257F1"/>
    <w:rsid w:val="00726006"/>
    <w:rsid w:val="00726C0A"/>
    <w:rsid w:val="0072736E"/>
    <w:rsid w:val="007275B5"/>
    <w:rsid w:val="00730535"/>
    <w:rsid w:val="0073190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0E18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4076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4CBD"/>
    <w:rsid w:val="007650B9"/>
    <w:rsid w:val="007659F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297"/>
    <w:rsid w:val="007749FB"/>
    <w:rsid w:val="007750C5"/>
    <w:rsid w:val="007760DA"/>
    <w:rsid w:val="00776E52"/>
    <w:rsid w:val="0078039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BDE"/>
    <w:rsid w:val="00787DA2"/>
    <w:rsid w:val="007913CB"/>
    <w:rsid w:val="00791A3C"/>
    <w:rsid w:val="00792AB7"/>
    <w:rsid w:val="00792ED9"/>
    <w:rsid w:val="0079358B"/>
    <w:rsid w:val="00793F90"/>
    <w:rsid w:val="00794A9D"/>
    <w:rsid w:val="0079615C"/>
    <w:rsid w:val="00796737"/>
    <w:rsid w:val="007968FF"/>
    <w:rsid w:val="00796A46"/>
    <w:rsid w:val="00797539"/>
    <w:rsid w:val="007975F5"/>
    <w:rsid w:val="007A075E"/>
    <w:rsid w:val="007A14CE"/>
    <w:rsid w:val="007A17C0"/>
    <w:rsid w:val="007A20BD"/>
    <w:rsid w:val="007A243E"/>
    <w:rsid w:val="007A25F3"/>
    <w:rsid w:val="007A3680"/>
    <w:rsid w:val="007A3A6A"/>
    <w:rsid w:val="007A4228"/>
    <w:rsid w:val="007A49F7"/>
    <w:rsid w:val="007A4C23"/>
    <w:rsid w:val="007A6203"/>
    <w:rsid w:val="007A6EE0"/>
    <w:rsid w:val="007A6FCF"/>
    <w:rsid w:val="007A7948"/>
    <w:rsid w:val="007B022E"/>
    <w:rsid w:val="007B0339"/>
    <w:rsid w:val="007B08CC"/>
    <w:rsid w:val="007B0AB2"/>
    <w:rsid w:val="007B13FE"/>
    <w:rsid w:val="007B18A4"/>
    <w:rsid w:val="007B1AC5"/>
    <w:rsid w:val="007B1D6C"/>
    <w:rsid w:val="007B2073"/>
    <w:rsid w:val="007B293D"/>
    <w:rsid w:val="007B2BEE"/>
    <w:rsid w:val="007B2F26"/>
    <w:rsid w:val="007B3F8A"/>
    <w:rsid w:val="007B42C9"/>
    <w:rsid w:val="007B4368"/>
    <w:rsid w:val="007B54BA"/>
    <w:rsid w:val="007B5A14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C7D03"/>
    <w:rsid w:val="007D32A3"/>
    <w:rsid w:val="007D394F"/>
    <w:rsid w:val="007D3A25"/>
    <w:rsid w:val="007D4D18"/>
    <w:rsid w:val="007D5A5E"/>
    <w:rsid w:val="007D66E4"/>
    <w:rsid w:val="007D715E"/>
    <w:rsid w:val="007E008A"/>
    <w:rsid w:val="007E0407"/>
    <w:rsid w:val="007E0BF4"/>
    <w:rsid w:val="007E1633"/>
    <w:rsid w:val="007E1E0B"/>
    <w:rsid w:val="007E4915"/>
    <w:rsid w:val="007E4B25"/>
    <w:rsid w:val="007E5098"/>
    <w:rsid w:val="007E5137"/>
    <w:rsid w:val="007E53FC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5C5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06FD2"/>
    <w:rsid w:val="00810660"/>
    <w:rsid w:val="00810D98"/>
    <w:rsid w:val="00811546"/>
    <w:rsid w:val="00813792"/>
    <w:rsid w:val="00814235"/>
    <w:rsid w:val="00814909"/>
    <w:rsid w:val="008160B4"/>
    <w:rsid w:val="0081622D"/>
    <w:rsid w:val="008162E2"/>
    <w:rsid w:val="00817AC1"/>
    <w:rsid w:val="00820110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0AC4"/>
    <w:rsid w:val="00831400"/>
    <w:rsid w:val="008317D4"/>
    <w:rsid w:val="00831B24"/>
    <w:rsid w:val="008339B6"/>
    <w:rsid w:val="00833FFD"/>
    <w:rsid w:val="00834C23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50"/>
    <w:rsid w:val="00840FF4"/>
    <w:rsid w:val="008416E1"/>
    <w:rsid w:val="00841C4B"/>
    <w:rsid w:val="00841CC4"/>
    <w:rsid w:val="00841D25"/>
    <w:rsid w:val="00841F89"/>
    <w:rsid w:val="00842195"/>
    <w:rsid w:val="00844514"/>
    <w:rsid w:val="008450AA"/>
    <w:rsid w:val="00845298"/>
    <w:rsid w:val="008463D3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6889"/>
    <w:rsid w:val="00856C01"/>
    <w:rsid w:val="00856E5D"/>
    <w:rsid w:val="00856FA9"/>
    <w:rsid w:val="00857458"/>
    <w:rsid w:val="00857D4B"/>
    <w:rsid w:val="008610B8"/>
    <w:rsid w:val="008613F8"/>
    <w:rsid w:val="0086208E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360D"/>
    <w:rsid w:val="00873973"/>
    <w:rsid w:val="00874858"/>
    <w:rsid w:val="00874DAC"/>
    <w:rsid w:val="00875BC2"/>
    <w:rsid w:val="00875D00"/>
    <w:rsid w:val="008761A6"/>
    <w:rsid w:val="00877A5D"/>
    <w:rsid w:val="00877AAE"/>
    <w:rsid w:val="00880B77"/>
    <w:rsid w:val="008812FE"/>
    <w:rsid w:val="00881B7A"/>
    <w:rsid w:val="00883456"/>
    <w:rsid w:val="0088392D"/>
    <w:rsid w:val="00883F10"/>
    <w:rsid w:val="008840E2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3ED8"/>
    <w:rsid w:val="00894A2A"/>
    <w:rsid w:val="00894B43"/>
    <w:rsid w:val="008956F3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2C17"/>
    <w:rsid w:val="008C31CE"/>
    <w:rsid w:val="008C3652"/>
    <w:rsid w:val="008C3C41"/>
    <w:rsid w:val="008C3EA4"/>
    <w:rsid w:val="008C4AEA"/>
    <w:rsid w:val="008C4C3D"/>
    <w:rsid w:val="008C514F"/>
    <w:rsid w:val="008C5E9C"/>
    <w:rsid w:val="008C6702"/>
    <w:rsid w:val="008C6BFD"/>
    <w:rsid w:val="008C6C3F"/>
    <w:rsid w:val="008D0EA0"/>
    <w:rsid w:val="008D274C"/>
    <w:rsid w:val="008D2B91"/>
    <w:rsid w:val="008D34A3"/>
    <w:rsid w:val="008D34C7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F86"/>
    <w:rsid w:val="008E42FD"/>
    <w:rsid w:val="008E616F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08F"/>
    <w:rsid w:val="00911666"/>
    <w:rsid w:val="00911E61"/>
    <w:rsid w:val="00912C0B"/>
    <w:rsid w:val="00912C34"/>
    <w:rsid w:val="00913BEA"/>
    <w:rsid w:val="009145EC"/>
    <w:rsid w:val="009159E6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27C00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14BF"/>
    <w:rsid w:val="0094218F"/>
    <w:rsid w:val="00942FDE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F8"/>
    <w:rsid w:val="00952B0A"/>
    <w:rsid w:val="00953238"/>
    <w:rsid w:val="0095344A"/>
    <w:rsid w:val="00953861"/>
    <w:rsid w:val="00955E08"/>
    <w:rsid w:val="00956616"/>
    <w:rsid w:val="009566FD"/>
    <w:rsid w:val="009573A9"/>
    <w:rsid w:val="00957EFE"/>
    <w:rsid w:val="00960000"/>
    <w:rsid w:val="0096078C"/>
    <w:rsid w:val="009608F1"/>
    <w:rsid w:val="00960E36"/>
    <w:rsid w:val="00961E40"/>
    <w:rsid w:val="00961E64"/>
    <w:rsid w:val="00962107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20B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1390"/>
    <w:rsid w:val="009817CA"/>
    <w:rsid w:val="00981956"/>
    <w:rsid w:val="00981964"/>
    <w:rsid w:val="00982AEA"/>
    <w:rsid w:val="009837B9"/>
    <w:rsid w:val="00985354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028"/>
    <w:rsid w:val="009A3DC5"/>
    <w:rsid w:val="009A45DC"/>
    <w:rsid w:val="009A4CAF"/>
    <w:rsid w:val="009A4DA2"/>
    <w:rsid w:val="009A6055"/>
    <w:rsid w:val="009A6549"/>
    <w:rsid w:val="009B10CE"/>
    <w:rsid w:val="009B120E"/>
    <w:rsid w:val="009B16C7"/>
    <w:rsid w:val="009B1A55"/>
    <w:rsid w:val="009B2E78"/>
    <w:rsid w:val="009B3668"/>
    <w:rsid w:val="009B377D"/>
    <w:rsid w:val="009B3B61"/>
    <w:rsid w:val="009B4210"/>
    <w:rsid w:val="009B517B"/>
    <w:rsid w:val="009B5A30"/>
    <w:rsid w:val="009B5E48"/>
    <w:rsid w:val="009B6132"/>
    <w:rsid w:val="009B714A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2901"/>
    <w:rsid w:val="009E3F44"/>
    <w:rsid w:val="009E4060"/>
    <w:rsid w:val="009E57AF"/>
    <w:rsid w:val="009E5AAA"/>
    <w:rsid w:val="009E75CF"/>
    <w:rsid w:val="009E7B93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51A4"/>
    <w:rsid w:val="00A06C3D"/>
    <w:rsid w:val="00A06C79"/>
    <w:rsid w:val="00A06D50"/>
    <w:rsid w:val="00A0779B"/>
    <w:rsid w:val="00A1038D"/>
    <w:rsid w:val="00A106C2"/>
    <w:rsid w:val="00A10939"/>
    <w:rsid w:val="00A11702"/>
    <w:rsid w:val="00A1204D"/>
    <w:rsid w:val="00A12263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5E48"/>
    <w:rsid w:val="00A25E7D"/>
    <w:rsid w:val="00A266DE"/>
    <w:rsid w:val="00A31105"/>
    <w:rsid w:val="00A317D7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B2D"/>
    <w:rsid w:val="00A37D84"/>
    <w:rsid w:val="00A40A3E"/>
    <w:rsid w:val="00A40FE4"/>
    <w:rsid w:val="00A41CDF"/>
    <w:rsid w:val="00A41DCD"/>
    <w:rsid w:val="00A42C6E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033"/>
    <w:rsid w:val="00A52282"/>
    <w:rsid w:val="00A5263A"/>
    <w:rsid w:val="00A5396B"/>
    <w:rsid w:val="00A54673"/>
    <w:rsid w:val="00A55944"/>
    <w:rsid w:val="00A57111"/>
    <w:rsid w:val="00A57AC2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7F67"/>
    <w:rsid w:val="00A80376"/>
    <w:rsid w:val="00A804F0"/>
    <w:rsid w:val="00A80EFA"/>
    <w:rsid w:val="00A826AD"/>
    <w:rsid w:val="00A82911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1D1D"/>
    <w:rsid w:val="00A93D72"/>
    <w:rsid w:val="00A940BE"/>
    <w:rsid w:val="00A95A01"/>
    <w:rsid w:val="00A96041"/>
    <w:rsid w:val="00A97224"/>
    <w:rsid w:val="00A97367"/>
    <w:rsid w:val="00A97617"/>
    <w:rsid w:val="00A97723"/>
    <w:rsid w:val="00A977F5"/>
    <w:rsid w:val="00AA11CA"/>
    <w:rsid w:val="00AA237B"/>
    <w:rsid w:val="00AA47D9"/>
    <w:rsid w:val="00AA483F"/>
    <w:rsid w:val="00AA4C21"/>
    <w:rsid w:val="00AA5BF2"/>
    <w:rsid w:val="00AA6966"/>
    <w:rsid w:val="00AA75B0"/>
    <w:rsid w:val="00AA77DC"/>
    <w:rsid w:val="00AA7B22"/>
    <w:rsid w:val="00AA7EEF"/>
    <w:rsid w:val="00AB0F84"/>
    <w:rsid w:val="00AB2EFB"/>
    <w:rsid w:val="00AB4D55"/>
    <w:rsid w:val="00AB7CCB"/>
    <w:rsid w:val="00AC03EE"/>
    <w:rsid w:val="00AC0CC1"/>
    <w:rsid w:val="00AC11AB"/>
    <w:rsid w:val="00AC1D0A"/>
    <w:rsid w:val="00AC1EF6"/>
    <w:rsid w:val="00AC3F9A"/>
    <w:rsid w:val="00AC48B3"/>
    <w:rsid w:val="00AC5333"/>
    <w:rsid w:val="00AC56D9"/>
    <w:rsid w:val="00AC5F0C"/>
    <w:rsid w:val="00AC60F0"/>
    <w:rsid w:val="00AC65E1"/>
    <w:rsid w:val="00AC7000"/>
    <w:rsid w:val="00AC719E"/>
    <w:rsid w:val="00AC76D2"/>
    <w:rsid w:val="00AD080B"/>
    <w:rsid w:val="00AD0E48"/>
    <w:rsid w:val="00AD0E75"/>
    <w:rsid w:val="00AD1329"/>
    <w:rsid w:val="00AD312E"/>
    <w:rsid w:val="00AD31DF"/>
    <w:rsid w:val="00AD44C5"/>
    <w:rsid w:val="00AD48A7"/>
    <w:rsid w:val="00AD4975"/>
    <w:rsid w:val="00AD5467"/>
    <w:rsid w:val="00AD68AC"/>
    <w:rsid w:val="00AD7C78"/>
    <w:rsid w:val="00AD7EE0"/>
    <w:rsid w:val="00AE0128"/>
    <w:rsid w:val="00AE2B91"/>
    <w:rsid w:val="00AE3EC9"/>
    <w:rsid w:val="00AE4B44"/>
    <w:rsid w:val="00AE4C95"/>
    <w:rsid w:val="00AE51D0"/>
    <w:rsid w:val="00AE60B2"/>
    <w:rsid w:val="00AE65F9"/>
    <w:rsid w:val="00AE6BB6"/>
    <w:rsid w:val="00AF007E"/>
    <w:rsid w:val="00AF0BB4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5F91"/>
    <w:rsid w:val="00B0607F"/>
    <w:rsid w:val="00B0636A"/>
    <w:rsid w:val="00B065A1"/>
    <w:rsid w:val="00B0660F"/>
    <w:rsid w:val="00B073DD"/>
    <w:rsid w:val="00B10B0D"/>
    <w:rsid w:val="00B12095"/>
    <w:rsid w:val="00B129D5"/>
    <w:rsid w:val="00B13ABC"/>
    <w:rsid w:val="00B13FD8"/>
    <w:rsid w:val="00B14FD7"/>
    <w:rsid w:val="00B167BD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74C"/>
    <w:rsid w:val="00B30EC4"/>
    <w:rsid w:val="00B31135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33B"/>
    <w:rsid w:val="00B36C08"/>
    <w:rsid w:val="00B37A7E"/>
    <w:rsid w:val="00B401E3"/>
    <w:rsid w:val="00B404EC"/>
    <w:rsid w:val="00B4078F"/>
    <w:rsid w:val="00B407F2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D52"/>
    <w:rsid w:val="00B56E5F"/>
    <w:rsid w:val="00B573D1"/>
    <w:rsid w:val="00B57498"/>
    <w:rsid w:val="00B57522"/>
    <w:rsid w:val="00B60640"/>
    <w:rsid w:val="00B607FB"/>
    <w:rsid w:val="00B61BB8"/>
    <w:rsid w:val="00B61BC0"/>
    <w:rsid w:val="00B61F7E"/>
    <w:rsid w:val="00B62549"/>
    <w:rsid w:val="00B63903"/>
    <w:rsid w:val="00B648A8"/>
    <w:rsid w:val="00B64927"/>
    <w:rsid w:val="00B6550C"/>
    <w:rsid w:val="00B656BE"/>
    <w:rsid w:val="00B65765"/>
    <w:rsid w:val="00B65F52"/>
    <w:rsid w:val="00B664F5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6B7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0C1"/>
    <w:rsid w:val="00BA4300"/>
    <w:rsid w:val="00BA444E"/>
    <w:rsid w:val="00BA4A29"/>
    <w:rsid w:val="00BA4FFC"/>
    <w:rsid w:val="00BA5782"/>
    <w:rsid w:val="00BA5CC9"/>
    <w:rsid w:val="00BA6395"/>
    <w:rsid w:val="00BA65C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5971"/>
    <w:rsid w:val="00BB61FF"/>
    <w:rsid w:val="00BB6400"/>
    <w:rsid w:val="00BB7489"/>
    <w:rsid w:val="00BB78A9"/>
    <w:rsid w:val="00BC00FA"/>
    <w:rsid w:val="00BC1DA8"/>
    <w:rsid w:val="00BC1EE1"/>
    <w:rsid w:val="00BC239E"/>
    <w:rsid w:val="00BC3097"/>
    <w:rsid w:val="00BC3BD7"/>
    <w:rsid w:val="00BC3E68"/>
    <w:rsid w:val="00BC4851"/>
    <w:rsid w:val="00BC59D4"/>
    <w:rsid w:val="00BC6544"/>
    <w:rsid w:val="00BC654E"/>
    <w:rsid w:val="00BC6B5A"/>
    <w:rsid w:val="00BD0C91"/>
    <w:rsid w:val="00BD0E15"/>
    <w:rsid w:val="00BD0F81"/>
    <w:rsid w:val="00BD101D"/>
    <w:rsid w:val="00BD1265"/>
    <w:rsid w:val="00BD2EF2"/>
    <w:rsid w:val="00BD4349"/>
    <w:rsid w:val="00BD48FC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CCB"/>
    <w:rsid w:val="00BF104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0347"/>
    <w:rsid w:val="00C0214D"/>
    <w:rsid w:val="00C02B79"/>
    <w:rsid w:val="00C03583"/>
    <w:rsid w:val="00C03981"/>
    <w:rsid w:val="00C04374"/>
    <w:rsid w:val="00C04545"/>
    <w:rsid w:val="00C0485B"/>
    <w:rsid w:val="00C049CF"/>
    <w:rsid w:val="00C0528D"/>
    <w:rsid w:val="00C05AF5"/>
    <w:rsid w:val="00C06143"/>
    <w:rsid w:val="00C063C7"/>
    <w:rsid w:val="00C06E67"/>
    <w:rsid w:val="00C07C4B"/>
    <w:rsid w:val="00C10882"/>
    <w:rsid w:val="00C115F2"/>
    <w:rsid w:val="00C14E41"/>
    <w:rsid w:val="00C15598"/>
    <w:rsid w:val="00C15AFE"/>
    <w:rsid w:val="00C15CFF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947"/>
    <w:rsid w:val="00C41B31"/>
    <w:rsid w:val="00C43624"/>
    <w:rsid w:val="00C43AE9"/>
    <w:rsid w:val="00C43EFB"/>
    <w:rsid w:val="00C44C0F"/>
    <w:rsid w:val="00C52044"/>
    <w:rsid w:val="00C52140"/>
    <w:rsid w:val="00C5271E"/>
    <w:rsid w:val="00C52D21"/>
    <w:rsid w:val="00C52F78"/>
    <w:rsid w:val="00C531B0"/>
    <w:rsid w:val="00C5390C"/>
    <w:rsid w:val="00C56A47"/>
    <w:rsid w:val="00C56AD4"/>
    <w:rsid w:val="00C609FB"/>
    <w:rsid w:val="00C60F71"/>
    <w:rsid w:val="00C61ACF"/>
    <w:rsid w:val="00C622D0"/>
    <w:rsid w:val="00C6279E"/>
    <w:rsid w:val="00C62BAF"/>
    <w:rsid w:val="00C63FAA"/>
    <w:rsid w:val="00C64281"/>
    <w:rsid w:val="00C6437B"/>
    <w:rsid w:val="00C64D51"/>
    <w:rsid w:val="00C6579B"/>
    <w:rsid w:val="00C659FC"/>
    <w:rsid w:val="00C65A5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4470"/>
    <w:rsid w:val="00C7601E"/>
    <w:rsid w:val="00C76254"/>
    <w:rsid w:val="00C7640B"/>
    <w:rsid w:val="00C7678E"/>
    <w:rsid w:val="00C76FAA"/>
    <w:rsid w:val="00C77081"/>
    <w:rsid w:val="00C77E9A"/>
    <w:rsid w:val="00C819C8"/>
    <w:rsid w:val="00C8252B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7B0"/>
    <w:rsid w:val="00C93A91"/>
    <w:rsid w:val="00C94991"/>
    <w:rsid w:val="00C949F7"/>
    <w:rsid w:val="00C94F12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5981"/>
    <w:rsid w:val="00CA6760"/>
    <w:rsid w:val="00CA6D97"/>
    <w:rsid w:val="00CA7ACA"/>
    <w:rsid w:val="00CB15E1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392D"/>
    <w:rsid w:val="00CC4BCE"/>
    <w:rsid w:val="00CC520D"/>
    <w:rsid w:val="00CC53C3"/>
    <w:rsid w:val="00CC5476"/>
    <w:rsid w:val="00CC5FFC"/>
    <w:rsid w:val="00CC70FC"/>
    <w:rsid w:val="00CC7972"/>
    <w:rsid w:val="00CD0ACD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90F"/>
    <w:rsid w:val="00CD6D1E"/>
    <w:rsid w:val="00CD70AF"/>
    <w:rsid w:val="00CD7BA1"/>
    <w:rsid w:val="00CE002B"/>
    <w:rsid w:val="00CE1008"/>
    <w:rsid w:val="00CE14F7"/>
    <w:rsid w:val="00CE1686"/>
    <w:rsid w:val="00CE2823"/>
    <w:rsid w:val="00CE2A1B"/>
    <w:rsid w:val="00CE2A5A"/>
    <w:rsid w:val="00CE2C77"/>
    <w:rsid w:val="00CE3251"/>
    <w:rsid w:val="00CE34E1"/>
    <w:rsid w:val="00CE3DBF"/>
    <w:rsid w:val="00CE4262"/>
    <w:rsid w:val="00CE45E9"/>
    <w:rsid w:val="00CE4895"/>
    <w:rsid w:val="00CE51E5"/>
    <w:rsid w:val="00CE57CF"/>
    <w:rsid w:val="00CE5D7F"/>
    <w:rsid w:val="00CE5FE0"/>
    <w:rsid w:val="00CE7045"/>
    <w:rsid w:val="00CE747D"/>
    <w:rsid w:val="00CF0989"/>
    <w:rsid w:val="00CF26E8"/>
    <w:rsid w:val="00CF2713"/>
    <w:rsid w:val="00CF283A"/>
    <w:rsid w:val="00CF36C7"/>
    <w:rsid w:val="00CF53F3"/>
    <w:rsid w:val="00CF5B66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5AA"/>
    <w:rsid w:val="00D057F1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2D2"/>
    <w:rsid w:val="00D17325"/>
    <w:rsid w:val="00D174C1"/>
    <w:rsid w:val="00D22524"/>
    <w:rsid w:val="00D243AD"/>
    <w:rsid w:val="00D24CE0"/>
    <w:rsid w:val="00D25B65"/>
    <w:rsid w:val="00D26418"/>
    <w:rsid w:val="00D27AF8"/>
    <w:rsid w:val="00D27BD4"/>
    <w:rsid w:val="00D27DDC"/>
    <w:rsid w:val="00D30414"/>
    <w:rsid w:val="00D304F6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71C4"/>
    <w:rsid w:val="00D371F3"/>
    <w:rsid w:val="00D407C9"/>
    <w:rsid w:val="00D40E5C"/>
    <w:rsid w:val="00D40EA8"/>
    <w:rsid w:val="00D42592"/>
    <w:rsid w:val="00D42A7B"/>
    <w:rsid w:val="00D42AC1"/>
    <w:rsid w:val="00D433A7"/>
    <w:rsid w:val="00D43F32"/>
    <w:rsid w:val="00D45DD8"/>
    <w:rsid w:val="00D47027"/>
    <w:rsid w:val="00D50C77"/>
    <w:rsid w:val="00D50E7E"/>
    <w:rsid w:val="00D515CA"/>
    <w:rsid w:val="00D52E89"/>
    <w:rsid w:val="00D535D1"/>
    <w:rsid w:val="00D53630"/>
    <w:rsid w:val="00D53BCA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635"/>
    <w:rsid w:val="00D61BBA"/>
    <w:rsid w:val="00D63504"/>
    <w:rsid w:val="00D643F9"/>
    <w:rsid w:val="00D64FAF"/>
    <w:rsid w:val="00D64FB0"/>
    <w:rsid w:val="00D65DC8"/>
    <w:rsid w:val="00D6679D"/>
    <w:rsid w:val="00D66B9F"/>
    <w:rsid w:val="00D67517"/>
    <w:rsid w:val="00D67598"/>
    <w:rsid w:val="00D67E6C"/>
    <w:rsid w:val="00D702C3"/>
    <w:rsid w:val="00D7052A"/>
    <w:rsid w:val="00D70BB7"/>
    <w:rsid w:val="00D717B9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7B5"/>
    <w:rsid w:val="00D91E1E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2D5"/>
    <w:rsid w:val="00DA1D24"/>
    <w:rsid w:val="00DA1F42"/>
    <w:rsid w:val="00DA378F"/>
    <w:rsid w:val="00DA3F0D"/>
    <w:rsid w:val="00DA43CA"/>
    <w:rsid w:val="00DA52D4"/>
    <w:rsid w:val="00DA5325"/>
    <w:rsid w:val="00DA635C"/>
    <w:rsid w:val="00DA7445"/>
    <w:rsid w:val="00DA75B7"/>
    <w:rsid w:val="00DA7A05"/>
    <w:rsid w:val="00DB1191"/>
    <w:rsid w:val="00DB21D6"/>
    <w:rsid w:val="00DB288B"/>
    <w:rsid w:val="00DB2C58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5C9D"/>
    <w:rsid w:val="00DE6562"/>
    <w:rsid w:val="00DF07BD"/>
    <w:rsid w:val="00DF12D1"/>
    <w:rsid w:val="00DF14B0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5D4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1D7"/>
    <w:rsid w:val="00E3681B"/>
    <w:rsid w:val="00E36CCF"/>
    <w:rsid w:val="00E405B2"/>
    <w:rsid w:val="00E41751"/>
    <w:rsid w:val="00E42572"/>
    <w:rsid w:val="00E4370B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47892"/>
    <w:rsid w:val="00E5068F"/>
    <w:rsid w:val="00E50724"/>
    <w:rsid w:val="00E507FE"/>
    <w:rsid w:val="00E508F2"/>
    <w:rsid w:val="00E50B2B"/>
    <w:rsid w:val="00E51060"/>
    <w:rsid w:val="00E51DE7"/>
    <w:rsid w:val="00E53ECC"/>
    <w:rsid w:val="00E54A6C"/>
    <w:rsid w:val="00E54E79"/>
    <w:rsid w:val="00E5505D"/>
    <w:rsid w:val="00E553C1"/>
    <w:rsid w:val="00E5555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8C2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ED"/>
    <w:rsid w:val="00E90BEC"/>
    <w:rsid w:val="00E91635"/>
    <w:rsid w:val="00E91D5D"/>
    <w:rsid w:val="00E91DB9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2145"/>
    <w:rsid w:val="00EA25EA"/>
    <w:rsid w:val="00EA2F83"/>
    <w:rsid w:val="00EA3CAD"/>
    <w:rsid w:val="00EA3E22"/>
    <w:rsid w:val="00EA5771"/>
    <w:rsid w:val="00EA58E4"/>
    <w:rsid w:val="00EA5941"/>
    <w:rsid w:val="00EA6124"/>
    <w:rsid w:val="00EA6AA9"/>
    <w:rsid w:val="00EA6BD0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E7C"/>
    <w:rsid w:val="00ED21B0"/>
    <w:rsid w:val="00ED3A6A"/>
    <w:rsid w:val="00ED4798"/>
    <w:rsid w:val="00ED4D41"/>
    <w:rsid w:val="00ED5912"/>
    <w:rsid w:val="00ED5B06"/>
    <w:rsid w:val="00ED6106"/>
    <w:rsid w:val="00ED7540"/>
    <w:rsid w:val="00ED774C"/>
    <w:rsid w:val="00ED7A1F"/>
    <w:rsid w:val="00ED7D94"/>
    <w:rsid w:val="00ED7DAC"/>
    <w:rsid w:val="00EE0E60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3EB8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9DD"/>
    <w:rsid w:val="00F13D9E"/>
    <w:rsid w:val="00F1449D"/>
    <w:rsid w:val="00F15D0F"/>
    <w:rsid w:val="00F1764A"/>
    <w:rsid w:val="00F179A2"/>
    <w:rsid w:val="00F17CF4"/>
    <w:rsid w:val="00F20593"/>
    <w:rsid w:val="00F20AE3"/>
    <w:rsid w:val="00F20D43"/>
    <w:rsid w:val="00F20EC8"/>
    <w:rsid w:val="00F22149"/>
    <w:rsid w:val="00F22DBF"/>
    <w:rsid w:val="00F2364F"/>
    <w:rsid w:val="00F260CE"/>
    <w:rsid w:val="00F262E6"/>
    <w:rsid w:val="00F2687C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37885"/>
    <w:rsid w:val="00F404F7"/>
    <w:rsid w:val="00F409D7"/>
    <w:rsid w:val="00F40D0B"/>
    <w:rsid w:val="00F4172E"/>
    <w:rsid w:val="00F42220"/>
    <w:rsid w:val="00F42E48"/>
    <w:rsid w:val="00F43E8D"/>
    <w:rsid w:val="00F4448F"/>
    <w:rsid w:val="00F453E7"/>
    <w:rsid w:val="00F45413"/>
    <w:rsid w:val="00F45AC2"/>
    <w:rsid w:val="00F46260"/>
    <w:rsid w:val="00F464D4"/>
    <w:rsid w:val="00F46D0B"/>
    <w:rsid w:val="00F46EA4"/>
    <w:rsid w:val="00F51395"/>
    <w:rsid w:val="00F51C6E"/>
    <w:rsid w:val="00F54161"/>
    <w:rsid w:val="00F5454C"/>
    <w:rsid w:val="00F559C3"/>
    <w:rsid w:val="00F56C5B"/>
    <w:rsid w:val="00F57576"/>
    <w:rsid w:val="00F57F2E"/>
    <w:rsid w:val="00F60C62"/>
    <w:rsid w:val="00F61295"/>
    <w:rsid w:val="00F62DFB"/>
    <w:rsid w:val="00F62E67"/>
    <w:rsid w:val="00F63231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5F11"/>
    <w:rsid w:val="00F7664F"/>
    <w:rsid w:val="00F77171"/>
    <w:rsid w:val="00F7781B"/>
    <w:rsid w:val="00F7788B"/>
    <w:rsid w:val="00F77B9E"/>
    <w:rsid w:val="00F80555"/>
    <w:rsid w:val="00F80C00"/>
    <w:rsid w:val="00F81E33"/>
    <w:rsid w:val="00F82089"/>
    <w:rsid w:val="00F84078"/>
    <w:rsid w:val="00F842BE"/>
    <w:rsid w:val="00F842DA"/>
    <w:rsid w:val="00F86344"/>
    <w:rsid w:val="00F8760D"/>
    <w:rsid w:val="00F90BAD"/>
    <w:rsid w:val="00F91131"/>
    <w:rsid w:val="00F9161B"/>
    <w:rsid w:val="00F93D0F"/>
    <w:rsid w:val="00F94ADB"/>
    <w:rsid w:val="00F95463"/>
    <w:rsid w:val="00F95F10"/>
    <w:rsid w:val="00F962E1"/>
    <w:rsid w:val="00F966AE"/>
    <w:rsid w:val="00F96934"/>
    <w:rsid w:val="00F96992"/>
    <w:rsid w:val="00F971AB"/>
    <w:rsid w:val="00F97460"/>
    <w:rsid w:val="00F976DE"/>
    <w:rsid w:val="00FA0B41"/>
    <w:rsid w:val="00FA1017"/>
    <w:rsid w:val="00FA23CD"/>
    <w:rsid w:val="00FA2B0D"/>
    <w:rsid w:val="00FA2B62"/>
    <w:rsid w:val="00FA2C63"/>
    <w:rsid w:val="00FA2CE7"/>
    <w:rsid w:val="00FA33A0"/>
    <w:rsid w:val="00FA48CE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BDD"/>
    <w:rsid w:val="00FC607A"/>
    <w:rsid w:val="00FC7A98"/>
    <w:rsid w:val="00FC7C31"/>
    <w:rsid w:val="00FC7F74"/>
    <w:rsid w:val="00FD00D1"/>
    <w:rsid w:val="00FD1BFB"/>
    <w:rsid w:val="00FD222F"/>
    <w:rsid w:val="00FD2857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CD7"/>
    <w:rsid w:val="00FE1E44"/>
    <w:rsid w:val="00FE2981"/>
    <w:rsid w:val="00FE2C21"/>
    <w:rsid w:val="00FE3861"/>
    <w:rsid w:val="00FE431D"/>
    <w:rsid w:val="00FE55F3"/>
    <w:rsid w:val="00FE689A"/>
    <w:rsid w:val="00FE69AA"/>
    <w:rsid w:val="00FE6DE7"/>
    <w:rsid w:val="00FE7489"/>
    <w:rsid w:val="00FF0240"/>
    <w:rsid w:val="00FF0926"/>
    <w:rsid w:val="00FF0C2A"/>
    <w:rsid w:val="00FF0CE4"/>
    <w:rsid w:val="00FF1F50"/>
    <w:rsid w:val="00FF26E9"/>
    <w:rsid w:val="00FF30EA"/>
    <w:rsid w:val="00FF39F8"/>
    <w:rsid w:val="00FF5547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950C7"/>
  <w15:docId w15:val="{69AB7731-96AD-4FFF-B439-F907EA81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5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980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35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44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85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bus.rops.torun.pl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jregion.eu/rpo/wp-content/uploads/sites/3/2022/11/uz-6-22-41-1624-z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01DB2-7384-440C-8BBB-3E034029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42</Pages>
  <Words>6099</Words>
  <Characters>36596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178</cp:revision>
  <cp:lastPrinted>2024-12-05T13:09:00Z</cp:lastPrinted>
  <dcterms:created xsi:type="dcterms:W3CDTF">2024-03-08T12:16:00Z</dcterms:created>
  <dcterms:modified xsi:type="dcterms:W3CDTF">2025-02-20T09:10:00Z</dcterms:modified>
</cp:coreProperties>
</file>