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FEDD9" w14:textId="5A3AF26F" w:rsidR="003B0164" w:rsidRPr="003075DF" w:rsidRDefault="003B0164" w:rsidP="000B09DD">
      <w:pPr>
        <w:pStyle w:val="Tytu"/>
        <w:spacing w:before="100" w:beforeAutospacing="1" w:after="100" w:afterAutospacing="1"/>
        <w:jc w:val="left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>Kryteria wyboru projektów</w:t>
      </w:r>
    </w:p>
    <w:p w14:paraId="52A47892" w14:textId="5735E9D9" w:rsidR="003B0164" w:rsidRPr="003075DF" w:rsidRDefault="003B0164" w:rsidP="000B09DD">
      <w:pPr>
        <w:pStyle w:val="Nagwek1"/>
        <w:spacing w:before="100" w:beforeAutospacing="1" w:after="100" w:afterAutospacing="1"/>
        <w:rPr>
          <w:rFonts w:ascii="Arial" w:hAnsi="Arial" w:cs="Arial"/>
          <w:b w:val="0"/>
          <w:bCs w:val="0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 xml:space="preserve">Priorytet </w:t>
      </w:r>
      <w:r w:rsidR="00285391" w:rsidRPr="003075DF">
        <w:rPr>
          <w:rFonts w:ascii="Arial" w:hAnsi="Arial" w:cs="Arial"/>
          <w:sz w:val="24"/>
          <w:szCs w:val="24"/>
        </w:rPr>
        <w:t>1</w:t>
      </w:r>
      <w:r w:rsidRPr="003075DF">
        <w:rPr>
          <w:rFonts w:ascii="Arial" w:hAnsi="Arial" w:cs="Arial"/>
          <w:sz w:val="24"/>
          <w:szCs w:val="24"/>
        </w:rPr>
        <w:t>.</w:t>
      </w:r>
      <w:r w:rsidRPr="003075D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4AE0" w:rsidRPr="003075DF">
        <w:rPr>
          <w:rFonts w:ascii="Arial" w:hAnsi="Arial" w:cs="Arial"/>
          <w:b w:val="0"/>
          <w:bCs w:val="0"/>
          <w:sz w:val="24"/>
          <w:szCs w:val="24"/>
        </w:rPr>
        <w:t>Fundusze Europejskie na rzecz wzrostu innowacyjności i konkurencyjności regionu</w:t>
      </w:r>
    </w:p>
    <w:p w14:paraId="0AB2519C" w14:textId="7BD0EDDB" w:rsidR="003F733B" w:rsidRPr="003075DF" w:rsidRDefault="003B0164" w:rsidP="00DF445B">
      <w:pPr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075DF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3075DF">
        <w:rPr>
          <w:rFonts w:ascii="Arial" w:hAnsi="Arial" w:cs="Arial"/>
          <w:b/>
          <w:bCs/>
          <w:sz w:val="24"/>
          <w:szCs w:val="24"/>
        </w:rPr>
        <w:t>i</w:t>
      </w:r>
      <w:r w:rsidR="00F37BBF">
        <w:rPr>
          <w:rFonts w:ascii="Arial" w:hAnsi="Arial" w:cs="Arial"/>
          <w:b/>
          <w:bCs/>
          <w:sz w:val="24"/>
          <w:szCs w:val="24"/>
        </w:rPr>
        <w:t>ii</w:t>
      </w:r>
      <w:r w:rsidR="003F733B" w:rsidRPr="003075DF">
        <w:rPr>
          <w:rFonts w:ascii="Arial" w:hAnsi="Arial" w:cs="Arial"/>
          <w:b/>
          <w:bCs/>
          <w:sz w:val="24"/>
          <w:szCs w:val="24"/>
        </w:rPr>
        <w:t>.</w:t>
      </w:r>
      <w:r w:rsidR="003F733B" w:rsidRPr="003075DF">
        <w:rPr>
          <w:rFonts w:ascii="Arial" w:hAnsi="Arial" w:cs="Arial"/>
          <w:sz w:val="24"/>
          <w:szCs w:val="24"/>
        </w:rPr>
        <w:t xml:space="preserve"> </w:t>
      </w:r>
      <w:r w:rsidR="00DF445B" w:rsidRPr="003075DF">
        <w:rPr>
          <w:rFonts w:ascii="Arial" w:hAnsi="Arial" w:cs="Arial"/>
          <w:sz w:val="24"/>
          <w:szCs w:val="24"/>
        </w:rPr>
        <w:t>Wzmacnianie trwałego wzrostu i konkurencyjności MŚP oraz tworzenie miejsc pracy w</w:t>
      </w:r>
      <w:r w:rsidR="00D658FF">
        <w:rPr>
          <w:rFonts w:ascii="Arial" w:hAnsi="Arial" w:cs="Arial"/>
          <w:sz w:val="24"/>
          <w:szCs w:val="24"/>
        </w:rPr>
        <w:t xml:space="preserve"> </w:t>
      </w:r>
      <w:r w:rsidR="00DF445B" w:rsidRPr="003075DF">
        <w:rPr>
          <w:rFonts w:ascii="Arial" w:hAnsi="Arial" w:cs="Arial"/>
          <w:sz w:val="24"/>
          <w:szCs w:val="24"/>
        </w:rPr>
        <w:t>MŚP, w tym poprzez inwestycje produkcyjne</w:t>
      </w:r>
    </w:p>
    <w:p w14:paraId="1147E81E" w14:textId="79850821" w:rsidR="000B09DD" w:rsidRPr="003075DF" w:rsidRDefault="003F733B" w:rsidP="000B09DD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Działanie 1.</w:t>
      </w:r>
      <w:r w:rsidR="00CE30C8" w:rsidRPr="003075DF">
        <w:rPr>
          <w:rFonts w:ascii="Arial" w:hAnsi="Arial" w:cs="Arial"/>
          <w:b/>
          <w:bCs/>
        </w:rPr>
        <w:t>5</w:t>
      </w:r>
      <w:r w:rsidRPr="003075DF">
        <w:rPr>
          <w:rFonts w:ascii="Arial" w:hAnsi="Arial" w:cs="Arial"/>
        </w:rPr>
        <w:t xml:space="preserve"> </w:t>
      </w:r>
      <w:r w:rsidR="00CE30C8" w:rsidRPr="003075DF">
        <w:rPr>
          <w:rFonts w:ascii="Arial" w:hAnsi="Arial" w:cs="Arial"/>
        </w:rPr>
        <w:t>Rozwój infrastruktury na rzecz rozwoju gospodarczego BYDOF-IP</w:t>
      </w:r>
    </w:p>
    <w:p w14:paraId="63B28AE7" w14:textId="28791E56" w:rsidR="00D84750" w:rsidRPr="003075DF" w:rsidRDefault="00A43624" w:rsidP="00D84750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Schemat:</w:t>
      </w:r>
      <w:r w:rsidRPr="003075DF">
        <w:rPr>
          <w:rFonts w:ascii="Arial" w:hAnsi="Arial" w:cs="Arial"/>
        </w:rPr>
        <w:t xml:space="preserve"> </w:t>
      </w:r>
      <w:r w:rsidR="00D84750" w:rsidRPr="003075DF">
        <w:rPr>
          <w:rFonts w:ascii="Arial" w:hAnsi="Arial" w:cs="Arial"/>
        </w:rPr>
        <w:t>Wsparcie infrastruktury biznesowej</w:t>
      </w:r>
    </w:p>
    <w:p w14:paraId="7FCA4E8B" w14:textId="1B9570AC" w:rsidR="003B0164" w:rsidRPr="003075DF" w:rsidRDefault="003B0164" w:rsidP="00D84750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075DF">
        <w:rPr>
          <w:rFonts w:ascii="Arial" w:hAnsi="Arial" w:cs="Arial"/>
          <w:b/>
          <w:bCs/>
        </w:rPr>
        <w:t>Sposób wyboru projektów:</w:t>
      </w:r>
      <w:r w:rsidRPr="003075DF">
        <w:rPr>
          <w:rFonts w:ascii="Arial" w:hAnsi="Arial" w:cs="Arial"/>
        </w:rPr>
        <w:t xml:space="preserve"> konkurencyjny</w:t>
      </w:r>
    </w:p>
    <w:p w14:paraId="77F42570" w14:textId="77777777" w:rsidR="00232AE0" w:rsidRDefault="00232AE0" w:rsidP="00232AE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6C4D2AFA" w14:textId="5376495C" w:rsidR="00232AE0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6776AB3C" w14:textId="77777777" w:rsidR="00232AE0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jednostek organizacyjnych działających w imieniu jednostek samorządu terytorialnego</w:t>
      </w:r>
      <w:r>
        <w:rPr>
          <w:rFonts w:ascii="Arial" w:hAnsi="Arial" w:cs="Arial"/>
          <w:sz w:val="24"/>
          <w:szCs w:val="24"/>
        </w:rPr>
        <w:t>,</w:t>
      </w:r>
    </w:p>
    <w:p w14:paraId="4E9404B9" w14:textId="21C9CB6F" w:rsidR="00232AE0" w:rsidRPr="00EE3CE6" w:rsidRDefault="00232AE0" w:rsidP="00232AE0">
      <w:pPr>
        <w:pStyle w:val="Akapitzlist"/>
        <w:numPr>
          <w:ilvl w:val="0"/>
          <w:numId w:val="3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E3CE6">
        <w:rPr>
          <w:rFonts w:ascii="Arial" w:hAnsi="Arial" w:cs="Arial"/>
          <w:sz w:val="24"/>
          <w:szCs w:val="24"/>
        </w:rPr>
        <w:t>instytucji otoczenia biznesu.</w:t>
      </w:r>
    </w:p>
    <w:p w14:paraId="64E2333C" w14:textId="7F6B1213" w:rsidR="00D84750" w:rsidRPr="003075DF" w:rsidRDefault="007C7AA3" w:rsidP="00D8475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</w:t>
      </w:r>
      <w:r w:rsidR="00D84750" w:rsidRPr="003075DF">
        <w:rPr>
          <w:rFonts w:ascii="Arial" w:hAnsi="Arial" w:cs="Arial"/>
          <w:sz w:val="24"/>
          <w:szCs w:val="24"/>
        </w:rPr>
        <w:t xml:space="preserve"> wsparci</w:t>
      </w:r>
      <w:r>
        <w:rPr>
          <w:rFonts w:ascii="Arial" w:hAnsi="Arial" w:cs="Arial"/>
          <w:sz w:val="24"/>
          <w:szCs w:val="24"/>
        </w:rPr>
        <w:t>a obejmuje</w:t>
      </w:r>
      <w:r w:rsidR="00D84750" w:rsidRPr="003075DF">
        <w:rPr>
          <w:rFonts w:ascii="Arial" w:hAnsi="Arial" w:cs="Arial"/>
          <w:sz w:val="24"/>
          <w:szCs w:val="24"/>
        </w:rPr>
        <w:t xml:space="preserve"> infrastruktur</w:t>
      </w:r>
      <w:r>
        <w:rPr>
          <w:rFonts w:ascii="Arial" w:hAnsi="Arial" w:cs="Arial"/>
          <w:sz w:val="24"/>
          <w:szCs w:val="24"/>
        </w:rPr>
        <w:t>ę</w:t>
      </w:r>
      <w:r w:rsidR="00D84750" w:rsidRPr="003075DF">
        <w:rPr>
          <w:rFonts w:ascii="Arial" w:hAnsi="Arial" w:cs="Arial"/>
          <w:sz w:val="24"/>
          <w:szCs w:val="24"/>
        </w:rPr>
        <w:t xml:space="preserve"> biznesow</w:t>
      </w:r>
      <w:r>
        <w:rPr>
          <w:rFonts w:ascii="Arial" w:hAnsi="Arial" w:cs="Arial"/>
          <w:sz w:val="24"/>
          <w:szCs w:val="24"/>
        </w:rPr>
        <w:t>ą</w:t>
      </w:r>
      <w:r w:rsidR="00D84750" w:rsidRPr="003075DF">
        <w:rPr>
          <w:rFonts w:ascii="Arial" w:hAnsi="Arial" w:cs="Arial"/>
          <w:sz w:val="24"/>
          <w:szCs w:val="24"/>
        </w:rPr>
        <w:t xml:space="preserve"> (np.: centra biznesowe, centra demonstracyjne, inkubatory przedsiębiorczości, biura typu co-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working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space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fab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labs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living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4750" w:rsidRPr="003075DF">
        <w:rPr>
          <w:rFonts w:ascii="Arial" w:hAnsi="Arial" w:cs="Arial"/>
          <w:sz w:val="24"/>
          <w:szCs w:val="24"/>
        </w:rPr>
        <w:t>labs</w:t>
      </w:r>
      <w:proofErr w:type="spellEnd"/>
      <w:r w:rsidR="00D84750" w:rsidRPr="003075DF">
        <w:rPr>
          <w:rFonts w:ascii="Arial" w:hAnsi="Arial" w:cs="Arial"/>
          <w:sz w:val="24"/>
          <w:szCs w:val="24"/>
        </w:rPr>
        <w:t>), w tym powstawani</w:t>
      </w:r>
      <w:r>
        <w:rPr>
          <w:rFonts w:ascii="Arial" w:hAnsi="Arial" w:cs="Arial"/>
          <w:sz w:val="24"/>
          <w:szCs w:val="24"/>
        </w:rPr>
        <w:t>e</w:t>
      </w:r>
      <w:r w:rsidR="00D84750" w:rsidRPr="003075DF">
        <w:rPr>
          <w:rFonts w:ascii="Arial" w:hAnsi="Arial" w:cs="Arial"/>
          <w:sz w:val="24"/>
          <w:szCs w:val="24"/>
        </w:rPr>
        <w:t xml:space="preserve"> platform współpracy oraz rozw</w:t>
      </w:r>
      <w:r>
        <w:rPr>
          <w:rFonts w:ascii="Arial" w:hAnsi="Arial" w:cs="Arial"/>
          <w:sz w:val="24"/>
          <w:szCs w:val="24"/>
        </w:rPr>
        <w:t>ój</w:t>
      </w:r>
      <w:r w:rsidR="00D84750" w:rsidRPr="003075DF">
        <w:rPr>
          <w:rFonts w:ascii="Arial" w:hAnsi="Arial" w:cs="Arial"/>
          <w:sz w:val="24"/>
          <w:szCs w:val="24"/>
        </w:rPr>
        <w:t xml:space="preserve"> ośrodków wspierających przedsiębiorczość, niezbędn</w:t>
      </w:r>
      <w:r>
        <w:rPr>
          <w:rFonts w:ascii="Arial" w:hAnsi="Arial" w:cs="Arial"/>
          <w:sz w:val="24"/>
          <w:szCs w:val="24"/>
        </w:rPr>
        <w:t>ą</w:t>
      </w:r>
      <w:r w:rsidR="00D84750" w:rsidRPr="003075DF">
        <w:rPr>
          <w:rFonts w:ascii="Arial" w:hAnsi="Arial" w:cs="Arial"/>
          <w:sz w:val="24"/>
          <w:szCs w:val="24"/>
        </w:rPr>
        <w:t xml:space="preserve"> do świadczenia usług na rzecz MŚP.</w:t>
      </w:r>
    </w:p>
    <w:p w14:paraId="1C26C0F4" w14:textId="367396BE" w:rsidR="005172B5" w:rsidRPr="003075DF" w:rsidRDefault="00DD0EB1" w:rsidP="0004426A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3075DF" w:rsidRPr="003075DF" w14:paraId="599C54BD" w14:textId="77777777" w:rsidTr="0035660F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5C519C6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075DF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457A7F32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76E78D5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341E4AC9" w14:textId="77777777" w:rsidR="008C6E3E" w:rsidRPr="003075DF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27DED5" w14:textId="77777777" w:rsidR="008C6E3E" w:rsidRPr="003075DF" w:rsidRDefault="008C6E3E" w:rsidP="0004426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075DF" w:rsidRPr="003075DF" w14:paraId="7124323E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6BBBD0" w14:textId="77777777" w:rsidR="00715C99" w:rsidRPr="003075DF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0910FCA6" w14:textId="77777777" w:rsidR="00715C99" w:rsidRPr="003075DF" w:rsidRDefault="00715C9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BB916DD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6AEFCB8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221EFFD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B00B240" w14:textId="77777777" w:rsidR="0095664D" w:rsidRPr="003075DF" w:rsidRDefault="0095664D" w:rsidP="000B09DD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04C3061D" w14:textId="77777777" w:rsidR="00715C99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8CE373D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A29FB8C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7A40247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F81E28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EA9BF7F" w14:textId="77777777" w:rsidR="00715C99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20FCE534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14A85CD4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19FDDE80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B0188" w:rsidRPr="003075DF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3B4D91CB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3075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075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075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075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DEE28D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075DF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66A611D6" w14:textId="77777777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C073E0D" w14:textId="77777777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E41D24" w14:textId="5C737564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art. 1 rozporządzenia </w:t>
            </w:r>
            <w:r w:rsidR="007C7AA3">
              <w:rPr>
                <w:rFonts w:ascii="Arial" w:hAnsi="Arial" w:cs="Arial"/>
                <w:sz w:val="24"/>
                <w:szCs w:val="24"/>
              </w:rPr>
              <w:t>n</w:t>
            </w:r>
            <w:r w:rsidRPr="003075DF">
              <w:rPr>
                <w:rFonts w:ascii="Arial" w:hAnsi="Arial" w:cs="Arial"/>
                <w:sz w:val="24"/>
                <w:szCs w:val="24"/>
              </w:rPr>
              <w:t>r 651/2014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63EAC32" w14:textId="77777777" w:rsidR="0095664D" w:rsidRPr="003075DF" w:rsidRDefault="0095664D" w:rsidP="000B09D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D60C3E5" w14:textId="5B9F796F" w:rsidR="00836E8B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="00836E8B" w:rsidRPr="003075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836E8B" w:rsidRPr="003075DF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="00836E8B" w:rsidRPr="003075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447F7D8" w14:textId="77777777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27FBD02B" w14:textId="10027CA1" w:rsidR="0095664D" w:rsidRPr="003075DF" w:rsidRDefault="0095664D" w:rsidP="000B0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6DCC07" w14:textId="77777777" w:rsidR="008C6E3E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938EA2E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7CC50D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A04223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7161E52" w14:textId="49FA4B40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95EEF4" w14:textId="77777777" w:rsidR="008C6E3E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7637A997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20F1B836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434AB8F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438E1070" w14:textId="35C49EA6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sprawdzamy, czy projekt realizowany jest/będzie na </w:t>
            </w:r>
            <w:r w:rsidR="001318B6" w:rsidRPr="003075DF">
              <w:rPr>
                <w:rFonts w:ascii="Arial" w:hAnsi="Arial" w:cs="Arial"/>
                <w:sz w:val="24"/>
                <w:szCs w:val="24"/>
              </w:rPr>
              <w:t>terenie Miejskiego Obszaru Funkcjonalnego Bydgoszczy, zgodnie z odpowiednią strategią terytorialną</w:t>
            </w:r>
            <w:r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9C6ADC" w14:textId="6E7A86D4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7FBC1E69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E78D97" w14:textId="77777777" w:rsidR="009C55DD" w:rsidRPr="003075DF" w:rsidRDefault="009C55D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2FC5FA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CAE5DA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E0DAD3" w14:textId="77777777" w:rsidR="009C55DD" w:rsidRPr="003075DF" w:rsidRDefault="009C55D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207CF6AC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5071F6FF" w14:textId="77777777" w:rsidR="00937C9B" w:rsidRPr="003075DF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8C1FD5E" w14:textId="4D9BA283" w:rsidR="00937C9B" w:rsidRPr="003075DF" w:rsidRDefault="00937C9B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075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7521ECEA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sprawdzamy, czy przestrzega ona przepisów antydyskryminacyjnych, o których mowa w art. 9 ust. 3 rozporządzenia nr 2021/1060.</w:t>
            </w:r>
          </w:p>
          <w:p w14:paraId="318AD12F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 dla tej </w:t>
            </w: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3587BB70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332E767B" w14:textId="77777777" w:rsidR="00937C9B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3075DF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7"/>
            </w:r>
            <w:r w:rsidRPr="003075DF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18840867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C432858" w14:textId="77777777" w:rsidR="0095664D" w:rsidRPr="003075DF" w:rsidRDefault="0095664D" w:rsidP="000442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6F7209" w14:textId="77777777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76BAB4" w14:textId="248A3E59" w:rsidR="0095664D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A2A9D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E579C3" w14:textId="77777777" w:rsidR="00937C9B" w:rsidRPr="003075DF" w:rsidRDefault="0095664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638107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50FED3D" w14:textId="77777777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7F0D254F" w14:textId="77777777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2E817E95" w14:textId="56C79E43" w:rsidR="002B4491" w:rsidRDefault="002B4491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na moment złożenia wniosku o dofinasowanie wnioskodawca posiada prawo do dysponowania gruntami lub obiektami na cele inwestycji, posiada wymaganą dokumentację techniczną i projektową, wymagane prawem decyzje (np. o pozwoleniu na budowę), uzgodnienia i pozwolenia administracyjne.</w:t>
            </w:r>
          </w:p>
          <w:p w14:paraId="3307FD71" w14:textId="77777777" w:rsidR="007C7AA3" w:rsidRDefault="007C7AA3" w:rsidP="00C83B96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Jeśli wydane pozwolenie zezwalające na realizację inwestycji (np. decyzja o pozwoleniu na budowę, 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wniosku o dofinansowanie, należy przedłożyć decyzję opatrzoną klauzulą ostateczności najpóźniej na etapie podpisania umowy o dofinansowanie projektu.</w:t>
            </w:r>
          </w:p>
          <w:p w14:paraId="5492A7A0" w14:textId="4FAE8C10" w:rsidR="007C7AA3" w:rsidRDefault="007C7AA3" w:rsidP="00C83B9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, w przypadku zatwierdzenia projektu do dofinansowania zobowiązany będzie dostarczyć wymagane pozwolenie opatrzone klauzulą ostateczności w terminie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wskazanym 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4D88" w:rsidRPr="0085673C">
              <w:rPr>
                <w:rFonts w:ascii="Arial" w:hAnsi="Arial" w:cs="Arial"/>
                <w:sz w:val="24"/>
                <w:szCs w:val="24"/>
              </w:rPr>
              <w:t xml:space="preserve">od </w:t>
            </w:r>
            <w:r w:rsidR="00444D88">
              <w:rPr>
                <w:rFonts w:ascii="Arial" w:hAnsi="Arial" w:cs="Arial"/>
                <w:sz w:val="24"/>
                <w:szCs w:val="24"/>
              </w:rPr>
              <w:t xml:space="preserve">daty </w:t>
            </w:r>
            <w:r w:rsidR="00444D88" w:rsidRPr="0023151B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 w:rsidR="00444D88">
              <w:rPr>
                <w:rFonts w:ascii="Arial" w:hAnsi="Arial" w:cs="Arial"/>
                <w:sz w:val="24"/>
                <w:szCs w:val="24"/>
              </w:rPr>
              <w:t>,</w:t>
            </w:r>
            <w:r w:rsidR="00444D88" w:rsidRPr="0023151B">
              <w:rPr>
                <w:rFonts w:ascii="Arial" w:hAnsi="Arial" w:cs="Arial"/>
                <w:sz w:val="24"/>
                <w:szCs w:val="24"/>
              </w:rPr>
              <w:t xml:space="preserve"> o której mowa w art. 56 ustawy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 xml:space="preserve"> z dnia 28 kwietnia 2022 r. o zasadach realizacji zadań finansowanych ze środków europejskich w</w:t>
            </w:r>
            <w:r w:rsidR="00444D88">
              <w:rPr>
                <w:rFonts w:ascii="Arial" w:hAnsi="Arial" w:cs="Arial"/>
                <w:sz w:val="24"/>
                <w:szCs w:val="24"/>
              </w:rPr>
              <w:t> 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>perspektywie finansowej 2021-2027</w:t>
            </w:r>
            <w:r w:rsidR="00444D88">
              <w:rPr>
                <w:sz w:val="24"/>
                <w:szCs w:val="24"/>
              </w:rPr>
              <w:t xml:space="preserve"> (</w:t>
            </w:r>
            <w:r w:rsidR="00444D88" w:rsidRPr="003C73F1">
              <w:rPr>
                <w:rFonts w:ascii="Arial" w:hAnsi="Arial" w:cs="Arial"/>
                <w:sz w:val="24"/>
                <w:szCs w:val="24"/>
              </w:rPr>
              <w:t>Dz.U. 2022 poz. 1079</w:t>
            </w:r>
            <w:r w:rsidR="00444D8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20B56B" w14:textId="234304D2" w:rsidR="007C7AA3" w:rsidRPr="003075DF" w:rsidRDefault="007C7AA3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6524CF78" w14:textId="38E1E86E" w:rsidR="00C63028" w:rsidRPr="003075DF" w:rsidRDefault="002B4491" w:rsidP="007C7AA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28DB164" w14:textId="77777777" w:rsidR="00AD4A4E" w:rsidRPr="003075DF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B301EF" w14:textId="761A85D8" w:rsidR="00C63028" w:rsidRPr="003075DF" w:rsidRDefault="00C63028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31C8D0" w14:textId="163EED42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361083" w14:textId="0720CB0E" w:rsidR="009C55DD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4F4C89" w14:textId="101A95E8" w:rsidR="00C63028" w:rsidRPr="003075DF" w:rsidRDefault="00C6302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B78AC" w:rsidRPr="003075DF" w14:paraId="32244B09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FDD7AD3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37" w:type="dxa"/>
            <w:vAlign w:val="center"/>
          </w:tcPr>
          <w:p w14:paraId="6EBDF4AC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763A300F" w14:textId="631541EA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F71297">
              <w:rPr>
                <w:rFonts w:ascii="Arial" w:hAnsi="Arial" w:cs="Arial"/>
                <w:sz w:val="24"/>
                <w:szCs w:val="24"/>
              </w:rPr>
              <w:t>24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D1800C1" w14:textId="393F26E5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EF4F678" w14:textId="46C3F908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543" w:type="dxa"/>
          </w:tcPr>
          <w:p w14:paraId="4C93E19C" w14:textId="77777777" w:rsidR="00AD4A4E" w:rsidRPr="003075DF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D29696" w14:textId="256270F3" w:rsidR="00AB78AC" w:rsidRPr="003075DF" w:rsidRDefault="00AB78AC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ABB008" w14:textId="585DA9A9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363825" w14:textId="2C2B4818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AD4A4E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14B9AF" w14:textId="77777777" w:rsidR="00AB78AC" w:rsidRPr="003075DF" w:rsidRDefault="00AB78AC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01C9B39" w14:textId="77777777" w:rsidR="00301886" w:rsidRPr="003075DF" w:rsidRDefault="00301886" w:rsidP="000B09DD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147BD531" w14:textId="5AF49233" w:rsidR="002C2CE8" w:rsidRPr="003075DF" w:rsidRDefault="00DD0EB1" w:rsidP="00AD4A4E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75DF">
        <w:rPr>
          <w:rFonts w:ascii="Arial" w:hAnsi="Arial" w:cs="Arial"/>
          <w:sz w:val="24"/>
          <w:szCs w:val="24"/>
        </w:rPr>
        <w:t>Kryteria 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386"/>
        <w:gridCol w:w="3382"/>
      </w:tblGrid>
      <w:tr w:rsidR="003075DF" w:rsidRPr="003075DF" w14:paraId="6B82F6AC" w14:textId="77777777" w:rsidTr="0035660F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6DAE7976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59769AB4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386" w:type="dxa"/>
            <w:shd w:val="clear" w:color="auto" w:fill="E7E6E6"/>
            <w:vAlign w:val="center"/>
          </w:tcPr>
          <w:p w14:paraId="3619C887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382" w:type="dxa"/>
            <w:shd w:val="clear" w:color="auto" w:fill="E7E6E6"/>
            <w:vAlign w:val="center"/>
          </w:tcPr>
          <w:p w14:paraId="162EB46B" w14:textId="77777777" w:rsidR="008C6E3E" w:rsidRPr="003075DF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8CC2A64" w14:textId="77777777" w:rsidR="008C6E3E" w:rsidRPr="003075DF" w:rsidRDefault="008C6E3E" w:rsidP="00AD4A4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075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075DF" w:rsidRPr="003075DF" w14:paraId="6AF2C1A8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1A3E151B" w14:textId="77777777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418" w:type="dxa"/>
            <w:vAlign w:val="center"/>
          </w:tcPr>
          <w:p w14:paraId="07D221AE" w14:textId="49ADF49A" w:rsidR="008C6E3E" w:rsidRPr="003075D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386" w:type="dxa"/>
            <w:shd w:val="clear" w:color="auto" w:fill="auto"/>
          </w:tcPr>
          <w:p w14:paraId="70B01E2A" w14:textId="77777777" w:rsidR="000B3983" w:rsidRPr="003075DF" w:rsidRDefault="000B3983" w:rsidP="000B39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wnioskodawca/partnerzy są uprawnieni do ubiegania się o dofinansowanie, tj. czy należy/należą do jednej z poniższych grup:</w:t>
            </w:r>
          </w:p>
          <w:p w14:paraId="2F822313" w14:textId="36E55719" w:rsidR="000B3983" w:rsidRDefault="000B3983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20298EAD" w14:textId="13914C05" w:rsidR="00232AE0" w:rsidRPr="003075DF" w:rsidRDefault="00232AE0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terytorialnego;</w:t>
            </w:r>
          </w:p>
          <w:p w14:paraId="41CEF563" w14:textId="4053C659" w:rsidR="000B3983" w:rsidRPr="003075DF" w:rsidRDefault="000B3983" w:rsidP="000B398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instytucje otoczenia biznesu</w:t>
            </w:r>
            <w:r w:rsidR="00F7424F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631A95" w14:textId="0B03AB71" w:rsidR="000B3983" w:rsidRPr="003075DF" w:rsidDel="007968FF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 (porozumienie/umowa o partnerstwie).</w:t>
            </w:r>
          </w:p>
        </w:tc>
        <w:tc>
          <w:tcPr>
            <w:tcW w:w="3382" w:type="dxa"/>
          </w:tcPr>
          <w:p w14:paraId="5CFF8D3C" w14:textId="77777777" w:rsidR="00AF7A5A" w:rsidRPr="003075DF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4E7D5EE" w14:textId="278A0CC0" w:rsidR="00AF7A5A" w:rsidRPr="003075DF" w:rsidRDefault="00AF7A5A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505DEB" w14:textId="0E24C3AC" w:rsidR="00AF7A5A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5780D9" w14:textId="1D313058" w:rsidR="00802549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4473615" w14:textId="6BFB27C2" w:rsidR="008C6E3E" w:rsidRPr="003075DF" w:rsidRDefault="00AF7A5A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0775B016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7DFC37F3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418" w:type="dxa"/>
            <w:vAlign w:val="center"/>
          </w:tcPr>
          <w:p w14:paraId="4FFB5119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386" w:type="dxa"/>
            <w:shd w:val="clear" w:color="auto" w:fill="auto"/>
          </w:tcPr>
          <w:p w14:paraId="2F1A670F" w14:textId="4080AE2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141E8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41E8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41E8C">
              <w:rPr>
                <w:rFonts w:ascii="Arial" w:hAnsi="Arial" w:cs="Arial"/>
                <w:sz w:val="24"/>
                <w:szCs w:val="24"/>
              </w:rPr>
              <w:t>. zm.</w:t>
            </w:r>
            <w:r w:rsidRPr="003075DF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2F081E5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382" w:type="dxa"/>
          </w:tcPr>
          <w:p w14:paraId="32BFD07A" w14:textId="2F0F06B9" w:rsidR="000D2C65" w:rsidRPr="003075DF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3AD9AA3" w14:textId="77777777" w:rsidR="000D2C65" w:rsidRPr="003075DF" w:rsidRDefault="000D2C65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612092D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F25EBB" w14:textId="18CAC48C" w:rsidR="00802549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12737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291775" w14:textId="77777777" w:rsidR="000D2C65" w:rsidRPr="003075DF" w:rsidRDefault="000D2C6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296B171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48F0E188" w14:textId="77777777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C08F852" w14:textId="77777777" w:rsidR="008E5721" w:rsidRPr="003075DF" w:rsidRDefault="006D4C8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do wsparcia</w:t>
            </w:r>
          </w:p>
        </w:tc>
        <w:tc>
          <w:tcPr>
            <w:tcW w:w="6386" w:type="dxa"/>
          </w:tcPr>
          <w:p w14:paraId="061F7601" w14:textId="77777777" w:rsidR="002B4491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dotyczy:</w:t>
            </w:r>
          </w:p>
          <w:p w14:paraId="133B244B" w14:textId="039B04E1" w:rsidR="002B4491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Wsparcia infrastruktury biznesowej (np.: centra biznesowe, centra demonstracyjne, inkubatory przedsiębiorczości, biura typu co-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), w tym powstawania platform współpracy oraz rozwoju ośrodków wspierających przedsiębiorczość.</w:t>
            </w:r>
          </w:p>
          <w:p w14:paraId="1A3636A1" w14:textId="0E1F959D" w:rsidR="00BF15E0" w:rsidRPr="003075DF" w:rsidRDefault="002B4491" w:rsidP="002B449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FB326C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82" w:type="dxa"/>
          </w:tcPr>
          <w:p w14:paraId="14D24738" w14:textId="77777777" w:rsidR="00AD4A4E" w:rsidRPr="003075DF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CDA885E" w14:textId="3C01316F" w:rsidR="008E5721" w:rsidRPr="003075DF" w:rsidRDefault="008E5721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7A02101D" w14:textId="393DABDB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311A0D" w14:textId="0DF6C53B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B9DDF93" w14:textId="3B63D5D9" w:rsidR="008E5721" w:rsidRPr="003075DF" w:rsidRDefault="008E5721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A4C0857" w14:textId="77777777" w:rsidTr="007E755A">
        <w:trPr>
          <w:trHeight w:val="283"/>
        </w:trPr>
        <w:tc>
          <w:tcPr>
            <w:tcW w:w="1097" w:type="dxa"/>
            <w:vAlign w:val="center"/>
          </w:tcPr>
          <w:p w14:paraId="2A2207E1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B.4</w:t>
            </w:r>
          </w:p>
        </w:tc>
        <w:tc>
          <w:tcPr>
            <w:tcW w:w="3418" w:type="dxa"/>
            <w:vAlign w:val="center"/>
          </w:tcPr>
          <w:p w14:paraId="769515AE" w14:textId="744557E1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7F659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3075DF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386" w:type="dxa"/>
          </w:tcPr>
          <w:p w14:paraId="745D1D15" w14:textId="680B74EC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 czy dofinansowanie oraz wkład własny wnioskodawcy jest zgodny z zapisami Szczegółowego Opisu Priorytetów (SZOP) dla danego działania, w wersji aktualnej na dzień rozpoczęcia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naboru</w:t>
            </w:r>
            <w:r w:rsidR="00BD5C8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075DF">
              <w:rPr>
                <w:rFonts w:ascii="Arial" w:hAnsi="Arial" w:cs="Arial"/>
                <w:sz w:val="24"/>
                <w:szCs w:val="24"/>
              </w:rPr>
              <w:t>. Ponadto sprawdzamy również, czy wkład własny wnioskodawcy wynosi:</w:t>
            </w:r>
          </w:p>
          <w:p w14:paraId="3331A1CB" w14:textId="4C0B18BB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</w:t>
            </w:r>
            <w:r w:rsidR="003A78F1">
              <w:rPr>
                <w:rFonts w:ascii="Arial" w:hAnsi="Arial" w:cs="Arial"/>
                <w:sz w:val="24"/>
                <w:szCs w:val="24"/>
              </w:rPr>
              <w:t>3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A78F1">
              <w:rPr>
                <w:rFonts w:ascii="Arial" w:hAnsi="Arial" w:cs="Arial"/>
                <w:sz w:val="24"/>
                <w:szCs w:val="24"/>
              </w:rPr>
              <w:t>2743</w:t>
            </w:r>
            <w:r w:rsidRPr="003075D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218C9A2" w14:textId="77777777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 mniej niż 15% w przypadku pomocy na infrastrukturę lokalną - art. 56 rozporządzenia KE nr 651/2014 oraz zgodnie z rozporządzeniem Ministra Infrastruktury i Rozwoju z dnia 11 grudnia 2022 r. w sprawie udzielania pomocy inwestycyjnej na infrastrukturę lokalną w ramach regionalnych programów na lata 2021-2027 (Dz. U. z 2022 r. poz. 2686);</w:t>
            </w:r>
          </w:p>
          <w:p w14:paraId="5BFBFA02" w14:textId="77777777" w:rsidR="00FB326C" w:rsidRPr="003075DF" w:rsidRDefault="00FB326C" w:rsidP="00FB326C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 xml:space="preserve">nie mniej niż 15 % w przypadku pomocy de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B2F45E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ramach regionalnej pomocy inwestycyjnej wnioskodawca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6575D89D" w14:textId="2855AB9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503F56B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3EB09C6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E2CD2A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5B519" w14:textId="340B8665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0EE1FF1" w14:textId="483BAA92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CCE586B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71E8B663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3418" w:type="dxa"/>
            <w:vAlign w:val="center"/>
          </w:tcPr>
          <w:p w14:paraId="07A9EA6E" w14:textId="57BB7C1A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386" w:type="dxa"/>
          </w:tcPr>
          <w:p w14:paraId="550445AE" w14:textId="77777777" w:rsidR="00FB326C" w:rsidRPr="003075DF" w:rsidRDefault="00FB326C" w:rsidP="00FB32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 czy:</w:t>
            </w:r>
          </w:p>
          <w:p w14:paraId="1FF1FF8D" w14:textId="119DDD8E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pomoc jest zgodna z art. 14 rozporządzenia nr 651/2014 oraz rozporządzeniem Ministra Funduszy i Polityki Regionalnej z dnia 11 października 2022 r. w sprawie udzielania regionalnej pomocy inwestycyjnej w ramach programów regionalnych na lata 2021–2027 (Dz. U. z 202</w:t>
            </w:r>
            <w:r w:rsidR="003A78F1">
              <w:rPr>
                <w:rFonts w:ascii="Arial" w:hAnsi="Arial" w:cs="Arial"/>
                <w:sz w:val="24"/>
                <w:szCs w:val="24"/>
              </w:rPr>
              <w:t>3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3A78F1">
              <w:rPr>
                <w:rFonts w:ascii="Arial" w:hAnsi="Arial" w:cs="Arial"/>
                <w:sz w:val="24"/>
                <w:szCs w:val="24"/>
              </w:rPr>
              <w:t>2743</w:t>
            </w:r>
            <w:r w:rsidRPr="003075DF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21E587CF" w14:textId="77777777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pomoc jest zgodna z art. 56 rozporządzenia nr 651/2014 oraz rozporządzeniem Ministra Funduszy i Polityki Regionalnej z dnia 11 grudnia 2022 r. w sprawie udzielania pomocy inwestycyjnej na infrastrukturę lokalną w ramach regionalnych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programów na lata 2021–2027 (Dz. U. z 2022 r. poz. 2686) lub</w:t>
            </w:r>
          </w:p>
          <w:p w14:paraId="7D97E3E4" w14:textId="702B5F0D" w:rsidR="00FB326C" w:rsidRPr="003075DF" w:rsidRDefault="00FB326C" w:rsidP="00FB326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i rozporządzeniem Ministra Funduszy i Polityki Regionalnej z dnia 17 kwietnia 2024 r. w sprawie udzielania pomocy de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w ramach regionalnych programów na lata 2021–2027 (Dz.U. 2024 poz. 598).</w:t>
            </w:r>
          </w:p>
          <w:p w14:paraId="42D96A16" w14:textId="470E9DE9" w:rsidR="00FB326C" w:rsidRPr="003075DF" w:rsidRDefault="00FB326C" w:rsidP="00FB326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29C796AD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EC25AA" w14:textId="77777777" w:rsidR="00FB326C" w:rsidRPr="003075DF" w:rsidRDefault="00FB326C" w:rsidP="00FB32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6DDB26" w14:textId="77777777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7D2C53" w14:textId="171BF418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BEE7C6" w14:textId="638F9A36" w:rsidR="00FB326C" w:rsidRPr="003075DF" w:rsidRDefault="00FB326C" w:rsidP="00FB326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75DF" w:rsidRPr="003075DF" w14:paraId="3F971480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322DFA4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0BEA494F" w14:textId="18E0B14B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386" w:type="dxa"/>
          </w:tcPr>
          <w:p w14:paraId="360B0E0D" w14:textId="266FF478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jest zgodny z zasadą zrównoważonego rozwoju, określoną w art. 9 ust. 4 rozporządzenia 2021/1060.</w:t>
            </w:r>
          </w:p>
          <w:p w14:paraId="408D253C" w14:textId="77777777" w:rsidR="00AD4A4E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</w:t>
            </w:r>
          </w:p>
          <w:p w14:paraId="6126E4F5" w14:textId="01DA3B2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ramach prezentacji spełnienia przez projekt celów zrównoważonego rozwoju ONZ, należy odnieść się do tych celów, które dotyczą danego rodzaju projektu.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Należy przedstawić, jak projekt wspiera działania respektujące standardy i priorytety klimatyczne UE.</w:t>
            </w:r>
          </w:p>
          <w:p w14:paraId="2C2A7BD9" w14:textId="2C1BFE2B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4DDFC6F" w14:textId="70329266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032A2EE8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4562212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65D153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1C443F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025581" w14:textId="48F27789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6589E44C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21FA35CA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16EE3E3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386" w:type="dxa"/>
          </w:tcPr>
          <w:p w14:paraId="4CD53718" w14:textId="0DC33272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2AAF6445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25A668A9" w14:textId="147309BF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382" w:type="dxa"/>
          </w:tcPr>
          <w:p w14:paraId="7C09DAB5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1183E41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18F7B0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2FDFE" w14:textId="45735E6A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0B88BF" w14:textId="1C499F0F" w:rsidR="00875A29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59DA70E8" w14:textId="77777777" w:rsidTr="007E755A">
        <w:trPr>
          <w:trHeight w:val="992"/>
        </w:trPr>
        <w:tc>
          <w:tcPr>
            <w:tcW w:w="1097" w:type="dxa"/>
            <w:vAlign w:val="center"/>
          </w:tcPr>
          <w:p w14:paraId="76081A70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6BDACA32" w14:textId="54D921E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A87CF6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386" w:type="dxa"/>
          </w:tcPr>
          <w:p w14:paraId="438BC2EB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3C19ACB" w14:textId="7D96A45A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(Dz.U. z 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>202</w:t>
            </w:r>
            <w:r w:rsidR="00BC359B">
              <w:rPr>
                <w:rFonts w:ascii="Arial" w:hAnsi="Arial" w:cs="Arial"/>
                <w:sz w:val="24"/>
                <w:szCs w:val="24"/>
              </w:rPr>
              <w:t>4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BC359B">
              <w:rPr>
                <w:rFonts w:ascii="Arial" w:hAnsi="Arial" w:cs="Arial"/>
                <w:sz w:val="24"/>
                <w:szCs w:val="24"/>
              </w:rPr>
              <w:t>1112</w:t>
            </w:r>
            <w:r w:rsidR="003F3D8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F3D8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F3D85">
              <w:rPr>
                <w:rFonts w:ascii="Arial" w:hAnsi="Arial" w:cs="Arial"/>
                <w:sz w:val="24"/>
                <w:szCs w:val="24"/>
              </w:rPr>
              <w:t>. zm.</w:t>
            </w:r>
            <w:r w:rsidR="00BC359B">
              <w:rPr>
                <w:rFonts w:ascii="Arial" w:hAnsi="Arial" w:cs="Arial"/>
                <w:sz w:val="24"/>
                <w:szCs w:val="24"/>
              </w:rPr>
              <w:t>)</w:t>
            </w:r>
            <w:r w:rsidR="006A2FC6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7FD4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i Dyrektywą Parlamentu Europejskiego i Rady 2011/92/UE z dnia 13 grudnia 2011 r. w sprawie oceny skutków wywieranych przez niektóre przedsięwzięcia publiczne i prywatne na środowisko;</w:t>
            </w:r>
          </w:p>
          <w:p w14:paraId="155C4D64" w14:textId="77777777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2024 r. poz. 54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7AE5052" w14:textId="1213A317" w:rsidR="001C104D" w:rsidRPr="003075DF" w:rsidRDefault="001C104D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>202</w:t>
            </w:r>
            <w:r w:rsidR="00BC359B">
              <w:rPr>
                <w:rFonts w:ascii="Arial" w:hAnsi="Arial" w:cs="Arial"/>
                <w:sz w:val="24"/>
                <w:szCs w:val="24"/>
              </w:rPr>
              <w:t>4</w:t>
            </w:r>
            <w:r w:rsidR="00BC359B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BF142A">
              <w:rPr>
                <w:rFonts w:ascii="Arial" w:hAnsi="Arial" w:cs="Arial"/>
                <w:sz w:val="24"/>
                <w:szCs w:val="24"/>
              </w:rPr>
              <w:t>1478</w:t>
            </w:r>
            <w:r w:rsidR="003F3D8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3F3D8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3F3D85">
              <w:rPr>
                <w:rFonts w:ascii="Arial" w:hAnsi="Arial" w:cs="Arial"/>
                <w:sz w:val="24"/>
                <w:szCs w:val="24"/>
              </w:rPr>
              <w:t>. zm.</w:t>
            </w:r>
            <w:r w:rsidR="00BF142A">
              <w:rPr>
                <w:rFonts w:ascii="Arial" w:hAnsi="Arial" w:cs="Arial"/>
                <w:sz w:val="24"/>
                <w:szCs w:val="24"/>
              </w:rPr>
              <w:t>)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713A4DD4" w14:textId="31C2B302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2024 r., poz. 1087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. zm.) i Dyrektywą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Parlamentu Europejskiego i Rady 2000/60/WE z dnia 23 października 2000 r. ustanawiającą ramy wspólnotowego działania w dziedzinie polityki wodnej;</w:t>
            </w:r>
          </w:p>
          <w:p w14:paraId="64C8AC88" w14:textId="04ABA63F" w:rsidR="004456BF" w:rsidRPr="003075DF" w:rsidRDefault="004456BF" w:rsidP="001C104D">
            <w:pPr>
              <w:numPr>
                <w:ilvl w:val="0"/>
                <w:numId w:val="15"/>
              </w:numPr>
              <w:spacing w:before="100" w:beforeAutospacing="1" w:after="100" w:afterAutospacing="1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24F23B48" w14:textId="77777777" w:rsidR="00630AE7" w:rsidRPr="003075DF" w:rsidRDefault="00630AE7" w:rsidP="00630AE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6C28085" w14:textId="481567CC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6EC92CBB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6C5F30A" w14:textId="77777777" w:rsidR="004456BF" w:rsidRPr="003075DF" w:rsidRDefault="004456BF" w:rsidP="00AD4A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309947B" w14:textId="77777777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1922853" w14:textId="088FA29F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A87CF6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C4C586" w14:textId="273CFEE5" w:rsidR="004456BF" w:rsidRPr="003075DF" w:rsidRDefault="004456B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60B9DCA4" w14:textId="77777777" w:rsidTr="007E755A">
        <w:trPr>
          <w:trHeight w:val="1559"/>
        </w:trPr>
        <w:tc>
          <w:tcPr>
            <w:tcW w:w="1097" w:type="dxa"/>
            <w:vAlign w:val="center"/>
          </w:tcPr>
          <w:p w14:paraId="2C2A5C3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7020349E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386" w:type="dxa"/>
          </w:tcPr>
          <w:p w14:paraId="1E8F89A9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3A0E068" w14:textId="77777777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DCD983F" w14:textId="06B5A7BF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3569801" w14:textId="77777777" w:rsidR="00553E7F" w:rsidRPr="003075DF" w:rsidRDefault="00553E7F" w:rsidP="000B09DD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7CF612D1" w14:textId="01F0EC09" w:rsidR="00067F1B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251CCB4" w14:textId="129BB7BD" w:rsidR="00875A29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726F825" w14:textId="77777777" w:rsidR="00553E7F" w:rsidRPr="003075DF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D0A8CB8" w14:textId="77777777" w:rsidR="00553E7F" w:rsidRPr="003075DF" w:rsidRDefault="00553E7F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C52A2F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F047E1" w14:textId="77777777" w:rsidR="00553E7F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30277C8" w14:textId="77777777" w:rsidR="00875A29" w:rsidRPr="003075DF" w:rsidRDefault="00553E7F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43EF03D8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5552672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18" w:type="dxa"/>
            <w:vAlign w:val="center"/>
          </w:tcPr>
          <w:p w14:paraId="554B37E0" w14:textId="77777777" w:rsidR="00875A29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386" w:type="dxa"/>
          </w:tcPr>
          <w:p w14:paraId="41AB72E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962E7CB" w14:textId="7AE4966A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12635095" w14:textId="77777777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71724F2" w14:textId="77777777" w:rsidR="008A34F6" w:rsidRPr="003075DF" w:rsidRDefault="008A34F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zakres rzeczowy projektu jest technologicznie wykonalny,</w:t>
            </w:r>
          </w:p>
          <w:p w14:paraId="7204143E" w14:textId="77777777" w:rsidR="00DA0E86" w:rsidRPr="003075DF" w:rsidRDefault="00DA0E86" w:rsidP="00DA0E8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9F62D11" w14:textId="0DB1537E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042BCFBA" w14:textId="77777777" w:rsidR="008A34F6" w:rsidRPr="003075DF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CCD14A" w14:textId="77777777" w:rsidR="008A34F6" w:rsidRPr="003075DF" w:rsidRDefault="008A34F6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85B8A3" w14:textId="77777777" w:rsidR="008A34F6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08F3E6" w14:textId="77777777" w:rsidR="008A34F6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A817840" w14:textId="77777777" w:rsidR="00875A29" w:rsidRPr="003075DF" w:rsidRDefault="008A34F6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59BA28A7" w14:textId="77777777" w:rsidTr="007E755A">
        <w:trPr>
          <w:trHeight w:val="416"/>
        </w:trPr>
        <w:tc>
          <w:tcPr>
            <w:tcW w:w="1097" w:type="dxa"/>
            <w:vAlign w:val="center"/>
          </w:tcPr>
          <w:p w14:paraId="4373521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3A20B696" w14:textId="77777777" w:rsidR="008976C0" w:rsidRPr="003075DF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140972DC" w14:textId="77777777" w:rsidR="00875A29" w:rsidRPr="003075DF" w:rsidRDefault="008976C0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386" w:type="dxa"/>
          </w:tcPr>
          <w:p w14:paraId="498817A5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49DAC1F6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84FC6DE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578D1DF2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BC2AAF3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625048B" w14:textId="77777777" w:rsidR="00DA0E86" w:rsidRPr="003075DF" w:rsidRDefault="00DA0E86" w:rsidP="00DA0E86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 xml:space="preserve"> wykazana została stabilność finansowa (wymagane dla projektów obejmujących inwestycje w infrastrukturę lub inwestycje produkcyjne).</w:t>
            </w:r>
          </w:p>
          <w:p w14:paraId="3148E63F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54B5D38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81D22A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687E75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C8293F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DE30818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583DBE24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5B687C0" w14:textId="77777777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5682BEF8" w14:textId="77777777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386" w:type="dxa"/>
          </w:tcPr>
          <w:p w14:paraId="70E51159" w14:textId="2DF5C539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1ED77AB2" w14:textId="489BD6AD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4B8ABFC7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3075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24EC0937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0E2A473E" w14:textId="77777777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06FBDB36" w14:textId="508EE82D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7155740" w14:textId="6EF7C8DF" w:rsidR="008976C0" w:rsidRPr="003075DF" w:rsidRDefault="008976C0" w:rsidP="000B09D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</w:t>
            </w:r>
            <w:r w:rsidR="003B4985" w:rsidRPr="003075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8C0E14E" w14:textId="33E76EB5" w:rsidR="008976C0" w:rsidRPr="003075DF" w:rsidRDefault="008976C0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82" w:type="dxa"/>
          </w:tcPr>
          <w:p w14:paraId="7A9049D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6ED65E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228C6C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71CE85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04C3FF1" w14:textId="2C7587CC" w:rsidR="008976C0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75DF" w:rsidRPr="003075DF" w14:paraId="1A1E11D1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3B450C1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478AE89C" w14:textId="77777777" w:rsidR="00875A29" w:rsidRPr="003075DF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370A831C" w14:textId="77777777" w:rsidR="00875A29" w:rsidRPr="003075DF" w:rsidRDefault="00875A2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386" w:type="dxa"/>
          </w:tcPr>
          <w:p w14:paraId="30600BDB" w14:textId="035A2873" w:rsidR="00875A29" w:rsidRPr="003075DF" w:rsidRDefault="000923F1" w:rsidP="00023C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6FB3A1C7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9524B99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52B139C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9C1826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57206E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83DF65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075DF" w:rsidRPr="003075DF" w14:paraId="26C41460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0E9E369A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66A163D8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386" w:type="dxa"/>
          </w:tcPr>
          <w:p w14:paraId="5880549F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3B3AF7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</w:t>
            </w:r>
            <w:r w:rsidR="006D657A" w:rsidRPr="003075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>nr III.</w:t>
            </w:r>
          </w:p>
          <w:p w14:paraId="51520273" w14:textId="5C01AE2C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5234E51F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246ACF4" w14:textId="77777777" w:rsidR="00802549" w:rsidRPr="003075DF" w:rsidRDefault="00802549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65EC8C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30A3E1" w14:textId="77777777" w:rsidR="0080254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0BD3AA" w14:textId="77777777" w:rsidR="00875A29" w:rsidRPr="003075DF" w:rsidRDefault="0080254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73EA50E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4B4E64D7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197F6E44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386" w:type="dxa"/>
          </w:tcPr>
          <w:p w14:paraId="48B5D83B" w14:textId="4783A9C5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075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075DF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352BC0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29DC0FD6" w14:textId="2114D7F7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A58493A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FE27AA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446652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162F28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F0BAE3" w14:textId="0A1CE669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75DF" w:rsidRPr="003075DF" w14:paraId="1BEA1B36" w14:textId="77777777" w:rsidTr="007E755A">
        <w:trPr>
          <w:trHeight w:val="425"/>
        </w:trPr>
        <w:tc>
          <w:tcPr>
            <w:tcW w:w="1097" w:type="dxa"/>
            <w:vAlign w:val="center"/>
          </w:tcPr>
          <w:p w14:paraId="594ED709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B.1</w:t>
            </w:r>
            <w:r w:rsidR="000D2C65" w:rsidRPr="003075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409C6304" w14:textId="77777777" w:rsidR="00875A29" w:rsidRPr="003075DF" w:rsidRDefault="00875A29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386" w:type="dxa"/>
          </w:tcPr>
          <w:p w14:paraId="4A8F55C3" w14:textId="3BDF824B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na żadnym etapie wdrażania projektu nie dochodziło do dyskryminacji i wykluczenia ze względu na płeć.</w:t>
            </w:r>
          </w:p>
          <w:p w14:paraId="77D9F45A" w14:textId="77777777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382" w:type="dxa"/>
          </w:tcPr>
          <w:p w14:paraId="7F800AB7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280F94" w14:textId="77777777" w:rsidR="00F718E8" w:rsidRPr="003075DF" w:rsidRDefault="00F718E8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EA9FC6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001DE8" w14:textId="77777777" w:rsidR="00F718E8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036D873F" w14:textId="08965955" w:rsidR="00875A29" w:rsidRPr="003075DF" w:rsidRDefault="00F718E8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0E715A6" w14:textId="4FDE45AB" w:rsidR="007257F1" w:rsidRPr="000B09DD" w:rsidRDefault="007257F1" w:rsidP="00023CB3">
      <w:pPr>
        <w:pStyle w:val="Nagwek1"/>
        <w:numPr>
          <w:ilvl w:val="0"/>
          <w:numId w:val="32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B09DD">
        <w:rPr>
          <w:rFonts w:ascii="Arial" w:hAnsi="Arial" w:cs="Arial"/>
          <w:sz w:val="24"/>
          <w:szCs w:val="24"/>
        </w:rPr>
        <w:lastRenderedPageBreak/>
        <w:t>K</w:t>
      </w:r>
      <w:r w:rsidR="00DD0EB1" w:rsidRPr="000B09DD">
        <w:rPr>
          <w:rFonts w:ascii="Arial" w:hAnsi="Arial" w:cs="Arial"/>
          <w:sz w:val="24"/>
          <w:szCs w:val="24"/>
        </w:rPr>
        <w:t>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0B09DD" w14:paraId="581205D7" w14:textId="77777777" w:rsidTr="0035660F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2C364C62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A1D2597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0B37F178" w14:textId="77777777" w:rsidR="008C6E3E" w:rsidRPr="000B09DD" w:rsidRDefault="008C6E3E" w:rsidP="000B09DD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7C373360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CBADF36" w14:textId="77777777" w:rsidR="008C6E3E" w:rsidRPr="000B09DD" w:rsidRDefault="008C6E3E" w:rsidP="00023CB3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09D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C1D5D" w:rsidRPr="000B09DD" w14:paraId="65083102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4676E03F" w14:textId="77777777" w:rsidR="009C1D5D" w:rsidRPr="003075DF" w:rsidRDefault="009C1D5D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5985B43E" w14:textId="158E5ACA" w:rsidR="009C1D5D" w:rsidRPr="003075DF" w:rsidRDefault="009C1D5D" w:rsidP="000B09DD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3075DF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796082D1" w14:textId="116CCA02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06877308" w14:textId="77777777" w:rsidR="00A314A5" w:rsidRPr="003075DF" w:rsidRDefault="00A314A5" w:rsidP="000B09DD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1554AAFD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6C305E69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Kryterium weryfikowane w przypadku projektów dotyczących:</w:t>
            </w:r>
          </w:p>
          <w:p w14:paraId="16A2CC52" w14:textId="77777777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7E852819" w14:textId="77777777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5603DC4" w14:textId="113DA35E" w:rsidR="00A314A5" w:rsidRPr="003075DF" w:rsidRDefault="00A314A5" w:rsidP="000B09DD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682E7D9D" w14:textId="77777777" w:rsidR="009C1D5D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A95E213" w14:textId="77777777" w:rsidR="00A314A5" w:rsidRPr="003075DF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30EDE46" w14:textId="77777777" w:rsidR="00A314A5" w:rsidRPr="003075DF" w:rsidRDefault="00A314A5" w:rsidP="00023C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72086F" w14:textId="77777777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A5E78" w14:textId="35062C10" w:rsidR="00A314A5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87C5E" w:rsidRPr="003075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8EC429" w14:textId="04B11888" w:rsidR="009C1D5D" w:rsidRPr="003075DF" w:rsidRDefault="00A314A5" w:rsidP="000B09D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A87FD7" w:rsidRPr="000B09DD" w14:paraId="1E4FD54C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64D0AF2" w14:textId="3708AD45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54A9AAFF" w14:textId="3104D6FB" w:rsidR="00A87FD7" w:rsidRPr="00F37BBF" w:rsidRDefault="00F37BBF" w:rsidP="00A87FD7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F37BBF">
              <w:rPr>
                <w:rFonts w:ascii="Arial" w:hAnsi="Arial"/>
                <w:sz w:val="24"/>
                <w:szCs w:val="24"/>
                <w:lang w:val="pl-PL"/>
              </w:rPr>
              <w:t xml:space="preserve">Zgodność ze strategią ZIT </w:t>
            </w:r>
            <w:proofErr w:type="spellStart"/>
            <w:r w:rsidRPr="00F37BBF">
              <w:rPr>
                <w:rFonts w:ascii="Arial" w:hAnsi="Arial"/>
                <w:sz w:val="24"/>
                <w:szCs w:val="24"/>
                <w:lang w:val="pl-PL"/>
              </w:rPr>
              <w:t>BydOF</w:t>
            </w:r>
            <w:proofErr w:type="spellEnd"/>
          </w:p>
        </w:tc>
        <w:tc>
          <w:tcPr>
            <w:tcW w:w="7133" w:type="dxa"/>
          </w:tcPr>
          <w:p w14:paraId="33253F12" w14:textId="44D97877" w:rsidR="00F37BBF" w:rsidRPr="00790F2F" w:rsidDel="007C6506" w:rsidRDefault="00F37BBF" w:rsidP="00F37BBF">
            <w:pPr>
              <w:spacing w:before="100" w:beforeAutospacing="1" w:after="100" w:afterAutospacing="1"/>
              <w:rPr>
                <w:del w:id="3" w:author="Agnieszka Jóźwiak" w:date="2025-03-21T08:30:00Z" w16du:dateUtc="2025-03-21T07:30:00Z"/>
                <w:rFonts w:ascii="Arial" w:hAnsi="Arial" w:cs="Arial"/>
                <w:sz w:val="24"/>
                <w:szCs w:val="24"/>
              </w:rPr>
            </w:pPr>
            <w:commentRangeStart w:id="4"/>
            <w:del w:id="5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W kryterium sprawdzamy, czy:</w:delText>
              </w:r>
            </w:del>
          </w:p>
          <w:p w14:paraId="36F16CAE" w14:textId="251C4B05" w:rsidR="00F37BBF" w:rsidRPr="00790F2F" w:rsidDel="007C6506" w:rsidRDefault="00F37BBF" w:rsidP="00C83B96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del w:id="6" w:author="Agnieszka Jóźwiak" w:date="2025-03-21T08:30:00Z" w16du:dateUtc="2025-03-21T07:30:00Z"/>
                <w:rFonts w:ascii="Arial" w:hAnsi="Arial" w:cs="Arial"/>
                <w:sz w:val="24"/>
                <w:szCs w:val="24"/>
              </w:rPr>
            </w:pPr>
            <w:del w:id="7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projekt został zamieszczony na liście podstawowej projektów w strategii ZIT BydOF, posiadającej pozytywną opinię ministra właściwego do spraw rozwoju regionalnego oraz pozytywną opinię Instytucji Zarządzającej FEdKP;</w:delText>
              </w:r>
            </w:del>
          </w:p>
          <w:p w14:paraId="66E33290" w14:textId="066BC7CA" w:rsidR="00F37BBF" w:rsidRPr="00790F2F" w:rsidDel="007C6506" w:rsidRDefault="00F37BBF" w:rsidP="00C83B96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del w:id="8" w:author="Agnieszka Jóźwiak" w:date="2025-03-21T08:30:00Z" w16du:dateUtc="2025-03-21T07:30:00Z"/>
                <w:rFonts w:ascii="Arial" w:hAnsi="Arial" w:cs="Arial"/>
                <w:sz w:val="24"/>
                <w:szCs w:val="24"/>
              </w:rPr>
            </w:pPr>
            <w:del w:id="9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wartość dofinansowania UE określona we wniosku o dofinansowanie projektu nie przekracza wartości dofinansowania UE tego projektu wskazanej na liście podstawowej projektów w strategii ZIT BydOF</w:delText>
              </w:r>
              <w:r w:rsidRPr="00790F2F" w:rsidDel="007C6506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2"/>
              </w:r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;</w:delText>
              </w:r>
            </w:del>
            <w:commentRangeEnd w:id="4"/>
            <w:r w:rsidR="007C6506">
              <w:rPr>
                <w:rStyle w:val="Odwoaniedokomentarza"/>
                <w:lang w:val="x-none" w:eastAsia="x-none"/>
              </w:rPr>
              <w:commentReference w:id="4"/>
            </w:r>
          </w:p>
          <w:p w14:paraId="3517B8F9" w14:textId="441DFC1C" w:rsidR="00F37BBF" w:rsidRPr="00790F2F" w:rsidDel="007C6506" w:rsidRDefault="00F37BBF" w:rsidP="00C83B96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del w:id="12" w:author="Agnieszka Jóźwiak" w:date="2025-03-21T08:30:00Z" w16du:dateUtc="2025-03-21T07:30:00Z"/>
                <w:rFonts w:ascii="Arial" w:hAnsi="Arial" w:cs="Arial"/>
                <w:sz w:val="24"/>
                <w:szCs w:val="24"/>
              </w:rPr>
            </w:pPr>
            <w:del w:id="13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we wniosku o dofinansowanie projektu zachowano wartości wskaźników wskazane w fiszkach projektowych</w:delText>
              </w:r>
              <w:r w:rsidRPr="00790F2F" w:rsidDel="007C6506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3"/>
              </w:r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 xml:space="preserve"> stanowiących załącznik do </w:delText>
              </w:r>
            </w:del>
            <w:del w:id="16" w:author="Agnieszka Jóźwiak" w:date="2025-03-19T08:01:00Z" w16du:dateUtc="2025-03-19T07:01:00Z">
              <w:r w:rsidRPr="00790F2F" w:rsidDel="002113D1">
                <w:rPr>
                  <w:rFonts w:ascii="Arial" w:hAnsi="Arial" w:cs="Arial"/>
                  <w:sz w:val="24"/>
                  <w:szCs w:val="24"/>
                </w:rPr>
                <w:delText xml:space="preserve">kontraktu </w:delText>
              </w:r>
            </w:del>
            <w:del w:id="17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regionalnego.</w:delText>
              </w:r>
            </w:del>
          </w:p>
          <w:p w14:paraId="6A1FE931" w14:textId="5279AB8F" w:rsidR="00F37BBF" w:rsidRPr="00790F2F" w:rsidDel="007C6506" w:rsidRDefault="00F37BBF" w:rsidP="00F37BBF">
            <w:pPr>
              <w:spacing w:before="100" w:beforeAutospacing="1" w:after="100" w:afterAutospacing="1"/>
              <w:rPr>
                <w:del w:id="18" w:author="Agnieszka Jóźwiak" w:date="2025-03-21T08:30:00Z" w16du:dateUtc="2025-03-21T07:30:00Z"/>
                <w:rFonts w:ascii="Arial" w:hAnsi="Arial" w:cs="Arial"/>
                <w:sz w:val="24"/>
                <w:szCs w:val="24"/>
              </w:rPr>
            </w:pPr>
            <w:del w:id="19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W przypadku</w:delText>
              </w:r>
              <w:r w:rsidR="004F584A" w:rsidDel="007C6506">
                <w:rPr>
                  <w:rFonts w:ascii="Arial" w:hAnsi="Arial" w:cs="Arial"/>
                  <w:sz w:val="24"/>
                  <w:szCs w:val="24"/>
                </w:rPr>
                <w:delText>,</w:delText>
              </w:r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 xml:space="preserve"> gdy strategia ZIT BydOF nie została pozytywnie zaopiniowana przez ministra właściwego do spraw rozwoju regionalnego lub Instytucję Zarządzającą</w:delText>
              </w:r>
              <w:r w:rsidR="004F584A" w:rsidDel="007C6506">
                <w:rPr>
                  <w:rFonts w:ascii="Arial" w:hAnsi="Arial" w:cs="Arial"/>
                  <w:sz w:val="24"/>
                  <w:szCs w:val="24"/>
                </w:rPr>
                <w:delText>,</w:delText>
              </w:r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 xml:space="preserve"> wnioskodawca zobowiązany jest załączyć do wniosku o dofinansowanie projektu oświadczenie organu lub podmiotu odpowiedzialnego za przygotowanie Strategii ZIT BydOF potwierdzające, że projekt zostanie zamieszczony na liście podstawowej projektów w strategii ZIT BydOF</w:delText>
              </w:r>
              <w:r w:rsidRPr="00790F2F" w:rsidDel="007C6506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4"/>
              </w:r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37E7A281" w14:textId="77777777" w:rsidR="00A87FD7" w:rsidRDefault="00F37BBF" w:rsidP="00A87FD7">
            <w:pPr>
              <w:spacing w:before="100" w:beforeAutospacing="1" w:after="100" w:afterAutospacing="1"/>
              <w:rPr>
                <w:ins w:id="22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del w:id="23" w:author="Agnieszka Jóźwiak" w:date="2025-03-21T08:30:00Z" w16du:dateUtc="2025-03-21T07:30:00Z">
              <w:r w:rsidRPr="00790F2F" w:rsidDel="007C6506">
                <w:rPr>
                  <w:rFonts w:ascii="Arial" w:hAnsi="Arial" w:cs="Arial"/>
                  <w:sz w:val="24"/>
                  <w:szCs w:val="24"/>
                </w:rPr>
                <w:delText>Kryterium jest weryfikowane w oparciu o wniosek o dofinansowanie projektu i strategię ZIT BydOF lub oświadczenie organu lub podmiotu odpowiedzialnego za przygotowanie strategii ZIT BydOF.</w:delText>
              </w:r>
            </w:del>
          </w:p>
          <w:p w14:paraId="1D8E80A7" w14:textId="77777777" w:rsidR="007C6506" w:rsidRPr="00BC4799" w:rsidRDefault="007C6506" w:rsidP="007C6506">
            <w:pPr>
              <w:spacing w:after="60" w:line="240" w:lineRule="auto"/>
              <w:rPr>
                <w:ins w:id="24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ins w:id="25" w:author="Agnieszka Jóźwiak" w:date="2025-03-21T08:32:00Z" w16du:dateUtc="2025-03-21T07:32:00Z">
              <w:r w:rsidRPr="00BC4799">
                <w:rPr>
                  <w:rFonts w:ascii="Arial" w:hAnsi="Arial" w:cs="Arial"/>
                  <w:sz w:val="24"/>
                  <w:szCs w:val="24"/>
                </w:rPr>
                <w:t>W kryterium sprawdzamy, czy:</w:t>
              </w:r>
            </w:ins>
          </w:p>
          <w:p w14:paraId="7EEA36D8" w14:textId="77777777" w:rsidR="007C6506" w:rsidRPr="00BC4799" w:rsidRDefault="007C6506" w:rsidP="007C650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ins w:id="26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ins w:id="27" w:author="Agnieszka Jóźwiak" w:date="2025-03-21T08:32:00Z" w16du:dateUtc="2025-03-21T07:32:00Z">
              <w:r w:rsidRPr="00BC4799">
                <w:rPr>
                  <w:rFonts w:ascii="Arial" w:hAnsi="Arial" w:cs="Arial"/>
                  <w:sz w:val="24"/>
                  <w:szCs w:val="24"/>
                </w:rPr>
                <w:t xml:space="preserve">projekt został zamieszczony na liście podstawowej projektów strategii ZIT </w:t>
              </w:r>
              <w:proofErr w:type="spellStart"/>
              <w:r w:rsidRPr="00BC4799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 w:rsidRPr="00BC4799">
                <w:rPr>
                  <w:rFonts w:ascii="Arial" w:hAnsi="Arial" w:cs="Arial"/>
                  <w:sz w:val="24"/>
                  <w:szCs w:val="24"/>
                </w:rPr>
                <w:t>, posiadającej pozytywną opinię ministra właściwego do spraw rozwoju regionalnego  oraz pozytywną opinię Instytucji Zarządzającej FEdKP;</w:t>
              </w:r>
            </w:ins>
          </w:p>
          <w:p w14:paraId="7A46F4CD" w14:textId="77777777" w:rsidR="007C6506" w:rsidRPr="00BC4799" w:rsidRDefault="007C6506" w:rsidP="007C6506">
            <w:pPr>
              <w:numPr>
                <w:ilvl w:val="0"/>
                <w:numId w:val="19"/>
              </w:numPr>
              <w:spacing w:after="0" w:line="240" w:lineRule="auto"/>
              <w:rPr>
                <w:ins w:id="28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ins w:id="29" w:author="Agnieszka Jóźwiak" w:date="2025-03-21T08:32:00Z" w16du:dateUtc="2025-03-21T07:32:00Z">
              <w:r w:rsidRPr="00BC4799">
                <w:rPr>
                  <w:rFonts w:ascii="Arial" w:hAnsi="Arial" w:cs="Arial"/>
                  <w:sz w:val="24"/>
                  <w:szCs w:val="24"/>
                </w:rPr>
                <w:t>wartość dofinansowania UE określona we wniosku o dofinansowanie projektu nie przekracza wartości dofinansowania UE tego projektu wskazanej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D1316B">
                <w:rPr>
                  <w:rFonts w:ascii="Arial" w:hAnsi="Arial" w:cs="Arial"/>
                  <w:sz w:val="24"/>
                  <w:szCs w:val="24"/>
                </w:rPr>
                <w:t xml:space="preserve">w fiszkach projektowych  stanowiących załącznik do </w:t>
              </w:r>
              <w:r w:rsidRPr="00FB2B87">
                <w:rPr>
                  <w:rFonts w:ascii="Arial" w:hAnsi="Arial" w:cs="Arial"/>
                  <w:sz w:val="24"/>
                  <w:szCs w:val="24"/>
                </w:rPr>
                <w:t>porozumienia terytorialnego</w:t>
              </w:r>
              <w:r w:rsidRPr="00BC4799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15"/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>;</w:t>
              </w:r>
            </w:ins>
          </w:p>
          <w:p w14:paraId="0F2A51E3" w14:textId="77777777" w:rsidR="007C6506" w:rsidRDefault="007C6506" w:rsidP="007C6506">
            <w:pPr>
              <w:numPr>
                <w:ilvl w:val="0"/>
                <w:numId w:val="19"/>
              </w:numPr>
              <w:spacing w:after="120" w:line="240" w:lineRule="auto"/>
              <w:rPr>
                <w:ins w:id="32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ins w:id="33" w:author="Agnieszka Jóźwiak" w:date="2025-03-21T08:32:00Z" w16du:dateUtc="2025-03-21T07:32:00Z">
              <w:r w:rsidRPr="00BC4799">
                <w:rPr>
                  <w:rFonts w:ascii="Arial" w:hAnsi="Arial" w:cs="Arial"/>
                  <w:sz w:val="24"/>
                  <w:szCs w:val="24"/>
                </w:rPr>
                <w:t xml:space="preserve">we wniosku o dofinansowanie projektu zachowano wartości wskaźników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programowych </w:t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 xml:space="preserve">wskazane w fiszkach </w:t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lastRenderedPageBreak/>
                <w:t>projektowych</w:t>
              </w:r>
              <w:r w:rsidRPr="00BC4799">
                <w:rPr>
                  <w:rFonts w:ascii="Arial" w:hAnsi="Arial" w:cs="Arial"/>
                  <w:sz w:val="24"/>
                  <w:szCs w:val="24"/>
                  <w:vertAlign w:val="superscript"/>
                </w:rPr>
                <w:footnoteReference w:id="16"/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 xml:space="preserve"> stanowiących załącznik do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 porozumienia terytorialnego</w:t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65943D37" w14:textId="77777777" w:rsidR="007C6506" w:rsidRPr="00074BB6" w:rsidRDefault="007C6506" w:rsidP="007C6506">
            <w:pPr>
              <w:spacing w:after="120" w:line="240" w:lineRule="auto"/>
              <w:rPr>
                <w:ins w:id="36" w:author="Agnieszka Jóźwiak" w:date="2025-03-21T08:32:00Z" w16du:dateUtc="2025-03-21T07:32:00Z"/>
                <w:rFonts w:ascii="Arial" w:hAnsi="Arial" w:cs="Arial"/>
                <w:sz w:val="24"/>
                <w:szCs w:val="24"/>
              </w:rPr>
            </w:pPr>
            <w:ins w:id="37" w:author="Agnieszka Jóźwiak" w:date="2025-03-21T08:32:00Z" w16du:dateUtc="2025-03-21T07:32:00Z"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W przypadku, gdy strategia ZIT </w:t>
              </w:r>
              <w:proofErr w:type="spellStart"/>
              <w:r w:rsidRPr="00074BB6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 została pozytywnie zaopiniowana przez ministra właściwego do spraw rozwoju regionalnego i Instytucję Zarządzającą, ale planowana jest jej aktualizacja, polegająca na wprowadzeniu projektu wskazanego w Porozumieniu Terytorialnym, ale nieujętego na liście podstawowej w strategii, wnioskodawca zobowiązany jest załączyć do wniosku o dofinansowanie projektu oświadczenie organu lub podmiotu odpowiedzialnego za przygotowanie strategii ZIT </w:t>
              </w:r>
              <w:proofErr w:type="spellStart"/>
              <w:r w:rsidRPr="00074BB6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potwierdzające, że projekt zostanie zamieszczony na liście podstawowej projektów w strategii ZIT </w:t>
              </w:r>
              <w:proofErr w:type="spellStart"/>
              <w:r w:rsidRPr="00074BB6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 w:rsidRPr="00074BB6">
                <w:rPr>
                  <w:rFonts w:ascii="Arial" w:hAnsi="Arial" w:cs="Arial"/>
                  <w:sz w:val="24"/>
                  <w:szCs w:val="24"/>
                  <w:vertAlign w:val="superscript"/>
                  <w:lang w:val="en-US"/>
                </w:rPr>
                <w:footnoteReference w:id="17"/>
              </w:r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. </w:t>
              </w:r>
            </w:ins>
          </w:p>
          <w:p w14:paraId="21CCFA35" w14:textId="02FD5953" w:rsidR="007C6506" w:rsidRPr="003075DF" w:rsidRDefault="007C6506" w:rsidP="007C650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40" w:author="Agnieszka Jóźwiak" w:date="2025-03-21T08:32:00Z" w16du:dateUtc="2025-03-21T07:32:00Z">
              <w:r w:rsidRPr="00BC4799">
                <w:rPr>
                  <w:rFonts w:ascii="Arial" w:hAnsi="Arial" w:cs="Arial"/>
                  <w:sz w:val="24"/>
                  <w:szCs w:val="24"/>
                </w:rPr>
                <w:t>Kryterium jest weryfikowane w oparciu o wniosek o dofinansowanie projektu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 xml:space="preserve">strategię ZIT </w:t>
              </w:r>
              <w:proofErr w:type="spellStart"/>
              <w:r w:rsidRPr="00BC4799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lub oświadczenie organu lub podmiotu odpowiedzialnego za przygotowanie strategii ZIT </w:t>
              </w:r>
              <w:proofErr w:type="spellStart"/>
              <w:r w:rsidRPr="00074BB6">
                <w:rPr>
                  <w:rFonts w:ascii="Arial" w:hAnsi="Arial" w:cs="Arial"/>
                  <w:sz w:val="24"/>
                  <w:szCs w:val="24"/>
                </w:rPr>
                <w:t>BydOF</w:t>
              </w:r>
              <w:proofErr w:type="spellEnd"/>
              <w:r w:rsidRPr="00074BB6">
                <w:rPr>
                  <w:rFonts w:ascii="Arial" w:hAnsi="Arial" w:cs="Arial"/>
                  <w:sz w:val="24"/>
                  <w:szCs w:val="24"/>
                </w:rPr>
                <w:t xml:space="preserve"> oraz </w:t>
              </w:r>
              <w:r>
                <w:rPr>
                  <w:rFonts w:ascii="Arial" w:hAnsi="Arial" w:cs="Arial"/>
                  <w:sz w:val="24"/>
                  <w:szCs w:val="24"/>
                </w:rPr>
                <w:t>porozumienie terytorialne</w:t>
              </w:r>
              <w:r w:rsidRPr="00BC4799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</w:tc>
        <w:tc>
          <w:tcPr>
            <w:tcW w:w="3543" w:type="dxa"/>
          </w:tcPr>
          <w:p w14:paraId="4FA7790D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DBD198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04A750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935B8A" w14:textId="5C1EA12B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24E3B" w14:textId="4DC5384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A87FD7" w:rsidRPr="000B09DD" w14:paraId="383F7D41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1D08B204" w14:textId="5FBE9C36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598" w:type="dxa"/>
            <w:vAlign w:val="center"/>
          </w:tcPr>
          <w:p w14:paraId="71A1F6A0" w14:textId="7462D492" w:rsidR="00A87FD7" w:rsidRPr="003075DF" w:rsidRDefault="00A87FD7" w:rsidP="00A87FD7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3075DF">
              <w:rPr>
                <w:rFonts w:ascii="Arial" w:hAnsi="Arial"/>
                <w:sz w:val="24"/>
                <w:szCs w:val="24"/>
              </w:rPr>
              <w:t xml:space="preserve">Analiza </w:t>
            </w:r>
            <w:proofErr w:type="spellStart"/>
            <w:r w:rsidRPr="003075DF">
              <w:rPr>
                <w:rFonts w:ascii="Arial" w:hAnsi="Arial"/>
                <w:sz w:val="24"/>
                <w:szCs w:val="24"/>
              </w:rPr>
              <w:t>popytu</w:t>
            </w:r>
            <w:proofErr w:type="spellEnd"/>
            <w:r w:rsidRPr="003075DF">
              <w:rPr>
                <w:rFonts w:ascii="Arial" w:hAnsi="Arial"/>
                <w:sz w:val="24"/>
                <w:szCs w:val="24"/>
              </w:rPr>
              <w:t xml:space="preserve"> i </w:t>
            </w:r>
            <w:proofErr w:type="spellStart"/>
            <w:r w:rsidRPr="003075DF">
              <w:rPr>
                <w:rFonts w:ascii="Arial" w:hAnsi="Arial"/>
                <w:sz w:val="24"/>
                <w:szCs w:val="24"/>
              </w:rPr>
              <w:t>podaży</w:t>
            </w:r>
            <w:proofErr w:type="spellEnd"/>
          </w:p>
        </w:tc>
        <w:tc>
          <w:tcPr>
            <w:tcW w:w="7133" w:type="dxa"/>
          </w:tcPr>
          <w:p w14:paraId="274198E9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W kryterium sprawdzamy czy wnioskodawca: </w:t>
            </w:r>
          </w:p>
          <w:p w14:paraId="1A93F644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analizę popytu MŚP na usługi, które będą świadczone na infrastrukturze, która powstanie w ramach realizacji projektu oraz w jakim zakresie planowana infrastruktura przyczyni się do zaspokojenia potrzeb zdiagnozowanych wśród przedsiębiorców;</w:t>
            </w:r>
          </w:p>
          <w:p w14:paraId="395B5D74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regionalną analizę podaży planowanych do wprowadzenia usług dla sektora MŚP, które będą świadczone na wytworzonej infrastrukturze i wskazał, dlaczego podaż ta, jest niewystarczająca na rynku regionalnym;</w:t>
            </w:r>
          </w:p>
          <w:p w14:paraId="011D0150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przeprowadził analizę dostępnych standardów świadczenia usług podobnych do usługi, które wdroży w wyniku realizacji projektu do swojej działalności lub z wykorzystaniem dostępnych standardów usług;</w:t>
            </w:r>
          </w:p>
          <w:p w14:paraId="50C80931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</w:p>
          <w:p w14:paraId="2515804F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usług;</w:t>
            </w:r>
          </w:p>
          <w:p w14:paraId="44E81E08" w14:textId="77777777" w:rsidR="00A87FD7" w:rsidRPr="003075DF" w:rsidRDefault="00A87FD7" w:rsidP="00A87FD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przedstawił uzasadnienie, czy powstała w ramach projektu infrastruktura jest elementem niezbędnym i koniecznym do świadczenia usług na rzecz MŚP.</w:t>
            </w:r>
          </w:p>
          <w:p w14:paraId="6D7F5AA6" w14:textId="2A914FFF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34168A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F57E9D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B1BE2E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D9E0F2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C57C54" w14:textId="149795E2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7B9EB8D7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77B6905C" w14:textId="3D35290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C.4</w:t>
            </w:r>
          </w:p>
        </w:tc>
        <w:tc>
          <w:tcPr>
            <w:tcW w:w="2598" w:type="dxa"/>
            <w:vAlign w:val="center"/>
          </w:tcPr>
          <w:p w14:paraId="31CD0BC3" w14:textId="42B0037A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4BA9A68C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mały lub średni przedsiębiorca w rozumieniu załącznika I do rozporządzenia nr 651/2014.</w:t>
            </w:r>
          </w:p>
          <w:p w14:paraId="46673668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Odbiorca ostateczny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3075DF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8"/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3075DF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5CF515F1" w14:textId="009EFCB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09AF57E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3C8D112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616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4EA794C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CA4AA7" w14:textId="023C1A0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1B77FC9F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0BEF009C" w14:textId="61BBA8FA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598" w:type="dxa"/>
            <w:vAlign w:val="center"/>
          </w:tcPr>
          <w:p w14:paraId="6AF70CF4" w14:textId="14CEA161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/>
                <w:sz w:val="24"/>
                <w:szCs w:val="24"/>
              </w:rPr>
              <w:t>Projekt wpisuje się w regionalne inteligentne specjalizacje</w:t>
            </w:r>
          </w:p>
        </w:tc>
        <w:tc>
          <w:tcPr>
            <w:tcW w:w="7133" w:type="dxa"/>
          </w:tcPr>
          <w:p w14:paraId="5611CB65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tym kryterium sprawdzamy, czy projekt wpisuje się w co najmniej jedną regionalną inteligentną specjalizację z pośród określonych w „Regionalnej Strategii Inteligentnej Specjalizacji (RIS3) 2021+. Województwo Kujawsko-Pomorskie. Perspektywa 2021-2027. Dokument operacyjny dla Strategii rozwoju województwa kujawsko-pomorskiego do 2030 roku – Strategia Przyspieszenia 2030+”.</w:t>
            </w:r>
          </w:p>
          <w:p w14:paraId="22B8D3E5" w14:textId="03B4D4A3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B4E16C1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DCBC408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2C192F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CEF55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7A5B75C" w14:textId="41A6FF92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7FD7" w:rsidRPr="000B09DD" w14:paraId="0DD1AE6E" w14:textId="77777777" w:rsidTr="00675C74">
        <w:trPr>
          <w:trHeight w:val="340"/>
        </w:trPr>
        <w:tc>
          <w:tcPr>
            <w:tcW w:w="1009" w:type="dxa"/>
            <w:vAlign w:val="center"/>
          </w:tcPr>
          <w:p w14:paraId="27A2DEDC" w14:textId="47E54E24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598" w:type="dxa"/>
            <w:vAlign w:val="center"/>
          </w:tcPr>
          <w:p w14:paraId="2E4C6D6C" w14:textId="16B300E4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180D9353" w14:textId="2129E6F9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kryterium sprawdzamy, czy wnioskodawca w wyniku realizacji projektu udzieli wsparcia niefinansowego, co najmniej 10 przedsiębiorcom</w:t>
            </w:r>
            <w:commentRangeStart w:id="41"/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commentRangeEnd w:id="41"/>
            <w:r w:rsidR="00CD721B">
              <w:rPr>
                <w:rStyle w:val="Odwoaniedokomentarza"/>
                <w:lang w:val="x-none" w:eastAsia="x-none"/>
              </w:rPr>
              <w:commentReference w:id="41"/>
            </w:r>
            <w:r w:rsidRPr="003075DF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zarządzania biznesowego, umiejętności związanych z B+R oraz RIS.</w:t>
            </w:r>
          </w:p>
          <w:p w14:paraId="5BD99125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Weryfikacja kryterium będzie możliwa pod warunkiem wybrania przez wnioskodawcę wskaźnika produktu pn. „Przedsiębiorstwa otrzymujące wsparcie niefinansowe</w:t>
            </w:r>
            <w:r w:rsidRPr="003075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3075DF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450E975C" w14:textId="44A228E9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5CBE44EA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A66AF69" w14:textId="7777777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63FFED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075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5DE417" w14:textId="77777777" w:rsidR="00A87FD7" w:rsidRPr="003075DF" w:rsidRDefault="00A87FD7" w:rsidP="00A87FD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BD17711" w14:textId="28041AA7" w:rsidR="00A87FD7" w:rsidRPr="003075DF" w:rsidRDefault="00A87FD7" w:rsidP="00A87FD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075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9014CC4" w14:textId="77777777" w:rsidR="00AF62A4" w:rsidRPr="000B09DD" w:rsidRDefault="00AF62A4" w:rsidP="000B09DD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AF62A4" w:rsidRPr="000B09DD" w:rsidSect="00C67C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Agnieszka Jóźwiak" w:date="2025-03-21T08:34:00Z" w:initials="AJ">
    <w:p w14:paraId="2A197C91" w14:textId="77777777" w:rsidR="007C6506" w:rsidRDefault="007C6506" w:rsidP="007C6506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41" w:author="Agnieszka Jóźwiak" w:date="2025-03-21T08:22:00Z" w:initials="AJ">
    <w:p w14:paraId="3881B096" w14:textId="5352AF4C" w:rsidR="00CD721B" w:rsidRDefault="00CD721B" w:rsidP="00CD721B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A197C91" w15:done="0"/>
  <w15:commentEx w15:paraId="3881B0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37BD4DA" w16cex:dateUtc="2025-03-21T07:34:00Z"/>
  <w16cex:commentExtensible w16cex:durableId="57089EA9" w16cex:dateUtc="2025-03-21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197C91" w16cid:durableId="537BD4DA"/>
  <w16cid:commentId w16cid:paraId="3881B096" w16cid:durableId="57089E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EF34B" w14:textId="77777777" w:rsidR="00F03BC4" w:rsidRDefault="00F03BC4" w:rsidP="00D15E00">
      <w:pPr>
        <w:spacing w:after="0" w:line="240" w:lineRule="auto"/>
      </w:pPr>
      <w:r>
        <w:separator/>
      </w:r>
    </w:p>
  </w:endnote>
  <w:endnote w:type="continuationSeparator" w:id="0">
    <w:p w14:paraId="41FD29CD" w14:textId="77777777" w:rsidR="00F03BC4" w:rsidRDefault="00F03BC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34397" w14:textId="77777777" w:rsidR="00887ED9" w:rsidRDefault="00887E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BAF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5CAFC4E9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9892D" w14:textId="6EEBBC9D" w:rsidR="004267BD" w:rsidRDefault="004267BD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AFD422" wp14:editId="34E58336">
          <wp:simplePos x="0" y="0"/>
          <wp:positionH relativeFrom="margin">
            <wp:posOffset>833452</wp:posOffset>
          </wp:positionH>
          <wp:positionV relativeFrom="page">
            <wp:posOffset>6416564</wp:posOffset>
          </wp:positionV>
          <wp:extent cx="7036904" cy="857250"/>
          <wp:effectExtent l="0" t="0" r="0" b="0"/>
          <wp:wrapNone/>
          <wp:docPr id="70462026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6904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897A6" w14:textId="77777777" w:rsidR="00F03BC4" w:rsidRDefault="00F03BC4" w:rsidP="00D15E00">
      <w:pPr>
        <w:spacing w:after="0" w:line="240" w:lineRule="auto"/>
      </w:pPr>
      <w:r>
        <w:separator/>
      </w:r>
    </w:p>
  </w:footnote>
  <w:footnote w:type="continuationSeparator" w:id="0">
    <w:p w14:paraId="4B503789" w14:textId="77777777" w:rsidR="00F03BC4" w:rsidRDefault="00F03BC4" w:rsidP="00D15E00">
      <w:pPr>
        <w:spacing w:after="0" w:line="240" w:lineRule="auto"/>
      </w:pPr>
      <w:r>
        <w:continuationSeparator/>
      </w:r>
    </w:p>
  </w:footnote>
  <w:footnote w:id="1">
    <w:p w14:paraId="607635D2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1FB9920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1C2E2051" w14:textId="77777777" w:rsidR="0095664D" w:rsidRPr="00D900DC" w:rsidRDefault="0095664D" w:rsidP="0004426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309A860A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D900DC">
        <w:rPr>
          <w:rFonts w:ascii="Arial" w:hAnsi="Arial" w:cs="Arial"/>
          <w:sz w:val="24"/>
          <w:szCs w:val="24"/>
        </w:rPr>
        <w:t>późn</w:t>
      </w:r>
      <w:proofErr w:type="spellEnd"/>
      <w:r w:rsidRPr="00D900DC">
        <w:rPr>
          <w:rFonts w:ascii="Arial" w:hAnsi="Arial" w:cs="Arial"/>
          <w:sz w:val="24"/>
          <w:szCs w:val="24"/>
        </w:rPr>
        <w:t>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3314F378" w14:textId="77777777" w:rsidR="0095664D" w:rsidRPr="00E71612" w:rsidRDefault="0095664D" w:rsidP="0004426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45CD0129" w14:textId="77777777" w:rsidR="00836E8B" w:rsidRPr="00E71612" w:rsidRDefault="00836E8B" w:rsidP="00836E8B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64B24F12" w14:textId="77777777" w:rsidR="0095664D" w:rsidRPr="00D900DC" w:rsidRDefault="0095664D" w:rsidP="0095664D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33C4E1DF" w14:textId="77777777" w:rsidR="007C7AA3" w:rsidRDefault="007C7AA3" w:rsidP="007C7AA3">
      <w:pPr>
        <w:pStyle w:val="Tekstprzypisudolnego"/>
        <w:spacing w:line="276" w:lineRule="auto"/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 wydanie pozwolenia administracyjnego zezwalającego na realizację inwestycji.</w:t>
      </w:r>
    </w:p>
  </w:footnote>
  <w:footnote w:id="9">
    <w:p w14:paraId="2319E947" w14:textId="77777777" w:rsidR="007C7AA3" w:rsidRDefault="007C7AA3" w:rsidP="007C7AA3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1A916877" w14:textId="0AB80505" w:rsidR="00BD5C84" w:rsidRPr="00C83B96" w:rsidRDefault="00BD5C84" w:rsidP="00380F5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83B9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3B96">
        <w:rPr>
          <w:rFonts w:ascii="Arial" w:hAnsi="Arial" w:cs="Arial"/>
          <w:sz w:val="24"/>
          <w:szCs w:val="24"/>
        </w:rPr>
        <w:t xml:space="preserve"> </w:t>
      </w:r>
      <w:r w:rsidRPr="00BD5C84">
        <w:rPr>
          <w:rFonts w:ascii="Arial" w:hAnsi="Arial" w:cs="Arial"/>
          <w:sz w:val="24"/>
          <w:szCs w:val="24"/>
        </w:rPr>
        <w:t xml:space="preserve">W przypadku zmiany </w:t>
      </w:r>
      <w:proofErr w:type="spellStart"/>
      <w:r w:rsidRPr="00BD5C84">
        <w:rPr>
          <w:rFonts w:ascii="Arial" w:hAnsi="Arial" w:cs="Arial"/>
          <w:sz w:val="24"/>
          <w:szCs w:val="24"/>
        </w:rPr>
        <w:t>SzOP</w:t>
      </w:r>
      <w:proofErr w:type="spellEnd"/>
      <w:r w:rsidRPr="00BD5C8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BD5C84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Beneficjenta.</w:t>
      </w:r>
    </w:p>
  </w:footnote>
  <w:footnote w:id="11">
    <w:p w14:paraId="23BFE381" w14:textId="77777777" w:rsidR="008976C0" w:rsidRPr="00C10BE2" w:rsidRDefault="008976C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2">
    <w:p w14:paraId="2F37E52D" w14:textId="77777777" w:rsidR="00F37BBF" w:rsidRPr="008E3E72" w:rsidDel="007C6506" w:rsidRDefault="00F37BBF" w:rsidP="00380F5C">
      <w:pPr>
        <w:pStyle w:val="Tekstprzypisudolnego"/>
        <w:spacing w:line="276" w:lineRule="auto"/>
        <w:rPr>
          <w:del w:id="10" w:author="Agnieszka Jóźwiak" w:date="2025-03-21T08:30:00Z" w16du:dateUtc="2025-03-21T07:30:00Z"/>
          <w:rFonts w:ascii="Arial" w:hAnsi="Arial" w:cs="Arial"/>
          <w:sz w:val="24"/>
          <w:szCs w:val="24"/>
          <w:lang w:val="pl-PL"/>
        </w:rPr>
      </w:pPr>
      <w:del w:id="11" w:author="Agnieszka Jóźwiak" w:date="2025-03-21T08:30:00Z" w16du:dateUtc="2025-03-21T07:30:00Z">
        <w:r w:rsidRPr="008E3E72" w:rsidDel="007C650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Przeliczenie dofinansowania UE wg. średniorocznego kursu euro z roku poprzedzającego rok ogłoszenia naboru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.</w:delText>
        </w:r>
      </w:del>
    </w:p>
  </w:footnote>
  <w:footnote w:id="13">
    <w:p w14:paraId="0E5FB329" w14:textId="77777777" w:rsidR="00F37BBF" w:rsidRPr="008E3E72" w:rsidDel="007C6506" w:rsidRDefault="00F37BBF" w:rsidP="00380F5C">
      <w:pPr>
        <w:pStyle w:val="Tekstprzypisudolnego"/>
        <w:spacing w:line="276" w:lineRule="auto"/>
        <w:rPr>
          <w:del w:id="14" w:author="Agnieszka Jóźwiak" w:date="2025-03-21T08:30:00Z" w16du:dateUtc="2025-03-21T07:30:00Z"/>
          <w:rFonts w:ascii="Lato" w:hAnsi="Lato"/>
          <w:sz w:val="24"/>
          <w:szCs w:val="24"/>
        </w:rPr>
      </w:pPr>
      <w:del w:id="15" w:author="Agnieszka Jóźwiak" w:date="2025-03-21T08:30:00Z" w16du:dateUtc="2025-03-21T07:30:00Z">
        <w:r w:rsidRPr="008E3E72" w:rsidDel="007C650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I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 xml:space="preserve">nstytucja </w:delText>
        </w:r>
        <w:r w:rsidRPr="008E3E72" w:rsidDel="007C6506">
          <w:rPr>
            <w:rFonts w:ascii="Arial" w:hAnsi="Arial" w:cs="Arial"/>
            <w:sz w:val="24"/>
            <w:szCs w:val="24"/>
          </w:rPr>
          <w:delText>P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ośrednicząca</w:delText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dopuszcza możliwość zaakceptowania innych niż przyjęte w fiszkach projektowych wartości wskaźników w przypadku wyjaśnienia przez wnioskodawcę obiektywnych przyczyn powstałych rozbieżności oraz po konsultacji z I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 xml:space="preserve">nstytucją </w:delText>
        </w:r>
        <w:r w:rsidRPr="008E3E72" w:rsidDel="007C6506">
          <w:rPr>
            <w:rFonts w:ascii="Arial" w:hAnsi="Arial" w:cs="Arial"/>
            <w:sz w:val="24"/>
            <w:szCs w:val="24"/>
          </w:rPr>
          <w:delText>Z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arządzającą</w:delText>
        </w:r>
        <w:r w:rsidRPr="008E3E72" w:rsidDel="007C6506">
          <w:rPr>
            <w:rFonts w:ascii="Arial" w:hAnsi="Arial" w:cs="Arial"/>
            <w:sz w:val="24"/>
            <w:szCs w:val="24"/>
          </w:rPr>
          <w:delText>. Jeżeli wartości wskaźników podane we wniosku o dofinansowanie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 xml:space="preserve"> projektu</w:delText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są mniejsze</w:delText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od wartości wskaźników założonych w fiszce projektowej, konieczne jest opisanie i uzasadnienie wprowadzonych zmian we wniosku o dofinansowanie projektu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.</w:delText>
        </w:r>
      </w:del>
    </w:p>
  </w:footnote>
  <w:footnote w:id="14">
    <w:p w14:paraId="0868EE23" w14:textId="77777777" w:rsidR="00F37BBF" w:rsidRPr="00790F2F" w:rsidDel="007C6506" w:rsidRDefault="00F37BBF" w:rsidP="00380F5C">
      <w:pPr>
        <w:pStyle w:val="Tekstprzypisudolnego"/>
        <w:spacing w:line="276" w:lineRule="auto"/>
        <w:rPr>
          <w:del w:id="20" w:author="Agnieszka Jóźwiak" w:date="2025-03-21T08:30:00Z" w16du:dateUtc="2025-03-21T07:30:00Z"/>
          <w:rFonts w:ascii="Arial" w:hAnsi="Arial" w:cs="Arial"/>
          <w:lang w:val="pl-PL"/>
        </w:rPr>
      </w:pPr>
      <w:del w:id="21" w:author="Agnieszka Jóźwiak" w:date="2025-03-21T08:30:00Z" w16du:dateUtc="2025-03-21T07:30:00Z">
        <w:r w:rsidRPr="008E3E72" w:rsidDel="007C6506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Przed podpisaniem umowy o dofinansowanie projektu </w:delText>
        </w:r>
        <w:r w:rsidRPr="005C797F" w:rsidDel="007C6506">
          <w:rPr>
            <w:rFonts w:ascii="Arial" w:hAnsi="Arial" w:cs="Arial"/>
            <w:sz w:val="24"/>
            <w:szCs w:val="24"/>
          </w:rPr>
          <w:delText xml:space="preserve">Instytucja </w:delText>
        </w:r>
        <w:r w:rsidRPr="005C797F" w:rsidDel="007C6506">
          <w:rPr>
            <w:rFonts w:ascii="Arial" w:hAnsi="Arial" w:cs="Arial"/>
            <w:sz w:val="24"/>
            <w:szCs w:val="24"/>
            <w:lang w:val="pl-PL"/>
          </w:rPr>
          <w:delText>Pośrednicząca</w:delText>
        </w:r>
        <w:r w:rsidRPr="005C797F" w:rsidDel="007C6506">
          <w:rPr>
            <w:rFonts w:ascii="Arial" w:hAnsi="Arial" w:cs="Arial"/>
            <w:sz w:val="24"/>
            <w:szCs w:val="24"/>
          </w:rPr>
          <w:delText xml:space="preserve"> zweryfikuje</w:delText>
        </w:r>
        <w:r w:rsidRPr="008E3E72" w:rsidDel="007C6506">
          <w:rPr>
            <w:rFonts w:ascii="Arial" w:hAnsi="Arial" w:cs="Arial"/>
            <w:sz w:val="24"/>
            <w:szCs w:val="24"/>
          </w:rPr>
          <w:delText xml:space="preserve"> czy strategia ZIT BydOF została pozytywnie zaopiniowana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 xml:space="preserve"> </w:delText>
        </w:r>
        <w:r w:rsidRPr="008E3E72" w:rsidDel="007C6506">
          <w:rPr>
            <w:rFonts w:ascii="Arial" w:hAnsi="Arial" w:cs="Arial"/>
            <w:sz w:val="24"/>
            <w:szCs w:val="24"/>
          </w:rPr>
          <w:delText>przez ministra właściwego do spraw rozwoju regionalnego i Instytucję Zarządzającą</w:delText>
        </w:r>
        <w:r w:rsidRPr="008E3E72" w:rsidDel="007C6506">
          <w:rPr>
            <w:rFonts w:ascii="Arial" w:hAnsi="Arial" w:cs="Arial"/>
            <w:sz w:val="24"/>
            <w:szCs w:val="24"/>
            <w:lang w:val="pl-PL"/>
          </w:rPr>
          <w:delText>.</w:delText>
        </w:r>
      </w:del>
    </w:p>
  </w:footnote>
  <w:footnote w:id="15">
    <w:p w14:paraId="4C587FAC" w14:textId="77777777" w:rsidR="007C6506" w:rsidRPr="00BC4799" w:rsidRDefault="007C6506" w:rsidP="007C6506">
      <w:pPr>
        <w:pStyle w:val="Tekstprzypisudolnego"/>
        <w:rPr>
          <w:ins w:id="30" w:author="Agnieszka Jóźwiak" w:date="2025-03-21T08:32:00Z" w16du:dateUtc="2025-03-21T07:32:00Z"/>
          <w:rFonts w:ascii="Arial" w:hAnsi="Arial" w:cs="Arial"/>
          <w:sz w:val="24"/>
          <w:szCs w:val="24"/>
          <w:lang w:val="pl-PL"/>
        </w:rPr>
      </w:pPr>
      <w:ins w:id="31" w:author="Agnieszka Jóźwiak" w:date="2025-03-21T08:32:00Z" w16du:dateUtc="2025-03-21T07:32:00Z">
        <w:r w:rsidRPr="00BC4799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BC4799">
          <w:rPr>
            <w:rFonts w:ascii="Arial" w:hAnsi="Arial" w:cs="Arial"/>
            <w:sz w:val="24"/>
            <w:szCs w:val="24"/>
          </w:rPr>
          <w:t xml:space="preserve"> </w:t>
        </w:r>
        <w:r w:rsidRPr="00962551">
          <w:rPr>
            <w:rFonts w:ascii="Arial" w:hAnsi="Arial" w:cs="Arial"/>
            <w:sz w:val="24"/>
            <w:szCs w:val="24"/>
          </w:rPr>
          <w:t>Wartość dofinansowania UE powinna zostać przeliczona zgodnie z kursem euro wskazanym w Regulaminie wyboru projektów.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</w:footnote>
  <w:footnote w:id="16">
    <w:p w14:paraId="7A26BE01" w14:textId="77777777" w:rsidR="007C6506" w:rsidRPr="00BC4799" w:rsidRDefault="007C6506" w:rsidP="007C6506">
      <w:pPr>
        <w:pStyle w:val="Tekstprzypisudolnego"/>
        <w:rPr>
          <w:ins w:id="34" w:author="Agnieszka Jóźwiak" w:date="2025-03-21T08:32:00Z" w16du:dateUtc="2025-03-21T07:32:00Z"/>
          <w:rFonts w:ascii="Arial" w:hAnsi="Arial" w:cs="Arial"/>
          <w:sz w:val="24"/>
          <w:szCs w:val="24"/>
          <w:lang w:val="pl-PL"/>
        </w:rPr>
      </w:pPr>
      <w:ins w:id="35" w:author="Agnieszka Jóźwiak" w:date="2025-03-21T08:32:00Z" w16du:dateUtc="2025-03-21T07:32:00Z">
        <w:r w:rsidRPr="00BC4799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BC4799">
          <w:rPr>
            <w:rFonts w:ascii="Arial" w:hAnsi="Arial" w:cs="Arial"/>
            <w:sz w:val="24"/>
            <w:szCs w:val="24"/>
          </w:rPr>
          <w:t xml:space="preserve"> I</w:t>
        </w:r>
        <w:r w:rsidRPr="00BC4799">
          <w:rPr>
            <w:rFonts w:ascii="Arial" w:hAnsi="Arial" w:cs="Arial"/>
            <w:sz w:val="24"/>
            <w:szCs w:val="24"/>
            <w:lang w:val="pl-PL"/>
          </w:rPr>
          <w:t xml:space="preserve">nstytucja </w:t>
        </w:r>
        <w:r w:rsidRPr="00BC4799">
          <w:rPr>
            <w:rFonts w:ascii="Arial" w:hAnsi="Arial" w:cs="Arial"/>
            <w:sz w:val="24"/>
            <w:szCs w:val="24"/>
          </w:rPr>
          <w:t>P</w:t>
        </w:r>
        <w:r w:rsidRPr="00BC4799">
          <w:rPr>
            <w:rFonts w:ascii="Arial" w:hAnsi="Arial" w:cs="Arial"/>
            <w:sz w:val="24"/>
            <w:szCs w:val="24"/>
            <w:lang w:val="pl-PL"/>
          </w:rPr>
          <w:t>ośrednicząca</w:t>
        </w:r>
        <w:r w:rsidRPr="00BC4799">
          <w:rPr>
            <w:rFonts w:ascii="Arial" w:hAnsi="Arial" w:cs="Arial"/>
            <w:sz w:val="24"/>
            <w:szCs w:val="24"/>
          </w:rPr>
          <w:t xml:space="preserve"> dopuszcza możliwość zaakceptowania innych niż przyjęte w fiszkach projektowych wartości wskaźników w przypadku wyjaśnienia przez wnioskodawcę obiektywnych przyczyn powstałych rozbieżności oraz po konsultacji z I</w:t>
        </w:r>
        <w:r w:rsidRPr="00BC4799">
          <w:rPr>
            <w:rFonts w:ascii="Arial" w:hAnsi="Arial" w:cs="Arial"/>
            <w:sz w:val="24"/>
            <w:szCs w:val="24"/>
            <w:lang w:val="pl-PL"/>
          </w:rPr>
          <w:t xml:space="preserve">nstytucją </w:t>
        </w:r>
        <w:r w:rsidRPr="00BC4799">
          <w:rPr>
            <w:rFonts w:ascii="Arial" w:hAnsi="Arial" w:cs="Arial"/>
            <w:sz w:val="24"/>
            <w:szCs w:val="24"/>
          </w:rPr>
          <w:t>Z</w:t>
        </w:r>
        <w:r w:rsidRPr="00BC4799">
          <w:rPr>
            <w:rFonts w:ascii="Arial" w:hAnsi="Arial" w:cs="Arial"/>
            <w:sz w:val="24"/>
            <w:szCs w:val="24"/>
            <w:lang w:val="pl-PL"/>
          </w:rPr>
          <w:t>arządzającą</w:t>
        </w:r>
        <w:r w:rsidRPr="00BC4799">
          <w:rPr>
            <w:rFonts w:ascii="Arial" w:hAnsi="Arial" w:cs="Arial"/>
            <w:sz w:val="24"/>
            <w:szCs w:val="24"/>
          </w:rPr>
          <w:t>. Jeżeli wartości wskaźników podane we wniosku o dofinansowanie</w:t>
        </w:r>
        <w:r w:rsidRPr="00BC4799">
          <w:rPr>
            <w:rFonts w:ascii="Arial" w:hAnsi="Arial" w:cs="Arial"/>
            <w:sz w:val="24"/>
            <w:szCs w:val="24"/>
            <w:lang w:val="pl-PL"/>
          </w:rPr>
          <w:t xml:space="preserve"> projektu</w:t>
        </w:r>
        <w:r w:rsidRPr="00BC4799">
          <w:rPr>
            <w:rFonts w:ascii="Arial" w:hAnsi="Arial" w:cs="Arial"/>
            <w:sz w:val="24"/>
            <w:szCs w:val="24"/>
          </w:rPr>
          <w:t xml:space="preserve"> </w:t>
        </w:r>
        <w:r w:rsidRPr="00BC4799">
          <w:rPr>
            <w:rFonts w:ascii="Arial" w:hAnsi="Arial" w:cs="Arial"/>
            <w:sz w:val="24"/>
            <w:szCs w:val="24"/>
            <w:lang w:val="pl-PL"/>
          </w:rPr>
          <w:t xml:space="preserve">są mniejsze </w:t>
        </w:r>
        <w:r w:rsidRPr="00BC4799">
          <w:rPr>
            <w:rFonts w:ascii="Arial" w:hAnsi="Arial" w:cs="Arial"/>
            <w:sz w:val="24"/>
            <w:szCs w:val="24"/>
          </w:rPr>
          <w:t>od wartości wskaźników założonych w fiszce projektowej, konieczne jest opisanie i uzasadnienie wprowadzonych zmian we wniosku o dofinansowanie projektu.</w:t>
        </w:r>
      </w:ins>
    </w:p>
  </w:footnote>
  <w:footnote w:id="17">
    <w:p w14:paraId="3B541903" w14:textId="77777777" w:rsidR="007C6506" w:rsidRDefault="007C6506" w:rsidP="007C6506">
      <w:pPr>
        <w:pStyle w:val="Tekstprzypisudolnego"/>
        <w:rPr>
          <w:ins w:id="38" w:author="Agnieszka Jóźwiak" w:date="2025-03-21T08:32:00Z" w16du:dateUtc="2025-03-21T07:32:00Z"/>
          <w:sz w:val="24"/>
          <w:szCs w:val="24"/>
        </w:rPr>
      </w:pPr>
      <w:ins w:id="39" w:author="Agnieszka Jóźwiak" w:date="2025-03-21T08:32:00Z" w16du:dateUtc="2025-03-21T07:32:00Z">
        <w:r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>
          <w:rPr>
            <w:rFonts w:ascii="Arial" w:hAnsi="Arial" w:cs="Arial"/>
            <w:sz w:val="24"/>
            <w:szCs w:val="24"/>
          </w:rPr>
          <w:t xml:space="preserve"> Przed podpisaniem umowy o dofinansowanie projektu Instytucja Pośrednicząca zweryfikuje czy strategia ZIT </w:t>
        </w:r>
        <w:proofErr w:type="spellStart"/>
        <w:r>
          <w:rPr>
            <w:rFonts w:ascii="Arial" w:hAnsi="Arial" w:cs="Arial"/>
            <w:sz w:val="24"/>
            <w:szCs w:val="24"/>
          </w:rPr>
          <w:t>BydOF</w:t>
        </w:r>
        <w:proofErr w:type="spellEnd"/>
        <w:r>
          <w:rPr>
            <w:rFonts w:ascii="Arial" w:hAnsi="Arial" w:cs="Arial"/>
            <w:sz w:val="24"/>
            <w:szCs w:val="24"/>
          </w:rPr>
          <w:t xml:space="preserve"> została pozytywnie zaopiniowana przez ministra właściwego do spraw rozwoju regionalnego i Instytucję Zarządzającą.</w:t>
        </w:r>
      </w:ins>
    </w:p>
  </w:footnote>
  <w:footnote w:id="18">
    <w:p w14:paraId="6E50BBA9" w14:textId="5E7EBA09" w:rsidR="00A87FD7" w:rsidRPr="009D3A18" w:rsidRDefault="00A87FD7" w:rsidP="00665F6D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380F5C">
        <w:rPr>
          <w:rFonts w:ascii="Arial" w:eastAsia="Times New Roman" w:hAnsi="Arial" w:cs="Arial"/>
          <w:sz w:val="24"/>
          <w:szCs w:val="24"/>
        </w:rPr>
        <w:t xml:space="preserve"> </w:t>
      </w:r>
      <w:r w:rsidRPr="00665F6D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9">
    <w:p w14:paraId="1C083EC6" w14:textId="0EBDA9E7" w:rsidR="00A87FD7" w:rsidRPr="00665F6D" w:rsidRDefault="00A87FD7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W szczególnie uzasadnionych przypadkach </w:t>
      </w:r>
      <w:ins w:id="42" w:author="Agnieszka Jóźwiak" w:date="2025-03-21T08:20:00Z" w16du:dateUtc="2025-03-21T07:20:00Z">
        <w:r w:rsidR="00CD721B">
          <w:rPr>
            <w:rFonts w:ascii="Arial" w:hAnsi="Arial" w:cs="Arial"/>
            <w:sz w:val="24"/>
            <w:szCs w:val="24"/>
          </w:rPr>
          <w:t xml:space="preserve">Instytucja Pośrednicząca po pozytywnej opinii </w:t>
        </w:r>
      </w:ins>
      <w:r w:rsidRPr="00665F6D">
        <w:rPr>
          <w:rFonts w:ascii="Arial" w:hAnsi="Arial" w:cs="Arial"/>
          <w:sz w:val="24"/>
          <w:szCs w:val="24"/>
        </w:rPr>
        <w:t>Instytucj</w:t>
      </w:r>
      <w:ins w:id="43" w:author="Agnieszka Jóźwiak" w:date="2025-03-21T08:20:00Z" w16du:dateUtc="2025-03-21T07:20:00Z">
        <w:r w:rsidR="00CD721B">
          <w:rPr>
            <w:rFonts w:ascii="Arial" w:hAnsi="Arial" w:cs="Arial"/>
            <w:sz w:val="24"/>
            <w:szCs w:val="24"/>
          </w:rPr>
          <w:t>i</w:t>
        </w:r>
      </w:ins>
      <w:del w:id="44" w:author="Agnieszka Jóźwiak" w:date="2025-03-21T08:20:00Z" w16du:dateUtc="2025-03-21T07:20:00Z">
        <w:r w:rsidRPr="00665F6D" w:rsidDel="00CD721B">
          <w:rPr>
            <w:rFonts w:ascii="Arial" w:hAnsi="Arial" w:cs="Arial"/>
            <w:sz w:val="24"/>
            <w:szCs w:val="24"/>
          </w:rPr>
          <w:delText>a</w:delText>
        </w:r>
      </w:del>
      <w:r w:rsidRPr="00665F6D">
        <w:rPr>
          <w:rFonts w:ascii="Arial" w:hAnsi="Arial" w:cs="Arial"/>
          <w:sz w:val="24"/>
          <w:szCs w:val="24"/>
        </w:rPr>
        <w:t xml:space="preserve"> Zarządzając</w:t>
      </w:r>
      <w:ins w:id="45" w:author="Agnieszka Jóźwiak" w:date="2025-03-21T08:20:00Z" w16du:dateUtc="2025-03-21T07:20:00Z">
        <w:r w:rsidR="00CD721B">
          <w:rPr>
            <w:rFonts w:ascii="Arial" w:hAnsi="Arial" w:cs="Arial"/>
            <w:sz w:val="24"/>
            <w:szCs w:val="24"/>
          </w:rPr>
          <w:t>ej</w:t>
        </w:r>
      </w:ins>
      <w:del w:id="46" w:author="Agnieszka Jóźwiak" w:date="2025-03-21T08:20:00Z" w16du:dateUtc="2025-03-21T07:20:00Z">
        <w:r w:rsidRPr="00665F6D" w:rsidDel="00CD721B">
          <w:rPr>
            <w:rFonts w:ascii="Arial" w:hAnsi="Arial" w:cs="Arial"/>
            <w:sz w:val="24"/>
            <w:szCs w:val="24"/>
          </w:rPr>
          <w:delText>a</w:delText>
        </w:r>
      </w:del>
      <w:r w:rsidRPr="00665F6D">
        <w:rPr>
          <w:rFonts w:ascii="Arial" w:hAnsi="Arial" w:cs="Arial"/>
          <w:sz w:val="24"/>
          <w:szCs w:val="24"/>
        </w:rPr>
        <w:t xml:space="preserve"> może wyrazić zgodę, w trakcie realizacji projektu na wniosek beneficjenta, na zmianę zakładanej do osiągnięcia wartości docelowej ww. wskaźnika.</w:t>
      </w:r>
    </w:p>
  </w:footnote>
  <w:footnote w:id="20">
    <w:p w14:paraId="035CFA64" w14:textId="77777777" w:rsidR="00A87FD7" w:rsidRPr="00665F6D" w:rsidRDefault="00A87FD7" w:rsidP="00665F6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  <w:lang w:val="pl-PL"/>
        </w:rPr>
        <w:t xml:space="preserve"> </w:t>
      </w:r>
      <w:r w:rsidRPr="00665F6D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D19C" w14:textId="77777777" w:rsidR="00887ED9" w:rsidRDefault="00887E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F2D53" w14:textId="77777777" w:rsidR="00887ED9" w:rsidRDefault="00887ED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5BBBA" w14:textId="77777777" w:rsidR="00A36212" w:rsidRPr="00AB6F3A" w:rsidRDefault="00A36212" w:rsidP="00A3621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AB6F3A">
      <w:rPr>
        <w:rFonts w:ascii="Arial" w:hAnsi="Arial" w:cs="Arial"/>
        <w:sz w:val="24"/>
        <w:szCs w:val="24"/>
      </w:rPr>
      <w:t>FUNDUSZE EUROPEJSKIE DLA KUJAW I POMORZA 2021-2027</w:t>
    </w:r>
  </w:p>
  <w:p w14:paraId="5FA81479" w14:textId="77777777" w:rsidR="00880938" w:rsidRPr="00AA3F95" w:rsidRDefault="00A36212" w:rsidP="00880938">
    <w:pPr>
      <w:spacing w:after="0"/>
      <w:ind w:left="8496"/>
      <w:rPr>
        <w:rFonts w:ascii="Arial" w:hAnsi="Arial" w:cs="Arial"/>
        <w:bCs/>
        <w:sz w:val="24"/>
        <w:szCs w:val="24"/>
      </w:rPr>
    </w:pPr>
    <w:r w:rsidRPr="00AB6F3A">
      <w:rPr>
        <w:rFonts w:ascii="Arial" w:hAnsi="Arial" w:cs="Arial"/>
        <w:sz w:val="24"/>
        <w:szCs w:val="24"/>
      </w:rPr>
      <w:t>Załącznik</w:t>
    </w:r>
    <w:r w:rsidR="00E923E5">
      <w:rPr>
        <w:rFonts w:ascii="Arial" w:hAnsi="Arial" w:cs="Arial"/>
        <w:sz w:val="24"/>
        <w:szCs w:val="24"/>
      </w:rPr>
      <w:t xml:space="preserve"> nr 1</w:t>
    </w:r>
    <w:r w:rsidR="00D658FF">
      <w:rPr>
        <w:rFonts w:ascii="Arial" w:hAnsi="Arial" w:cs="Arial"/>
        <w:sz w:val="24"/>
        <w:szCs w:val="24"/>
      </w:rPr>
      <w:t xml:space="preserve"> </w:t>
    </w:r>
    <w:r w:rsidRPr="00AB6F3A">
      <w:rPr>
        <w:rFonts w:ascii="Arial" w:hAnsi="Arial" w:cs="Arial"/>
        <w:sz w:val="24"/>
        <w:szCs w:val="24"/>
      </w:rPr>
      <w:t xml:space="preserve">do </w:t>
    </w:r>
    <w:r w:rsidR="00D658FF">
      <w:rPr>
        <w:rFonts w:ascii="Arial" w:hAnsi="Arial" w:cs="Arial"/>
        <w:sz w:val="24"/>
        <w:szCs w:val="24"/>
      </w:rPr>
      <w:t>Stanowiska Nr 13/2025</w:t>
    </w:r>
    <w:r w:rsidR="00D658FF">
      <w:rPr>
        <w:rFonts w:ascii="Arial" w:hAnsi="Arial" w:cs="Arial"/>
        <w:sz w:val="24"/>
        <w:szCs w:val="24"/>
      </w:rPr>
      <w:br/>
    </w:r>
    <w:r w:rsidR="00880938" w:rsidRPr="00AA3F95">
      <w:rPr>
        <w:rFonts w:ascii="Arial" w:hAnsi="Arial" w:cs="Arial"/>
        <w:bCs/>
        <w:sz w:val="24"/>
        <w:szCs w:val="24"/>
      </w:rPr>
      <w:t>Grupy roboczej ds. polityki terytorialnej</w:t>
    </w:r>
  </w:p>
  <w:p w14:paraId="2FC87D6E" w14:textId="6B7E5C11" w:rsidR="003B0164" w:rsidRPr="00880938" w:rsidRDefault="00880938" w:rsidP="00880938">
    <w:pPr>
      <w:spacing w:after="0"/>
      <w:ind w:left="8496"/>
      <w:rPr>
        <w:rFonts w:ascii="Arial" w:hAnsi="Arial" w:cs="Arial"/>
        <w:bCs/>
        <w:sz w:val="24"/>
        <w:szCs w:val="24"/>
      </w:rPr>
    </w:pPr>
    <w:r w:rsidRPr="00AA3F95">
      <w:rPr>
        <w:rFonts w:ascii="Arial" w:hAnsi="Arial" w:cs="Arial"/>
        <w:bCs/>
        <w:sz w:val="24"/>
        <w:szCs w:val="24"/>
      </w:rPr>
      <w:t xml:space="preserve">przy KM FEdKP 2021-2027 z </w:t>
    </w:r>
    <w:r>
      <w:rPr>
        <w:rFonts w:ascii="Arial" w:hAnsi="Arial" w:cs="Arial"/>
        <w:bCs/>
        <w:sz w:val="24"/>
        <w:szCs w:val="24"/>
      </w:rPr>
      <w:t>19</w:t>
    </w:r>
    <w:r w:rsidRPr="00AA3F95">
      <w:rPr>
        <w:rFonts w:ascii="Arial" w:hAnsi="Arial" w:cs="Arial"/>
        <w:bCs/>
        <w:sz w:val="24"/>
        <w:szCs w:val="24"/>
      </w:rPr>
      <w:t xml:space="preserve"> </w:t>
    </w:r>
    <w:r>
      <w:rPr>
        <w:rFonts w:ascii="Arial" w:hAnsi="Arial" w:cs="Arial"/>
        <w:bCs/>
        <w:sz w:val="24"/>
        <w:szCs w:val="24"/>
      </w:rPr>
      <w:t>marca</w:t>
    </w:r>
    <w:r w:rsidRPr="00AA3F95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7188F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92C8D"/>
    <w:multiLevelType w:val="hybridMultilevel"/>
    <w:tmpl w:val="A28C5A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B43D14"/>
    <w:multiLevelType w:val="hybridMultilevel"/>
    <w:tmpl w:val="83B63AC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71DC5"/>
    <w:multiLevelType w:val="hybridMultilevel"/>
    <w:tmpl w:val="F2A8A98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6B20AA"/>
    <w:multiLevelType w:val="hybridMultilevel"/>
    <w:tmpl w:val="81D65AFE"/>
    <w:lvl w:ilvl="0" w:tplc="49A23E46">
      <w:start w:val="1"/>
      <w:numFmt w:val="decimal"/>
      <w:lvlText w:val="%1."/>
      <w:lvlJc w:val="left"/>
      <w:pPr>
        <w:ind w:left="1440" w:hanging="360"/>
      </w:pPr>
    </w:lvl>
    <w:lvl w:ilvl="1" w:tplc="93F21DEE">
      <w:start w:val="1"/>
      <w:numFmt w:val="decimal"/>
      <w:lvlText w:val="%2."/>
      <w:lvlJc w:val="left"/>
      <w:pPr>
        <w:ind w:left="1440" w:hanging="360"/>
      </w:pPr>
    </w:lvl>
    <w:lvl w:ilvl="2" w:tplc="BA028F02">
      <w:start w:val="1"/>
      <w:numFmt w:val="decimal"/>
      <w:lvlText w:val="%3."/>
      <w:lvlJc w:val="left"/>
      <w:pPr>
        <w:ind w:left="1440" w:hanging="360"/>
      </w:pPr>
    </w:lvl>
    <w:lvl w:ilvl="3" w:tplc="B278514A">
      <w:start w:val="1"/>
      <w:numFmt w:val="decimal"/>
      <w:lvlText w:val="%4."/>
      <w:lvlJc w:val="left"/>
      <w:pPr>
        <w:ind w:left="1440" w:hanging="360"/>
      </w:pPr>
    </w:lvl>
    <w:lvl w:ilvl="4" w:tplc="09E88CBE">
      <w:start w:val="1"/>
      <w:numFmt w:val="decimal"/>
      <w:lvlText w:val="%5."/>
      <w:lvlJc w:val="left"/>
      <w:pPr>
        <w:ind w:left="1440" w:hanging="360"/>
      </w:pPr>
    </w:lvl>
    <w:lvl w:ilvl="5" w:tplc="D344989A">
      <w:start w:val="1"/>
      <w:numFmt w:val="decimal"/>
      <w:lvlText w:val="%6."/>
      <w:lvlJc w:val="left"/>
      <w:pPr>
        <w:ind w:left="1440" w:hanging="360"/>
      </w:pPr>
    </w:lvl>
    <w:lvl w:ilvl="6" w:tplc="ED6CF470">
      <w:start w:val="1"/>
      <w:numFmt w:val="decimal"/>
      <w:lvlText w:val="%7."/>
      <w:lvlJc w:val="left"/>
      <w:pPr>
        <w:ind w:left="1440" w:hanging="360"/>
      </w:pPr>
    </w:lvl>
    <w:lvl w:ilvl="7" w:tplc="0C62676E">
      <w:start w:val="1"/>
      <w:numFmt w:val="decimal"/>
      <w:lvlText w:val="%8."/>
      <w:lvlJc w:val="left"/>
      <w:pPr>
        <w:ind w:left="1440" w:hanging="360"/>
      </w:pPr>
    </w:lvl>
    <w:lvl w:ilvl="8" w:tplc="7A047CE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6006F"/>
    <w:multiLevelType w:val="hybridMultilevel"/>
    <w:tmpl w:val="A4FAB8E6"/>
    <w:lvl w:ilvl="0" w:tplc="277C0A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F62693"/>
    <w:multiLevelType w:val="hybridMultilevel"/>
    <w:tmpl w:val="324AA6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2CF0903"/>
    <w:multiLevelType w:val="hybridMultilevel"/>
    <w:tmpl w:val="D0E09764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8C5231"/>
    <w:multiLevelType w:val="hybridMultilevel"/>
    <w:tmpl w:val="F418D67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00703"/>
    <w:multiLevelType w:val="hybridMultilevel"/>
    <w:tmpl w:val="7CB469CA"/>
    <w:lvl w:ilvl="0" w:tplc="C6121B3A">
      <w:start w:val="1"/>
      <w:numFmt w:val="decimal"/>
      <w:lvlText w:val="%1."/>
      <w:lvlJc w:val="left"/>
      <w:pPr>
        <w:ind w:left="720" w:hanging="360"/>
      </w:pPr>
    </w:lvl>
    <w:lvl w:ilvl="1" w:tplc="F40899A6">
      <w:start w:val="1"/>
      <w:numFmt w:val="decimal"/>
      <w:lvlText w:val="%2."/>
      <w:lvlJc w:val="left"/>
      <w:pPr>
        <w:ind w:left="720" w:hanging="360"/>
      </w:pPr>
    </w:lvl>
    <w:lvl w:ilvl="2" w:tplc="0CB03984">
      <w:start w:val="1"/>
      <w:numFmt w:val="decimal"/>
      <w:lvlText w:val="%3."/>
      <w:lvlJc w:val="left"/>
      <w:pPr>
        <w:ind w:left="720" w:hanging="360"/>
      </w:pPr>
    </w:lvl>
    <w:lvl w:ilvl="3" w:tplc="F8F45470">
      <w:start w:val="1"/>
      <w:numFmt w:val="decimal"/>
      <w:lvlText w:val="%4."/>
      <w:lvlJc w:val="left"/>
      <w:pPr>
        <w:ind w:left="720" w:hanging="360"/>
      </w:pPr>
    </w:lvl>
    <w:lvl w:ilvl="4" w:tplc="E188D9C4">
      <w:start w:val="1"/>
      <w:numFmt w:val="decimal"/>
      <w:lvlText w:val="%5."/>
      <w:lvlJc w:val="left"/>
      <w:pPr>
        <w:ind w:left="720" w:hanging="360"/>
      </w:pPr>
    </w:lvl>
    <w:lvl w:ilvl="5" w:tplc="B4B61AB6">
      <w:start w:val="1"/>
      <w:numFmt w:val="decimal"/>
      <w:lvlText w:val="%6."/>
      <w:lvlJc w:val="left"/>
      <w:pPr>
        <w:ind w:left="720" w:hanging="360"/>
      </w:pPr>
    </w:lvl>
    <w:lvl w:ilvl="6" w:tplc="34A2ADCE">
      <w:start w:val="1"/>
      <w:numFmt w:val="decimal"/>
      <w:lvlText w:val="%7."/>
      <w:lvlJc w:val="left"/>
      <w:pPr>
        <w:ind w:left="720" w:hanging="360"/>
      </w:pPr>
    </w:lvl>
    <w:lvl w:ilvl="7" w:tplc="69B22B48">
      <w:start w:val="1"/>
      <w:numFmt w:val="decimal"/>
      <w:lvlText w:val="%8."/>
      <w:lvlJc w:val="left"/>
      <w:pPr>
        <w:ind w:left="720" w:hanging="360"/>
      </w:pPr>
    </w:lvl>
    <w:lvl w:ilvl="8" w:tplc="AE6013DE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35275A73"/>
    <w:multiLevelType w:val="hybridMultilevel"/>
    <w:tmpl w:val="80968AD4"/>
    <w:lvl w:ilvl="0" w:tplc="277C0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F608DD"/>
    <w:multiLevelType w:val="hybridMultilevel"/>
    <w:tmpl w:val="3500961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F2DD6"/>
    <w:multiLevelType w:val="hybridMultilevel"/>
    <w:tmpl w:val="94420F6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23022"/>
    <w:multiLevelType w:val="hybridMultilevel"/>
    <w:tmpl w:val="936E4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E0F12"/>
    <w:multiLevelType w:val="hybridMultilevel"/>
    <w:tmpl w:val="B810D80A"/>
    <w:lvl w:ilvl="0" w:tplc="84A67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34308"/>
    <w:multiLevelType w:val="hybridMultilevel"/>
    <w:tmpl w:val="40AEC5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E2ECD"/>
    <w:multiLevelType w:val="hybridMultilevel"/>
    <w:tmpl w:val="5F1890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43685"/>
    <w:multiLevelType w:val="hybridMultilevel"/>
    <w:tmpl w:val="342286F0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A598A"/>
    <w:multiLevelType w:val="hybridMultilevel"/>
    <w:tmpl w:val="81426316"/>
    <w:lvl w:ilvl="0" w:tplc="B134980C">
      <w:start w:val="1"/>
      <w:numFmt w:val="decimal"/>
      <w:lvlText w:val="%1."/>
      <w:lvlJc w:val="left"/>
      <w:pPr>
        <w:ind w:left="720" w:hanging="360"/>
      </w:pPr>
    </w:lvl>
    <w:lvl w:ilvl="1" w:tplc="85245D32">
      <w:start w:val="1"/>
      <w:numFmt w:val="decimal"/>
      <w:lvlText w:val="%2."/>
      <w:lvlJc w:val="left"/>
      <w:pPr>
        <w:ind w:left="720" w:hanging="360"/>
      </w:pPr>
    </w:lvl>
    <w:lvl w:ilvl="2" w:tplc="D5F6DD82">
      <w:start w:val="1"/>
      <w:numFmt w:val="decimal"/>
      <w:lvlText w:val="%3."/>
      <w:lvlJc w:val="left"/>
      <w:pPr>
        <w:ind w:left="720" w:hanging="360"/>
      </w:pPr>
    </w:lvl>
    <w:lvl w:ilvl="3" w:tplc="78EA061E">
      <w:start w:val="1"/>
      <w:numFmt w:val="decimal"/>
      <w:lvlText w:val="%4."/>
      <w:lvlJc w:val="left"/>
      <w:pPr>
        <w:ind w:left="720" w:hanging="360"/>
      </w:pPr>
    </w:lvl>
    <w:lvl w:ilvl="4" w:tplc="17706FEE">
      <w:start w:val="1"/>
      <w:numFmt w:val="decimal"/>
      <w:lvlText w:val="%5."/>
      <w:lvlJc w:val="left"/>
      <w:pPr>
        <w:ind w:left="720" w:hanging="360"/>
      </w:pPr>
    </w:lvl>
    <w:lvl w:ilvl="5" w:tplc="624C67EC">
      <w:start w:val="1"/>
      <w:numFmt w:val="decimal"/>
      <w:lvlText w:val="%6."/>
      <w:lvlJc w:val="left"/>
      <w:pPr>
        <w:ind w:left="720" w:hanging="360"/>
      </w:pPr>
    </w:lvl>
    <w:lvl w:ilvl="6" w:tplc="45C89178">
      <w:start w:val="1"/>
      <w:numFmt w:val="decimal"/>
      <w:lvlText w:val="%7."/>
      <w:lvlJc w:val="left"/>
      <w:pPr>
        <w:ind w:left="720" w:hanging="360"/>
      </w:pPr>
    </w:lvl>
    <w:lvl w:ilvl="7" w:tplc="2C46C720">
      <w:start w:val="1"/>
      <w:numFmt w:val="decimal"/>
      <w:lvlText w:val="%8."/>
      <w:lvlJc w:val="left"/>
      <w:pPr>
        <w:ind w:left="720" w:hanging="360"/>
      </w:pPr>
    </w:lvl>
    <w:lvl w:ilvl="8" w:tplc="CF06C640">
      <w:start w:val="1"/>
      <w:numFmt w:val="decimal"/>
      <w:lvlText w:val="%9."/>
      <w:lvlJc w:val="left"/>
      <w:pPr>
        <w:ind w:left="720" w:hanging="360"/>
      </w:pPr>
    </w:lvl>
  </w:abstractNum>
  <w:abstractNum w:abstractNumId="34" w15:restartNumberingAfterBreak="0">
    <w:nsid w:val="6DD671EB"/>
    <w:multiLevelType w:val="hybridMultilevel"/>
    <w:tmpl w:val="0CD0EEDC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DD4E05"/>
    <w:multiLevelType w:val="hybridMultilevel"/>
    <w:tmpl w:val="B0180D72"/>
    <w:lvl w:ilvl="0" w:tplc="0D0A9F00">
      <w:start w:val="1"/>
      <w:numFmt w:val="decimal"/>
      <w:lvlText w:val="%1."/>
      <w:lvlJc w:val="left"/>
      <w:pPr>
        <w:ind w:left="720" w:hanging="360"/>
      </w:pPr>
    </w:lvl>
    <w:lvl w:ilvl="1" w:tplc="5666F216">
      <w:start w:val="1"/>
      <w:numFmt w:val="decimal"/>
      <w:lvlText w:val="%2."/>
      <w:lvlJc w:val="left"/>
      <w:pPr>
        <w:ind w:left="720" w:hanging="360"/>
      </w:pPr>
    </w:lvl>
    <w:lvl w:ilvl="2" w:tplc="BF688E6C">
      <w:start w:val="1"/>
      <w:numFmt w:val="decimal"/>
      <w:lvlText w:val="%3."/>
      <w:lvlJc w:val="left"/>
      <w:pPr>
        <w:ind w:left="720" w:hanging="360"/>
      </w:pPr>
    </w:lvl>
    <w:lvl w:ilvl="3" w:tplc="310632CE">
      <w:start w:val="1"/>
      <w:numFmt w:val="decimal"/>
      <w:lvlText w:val="%4."/>
      <w:lvlJc w:val="left"/>
      <w:pPr>
        <w:ind w:left="720" w:hanging="360"/>
      </w:pPr>
    </w:lvl>
    <w:lvl w:ilvl="4" w:tplc="557E59CE">
      <w:start w:val="1"/>
      <w:numFmt w:val="decimal"/>
      <w:lvlText w:val="%5."/>
      <w:lvlJc w:val="left"/>
      <w:pPr>
        <w:ind w:left="720" w:hanging="360"/>
      </w:pPr>
    </w:lvl>
    <w:lvl w:ilvl="5" w:tplc="98A46C2E">
      <w:start w:val="1"/>
      <w:numFmt w:val="decimal"/>
      <w:lvlText w:val="%6."/>
      <w:lvlJc w:val="left"/>
      <w:pPr>
        <w:ind w:left="720" w:hanging="360"/>
      </w:pPr>
    </w:lvl>
    <w:lvl w:ilvl="6" w:tplc="AA96BC3E">
      <w:start w:val="1"/>
      <w:numFmt w:val="decimal"/>
      <w:lvlText w:val="%7."/>
      <w:lvlJc w:val="left"/>
      <w:pPr>
        <w:ind w:left="720" w:hanging="360"/>
      </w:pPr>
    </w:lvl>
    <w:lvl w:ilvl="7" w:tplc="51988A10">
      <w:start w:val="1"/>
      <w:numFmt w:val="decimal"/>
      <w:lvlText w:val="%8."/>
      <w:lvlJc w:val="left"/>
      <w:pPr>
        <w:ind w:left="720" w:hanging="360"/>
      </w:pPr>
    </w:lvl>
    <w:lvl w:ilvl="8" w:tplc="FDD8139A">
      <w:start w:val="1"/>
      <w:numFmt w:val="decimal"/>
      <w:lvlText w:val="%9."/>
      <w:lvlJc w:val="left"/>
      <w:pPr>
        <w:ind w:left="720" w:hanging="360"/>
      </w:pPr>
    </w:lvl>
  </w:abstractNum>
  <w:abstractNum w:abstractNumId="36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33EA3"/>
    <w:multiLevelType w:val="hybridMultilevel"/>
    <w:tmpl w:val="767ABB1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A7164D"/>
    <w:multiLevelType w:val="hybridMultilevel"/>
    <w:tmpl w:val="9AECB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911646">
    <w:abstractNumId w:val="30"/>
  </w:num>
  <w:num w:numId="2" w16cid:durableId="727655540">
    <w:abstractNumId w:val="5"/>
  </w:num>
  <w:num w:numId="3" w16cid:durableId="652296981">
    <w:abstractNumId w:val="20"/>
  </w:num>
  <w:num w:numId="4" w16cid:durableId="1181700504">
    <w:abstractNumId w:val="2"/>
  </w:num>
  <w:num w:numId="5" w16cid:durableId="2025129724">
    <w:abstractNumId w:val="13"/>
  </w:num>
  <w:num w:numId="6" w16cid:durableId="392777769">
    <w:abstractNumId w:val="6"/>
  </w:num>
  <w:num w:numId="7" w16cid:durableId="1797941235">
    <w:abstractNumId w:val="31"/>
  </w:num>
  <w:num w:numId="8" w16cid:durableId="424963472">
    <w:abstractNumId w:val="25"/>
  </w:num>
  <w:num w:numId="9" w16cid:durableId="2057973321">
    <w:abstractNumId w:val="4"/>
  </w:num>
  <w:num w:numId="10" w16cid:durableId="1747221633">
    <w:abstractNumId w:val="1"/>
  </w:num>
  <w:num w:numId="11" w16cid:durableId="593437780">
    <w:abstractNumId w:val="23"/>
  </w:num>
  <w:num w:numId="12" w16cid:durableId="1395663767">
    <w:abstractNumId w:val="14"/>
  </w:num>
  <w:num w:numId="13" w16cid:durableId="441851303">
    <w:abstractNumId w:val="12"/>
  </w:num>
  <w:num w:numId="14" w16cid:durableId="877816896">
    <w:abstractNumId w:val="15"/>
  </w:num>
  <w:num w:numId="15" w16cid:durableId="441992700">
    <w:abstractNumId w:val="21"/>
  </w:num>
  <w:num w:numId="16" w16cid:durableId="360202553">
    <w:abstractNumId w:val="38"/>
  </w:num>
  <w:num w:numId="17" w16cid:durableId="1623419015">
    <w:abstractNumId w:val="8"/>
  </w:num>
  <w:num w:numId="18" w16cid:durableId="1630814689">
    <w:abstractNumId w:val="32"/>
  </w:num>
  <w:num w:numId="19" w16cid:durableId="530143296">
    <w:abstractNumId w:val="22"/>
  </w:num>
  <w:num w:numId="20" w16cid:durableId="1329677475">
    <w:abstractNumId w:val="0"/>
  </w:num>
  <w:num w:numId="21" w16cid:durableId="1821188224">
    <w:abstractNumId w:val="17"/>
  </w:num>
  <w:num w:numId="22" w16cid:durableId="41634582">
    <w:abstractNumId w:val="10"/>
  </w:num>
  <w:num w:numId="23" w16cid:durableId="1590650691">
    <w:abstractNumId w:val="3"/>
  </w:num>
  <w:num w:numId="24" w16cid:durableId="1113793451">
    <w:abstractNumId w:val="39"/>
  </w:num>
  <w:num w:numId="25" w16cid:durableId="524099079">
    <w:abstractNumId w:val="9"/>
  </w:num>
  <w:num w:numId="26" w16cid:durableId="503713773">
    <w:abstractNumId w:val="19"/>
  </w:num>
  <w:num w:numId="27" w16cid:durableId="864749432">
    <w:abstractNumId w:val="7"/>
  </w:num>
  <w:num w:numId="28" w16cid:durableId="1010137870">
    <w:abstractNumId w:val="18"/>
  </w:num>
  <w:num w:numId="29" w16cid:durableId="420687516">
    <w:abstractNumId w:val="33"/>
  </w:num>
  <w:num w:numId="30" w16cid:durableId="1638796355">
    <w:abstractNumId w:val="35"/>
  </w:num>
  <w:num w:numId="31" w16cid:durableId="479349714">
    <w:abstractNumId w:val="29"/>
  </w:num>
  <w:num w:numId="32" w16cid:durableId="1146387295">
    <w:abstractNumId w:val="28"/>
  </w:num>
  <w:num w:numId="33" w16cid:durableId="1976056033">
    <w:abstractNumId w:val="26"/>
  </w:num>
  <w:num w:numId="34" w16cid:durableId="615869331">
    <w:abstractNumId w:val="16"/>
  </w:num>
  <w:num w:numId="35" w16cid:durableId="1428385969">
    <w:abstractNumId w:val="34"/>
  </w:num>
  <w:num w:numId="36" w16cid:durableId="26874286">
    <w:abstractNumId w:val="11"/>
  </w:num>
  <w:num w:numId="37" w16cid:durableId="442000197">
    <w:abstractNumId w:val="36"/>
  </w:num>
  <w:num w:numId="38" w16cid:durableId="2017537437">
    <w:abstractNumId w:val="24"/>
  </w:num>
  <w:num w:numId="39" w16cid:durableId="1183664746">
    <w:abstractNumId w:val="37"/>
  </w:num>
  <w:num w:numId="40" w16cid:durableId="1654330361">
    <w:abstractNumId w:val="2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Jóźwiak">
    <w15:presenceInfo w15:providerId="AD" w15:userId="S-1-5-21-2619306676-2800222060-3362172700-3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1AC9"/>
    <w:rsid w:val="00014DF0"/>
    <w:rsid w:val="00016679"/>
    <w:rsid w:val="00016786"/>
    <w:rsid w:val="00017506"/>
    <w:rsid w:val="0002063F"/>
    <w:rsid w:val="00022525"/>
    <w:rsid w:val="0002314C"/>
    <w:rsid w:val="00023781"/>
    <w:rsid w:val="00023CB3"/>
    <w:rsid w:val="0002428B"/>
    <w:rsid w:val="00025A17"/>
    <w:rsid w:val="000304F1"/>
    <w:rsid w:val="00030D91"/>
    <w:rsid w:val="0003195A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426A"/>
    <w:rsid w:val="000444EE"/>
    <w:rsid w:val="00044F52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2AC2"/>
    <w:rsid w:val="00063415"/>
    <w:rsid w:val="00063E79"/>
    <w:rsid w:val="00063E7D"/>
    <w:rsid w:val="00064624"/>
    <w:rsid w:val="00067F1B"/>
    <w:rsid w:val="00070E97"/>
    <w:rsid w:val="00071696"/>
    <w:rsid w:val="000723C9"/>
    <w:rsid w:val="00073204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0C8C"/>
    <w:rsid w:val="00091E34"/>
    <w:rsid w:val="00092099"/>
    <w:rsid w:val="000923F1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B09DD"/>
    <w:rsid w:val="000B0BA9"/>
    <w:rsid w:val="000B12E4"/>
    <w:rsid w:val="000B1CA7"/>
    <w:rsid w:val="000B1D05"/>
    <w:rsid w:val="000B2D26"/>
    <w:rsid w:val="000B2E04"/>
    <w:rsid w:val="000B31D5"/>
    <w:rsid w:val="000B3983"/>
    <w:rsid w:val="000B3BE5"/>
    <w:rsid w:val="000B6B8E"/>
    <w:rsid w:val="000B786A"/>
    <w:rsid w:val="000B79E6"/>
    <w:rsid w:val="000C288E"/>
    <w:rsid w:val="000C356A"/>
    <w:rsid w:val="000C3776"/>
    <w:rsid w:val="000C3B12"/>
    <w:rsid w:val="000C3D91"/>
    <w:rsid w:val="000C4789"/>
    <w:rsid w:val="000C57A6"/>
    <w:rsid w:val="000C5C11"/>
    <w:rsid w:val="000C68C6"/>
    <w:rsid w:val="000C699A"/>
    <w:rsid w:val="000C6CE7"/>
    <w:rsid w:val="000C767F"/>
    <w:rsid w:val="000D0297"/>
    <w:rsid w:val="000D033A"/>
    <w:rsid w:val="000D10D1"/>
    <w:rsid w:val="000D1B2F"/>
    <w:rsid w:val="000D2C65"/>
    <w:rsid w:val="000D36F0"/>
    <w:rsid w:val="000D376D"/>
    <w:rsid w:val="000D3A5D"/>
    <w:rsid w:val="000D3BCA"/>
    <w:rsid w:val="000D3ED9"/>
    <w:rsid w:val="000D435C"/>
    <w:rsid w:val="000D4562"/>
    <w:rsid w:val="000D4BD2"/>
    <w:rsid w:val="000D5C33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3C9D"/>
    <w:rsid w:val="000F5B20"/>
    <w:rsid w:val="000F5B9A"/>
    <w:rsid w:val="000F644B"/>
    <w:rsid w:val="000F7BB0"/>
    <w:rsid w:val="00100AFC"/>
    <w:rsid w:val="0010120E"/>
    <w:rsid w:val="00103A5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6E7"/>
    <w:rsid w:val="00115881"/>
    <w:rsid w:val="00115A44"/>
    <w:rsid w:val="00115DFA"/>
    <w:rsid w:val="0011683B"/>
    <w:rsid w:val="00116908"/>
    <w:rsid w:val="001210B5"/>
    <w:rsid w:val="00121CE1"/>
    <w:rsid w:val="00122FAA"/>
    <w:rsid w:val="001233D9"/>
    <w:rsid w:val="00123812"/>
    <w:rsid w:val="001238F4"/>
    <w:rsid w:val="00123B9F"/>
    <w:rsid w:val="00124AA3"/>
    <w:rsid w:val="00124BF7"/>
    <w:rsid w:val="001253EA"/>
    <w:rsid w:val="001257CF"/>
    <w:rsid w:val="0012588A"/>
    <w:rsid w:val="00127406"/>
    <w:rsid w:val="00130AD5"/>
    <w:rsid w:val="001313A1"/>
    <w:rsid w:val="001313FC"/>
    <w:rsid w:val="001318B6"/>
    <w:rsid w:val="00131C98"/>
    <w:rsid w:val="00133346"/>
    <w:rsid w:val="00133AEA"/>
    <w:rsid w:val="00134371"/>
    <w:rsid w:val="001349DB"/>
    <w:rsid w:val="00134A02"/>
    <w:rsid w:val="001354F3"/>
    <w:rsid w:val="00135D08"/>
    <w:rsid w:val="00135DC8"/>
    <w:rsid w:val="00136096"/>
    <w:rsid w:val="0013710E"/>
    <w:rsid w:val="00140249"/>
    <w:rsid w:val="00140733"/>
    <w:rsid w:val="00140C45"/>
    <w:rsid w:val="00141E8C"/>
    <w:rsid w:val="00141E9C"/>
    <w:rsid w:val="00142138"/>
    <w:rsid w:val="00142841"/>
    <w:rsid w:val="00142BBC"/>
    <w:rsid w:val="0014395E"/>
    <w:rsid w:val="00144D93"/>
    <w:rsid w:val="0014592B"/>
    <w:rsid w:val="00145EB7"/>
    <w:rsid w:val="00146606"/>
    <w:rsid w:val="00146808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5EC6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6B72"/>
    <w:rsid w:val="0016733A"/>
    <w:rsid w:val="001673C1"/>
    <w:rsid w:val="00167EE8"/>
    <w:rsid w:val="001706E8"/>
    <w:rsid w:val="001710EA"/>
    <w:rsid w:val="0017558F"/>
    <w:rsid w:val="00176C74"/>
    <w:rsid w:val="0017778E"/>
    <w:rsid w:val="0017795A"/>
    <w:rsid w:val="00177C66"/>
    <w:rsid w:val="0018103D"/>
    <w:rsid w:val="00182923"/>
    <w:rsid w:val="001829DF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5850"/>
    <w:rsid w:val="001963AF"/>
    <w:rsid w:val="00196B0B"/>
    <w:rsid w:val="0019798A"/>
    <w:rsid w:val="00197A69"/>
    <w:rsid w:val="00197DE5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B3F"/>
    <w:rsid w:val="001B107C"/>
    <w:rsid w:val="001B28CF"/>
    <w:rsid w:val="001B2E8D"/>
    <w:rsid w:val="001B3002"/>
    <w:rsid w:val="001B3C79"/>
    <w:rsid w:val="001B42AD"/>
    <w:rsid w:val="001B5028"/>
    <w:rsid w:val="001B5F78"/>
    <w:rsid w:val="001B6062"/>
    <w:rsid w:val="001B6BB3"/>
    <w:rsid w:val="001B7756"/>
    <w:rsid w:val="001B7EFF"/>
    <w:rsid w:val="001C0732"/>
    <w:rsid w:val="001C104D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1C1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3C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FD7"/>
    <w:rsid w:val="001F763D"/>
    <w:rsid w:val="001F7EFA"/>
    <w:rsid w:val="00200300"/>
    <w:rsid w:val="00200E12"/>
    <w:rsid w:val="00200ED8"/>
    <w:rsid w:val="002017C5"/>
    <w:rsid w:val="00204DC2"/>
    <w:rsid w:val="00205363"/>
    <w:rsid w:val="00206686"/>
    <w:rsid w:val="002113D1"/>
    <w:rsid w:val="00211DF1"/>
    <w:rsid w:val="00212CB3"/>
    <w:rsid w:val="00215738"/>
    <w:rsid w:val="002166CE"/>
    <w:rsid w:val="00216D0F"/>
    <w:rsid w:val="0022025B"/>
    <w:rsid w:val="00220A5A"/>
    <w:rsid w:val="002216C9"/>
    <w:rsid w:val="00222C1C"/>
    <w:rsid w:val="00225188"/>
    <w:rsid w:val="00225D21"/>
    <w:rsid w:val="00226015"/>
    <w:rsid w:val="002268EB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AE0"/>
    <w:rsid w:val="00232EAF"/>
    <w:rsid w:val="00233678"/>
    <w:rsid w:val="00233966"/>
    <w:rsid w:val="00233D92"/>
    <w:rsid w:val="00234046"/>
    <w:rsid w:val="0023491A"/>
    <w:rsid w:val="00234EF9"/>
    <w:rsid w:val="002352F4"/>
    <w:rsid w:val="00235927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C02"/>
    <w:rsid w:val="00255C87"/>
    <w:rsid w:val="002566AC"/>
    <w:rsid w:val="002567CE"/>
    <w:rsid w:val="00256A6F"/>
    <w:rsid w:val="00257037"/>
    <w:rsid w:val="0025728F"/>
    <w:rsid w:val="002572DF"/>
    <w:rsid w:val="002575FF"/>
    <w:rsid w:val="002576B9"/>
    <w:rsid w:val="002604B3"/>
    <w:rsid w:val="002604B8"/>
    <w:rsid w:val="002606BF"/>
    <w:rsid w:val="00260CFE"/>
    <w:rsid w:val="002612AA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43F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188"/>
    <w:rsid w:val="002B061A"/>
    <w:rsid w:val="002B0DF5"/>
    <w:rsid w:val="002B1EEE"/>
    <w:rsid w:val="002B2C68"/>
    <w:rsid w:val="002B4491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1886"/>
    <w:rsid w:val="003022A0"/>
    <w:rsid w:val="003025D8"/>
    <w:rsid w:val="003033C3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5DF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31B"/>
    <w:rsid w:val="0032394F"/>
    <w:rsid w:val="00323F86"/>
    <w:rsid w:val="00324201"/>
    <w:rsid w:val="00324653"/>
    <w:rsid w:val="00324BB0"/>
    <w:rsid w:val="00325122"/>
    <w:rsid w:val="0032590D"/>
    <w:rsid w:val="00325D51"/>
    <w:rsid w:val="0032690C"/>
    <w:rsid w:val="00326BF0"/>
    <w:rsid w:val="0033125C"/>
    <w:rsid w:val="00332FEA"/>
    <w:rsid w:val="00333970"/>
    <w:rsid w:val="00333C0A"/>
    <w:rsid w:val="00334A65"/>
    <w:rsid w:val="003351F4"/>
    <w:rsid w:val="00335C97"/>
    <w:rsid w:val="00335EC9"/>
    <w:rsid w:val="00335F39"/>
    <w:rsid w:val="0033632E"/>
    <w:rsid w:val="00342DB1"/>
    <w:rsid w:val="00343082"/>
    <w:rsid w:val="00343907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57BD"/>
    <w:rsid w:val="0035648F"/>
    <w:rsid w:val="0035660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7C4"/>
    <w:rsid w:val="003648D1"/>
    <w:rsid w:val="003655AA"/>
    <w:rsid w:val="003657E6"/>
    <w:rsid w:val="00367401"/>
    <w:rsid w:val="00370CC5"/>
    <w:rsid w:val="00371DE3"/>
    <w:rsid w:val="00373617"/>
    <w:rsid w:val="00373881"/>
    <w:rsid w:val="00374692"/>
    <w:rsid w:val="00375206"/>
    <w:rsid w:val="00375B35"/>
    <w:rsid w:val="0037608C"/>
    <w:rsid w:val="0037779C"/>
    <w:rsid w:val="00380F5C"/>
    <w:rsid w:val="00381AC5"/>
    <w:rsid w:val="0038260A"/>
    <w:rsid w:val="0038298B"/>
    <w:rsid w:val="00382A9E"/>
    <w:rsid w:val="00382B3A"/>
    <w:rsid w:val="00384191"/>
    <w:rsid w:val="00385491"/>
    <w:rsid w:val="00385972"/>
    <w:rsid w:val="00386042"/>
    <w:rsid w:val="003861AF"/>
    <w:rsid w:val="00386E53"/>
    <w:rsid w:val="0039070B"/>
    <w:rsid w:val="00390887"/>
    <w:rsid w:val="00392003"/>
    <w:rsid w:val="00392ABD"/>
    <w:rsid w:val="00392B6F"/>
    <w:rsid w:val="003931EF"/>
    <w:rsid w:val="0039375D"/>
    <w:rsid w:val="00396072"/>
    <w:rsid w:val="003962FF"/>
    <w:rsid w:val="00397489"/>
    <w:rsid w:val="00397CAD"/>
    <w:rsid w:val="003A0754"/>
    <w:rsid w:val="003A0BA8"/>
    <w:rsid w:val="003A153C"/>
    <w:rsid w:val="003A17CF"/>
    <w:rsid w:val="003A1F38"/>
    <w:rsid w:val="003A32E8"/>
    <w:rsid w:val="003A3E90"/>
    <w:rsid w:val="003A4AC4"/>
    <w:rsid w:val="003A4EB7"/>
    <w:rsid w:val="003A6E3C"/>
    <w:rsid w:val="003A78F1"/>
    <w:rsid w:val="003A7F16"/>
    <w:rsid w:val="003B0164"/>
    <w:rsid w:val="003B1898"/>
    <w:rsid w:val="003B299B"/>
    <w:rsid w:val="003B35AA"/>
    <w:rsid w:val="003B38AC"/>
    <w:rsid w:val="003B3BCF"/>
    <w:rsid w:val="003B4985"/>
    <w:rsid w:val="003B4C22"/>
    <w:rsid w:val="003B4DEB"/>
    <w:rsid w:val="003B521A"/>
    <w:rsid w:val="003B5367"/>
    <w:rsid w:val="003B5420"/>
    <w:rsid w:val="003B7EC2"/>
    <w:rsid w:val="003C04C6"/>
    <w:rsid w:val="003C0D46"/>
    <w:rsid w:val="003C0E21"/>
    <w:rsid w:val="003C0E62"/>
    <w:rsid w:val="003C2B44"/>
    <w:rsid w:val="003C357A"/>
    <w:rsid w:val="003C397F"/>
    <w:rsid w:val="003C4076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691"/>
    <w:rsid w:val="003E0D1F"/>
    <w:rsid w:val="003E1574"/>
    <w:rsid w:val="003E17DF"/>
    <w:rsid w:val="003E1D1F"/>
    <w:rsid w:val="003E24EA"/>
    <w:rsid w:val="003E3F6B"/>
    <w:rsid w:val="003E4557"/>
    <w:rsid w:val="003E46A9"/>
    <w:rsid w:val="003E4803"/>
    <w:rsid w:val="003E4AB3"/>
    <w:rsid w:val="003E4C48"/>
    <w:rsid w:val="003E5650"/>
    <w:rsid w:val="003E5790"/>
    <w:rsid w:val="003E5B82"/>
    <w:rsid w:val="003E71D5"/>
    <w:rsid w:val="003F2419"/>
    <w:rsid w:val="003F39B7"/>
    <w:rsid w:val="003F3D85"/>
    <w:rsid w:val="003F47DE"/>
    <w:rsid w:val="003F4AE0"/>
    <w:rsid w:val="003F5039"/>
    <w:rsid w:val="003F697C"/>
    <w:rsid w:val="003F6E5C"/>
    <w:rsid w:val="003F733B"/>
    <w:rsid w:val="003F7897"/>
    <w:rsid w:val="00400CE7"/>
    <w:rsid w:val="00401E35"/>
    <w:rsid w:val="00401FE8"/>
    <w:rsid w:val="00402E7D"/>
    <w:rsid w:val="004052E3"/>
    <w:rsid w:val="0040586D"/>
    <w:rsid w:val="004058B8"/>
    <w:rsid w:val="00410BA3"/>
    <w:rsid w:val="00410CB9"/>
    <w:rsid w:val="00410E88"/>
    <w:rsid w:val="00410E8F"/>
    <w:rsid w:val="00411B3C"/>
    <w:rsid w:val="0041313D"/>
    <w:rsid w:val="00413DAC"/>
    <w:rsid w:val="004142C2"/>
    <w:rsid w:val="00414AAD"/>
    <w:rsid w:val="00415BA1"/>
    <w:rsid w:val="004176BE"/>
    <w:rsid w:val="0041783F"/>
    <w:rsid w:val="004202FD"/>
    <w:rsid w:val="00421022"/>
    <w:rsid w:val="00421CCE"/>
    <w:rsid w:val="0042249E"/>
    <w:rsid w:val="0042253A"/>
    <w:rsid w:val="00422FBA"/>
    <w:rsid w:val="0042380A"/>
    <w:rsid w:val="004241D9"/>
    <w:rsid w:val="00424B68"/>
    <w:rsid w:val="00425BD2"/>
    <w:rsid w:val="00425C12"/>
    <w:rsid w:val="00425C4E"/>
    <w:rsid w:val="004266F2"/>
    <w:rsid w:val="004267BD"/>
    <w:rsid w:val="00427516"/>
    <w:rsid w:val="004275C0"/>
    <w:rsid w:val="00427AC0"/>
    <w:rsid w:val="00427BA0"/>
    <w:rsid w:val="00430718"/>
    <w:rsid w:val="004313D2"/>
    <w:rsid w:val="0043151E"/>
    <w:rsid w:val="00431C9C"/>
    <w:rsid w:val="004328BD"/>
    <w:rsid w:val="00432A06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2DDA"/>
    <w:rsid w:val="0044312D"/>
    <w:rsid w:val="0044461B"/>
    <w:rsid w:val="00444D88"/>
    <w:rsid w:val="00444F02"/>
    <w:rsid w:val="00445334"/>
    <w:rsid w:val="004456BF"/>
    <w:rsid w:val="004478E4"/>
    <w:rsid w:val="004503CC"/>
    <w:rsid w:val="00452067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07B5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6D6A"/>
    <w:rsid w:val="00477E34"/>
    <w:rsid w:val="00480798"/>
    <w:rsid w:val="0048148D"/>
    <w:rsid w:val="004825E0"/>
    <w:rsid w:val="00484891"/>
    <w:rsid w:val="00484C93"/>
    <w:rsid w:val="00485A1F"/>
    <w:rsid w:val="004861A8"/>
    <w:rsid w:val="0048644C"/>
    <w:rsid w:val="004865F1"/>
    <w:rsid w:val="00486D7B"/>
    <w:rsid w:val="0048767D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665"/>
    <w:rsid w:val="004A3230"/>
    <w:rsid w:val="004A4431"/>
    <w:rsid w:val="004A5171"/>
    <w:rsid w:val="004A6473"/>
    <w:rsid w:val="004A6AD6"/>
    <w:rsid w:val="004A709F"/>
    <w:rsid w:val="004A774E"/>
    <w:rsid w:val="004A7FD4"/>
    <w:rsid w:val="004B18AD"/>
    <w:rsid w:val="004B196C"/>
    <w:rsid w:val="004B273F"/>
    <w:rsid w:val="004B2781"/>
    <w:rsid w:val="004B27F0"/>
    <w:rsid w:val="004B2FE0"/>
    <w:rsid w:val="004B321E"/>
    <w:rsid w:val="004B3421"/>
    <w:rsid w:val="004B435A"/>
    <w:rsid w:val="004B4E2A"/>
    <w:rsid w:val="004B63EB"/>
    <w:rsid w:val="004B6930"/>
    <w:rsid w:val="004B6A5D"/>
    <w:rsid w:val="004B6B68"/>
    <w:rsid w:val="004C0702"/>
    <w:rsid w:val="004C0C2B"/>
    <w:rsid w:val="004C1F8D"/>
    <w:rsid w:val="004C2006"/>
    <w:rsid w:val="004C205D"/>
    <w:rsid w:val="004C3FDB"/>
    <w:rsid w:val="004C429E"/>
    <w:rsid w:val="004C5093"/>
    <w:rsid w:val="004C563D"/>
    <w:rsid w:val="004C7A15"/>
    <w:rsid w:val="004D0D1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A8B"/>
    <w:rsid w:val="004E4B6C"/>
    <w:rsid w:val="004E509D"/>
    <w:rsid w:val="004F01D6"/>
    <w:rsid w:val="004F0E3F"/>
    <w:rsid w:val="004F1CD9"/>
    <w:rsid w:val="004F38C6"/>
    <w:rsid w:val="004F3F95"/>
    <w:rsid w:val="004F50EA"/>
    <w:rsid w:val="004F544D"/>
    <w:rsid w:val="004F584A"/>
    <w:rsid w:val="004F5FED"/>
    <w:rsid w:val="004F6330"/>
    <w:rsid w:val="004F6AE9"/>
    <w:rsid w:val="004F6D9D"/>
    <w:rsid w:val="004F78DE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0C99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26D6"/>
    <w:rsid w:val="00523018"/>
    <w:rsid w:val="005233D4"/>
    <w:rsid w:val="00523781"/>
    <w:rsid w:val="00523F8B"/>
    <w:rsid w:val="00526F68"/>
    <w:rsid w:val="00527F64"/>
    <w:rsid w:val="0053003E"/>
    <w:rsid w:val="00530394"/>
    <w:rsid w:val="005306A1"/>
    <w:rsid w:val="00530A76"/>
    <w:rsid w:val="00530B7F"/>
    <w:rsid w:val="00531BE2"/>
    <w:rsid w:val="00532C11"/>
    <w:rsid w:val="00533CFF"/>
    <w:rsid w:val="005345CD"/>
    <w:rsid w:val="00534C64"/>
    <w:rsid w:val="00534F65"/>
    <w:rsid w:val="005355DF"/>
    <w:rsid w:val="005359C6"/>
    <w:rsid w:val="00536720"/>
    <w:rsid w:val="00536C88"/>
    <w:rsid w:val="00537AC9"/>
    <w:rsid w:val="005400F7"/>
    <w:rsid w:val="0054014E"/>
    <w:rsid w:val="0054071C"/>
    <w:rsid w:val="00540ADD"/>
    <w:rsid w:val="00541118"/>
    <w:rsid w:val="00541EEB"/>
    <w:rsid w:val="0054325D"/>
    <w:rsid w:val="00544C45"/>
    <w:rsid w:val="00545A4C"/>
    <w:rsid w:val="0054631E"/>
    <w:rsid w:val="005477D3"/>
    <w:rsid w:val="00547F60"/>
    <w:rsid w:val="00547FD4"/>
    <w:rsid w:val="005503AF"/>
    <w:rsid w:val="00550AF1"/>
    <w:rsid w:val="005511B5"/>
    <w:rsid w:val="00551F69"/>
    <w:rsid w:val="00552265"/>
    <w:rsid w:val="00553710"/>
    <w:rsid w:val="00553E7F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4C2D"/>
    <w:rsid w:val="00585318"/>
    <w:rsid w:val="005867D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AF"/>
    <w:rsid w:val="00595C8F"/>
    <w:rsid w:val="0059654A"/>
    <w:rsid w:val="00596AD0"/>
    <w:rsid w:val="00596BD9"/>
    <w:rsid w:val="00596C15"/>
    <w:rsid w:val="00597380"/>
    <w:rsid w:val="005A0449"/>
    <w:rsid w:val="005A0642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0EC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40"/>
    <w:rsid w:val="005C34F7"/>
    <w:rsid w:val="005C469E"/>
    <w:rsid w:val="005C47D0"/>
    <w:rsid w:val="005C607E"/>
    <w:rsid w:val="005C76CE"/>
    <w:rsid w:val="005C78F0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0D49"/>
    <w:rsid w:val="005E1B55"/>
    <w:rsid w:val="005E1C0D"/>
    <w:rsid w:val="005E1F86"/>
    <w:rsid w:val="005E2753"/>
    <w:rsid w:val="005E29B0"/>
    <w:rsid w:val="005E2D87"/>
    <w:rsid w:val="005E6324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245E"/>
    <w:rsid w:val="006130D6"/>
    <w:rsid w:val="006131FD"/>
    <w:rsid w:val="006144D7"/>
    <w:rsid w:val="0061493F"/>
    <w:rsid w:val="006149DD"/>
    <w:rsid w:val="0061512E"/>
    <w:rsid w:val="0061593C"/>
    <w:rsid w:val="00615D55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0AE7"/>
    <w:rsid w:val="00631177"/>
    <w:rsid w:val="00633F5D"/>
    <w:rsid w:val="00634297"/>
    <w:rsid w:val="00635658"/>
    <w:rsid w:val="006361C6"/>
    <w:rsid w:val="00636758"/>
    <w:rsid w:val="00637C91"/>
    <w:rsid w:val="00640070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907"/>
    <w:rsid w:val="006509D6"/>
    <w:rsid w:val="00650DDA"/>
    <w:rsid w:val="0065116B"/>
    <w:rsid w:val="0065122E"/>
    <w:rsid w:val="006514B6"/>
    <w:rsid w:val="00651FFB"/>
    <w:rsid w:val="006541FE"/>
    <w:rsid w:val="00654A47"/>
    <w:rsid w:val="0065600D"/>
    <w:rsid w:val="006560A6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444F"/>
    <w:rsid w:val="00674F9C"/>
    <w:rsid w:val="006751B5"/>
    <w:rsid w:val="00675C74"/>
    <w:rsid w:val="00676E7F"/>
    <w:rsid w:val="00676F7A"/>
    <w:rsid w:val="006774DC"/>
    <w:rsid w:val="00680D8F"/>
    <w:rsid w:val="0068173C"/>
    <w:rsid w:val="006823BC"/>
    <w:rsid w:val="006826EB"/>
    <w:rsid w:val="00682BD1"/>
    <w:rsid w:val="00682DC0"/>
    <w:rsid w:val="0068347C"/>
    <w:rsid w:val="0068375B"/>
    <w:rsid w:val="00683900"/>
    <w:rsid w:val="00683B60"/>
    <w:rsid w:val="00683D23"/>
    <w:rsid w:val="0068416E"/>
    <w:rsid w:val="00684703"/>
    <w:rsid w:val="006860E9"/>
    <w:rsid w:val="006861E6"/>
    <w:rsid w:val="006865D0"/>
    <w:rsid w:val="00687C5E"/>
    <w:rsid w:val="00690744"/>
    <w:rsid w:val="00690D05"/>
    <w:rsid w:val="00690D33"/>
    <w:rsid w:val="00691A7B"/>
    <w:rsid w:val="006939FB"/>
    <w:rsid w:val="00693EBA"/>
    <w:rsid w:val="00694505"/>
    <w:rsid w:val="006945EA"/>
    <w:rsid w:val="00694BF9"/>
    <w:rsid w:val="00694D0C"/>
    <w:rsid w:val="006951E4"/>
    <w:rsid w:val="00696085"/>
    <w:rsid w:val="006A0B64"/>
    <w:rsid w:val="006A0DCE"/>
    <w:rsid w:val="006A1076"/>
    <w:rsid w:val="006A1FAC"/>
    <w:rsid w:val="006A2D70"/>
    <w:rsid w:val="006A2FC6"/>
    <w:rsid w:val="006A36A9"/>
    <w:rsid w:val="006A64AF"/>
    <w:rsid w:val="006A7054"/>
    <w:rsid w:val="006B0DC7"/>
    <w:rsid w:val="006B1661"/>
    <w:rsid w:val="006B1EC5"/>
    <w:rsid w:val="006B31BE"/>
    <w:rsid w:val="006B40D1"/>
    <w:rsid w:val="006B4251"/>
    <w:rsid w:val="006B4547"/>
    <w:rsid w:val="006B4931"/>
    <w:rsid w:val="006B6173"/>
    <w:rsid w:val="006B667C"/>
    <w:rsid w:val="006B74F1"/>
    <w:rsid w:val="006B7B8C"/>
    <w:rsid w:val="006C13FB"/>
    <w:rsid w:val="006C1A49"/>
    <w:rsid w:val="006C1C0B"/>
    <w:rsid w:val="006C2894"/>
    <w:rsid w:val="006C4CF1"/>
    <w:rsid w:val="006C5024"/>
    <w:rsid w:val="006C55B4"/>
    <w:rsid w:val="006C57F8"/>
    <w:rsid w:val="006C5E80"/>
    <w:rsid w:val="006C660C"/>
    <w:rsid w:val="006C7CB1"/>
    <w:rsid w:val="006C7E4E"/>
    <w:rsid w:val="006D0AE6"/>
    <w:rsid w:val="006D2375"/>
    <w:rsid w:val="006D3F91"/>
    <w:rsid w:val="006D4C86"/>
    <w:rsid w:val="006D5858"/>
    <w:rsid w:val="006D611E"/>
    <w:rsid w:val="006D657A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758B"/>
    <w:rsid w:val="006E75D7"/>
    <w:rsid w:val="006F08D9"/>
    <w:rsid w:val="006F0A63"/>
    <w:rsid w:val="006F1C26"/>
    <w:rsid w:val="006F1C4A"/>
    <w:rsid w:val="006F206C"/>
    <w:rsid w:val="006F2BAA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1BF"/>
    <w:rsid w:val="00704206"/>
    <w:rsid w:val="007048E1"/>
    <w:rsid w:val="00704905"/>
    <w:rsid w:val="00706592"/>
    <w:rsid w:val="007066B3"/>
    <w:rsid w:val="00706CCF"/>
    <w:rsid w:val="00706D54"/>
    <w:rsid w:val="00707D40"/>
    <w:rsid w:val="00710AEE"/>
    <w:rsid w:val="00711481"/>
    <w:rsid w:val="00713002"/>
    <w:rsid w:val="007136D5"/>
    <w:rsid w:val="0071446A"/>
    <w:rsid w:val="007148DE"/>
    <w:rsid w:val="00715C99"/>
    <w:rsid w:val="00716433"/>
    <w:rsid w:val="00716574"/>
    <w:rsid w:val="00717D79"/>
    <w:rsid w:val="00720A65"/>
    <w:rsid w:val="00722167"/>
    <w:rsid w:val="00724C81"/>
    <w:rsid w:val="007257F1"/>
    <w:rsid w:val="00726006"/>
    <w:rsid w:val="0072736E"/>
    <w:rsid w:val="0072757F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2E99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E13"/>
    <w:rsid w:val="00751FB2"/>
    <w:rsid w:val="0075219F"/>
    <w:rsid w:val="00752864"/>
    <w:rsid w:val="00753BB4"/>
    <w:rsid w:val="00753E9E"/>
    <w:rsid w:val="00756C80"/>
    <w:rsid w:val="00757170"/>
    <w:rsid w:val="00760331"/>
    <w:rsid w:val="007607E8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93F"/>
    <w:rsid w:val="00775E2F"/>
    <w:rsid w:val="00775F0C"/>
    <w:rsid w:val="007760DA"/>
    <w:rsid w:val="00776E52"/>
    <w:rsid w:val="00780771"/>
    <w:rsid w:val="00780CDA"/>
    <w:rsid w:val="00780E84"/>
    <w:rsid w:val="007815E0"/>
    <w:rsid w:val="00781F95"/>
    <w:rsid w:val="0078205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401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1CD"/>
    <w:rsid w:val="007A075E"/>
    <w:rsid w:val="007A1169"/>
    <w:rsid w:val="007A14CE"/>
    <w:rsid w:val="007A17C0"/>
    <w:rsid w:val="007A1BCB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219"/>
    <w:rsid w:val="007C53AC"/>
    <w:rsid w:val="007C57D4"/>
    <w:rsid w:val="007C6506"/>
    <w:rsid w:val="007C7799"/>
    <w:rsid w:val="007C7AA3"/>
    <w:rsid w:val="007D2B25"/>
    <w:rsid w:val="007D394F"/>
    <w:rsid w:val="007D3A25"/>
    <w:rsid w:val="007D4D18"/>
    <w:rsid w:val="007D66E4"/>
    <w:rsid w:val="007D6854"/>
    <w:rsid w:val="007E008A"/>
    <w:rsid w:val="007E035C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5A"/>
    <w:rsid w:val="007E75FC"/>
    <w:rsid w:val="007F0D7F"/>
    <w:rsid w:val="007F196C"/>
    <w:rsid w:val="007F1F36"/>
    <w:rsid w:val="007F2190"/>
    <w:rsid w:val="007F340B"/>
    <w:rsid w:val="007F3615"/>
    <w:rsid w:val="007F43C5"/>
    <w:rsid w:val="007F4CFE"/>
    <w:rsid w:val="007F4D37"/>
    <w:rsid w:val="007F5752"/>
    <w:rsid w:val="007F5B85"/>
    <w:rsid w:val="007F5CCD"/>
    <w:rsid w:val="007F6593"/>
    <w:rsid w:val="007F6704"/>
    <w:rsid w:val="007F6875"/>
    <w:rsid w:val="007F6BDC"/>
    <w:rsid w:val="007F6CB2"/>
    <w:rsid w:val="007F7A3F"/>
    <w:rsid w:val="007F7F19"/>
    <w:rsid w:val="00800E7A"/>
    <w:rsid w:val="00800F05"/>
    <w:rsid w:val="008018EB"/>
    <w:rsid w:val="008019DB"/>
    <w:rsid w:val="00802549"/>
    <w:rsid w:val="008025EC"/>
    <w:rsid w:val="00803C38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6E8B"/>
    <w:rsid w:val="00837567"/>
    <w:rsid w:val="00837619"/>
    <w:rsid w:val="00837C11"/>
    <w:rsid w:val="00840694"/>
    <w:rsid w:val="0084080E"/>
    <w:rsid w:val="00840975"/>
    <w:rsid w:val="00840FF4"/>
    <w:rsid w:val="00841F89"/>
    <w:rsid w:val="00842195"/>
    <w:rsid w:val="00843BC4"/>
    <w:rsid w:val="00844514"/>
    <w:rsid w:val="008445A9"/>
    <w:rsid w:val="008450AA"/>
    <w:rsid w:val="0084550E"/>
    <w:rsid w:val="00847798"/>
    <w:rsid w:val="00847A25"/>
    <w:rsid w:val="00847EF2"/>
    <w:rsid w:val="008504F6"/>
    <w:rsid w:val="008504FB"/>
    <w:rsid w:val="00851FD7"/>
    <w:rsid w:val="00852168"/>
    <w:rsid w:val="0085271A"/>
    <w:rsid w:val="008530F3"/>
    <w:rsid w:val="00853432"/>
    <w:rsid w:val="00854616"/>
    <w:rsid w:val="00856889"/>
    <w:rsid w:val="008569F8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5B88"/>
    <w:rsid w:val="00866FB8"/>
    <w:rsid w:val="00867DA8"/>
    <w:rsid w:val="0087014D"/>
    <w:rsid w:val="00871775"/>
    <w:rsid w:val="00871BF4"/>
    <w:rsid w:val="00873134"/>
    <w:rsid w:val="008731A6"/>
    <w:rsid w:val="0087329C"/>
    <w:rsid w:val="00874858"/>
    <w:rsid w:val="00874DAC"/>
    <w:rsid w:val="00875A29"/>
    <w:rsid w:val="00875BC2"/>
    <w:rsid w:val="00875D00"/>
    <w:rsid w:val="008761A6"/>
    <w:rsid w:val="008775CD"/>
    <w:rsid w:val="00877A5D"/>
    <w:rsid w:val="00877AAE"/>
    <w:rsid w:val="00877DE8"/>
    <w:rsid w:val="00880938"/>
    <w:rsid w:val="008812FE"/>
    <w:rsid w:val="008832CC"/>
    <w:rsid w:val="00883456"/>
    <w:rsid w:val="0088392D"/>
    <w:rsid w:val="00883F10"/>
    <w:rsid w:val="008847DC"/>
    <w:rsid w:val="0088690D"/>
    <w:rsid w:val="00887289"/>
    <w:rsid w:val="00887ED9"/>
    <w:rsid w:val="00890329"/>
    <w:rsid w:val="0089051F"/>
    <w:rsid w:val="008915B8"/>
    <w:rsid w:val="00891D99"/>
    <w:rsid w:val="00891F5C"/>
    <w:rsid w:val="008926E9"/>
    <w:rsid w:val="00892CF4"/>
    <w:rsid w:val="008935A4"/>
    <w:rsid w:val="00894A2A"/>
    <w:rsid w:val="00895656"/>
    <w:rsid w:val="008956F3"/>
    <w:rsid w:val="00895A65"/>
    <w:rsid w:val="00895ED6"/>
    <w:rsid w:val="00896E33"/>
    <w:rsid w:val="008976C0"/>
    <w:rsid w:val="008A0C63"/>
    <w:rsid w:val="008A1B54"/>
    <w:rsid w:val="008A23CA"/>
    <w:rsid w:val="008A2524"/>
    <w:rsid w:val="008A2914"/>
    <w:rsid w:val="008A2C22"/>
    <w:rsid w:val="008A34F6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3D71"/>
    <w:rsid w:val="008B4BCB"/>
    <w:rsid w:val="008B5FB6"/>
    <w:rsid w:val="008B6B30"/>
    <w:rsid w:val="008B7255"/>
    <w:rsid w:val="008B7594"/>
    <w:rsid w:val="008C3652"/>
    <w:rsid w:val="008C3C41"/>
    <w:rsid w:val="008C3EA4"/>
    <w:rsid w:val="008C3F07"/>
    <w:rsid w:val="008C461B"/>
    <w:rsid w:val="008C4C3D"/>
    <w:rsid w:val="008C514F"/>
    <w:rsid w:val="008C5E9C"/>
    <w:rsid w:val="008C6B56"/>
    <w:rsid w:val="008C6BFD"/>
    <w:rsid w:val="008C6C3F"/>
    <w:rsid w:val="008C6E3E"/>
    <w:rsid w:val="008D0EA0"/>
    <w:rsid w:val="008D2222"/>
    <w:rsid w:val="008D274C"/>
    <w:rsid w:val="008D2776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E61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8F7D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0084"/>
    <w:rsid w:val="00931397"/>
    <w:rsid w:val="0093160E"/>
    <w:rsid w:val="009317F3"/>
    <w:rsid w:val="00932660"/>
    <w:rsid w:val="00932A4F"/>
    <w:rsid w:val="00932EFC"/>
    <w:rsid w:val="00933259"/>
    <w:rsid w:val="00933900"/>
    <w:rsid w:val="00933A52"/>
    <w:rsid w:val="009350E7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35D"/>
    <w:rsid w:val="0094655A"/>
    <w:rsid w:val="00946701"/>
    <w:rsid w:val="00946AC8"/>
    <w:rsid w:val="00947387"/>
    <w:rsid w:val="0094785C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664D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C4A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4AE0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3E"/>
    <w:rsid w:val="00981956"/>
    <w:rsid w:val="00981964"/>
    <w:rsid w:val="00982AEA"/>
    <w:rsid w:val="00983169"/>
    <w:rsid w:val="009837B9"/>
    <w:rsid w:val="00985931"/>
    <w:rsid w:val="009860F2"/>
    <w:rsid w:val="009875B2"/>
    <w:rsid w:val="00987ABF"/>
    <w:rsid w:val="00991130"/>
    <w:rsid w:val="00991248"/>
    <w:rsid w:val="0099141A"/>
    <w:rsid w:val="0099191A"/>
    <w:rsid w:val="00991F04"/>
    <w:rsid w:val="009923AC"/>
    <w:rsid w:val="009946E3"/>
    <w:rsid w:val="00994F32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5C95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0C6E"/>
    <w:rsid w:val="009C1163"/>
    <w:rsid w:val="009C1A33"/>
    <w:rsid w:val="009C1D5D"/>
    <w:rsid w:val="009C289C"/>
    <w:rsid w:val="009C3CF4"/>
    <w:rsid w:val="009C4AF9"/>
    <w:rsid w:val="009C55DD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CAE"/>
    <w:rsid w:val="00A040C2"/>
    <w:rsid w:val="00A0524D"/>
    <w:rsid w:val="00A0779B"/>
    <w:rsid w:val="00A1038D"/>
    <w:rsid w:val="00A10939"/>
    <w:rsid w:val="00A11E15"/>
    <w:rsid w:val="00A1204D"/>
    <w:rsid w:val="00A12323"/>
    <w:rsid w:val="00A12737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4790"/>
    <w:rsid w:val="00A25E48"/>
    <w:rsid w:val="00A25E7D"/>
    <w:rsid w:val="00A27396"/>
    <w:rsid w:val="00A30240"/>
    <w:rsid w:val="00A31105"/>
    <w:rsid w:val="00A314A5"/>
    <w:rsid w:val="00A333FB"/>
    <w:rsid w:val="00A33430"/>
    <w:rsid w:val="00A338BD"/>
    <w:rsid w:val="00A34104"/>
    <w:rsid w:val="00A344DB"/>
    <w:rsid w:val="00A34906"/>
    <w:rsid w:val="00A34A5C"/>
    <w:rsid w:val="00A35C25"/>
    <w:rsid w:val="00A35C6D"/>
    <w:rsid w:val="00A36212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4C4E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BA7"/>
    <w:rsid w:val="00A67C37"/>
    <w:rsid w:val="00A67F6C"/>
    <w:rsid w:val="00A711FD"/>
    <w:rsid w:val="00A71F3C"/>
    <w:rsid w:val="00A7240C"/>
    <w:rsid w:val="00A73029"/>
    <w:rsid w:val="00A734FB"/>
    <w:rsid w:val="00A737B7"/>
    <w:rsid w:val="00A77F67"/>
    <w:rsid w:val="00A818A9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87CF6"/>
    <w:rsid w:val="00A87FD7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0BBD"/>
    <w:rsid w:val="00AA11CA"/>
    <w:rsid w:val="00AA12B8"/>
    <w:rsid w:val="00AA237B"/>
    <w:rsid w:val="00AA2A9D"/>
    <w:rsid w:val="00AA483F"/>
    <w:rsid w:val="00AA4C21"/>
    <w:rsid w:val="00AA5BF2"/>
    <w:rsid w:val="00AA6966"/>
    <w:rsid w:val="00AA77DC"/>
    <w:rsid w:val="00AA7B22"/>
    <w:rsid w:val="00AA7EEF"/>
    <w:rsid w:val="00AB0F84"/>
    <w:rsid w:val="00AB6A21"/>
    <w:rsid w:val="00AB78AC"/>
    <w:rsid w:val="00AB7CCB"/>
    <w:rsid w:val="00AC03EE"/>
    <w:rsid w:val="00AC0677"/>
    <w:rsid w:val="00AC0CC1"/>
    <w:rsid w:val="00AC11AB"/>
    <w:rsid w:val="00AC16C7"/>
    <w:rsid w:val="00AC1D0A"/>
    <w:rsid w:val="00AC39A7"/>
    <w:rsid w:val="00AC3F9A"/>
    <w:rsid w:val="00AC5333"/>
    <w:rsid w:val="00AC56D9"/>
    <w:rsid w:val="00AC5F0C"/>
    <w:rsid w:val="00AC60F0"/>
    <w:rsid w:val="00AC65E1"/>
    <w:rsid w:val="00AC76D2"/>
    <w:rsid w:val="00AD0A79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4A4E"/>
    <w:rsid w:val="00AD5467"/>
    <w:rsid w:val="00AD68AC"/>
    <w:rsid w:val="00AD7C78"/>
    <w:rsid w:val="00AD7EE0"/>
    <w:rsid w:val="00AE0128"/>
    <w:rsid w:val="00AE2931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75"/>
    <w:rsid w:val="00AF546E"/>
    <w:rsid w:val="00AF581B"/>
    <w:rsid w:val="00AF5FB3"/>
    <w:rsid w:val="00AF60AC"/>
    <w:rsid w:val="00AF62A4"/>
    <w:rsid w:val="00AF6F98"/>
    <w:rsid w:val="00AF72E2"/>
    <w:rsid w:val="00AF755B"/>
    <w:rsid w:val="00AF7782"/>
    <w:rsid w:val="00AF7A5A"/>
    <w:rsid w:val="00B00362"/>
    <w:rsid w:val="00B009D8"/>
    <w:rsid w:val="00B01A85"/>
    <w:rsid w:val="00B01E91"/>
    <w:rsid w:val="00B0214B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4F3"/>
    <w:rsid w:val="00B17917"/>
    <w:rsid w:val="00B2055E"/>
    <w:rsid w:val="00B20A1A"/>
    <w:rsid w:val="00B21FA1"/>
    <w:rsid w:val="00B2239D"/>
    <w:rsid w:val="00B23243"/>
    <w:rsid w:val="00B24FD9"/>
    <w:rsid w:val="00B25908"/>
    <w:rsid w:val="00B26F4F"/>
    <w:rsid w:val="00B3034B"/>
    <w:rsid w:val="00B307B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52A"/>
    <w:rsid w:val="00B50B76"/>
    <w:rsid w:val="00B50CB1"/>
    <w:rsid w:val="00B5241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E0C"/>
    <w:rsid w:val="00B61F7E"/>
    <w:rsid w:val="00B62549"/>
    <w:rsid w:val="00B644BA"/>
    <w:rsid w:val="00B648A8"/>
    <w:rsid w:val="00B64927"/>
    <w:rsid w:val="00B650DE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3"/>
    <w:rsid w:val="00B7435A"/>
    <w:rsid w:val="00B748B2"/>
    <w:rsid w:val="00B74F5A"/>
    <w:rsid w:val="00B759E2"/>
    <w:rsid w:val="00B76D31"/>
    <w:rsid w:val="00B80E7B"/>
    <w:rsid w:val="00B81241"/>
    <w:rsid w:val="00B81D07"/>
    <w:rsid w:val="00B83776"/>
    <w:rsid w:val="00B83A3E"/>
    <w:rsid w:val="00B8444F"/>
    <w:rsid w:val="00B85A00"/>
    <w:rsid w:val="00B85CAF"/>
    <w:rsid w:val="00B86D98"/>
    <w:rsid w:val="00B87324"/>
    <w:rsid w:val="00B87E91"/>
    <w:rsid w:val="00B9064F"/>
    <w:rsid w:val="00B908EC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97D2E"/>
    <w:rsid w:val="00BA0402"/>
    <w:rsid w:val="00BA2971"/>
    <w:rsid w:val="00BA2D58"/>
    <w:rsid w:val="00BA31AB"/>
    <w:rsid w:val="00BA3E0A"/>
    <w:rsid w:val="00BA3F36"/>
    <w:rsid w:val="00BA4074"/>
    <w:rsid w:val="00BA4300"/>
    <w:rsid w:val="00BA444E"/>
    <w:rsid w:val="00BA4FFC"/>
    <w:rsid w:val="00BA569C"/>
    <w:rsid w:val="00BA6395"/>
    <w:rsid w:val="00BA65B9"/>
    <w:rsid w:val="00BA6AF1"/>
    <w:rsid w:val="00BA6BF4"/>
    <w:rsid w:val="00BA6E34"/>
    <w:rsid w:val="00BB09C6"/>
    <w:rsid w:val="00BB16A4"/>
    <w:rsid w:val="00BB1C3F"/>
    <w:rsid w:val="00BB206A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2A1F"/>
    <w:rsid w:val="00BC3097"/>
    <w:rsid w:val="00BC3526"/>
    <w:rsid w:val="00BC359B"/>
    <w:rsid w:val="00BC3E68"/>
    <w:rsid w:val="00BC40B5"/>
    <w:rsid w:val="00BC4851"/>
    <w:rsid w:val="00BC49A3"/>
    <w:rsid w:val="00BC6544"/>
    <w:rsid w:val="00BD0C91"/>
    <w:rsid w:val="00BD0E02"/>
    <w:rsid w:val="00BD0E15"/>
    <w:rsid w:val="00BD0F81"/>
    <w:rsid w:val="00BD101D"/>
    <w:rsid w:val="00BD41C1"/>
    <w:rsid w:val="00BD5C84"/>
    <w:rsid w:val="00BD5EE0"/>
    <w:rsid w:val="00BD667B"/>
    <w:rsid w:val="00BD68D0"/>
    <w:rsid w:val="00BD6D20"/>
    <w:rsid w:val="00BD6E48"/>
    <w:rsid w:val="00BE029B"/>
    <w:rsid w:val="00BE1190"/>
    <w:rsid w:val="00BE11AF"/>
    <w:rsid w:val="00BE14F4"/>
    <w:rsid w:val="00BE1C32"/>
    <w:rsid w:val="00BE2041"/>
    <w:rsid w:val="00BE2CC9"/>
    <w:rsid w:val="00BE4057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42A"/>
    <w:rsid w:val="00BF15E0"/>
    <w:rsid w:val="00BF2AF6"/>
    <w:rsid w:val="00BF3C61"/>
    <w:rsid w:val="00BF3D75"/>
    <w:rsid w:val="00BF3D76"/>
    <w:rsid w:val="00BF40DF"/>
    <w:rsid w:val="00BF46C9"/>
    <w:rsid w:val="00BF5822"/>
    <w:rsid w:val="00BF6008"/>
    <w:rsid w:val="00BF60E7"/>
    <w:rsid w:val="00BF6CE1"/>
    <w:rsid w:val="00BF734A"/>
    <w:rsid w:val="00BF7A85"/>
    <w:rsid w:val="00BF7B31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07D72"/>
    <w:rsid w:val="00C10AEF"/>
    <w:rsid w:val="00C10BE2"/>
    <w:rsid w:val="00C10E59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6C80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2B3"/>
    <w:rsid w:val="00C404A6"/>
    <w:rsid w:val="00C41B31"/>
    <w:rsid w:val="00C43624"/>
    <w:rsid w:val="00C43EFB"/>
    <w:rsid w:val="00C44C0F"/>
    <w:rsid w:val="00C475F1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928"/>
    <w:rsid w:val="00C61ACF"/>
    <w:rsid w:val="00C6279E"/>
    <w:rsid w:val="00C62BAF"/>
    <w:rsid w:val="00C63028"/>
    <w:rsid w:val="00C63FAA"/>
    <w:rsid w:val="00C6400C"/>
    <w:rsid w:val="00C64068"/>
    <w:rsid w:val="00C64281"/>
    <w:rsid w:val="00C64D51"/>
    <w:rsid w:val="00C659FC"/>
    <w:rsid w:val="00C67C2D"/>
    <w:rsid w:val="00C67CDE"/>
    <w:rsid w:val="00C70004"/>
    <w:rsid w:val="00C7051D"/>
    <w:rsid w:val="00C70B36"/>
    <w:rsid w:val="00C70B38"/>
    <w:rsid w:val="00C72F9D"/>
    <w:rsid w:val="00C733D7"/>
    <w:rsid w:val="00C7423E"/>
    <w:rsid w:val="00C7601E"/>
    <w:rsid w:val="00C76254"/>
    <w:rsid w:val="00C7640B"/>
    <w:rsid w:val="00C7678E"/>
    <w:rsid w:val="00C76FAA"/>
    <w:rsid w:val="00C77081"/>
    <w:rsid w:val="00C77D51"/>
    <w:rsid w:val="00C819C8"/>
    <w:rsid w:val="00C835C9"/>
    <w:rsid w:val="00C83810"/>
    <w:rsid w:val="00C83B96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492"/>
    <w:rsid w:val="00CA6D97"/>
    <w:rsid w:val="00CB213C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270"/>
    <w:rsid w:val="00CC0736"/>
    <w:rsid w:val="00CC0B19"/>
    <w:rsid w:val="00CC0EFB"/>
    <w:rsid w:val="00CC0F5D"/>
    <w:rsid w:val="00CC392D"/>
    <w:rsid w:val="00CC4BCE"/>
    <w:rsid w:val="00CC520D"/>
    <w:rsid w:val="00CC53C3"/>
    <w:rsid w:val="00CC5BE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84C"/>
    <w:rsid w:val="00CD6D1E"/>
    <w:rsid w:val="00CD70AF"/>
    <w:rsid w:val="00CD721B"/>
    <w:rsid w:val="00CE002B"/>
    <w:rsid w:val="00CE1008"/>
    <w:rsid w:val="00CE14F7"/>
    <w:rsid w:val="00CE1686"/>
    <w:rsid w:val="00CE2C77"/>
    <w:rsid w:val="00CE30C3"/>
    <w:rsid w:val="00CE30C8"/>
    <w:rsid w:val="00CE3251"/>
    <w:rsid w:val="00CE34E1"/>
    <w:rsid w:val="00CE39AE"/>
    <w:rsid w:val="00CE3DBF"/>
    <w:rsid w:val="00CE3DDF"/>
    <w:rsid w:val="00CE4262"/>
    <w:rsid w:val="00CE4895"/>
    <w:rsid w:val="00CE4FA2"/>
    <w:rsid w:val="00CE51E5"/>
    <w:rsid w:val="00CE5FE0"/>
    <w:rsid w:val="00CE7045"/>
    <w:rsid w:val="00CE709A"/>
    <w:rsid w:val="00CE747D"/>
    <w:rsid w:val="00CF0989"/>
    <w:rsid w:val="00CF26E8"/>
    <w:rsid w:val="00CF292F"/>
    <w:rsid w:val="00CF36C7"/>
    <w:rsid w:val="00CF5228"/>
    <w:rsid w:val="00CF53F3"/>
    <w:rsid w:val="00CF651A"/>
    <w:rsid w:val="00CF6872"/>
    <w:rsid w:val="00D00593"/>
    <w:rsid w:val="00D01D44"/>
    <w:rsid w:val="00D0211C"/>
    <w:rsid w:val="00D024F5"/>
    <w:rsid w:val="00D034BC"/>
    <w:rsid w:val="00D036F2"/>
    <w:rsid w:val="00D04414"/>
    <w:rsid w:val="00D050F5"/>
    <w:rsid w:val="00D057F1"/>
    <w:rsid w:val="00D06192"/>
    <w:rsid w:val="00D0687F"/>
    <w:rsid w:val="00D06B96"/>
    <w:rsid w:val="00D06E3F"/>
    <w:rsid w:val="00D07FA9"/>
    <w:rsid w:val="00D10912"/>
    <w:rsid w:val="00D11901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2D37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37C11"/>
    <w:rsid w:val="00D407C9"/>
    <w:rsid w:val="00D40E5C"/>
    <w:rsid w:val="00D41775"/>
    <w:rsid w:val="00D41D63"/>
    <w:rsid w:val="00D42AC1"/>
    <w:rsid w:val="00D45DD8"/>
    <w:rsid w:val="00D4703B"/>
    <w:rsid w:val="00D47228"/>
    <w:rsid w:val="00D47574"/>
    <w:rsid w:val="00D50C77"/>
    <w:rsid w:val="00D50E7E"/>
    <w:rsid w:val="00D515CA"/>
    <w:rsid w:val="00D51E64"/>
    <w:rsid w:val="00D524B1"/>
    <w:rsid w:val="00D5254F"/>
    <w:rsid w:val="00D53630"/>
    <w:rsid w:val="00D549FA"/>
    <w:rsid w:val="00D55123"/>
    <w:rsid w:val="00D56BBE"/>
    <w:rsid w:val="00D57797"/>
    <w:rsid w:val="00D57D10"/>
    <w:rsid w:val="00D603EE"/>
    <w:rsid w:val="00D60CA4"/>
    <w:rsid w:val="00D61BBA"/>
    <w:rsid w:val="00D61EF3"/>
    <w:rsid w:val="00D63504"/>
    <w:rsid w:val="00D636D5"/>
    <w:rsid w:val="00D643F9"/>
    <w:rsid w:val="00D658FF"/>
    <w:rsid w:val="00D65DC8"/>
    <w:rsid w:val="00D663A3"/>
    <w:rsid w:val="00D66570"/>
    <w:rsid w:val="00D6679D"/>
    <w:rsid w:val="00D67517"/>
    <w:rsid w:val="00D67598"/>
    <w:rsid w:val="00D67E6C"/>
    <w:rsid w:val="00D700D0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750"/>
    <w:rsid w:val="00D8519A"/>
    <w:rsid w:val="00D85348"/>
    <w:rsid w:val="00D8580C"/>
    <w:rsid w:val="00D86D1F"/>
    <w:rsid w:val="00D877C6"/>
    <w:rsid w:val="00D877F9"/>
    <w:rsid w:val="00D908C9"/>
    <w:rsid w:val="00D92276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0100"/>
    <w:rsid w:val="00DA0E86"/>
    <w:rsid w:val="00DA17AA"/>
    <w:rsid w:val="00DA1D24"/>
    <w:rsid w:val="00DA1F42"/>
    <w:rsid w:val="00DA378F"/>
    <w:rsid w:val="00DA3F0D"/>
    <w:rsid w:val="00DA43CA"/>
    <w:rsid w:val="00DA52D4"/>
    <w:rsid w:val="00DA635C"/>
    <w:rsid w:val="00DA6364"/>
    <w:rsid w:val="00DA75B7"/>
    <w:rsid w:val="00DA7A05"/>
    <w:rsid w:val="00DB0CE6"/>
    <w:rsid w:val="00DB117F"/>
    <w:rsid w:val="00DB1191"/>
    <w:rsid w:val="00DB398F"/>
    <w:rsid w:val="00DB3C6D"/>
    <w:rsid w:val="00DB3EEA"/>
    <w:rsid w:val="00DB408D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DF6"/>
    <w:rsid w:val="00DC0FBB"/>
    <w:rsid w:val="00DC137C"/>
    <w:rsid w:val="00DC1804"/>
    <w:rsid w:val="00DC2284"/>
    <w:rsid w:val="00DC336B"/>
    <w:rsid w:val="00DC37DD"/>
    <w:rsid w:val="00DC425F"/>
    <w:rsid w:val="00DC4351"/>
    <w:rsid w:val="00DC4A5B"/>
    <w:rsid w:val="00DC5D85"/>
    <w:rsid w:val="00DC67A2"/>
    <w:rsid w:val="00DC6975"/>
    <w:rsid w:val="00DC6CE1"/>
    <w:rsid w:val="00DC6EC1"/>
    <w:rsid w:val="00DC7487"/>
    <w:rsid w:val="00DD0EB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445B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807"/>
    <w:rsid w:val="00E04946"/>
    <w:rsid w:val="00E04FEA"/>
    <w:rsid w:val="00E05A5E"/>
    <w:rsid w:val="00E06077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CCE"/>
    <w:rsid w:val="00E215A2"/>
    <w:rsid w:val="00E231FC"/>
    <w:rsid w:val="00E240C6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37238"/>
    <w:rsid w:val="00E4037A"/>
    <w:rsid w:val="00E405B2"/>
    <w:rsid w:val="00E415F4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0ADA"/>
    <w:rsid w:val="00E612B4"/>
    <w:rsid w:val="00E62675"/>
    <w:rsid w:val="00E638F6"/>
    <w:rsid w:val="00E643FE"/>
    <w:rsid w:val="00E6458D"/>
    <w:rsid w:val="00E64F61"/>
    <w:rsid w:val="00E65856"/>
    <w:rsid w:val="00E665CA"/>
    <w:rsid w:val="00E675D1"/>
    <w:rsid w:val="00E700B5"/>
    <w:rsid w:val="00E70C82"/>
    <w:rsid w:val="00E70E66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C72"/>
    <w:rsid w:val="00E83EEF"/>
    <w:rsid w:val="00E84D64"/>
    <w:rsid w:val="00E84EFB"/>
    <w:rsid w:val="00E8562F"/>
    <w:rsid w:val="00E85BB3"/>
    <w:rsid w:val="00E85E45"/>
    <w:rsid w:val="00E865F2"/>
    <w:rsid w:val="00E86EC2"/>
    <w:rsid w:val="00E876E8"/>
    <w:rsid w:val="00E879BB"/>
    <w:rsid w:val="00E901ED"/>
    <w:rsid w:val="00E90BEC"/>
    <w:rsid w:val="00E91635"/>
    <w:rsid w:val="00E91D5D"/>
    <w:rsid w:val="00E923E5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086F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281"/>
    <w:rsid w:val="00EC0AC5"/>
    <w:rsid w:val="00EC5377"/>
    <w:rsid w:val="00EC7093"/>
    <w:rsid w:val="00ED1568"/>
    <w:rsid w:val="00ED177B"/>
    <w:rsid w:val="00ED17C8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DE6"/>
    <w:rsid w:val="00EE6F1F"/>
    <w:rsid w:val="00EE7478"/>
    <w:rsid w:val="00EF0A27"/>
    <w:rsid w:val="00EF1115"/>
    <w:rsid w:val="00EF1235"/>
    <w:rsid w:val="00EF202A"/>
    <w:rsid w:val="00EF2039"/>
    <w:rsid w:val="00EF2628"/>
    <w:rsid w:val="00EF4FD3"/>
    <w:rsid w:val="00EF50B7"/>
    <w:rsid w:val="00EF53EA"/>
    <w:rsid w:val="00EF553E"/>
    <w:rsid w:val="00EF60BB"/>
    <w:rsid w:val="00EF6910"/>
    <w:rsid w:val="00EF6CFB"/>
    <w:rsid w:val="00F00062"/>
    <w:rsid w:val="00F001AB"/>
    <w:rsid w:val="00F03147"/>
    <w:rsid w:val="00F03BC4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029"/>
    <w:rsid w:val="00F22149"/>
    <w:rsid w:val="00F224DD"/>
    <w:rsid w:val="00F23F94"/>
    <w:rsid w:val="00F26B6B"/>
    <w:rsid w:val="00F276CF"/>
    <w:rsid w:val="00F276DE"/>
    <w:rsid w:val="00F31355"/>
    <w:rsid w:val="00F31C41"/>
    <w:rsid w:val="00F3408D"/>
    <w:rsid w:val="00F3572E"/>
    <w:rsid w:val="00F359C6"/>
    <w:rsid w:val="00F36442"/>
    <w:rsid w:val="00F36846"/>
    <w:rsid w:val="00F3699A"/>
    <w:rsid w:val="00F37BBF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C5B"/>
    <w:rsid w:val="00F61295"/>
    <w:rsid w:val="00F62E67"/>
    <w:rsid w:val="00F63C68"/>
    <w:rsid w:val="00F65628"/>
    <w:rsid w:val="00F659D3"/>
    <w:rsid w:val="00F65C36"/>
    <w:rsid w:val="00F667FB"/>
    <w:rsid w:val="00F66BBD"/>
    <w:rsid w:val="00F70412"/>
    <w:rsid w:val="00F7041D"/>
    <w:rsid w:val="00F71297"/>
    <w:rsid w:val="00F718E8"/>
    <w:rsid w:val="00F720A7"/>
    <w:rsid w:val="00F737F2"/>
    <w:rsid w:val="00F7424F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2077"/>
    <w:rsid w:val="00F92D61"/>
    <w:rsid w:val="00F93574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02D"/>
    <w:rsid w:val="00FB26AC"/>
    <w:rsid w:val="00FB2F69"/>
    <w:rsid w:val="00FB326C"/>
    <w:rsid w:val="00FB38F0"/>
    <w:rsid w:val="00FB6530"/>
    <w:rsid w:val="00FB748E"/>
    <w:rsid w:val="00FB7ABF"/>
    <w:rsid w:val="00FB7BE9"/>
    <w:rsid w:val="00FB7C1B"/>
    <w:rsid w:val="00FC005E"/>
    <w:rsid w:val="00FC1111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C6AB0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13C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0F16"/>
    <w:rsid w:val="00FF0F2A"/>
    <w:rsid w:val="00FF1F50"/>
    <w:rsid w:val="00FF2805"/>
    <w:rsid w:val="00FF30EA"/>
    <w:rsid w:val="00FF39F8"/>
    <w:rsid w:val="00FF5547"/>
    <w:rsid w:val="00FF56EB"/>
    <w:rsid w:val="00FF57D1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6C321"/>
  <w15:chartTrackingRefBased/>
  <w15:docId w15:val="{47243111-6F6C-4942-9441-440557C6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D0EB1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D0EB1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1EC5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6B1EC5"/>
    <w:rPr>
      <w:rFonts w:ascii="Calibri Light" w:eastAsia="Times New Roman" w:hAnsi="Calibri Light" w:cs="Times New Roman"/>
      <w:sz w:val="24"/>
      <w:szCs w:val="24"/>
      <w:lang w:eastAsia="en-US"/>
    </w:rPr>
  </w:style>
  <w:style w:type="paragraph" w:customStyle="1" w:styleId="Styl3">
    <w:name w:val="Styl3"/>
    <w:basedOn w:val="Normalny"/>
    <w:link w:val="Styl3Znak"/>
    <w:qFormat/>
    <w:rsid w:val="00A36212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A36212"/>
    <w:rPr>
      <w:rFonts w:eastAsia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4947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6</cp:revision>
  <cp:lastPrinted>2023-05-17T05:08:00Z</cp:lastPrinted>
  <dcterms:created xsi:type="dcterms:W3CDTF">2025-03-21T09:11:00Z</dcterms:created>
  <dcterms:modified xsi:type="dcterms:W3CDTF">2025-03-25T07:47:00Z</dcterms:modified>
</cp:coreProperties>
</file>