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4B69" w14:textId="6D7E72C3" w:rsidR="00D27842" w:rsidRPr="00D27842" w:rsidRDefault="00D27842" w:rsidP="00803D8C">
      <w:pPr>
        <w:spacing w:before="720" w:after="100" w:afterAutospacing="1"/>
        <w:contextualSpacing/>
        <w:rPr>
          <w:rFonts w:ascii="Arial" w:eastAsiaTheme="majorEastAsia" w:hAnsi="Arial" w:cs="Arial"/>
          <w:b/>
          <w:bCs/>
          <w:spacing w:val="-10"/>
          <w:kern w:val="28"/>
          <w:sz w:val="24"/>
          <w:szCs w:val="24"/>
        </w:rPr>
      </w:pPr>
      <w:r w:rsidRPr="00D27842">
        <w:rPr>
          <w:rFonts w:ascii="Arial" w:eastAsiaTheme="majorEastAsia" w:hAnsi="Arial" w:cs="Arial"/>
          <w:b/>
          <w:bCs/>
          <w:spacing w:val="-10"/>
          <w:kern w:val="28"/>
          <w:sz w:val="24"/>
          <w:szCs w:val="24"/>
        </w:rPr>
        <w:t>Kryteria wyboru projektów</w:t>
      </w:r>
    </w:p>
    <w:p w14:paraId="2DA7A262" w14:textId="66DA6E27" w:rsidR="003B0164" w:rsidRPr="003A11AE" w:rsidRDefault="003B0164" w:rsidP="00803D8C">
      <w:pPr>
        <w:spacing w:before="480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t xml:space="preserve">Priorytet </w:t>
      </w:r>
      <w:r w:rsidR="00285391" w:rsidRPr="003A11AE">
        <w:rPr>
          <w:rFonts w:ascii="Arial" w:hAnsi="Arial" w:cs="Arial"/>
          <w:sz w:val="24"/>
          <w:szCs w:val="24"/>
        </w:rPr>
        <w:t>1</w:t>
      </w:r>
      <w:r w:rsidRPr="003A11AE">
        <w:rPr>
          <w:rFonts w:ascii="Arial" w:hAnsi="Arial" w:cs="Arial"/>
          <w:sz w:val="24"/>
          <w:szCs w:val="24"/>
        </w:rPr>
        <w:t xml:space="preserve">. </w:t>
      </w:r>
      <w:r w:rsidR="00B1374A" w:rsidRPr="003A11AE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130D494B" w14:textId="4AD5D7D2" w:rsidR="003B0164" w:rsidRPr="003A11AE" w:rsidRDefault="003B0164" w:rsidP="003A11A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3A11AE">
        <w:rPr>
          <w:rFonts w:ascii="Arial" w:hAnsi="Arial" w:cs="Arial"/>
          <w:b/>
          <w:bCs/>
          <w:sz w:val="24"/>
          <w:szCs w:val="24"/>
        </w:rPr>
        <w:t>1 ii</w:t>
      </w:r>
      <w:r w:rsidRPr="003A11AE">
        <w:rPr>
          <w:rFonts w:ascii="Arial" w:hAnsi="Arial" w:cs="Arial"/>
          <w:b/>
          <w:bCs/>
          <w:sz w:val="24"/>
          <w:szCs w:val="24"/>
        </w:rPr>
        <w:t>.</w:t>
      </w:r>
      <w:r w:rsidRPr="003A11AE">
        <w:rPr>
          <w:rFonts w:ascii="Arial" w:hAnsi="Arial" w:cs="Arial"/>
          <w:sz w:val="24"/>
          <w:szCs w:val="24"/>
        </w:rPr>
        <w:t xml:space="preserve"> </w:t>
      </w:r>
      <w:r w:rsidR="00B1374A" w:rsidRPr="003A11AE">
        <w:rPr>
          <w:rFonts w:ascii="Arial" w:hAnsi="Arial" w:cs="Arial"/>
          <w:sz w:val="24"/>
          <w:szCs w:val="24"/>
        </w:rPr>
        <w:t>Czerpanie korzyści z cyfryzacji dla obywateli, przedsiębiorstw, organizacji badawczych i instytucji publicznych</w:t>
      </w:r>
    </w:p>
    <w:p w14:paraId="7FC184DB" w14:textId="2B451262" w:rsidR="003B0164" w:rsidRPr="003A11AE" w:rsidRDefault="003B0164" w:rsidP="003A11AE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3A11AE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bookmarkStart w:id="0" w:name="_Hlk131517510"/>
      <w:r w:rsidR="00285391" w:rsidRPr="003A11A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1.</w:t>
      </w:r>
      <w:r w:rsidR="00115B03" w:rsidRPr="003A11A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</w:t>
      </w:r>
      <w:r w:rsidR="00285391" w:rsidRPr="003A11AE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bookmarkEnd w:id="0"/>
      <w:r w:rsidR="00115B03" w:rsidRPr="003A11AE">
        <w:rPr>
          <w:rFonts w:ascii="Arial" w:hAnsi="Arial" w:cs="Arial"/>
          <w:color w:val="auto"/>
          <w:spacing w:val="0"/>
          <w:sz w:val="24"/>
          <w:szCs w:val="24"/>
        </w:rPr>
        <w:t>Cyfrowy region</w:t>
      </w:r>
    </w:p>
    <w:p w14:paraId="6E3A1E0A" w14:textId="76A95C3C" w:rsidR="003B0164" w:rsidRPr="003A11AE" w:rsidRDefault="00A43624" w:rsidP="003A11AE">
      <w:pPr>
        <w:pStyle w:val="Podtytu"/>
        <w:spacing w:before="100" w:beforeAutospacing="1" w:after="100" w:afterAutospacing="1"/>
        <w:rPr>
          <w:rFonts w:ascii="Arial" w:hAnsi="Arial" w:cs="Arial"/>
          <w:color w:val="auto"/>
          <w:spacing w:val="0"/>
          <w:sz w:val="24"/>
          <w:szCs w:val="24"/>
        </w:rPr>
      </w:pPr>
      <w:r w:rsidRPr="003A11AE">
        <w:rPr>
          <w:rFonts w:ascii="Arial" w:hAnsi="Arial" w:cs="Arial"/>
          <w:b/>
          <w:bCs/>
          <w:color w:val="auto"/>
          <w:spacing w:val="0"/>
          <w:sz w:val="24"/>
          <w:szCs w:val="24"/>
        </w:rPr>
        <w:t>Schemat:</w:t>
      </w:r>
      <w:r w:rsidRPr="003A11AE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F773DB" w:rsidRPr="003A11AE">
        <w:rPr>
          <w:rFonts w:ascii="Arial" w:hAnsi="Arial" w:cs="Arial"/>
          <w:color w:val="auto"/>
          <w:spacing w:val="0"/>
          <w:sz w:val="24"/>
          <w:szCs w:val="24"/>
        </w:rPr>
        <w:t>Rozwój systemu usług w zakresie e-kultury</w:t>
      </w:r>
      <w:r w:rsidR="00904B74">
        <w:rPr>
          <w:rFonts w:ascii="Arial" w:hAnsi="Arial" w:cs="Arial"/>
          <w:color w:val="auto"/>
          <w:spacing w:val="0"/>
          <w:sz w:val="24"/>
          <w:szCs w:val="24"/>
        </w:rPr>
        <w:t xml:space="preserve"> – edycja 2</w:t>
      </w:r>
    </w:p>
    <w:p w14:paraId="469F592C" w14:textId="77777777" w:rsidR="003B0164" w:rsidRPr="003A11AE" w:rsidRDefault="003B0164" w:rsidP="003A11A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3A11AE">
        <w:rPr>
          <w:rFonts w:ascii="Arial" w:hAnsi="Arial" w:cs="Arial"/>
          <w:sz w:val="24"/>
          <w:szCs w:val="24"/>
        </w:rPr>
        <w:t xml:space="preserve">: </w:t>
      </w:r>
      <w:r w:rsidR="00285391" w:rsidRPr="003A11AE">
        <w:rPr>
          <w:rFonts w:ascii="Arial" w:hAnsi="Arial" w:cs="Arial"/>
          <w:sz w:val="24"/>
          <w:szCs w:val="24"/>
        </w:rPr>
        <w:t>nie</w:t>
      </w:r>
      <w:r w:rsidRPr="003A11AE">
        <w:rPr>
          <w:rFonts w:ascii="Arial" w:hAnsi="Arial" w:cs="Arial"/>
          <w:sz w:val="24"/>
          <w:szCs w:val="24"/>
        </w:rPr>
        <w:t>konkurencyjny</w:t>
      </w:r>
    </w:p>
    <w:p w14:paraId="0B6F6652" w14:textId="64FDBF74" w:rsidR="00F830D6" w:rsidRPr="003A11AE" w:rsidRDefault="008A35C0" w:rsidP="003A11AE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t xml:space="preserve">Nabór </w:t>
      </w:r>
      <w:r w:rsidR="007A1169" w:rsidRPr="003A11AE">
        <w:rPr>
          <w:rFonts w:ascii="Arial" w:hAnsi="Arial" w:cs="Arial"/>
          <w:sz w:val="24"/>
          <w:szCs w:val="24"/>
        </w:rPr>
        <w:t xml:space="preserve">jest skierowany do </w:t>
      </w:r>
      <w:r w:rsidR="009F638E" w:rsidRPr="003A11AE">
        <w:rPr>
          <w:rFonts w:ascii="Arial" w:hAnsi="Arial" w:cs="Arial"/>
          <w:sz w:val="24"/>
          <w:szCs w:val="24"/>
        </w:rPr>
        <w:t>S</w:t>
      </w:r>
      <w:r w:rsidR="007A1169" w:rsidRPr="003A11AE">
        <w:rPr>
          <w:rFonts w:ascii="Arial" w:hAnsi="Arial" w:cs="Arial"/>
          <w:sz w:val="24"/>
          <w:szCs w:val="24"/>
        </w:rPr>
        <w:t xml:space="preserve">amorządu </w:t>
      </w:r>
      <w:r w:rsidR="009F638E" w:rsidRPr="003A11AE">
        <w:rPr>
          <w:rFonts w:ascii="Arial" w:hAnsi="Arial" w:cs="Arial"/>
          <w:sz w:val="24"/>
          <w:szCs w:val="24"/>
        </w:rPr>
        <w:t>W</w:t>
      </w:r>
      <w:r w:rsidR="007A1169" w:rsidRPr="003A11AE">
        <w:rPr>
          <w:rFonts w:ascii="Arial" w:hAnsi="Arial" w:cs="Arial"/>
          <w:sz w:val="24"/>
          <w:szCs w:val="24"/>
        </w:rPr>
        <w:t>ojewództwa</w:t>
      </w:r>
      <w:r w:rsidR="00AD236C" w:rsidRPr="003A11AE">
        <w:rPr>
          <w:rFonts w:ascii="Arial" w:hAnsi="Arial" w:cs="Arial"/>
          <w:sz w:val="24"/>
          <w:szCs w:val="24"/>
        </w:rPr>
        <w:t xml:space="preserve"> </w:t>
      </w:r>
      <w:r w:rsidR="009F638E" w:rsidRPr="003A11AE">
        <w:rPr>
          <w:rFonts w:ascii="Arial" w:hAnsi="Arial" w:cs="Arial"/>
          <w:sz w:val="24"/>
          <w:szCs w:val="24"/>
        </w:rPr>
        <w:t>Kujawsko-Pomorskiego</w:t>
      </w:r>
      <w:r w:rsidR="009238A3" w:rsidRPr="003A11AE">
        <w:rPr>
          <w:rFonts w:ascii="Arial" w:hAnsi="Arial" w:cs="Arial"/>
          <w:sz w:val="24"/>
          <w:szCs w:val="24"/>
        </w:rPr>
        <w:t xml:space="preserve"> przy udziale partnerów</w:t>
      </w:r>
      <w:r w:rsidR="009F638E" w:rsidRPr="003A11AE">
        <w:rPr>
          <w:rFonts w:ascii="Arial" w:hAnsi="Arial" w:cs="Arial"/>
          <w:sz w:val="24"/>
          <w:szCs w:val="24"/>
        </w:rPr>
        <w:t xml:space="preserve"> </w:t>
      </w:r>
      <w:r w:rsidR="00AD236C" w:rsidRPr="003A11AE">
        <w:rPr>
          <w:rFonts w:ascii="Arial" w:hAnsi="Arial" w:cs="Arial"/>
          <w:sz w:val="24"/>
          <w:szCs w:val="24"/>
        </w:rPr>
        <w:t>i jego jednostek organizacyjnych</w:t>
      </w:r>
      <w:r w:rsidR="007A1169" w:rsidRPr="003A11AE">
        <w:rPr>
          <w:rFonts w:ascii="Arial" w:hAnsi="Arial" w:cs="Arial"/>
          <w:sz w:val="24"/>
          <w:szCs w:val="24"/>
        </w:rPr>
        <w:t xml:space="preserve">. </w:t>
      </w:r>
      <w:r w:rsidR="009F638E" w:rsidRPr="003A11AE">
        <w:rPr>
          <w:rFonts w:ascii="Arial" w:hAnsi="Arial" w:cs="Arial"/>
          <w:sz w:val="24"/>
          <w:szCs w:val="24"/>
        </w:rPr>
        <w:t xml:space="preserve">Przedmiotem projektu będzie </w:t>
      </w:r>
      <w:r w:rsidR="00F31D1A" w:rsidRPr="003A11AE">
        <w:rPr>
          <w:rFonts w:ascii="Arial" w:hAnsi="Arial" w:cs="Arial"/>
          <w:sz w:val="24"/>
          <w:szCs w:val="24"/>
        </w:rPr>
        <w:t>realizacj</w:t>
      </w:r>
      <w:r w:rsidR="009F638E" w:rsidRPr="003A11AE">
        <w:rPr>
          <w:rFonts w:ascii="Arial" w:hAnsi="Arial" w:cs="Arial"/>
          <w:sz w:val="24"/>
          <w:szCs w:val="24"/>
        </w:rPr>
        <w:t>a</w:t>
      </w:r>
      <w:r w:rsidR="00F31D1A" w:rsidRPr="003A11AE">
        <w:rPr>
          <w:rFonts w:ascii="Arial" w:hAnsi="Arial" w:cs="Arial"/>
          <w:sz w:val="24"/>
          <w:szCs w:val="24"/>
        </w:rPr>
        <w:t xml:space="preserve"> działań z zakresu digitalizacji i udostępniania zasobów kulturowych m.</w:t>
      </w:r>
      <w:r w:rsidR="001E3D69" w:rsidRPr="003A11AE">
        <w:rPr>
          <w:rFonts w:ascii="Arial" w:hAnsi="Arial" w:cs="Arial"/>
          <w:sz w:val="24"/>
          <w:szCs w:val="24"/>
        </w:rPr>
        <w:t xml:space="preserve"> </w:t>
      </w:r>
      <w:r w:rsidR="00F31D1A" w:rsidRPr="003A11AE">
        <w:rPr>
          <w:rFonts w:ascii="Arial" w:hAnsi="Arial" w:cs="Arial"/>
          <w:sz w:val="24"/>
          <w:szCs w:val="24"/>
        </w:rPr>
        <w:t xml:space="preserve">in. </w:t>
      </w:r>
      <w:r w:rsidR="007A501F" w:rsidRPr="003A11AE">
        <w:rPr>
          <w:rFonts w:ascii="Arial" w:hAnsi="Arial" w:cs="Arial"/>
          <w:sz w:val="24"/>
          <w:szCs w:val="24"/>
        </w:rPr>
        <w:t>p</w:t>
      </w:r>
      <w:r w:rsidR="00F31D1A" w:rsidRPr="003A11AE">
        <w:rPr>
          <w:rFonts w:ascii="Arial" w:hAnsi="Arial" w:cs="Arial"/>
          <w:sz w:val="24"/>
          <w:szCs w:val="24"/>
        </w:rPr>
        <w:t xml:space="preserve">oprzez rozbudowę platformy, która służy </w:t>
      </w:r>
      <w:r w:rsidR="006D1E58" w:rsidRPr="003A11AE">
        <w:rPr>
          <w:rFonts w:ascii="Arial" w:hAnsi="Arial" w:cs="Arial"/>
          <w:sz w:val="24"/>
          <w:szCs w:val="24"/>
        </w:rPr>
        <w:t xml:space="preserve">do ich publicznej dystrybucji jak również bezpiecznego przechowywania </w:t>
      </w:r>
      <w:r w:rsidR="009F638E" w:rsidRPr="003A11AE">
        <w:rPr>
          <w:rFonts w:ascii="Arial" w:hAnsi="Arial" w:cs="Arial"/>
          <w:sz w:val="24"/>
          <w:szCs w:val="24"/>
        </w:rPr>
        <w:t xml:space="preserve">tychże </w:t>
      </w:r>
      <w:r w:rsidR="006D1E58" w:rsidRPr="003A11AE">
        <w:rPr>
          <w:rFonts w:ascii="Arial" w:hAnsi="Arial" w:cs="Arial"/>
          <w:sz w:val="24"/>
          <w:szCs w:val="24"/>
        </w:rPr>
        <w:t>zasobów.</w:t>
      </w:r>
    </w:p>
    <w:p w14:paraId="4699FF74" w14:textId="4DC69EF1" w:rsidR="005172B5" w:rsidRPr="003A11AE" w:rsidRDefault="003B0164" w:rsidP="003A11AE">
      <w:pPr>
        <w:pStyle w:val="Nagwek1"/>
        <w:numPr>
          <w:ilvl w:val="0"/>
          <w:numId w:val="5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br w:type="page"/>
      </w:r>
      <w:r w:rsidR="00B1374A" w:rsidRPr="003A11AE">
        <w:rPr>
          <w:rFonts w:ascii="Arial" w:hAnsi="Arial" w:cs="Arial"/>
          <w:sz w:val="24"/>
          <w:szCs w:val="24"/>
        </w:rPr>
        <w:lastRenderedPageBreak/>
        <w:t>Kryteria formalne</w:t>
      </w:r>
      <w:r w:rsidR="00B1374A" w:rsidRPr="003A11AE" w:rsidDel="00B1374A">
        <w:rPr>
          <w:rFonts w:ascii="Arial" w:hAnsi="Arial" w:cs="Arial"/>
          <w:sz w:val="24"/>
          <w:szCs w:val="24"/>
        </w:rPr>
        <w:t xml:space="preserve">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B1374A" w:rsidRPr="003A11AE" w14:paraId="79900885" w14:textId="77777777" w:rsidTr="004B3A82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3A11AE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3A11AE" w:rsidRDefault="008C6E3E" w:rsidP="003A11A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3A11AE" w:rsidRDefault="008C6E3E" w:rsidP="003A11A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B1374A" w:rsidRPr="003A11AE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3A11AE" w:rsidRDefault="00715C99" w:rsidP="003A11A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3A11AE" w:rsidRDefault="00715C99" w:rsidP="003A11A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E4BC218" w14:textId="10591482" w:rsidR="00715C99" w:rsidRPr="003A11AE" w:rsidRDefault="00EC42B1" w:rsidP="003A11AE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2B61E178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5F5CE85" w14:textId="77777777" w:rsidR="001E3D69" w:rsidRPr="003A11AE" w:rsidRDefault="00715C99" w:rsidP="003A11A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A58A455" w14:textId="4CC5A91E" w:rsidR="00715C99" w:rsidRPr="003A11AE" w:rsidRDefault="00715C99" w:rsidP="003A11A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D775D5" w14:textId="038084CB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D04B51" w14:textId="1DD5E100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AE61B39" w14:textId="77777777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287A87B" w14:textId="44748536" w:rsidR="00715C99" w:rsidRPr="003A11AE" w:rsidRDefault="00715C99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36AFC7D1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6B3712" w:rsidRPr="003A11AE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763B0316" w14:textId="77777777" w:rsidR="0088033B" w:rsidRPr="003A11AE" w:rsidRDefault="0088033B" w:rsidP="0088033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Pr="003A11AE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A11AE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A11AE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A11A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0F246DF" w14:textId="77777777" w:rsidR="0088033B" w:rsidRPr="003A11AE" w:rsidRDefault="0088033B" w:rsidP="0088033B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995B7CB" w14:textId="77777777" w:rsidR="0088033B" w:rsidRPr="003A11AE" w:rsidRDefault="0088033B" w:rsidP="0088033B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7FB8DE54" w14:textId="77777777" w:rsidR="0088033B" w:rsidRDefault="0088033B" w:rsidP="0088033B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3A11A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22E3F6" w14:textId="77777777" w:rsidR="004467BC" w:rsidRDefault="004467BC" w:rsidP="004467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4" w:author="Agnieszka Jóźwiak" w:date="2025-03-24T10:02:00Z" w16du:dateUtc="2025-03-24T09:02:00Z"/>
                <w:rFonts w:ascii="Arial" w:hAnsi="Arial" w:cs="Arial"/>
                <w:sz w:val="24"/>
                <w:szCs w:val="24"/>
              </w:rPr>
            </w:pPr>
            <w:commentRangeStart w:id="5"/>
            <w:ins w:id="6" w:author="Agnieszka Jóźwiak" w:date="2025-03-24T10:02:00Z" w16du:dateUtc="2025-03-24T09:02:00Z">
              <w:r w:rsidRPr="00BB6AB4">
                <w:rPr>
                  <w:rFonts w:ascii="Arial" w:hAnsi="Arial" w:cs="Arial"/>
                  <w:sz w:val="24"/>
                  <w:szCs w:val="24"/>
                </w:rPr>
                <w:t>w art. 1 rozporządzenia nr 651/2014</w:t>
              </w:r>
              <w:r w:rsidRPr="003075DF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4"/>
              </w:r>
              <w:r w:rsidRPr="00BB6AB4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</w:p>
          <w:p w14:paraId="31900380" w14:textId="77777777" w:rsidR="004467BC" w:rsidRPr="00BB6AB4" w:rsidRDefault="004467BC" w:rsidP="004467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9" w:author="Agnieszka Jóźwiak" w:date="2025-03-24T10:02:00Z" w16du:dateUtc="2025-03-24T09:02:00Z"/>
                <w:rFonts w:ascii="Arial" w:hAnsi="Arial" w:cs="Arial"/>
                <w:sz w:val="24"/>
                <w:szCs w:val="24"/>
              </w:rPr>
            </w:pPr>
            <w:ins w:id="10" w:author="Agnieszka Jóźwiak" w:date="2025-03-24T10:02:00Z" w16du:dateUtc="2025-03-24T09:02:00Z">
              <w:r w:rsidRPr="00BB6AB4">
                <w:rPr>
                  <w:rFonts w:ascii="Arial" w:hAnsi="Arial" w:cs="Arial"/>
                  <w:sz w:val="24"/>
                  <w:szCs w:val="24"/>
                </w:rPr>
                <w:t>w art. 1 rozporządzenia nr 2023/2831</w:t>
              </w:r>
              <w:r w:rsidRPr="003075DF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5"/>
              </w:r>
              <w:r w:rsidRPr="00BB6AB4">
                <w:rPr>
                  <w:rFonts w:ascii="Arial" w:hAnsi="Arial" w:cs="Arial"/>
                  <w:sz w:val="24"/>
                  <w:szCs w:val="24"/>
                </w:rPr>
                <w:t>,</w:t>
              </w:r>
              <w:commentRangeEnd w:id="5"/>
              <w:r>
                <w:rPr>
                  <w:rStyle w:val="Odwoaniedokomentarza"/>
                  <w:lang w:eastAsia="x-none"/>
                </w:rPr>
                <w:commentReference w:id="5"/>
              </w:r>
            </w:ins>
          </w:p>
          <w:p w14:paraId="0D7220F5" w14:textId="77777777" w:rsidR="00BB6AB4" w:rsidRPr="004467BC" w:rsidRDefault="00BB6AB4" w:rsidP="00BB6AB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x-none"/>
              </w:rPr>
            </w:pPr>
          </w:p>
          <w:p w14:paraId="7C900D2C" w14:textId="77777777" w:rsidR="00EE54CD" w:rsidRPr="003A11AE" w:rsidRDefault="00EE54CD" w:rsidP="000851FA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B6AB4">
              <w:rPr>
                <w:rFonts w:ascii="Arial" w:hAnsi="Arial" w:cs="Arial"/>
                <w:sz w:val="24"/>
                <w:szCs w:val="24"/>
              </w:rPr>
              <w:lastRenderedPageBreak/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3A11AE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3A11AE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3D564FEA" w14:textId="77777777" w:rsidR="00EE54CD" w:rsidRPr="003A11AE" w:rsidRDefault="00EE54CD" w:rsidP="000851FA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68B37329" w14:textId="1DE6FFE0" w:rsidR="00EE54CD" w:rsidRPr="003A11AE" w:rsidRDefault="00EE54CD" w:rsidP="000851FA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</w:t>
            </w:r>
            <w:r w:rsidR="001E3D69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2613A05" w14:textId="57E549C9" w:rsidR="008C6E3E" w:rsidRPr="000851FA" w:rsidRDefault="00EE54CD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7865D1B8" w14:textId="77777777" w:rsidR="001E3D69" w:rsidRPr="003A11AE" w:rsidRDefault="00715C99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731AAF6" w14:textId="618E8C58" w:rsidR="00715C99" w:rsidRPr="003A11AE" w:rsidRDefault="00715C99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A9B0A1" w14:textId="59A29277" w:rsidR="00715C99" w:rsidRPr="003A11AE" w:rsidRDefault="00715C99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E9D75F" w14:textId="2819E354" w:rsidR="00715C99" w:rsidRPr="003A11AE" w:rsidRDefault="00715C99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D278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F82AE9" w14:textId="77777777" w:rsidR="00715C99" w:rsidRPr="003A11AE" w:rsidRDefault="00715C99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992E67D" w14:textId="4527351E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37" w:type="dxa"/>
            <w:vAlign w:val="center"/>
          </w:tcPr>
          <w:p w14:paraId="7747AF22" w14:textId="169F473D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3A11AE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</w:tc>
        <w:tc>
          <w:tcPr>
            <w:tcW w:w="6800" w:type="dxa"/>
          </w:tcPr>
          <w:p w14:paraId="086AA868" w14:textId="0C2DAB33" w:rsidR="00B7147D" w:rsidRPr="003A11AE" w:rsidRDefault="00B7147D" w:rsidP="003A11AE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A11AE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2C365D" w:rsidRPr="003A11AE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3A11AE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7ECB474A" w14:textId="77777777" w:rsidR="00B7147D" w:rsidRPr="003A11AE" w:rsidRDefault="00B7147D" w:rsidP="003A11AE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A11AE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577AD3D9" w14:textId="77777777" w:rsidR="00B7147D" w:rsidRPr="003A11AE" w:rsidRDefault="00B7147D" w:rsidP="003A11AE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A11AE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416B48C" w14:textId="4F0D7B33" w:rsidR="00A06BFF" w:rsidRPr="003A11AE" w:rsidRDefault="00B7147D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8F1572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A11AE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</w:t>
            </w:r>
            <w:r w:rsidR="0036369F" w:rsidRPr="003A11AE">
              <w:rPr>
                <w:rFonts w:ascii="Arial" w:hAnsi="Arial" w:cs="Arial"/>
                <w:sz w:val="24"/>
                <w:szCs w:val="24"/>
              </w:rPr>
              <w:t xml:space="preserve"> o informacje znajdujące się na stronie internetowej Rzecznika Praw Obywatelskich (RPO) dotyczące JST, które ustanowiły obowiązujące i uznane przez RPO za dyskryminujące akty prawa miejscowego (aktualne na dzień zakończenia naboru).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543" w:type="dxa"/>
          </w:tcPr>
          <w:p w14:paraId="030E9A97" w14:textId="77777777" w:rsidR="001E3D69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54E2B47" w14:textId="30FD0859" w:rsidR="00A06BFF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7E9DEE" w14:textId="60A622E8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7DA401" w14:textId="13FB49B4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D2784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098D75" w14:textId="77777777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533C2BCB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14F54CA0" w14:textId="6DD4414B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9C4041A" w14:textId="610DD6B1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49AB4589" w14:textId="77777777" w:rsidR="00EF7C54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F27F23B" w14:textId="254E58A4" w:rsidR="00A06BFF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8716A34" w14:textId="3ABD63A6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04181E" w14:textId="3187453C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21E1ED3" w14:textId="77777777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8915C17" w14:textId="4668E389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07808C2B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7FEF8773" w14:textId="50537E8E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37" w:type="dxa"/>
            <w:vAlign w:val="center"/>
          </w:tcPr>
          <w:p w14:paraId="232C3D64" w14:textId="77777777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35891F81" w14:textId="5F6066DE" w:rsidR="00351FEA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 Harmonogramie naboru wniosków o dofinansowanie projektów dla programu Fundusze Europejskie dla Kujaw i Pomorza 2021-2027 w ramach Działania 1.</w:t>
            </w:r>
            <w:r w:rsidR="00913AC4" w:rsidRPr="003A11AE">
              <w:rPr>
                <w:rFonts w:ascii="Arial" w:hAnsi="Arial" w:cs="Arial"/>
                <w:sz w:val="24"/>
                <w:szCs w:val="24"/>
              </w:rPr>
              <w:t>2</w:t>
            </w:r>
            <w:r w:rsidRPr="003A11AE">
              <w:rPr>
                <w:rFonts w:ascii="Arial" w:hAnsi="Arial" w:cs="Arial"/>
                <w:sz w:val="24"/>
                <w:szCs w:val="24"/>
              </w:rPr>
              <w:t>, aktualnym na dzień rozpoczęcia naboru</w:t>
            </w:r>
            <w:r w:rsidR="00351FEA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A7E0697" w14:textId="12F36D2B" w:rsidR="00A06BFF" w:rsidRPr="003A11AE" w:rsidRDefault="00351FE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Wnioskodawca: Samorząd Województwa Kujawsko-Pomorskiego</w:t>
            </w:r>
            <w:r w:rsidR="0035000B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CF9F54" w14:textId="77777777" w:rsidR="00A06BFF" w:rsidRPr="000851FA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37454B7A" w14:textId="77777777" w:rsidR="00EF7C54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7796DBC" w14:textId="4730D417" w:rsidR="00A06BFF" w:rsidRPr="003A11AE" w:rsidRDefault="00A06BF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8B2E7C" w14:textId="114613CE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3834E53" w14:textId="5EF8A295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60829E" w14:textId="77777777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47FD7A5" w14:textId="40EDE1FA" w:rsidR="00A06BFF" w:rsidRPr="003A11AE" w:rsidRDefault="00A06BF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3071460F" w14:textId="77777777" w:rsidTr="00602BF7">
        <w:trPr>
          <w:trHeight w:val="557"/>
        </w:trPr>
        <w:tc>
          <w:tcPr>
            <w:tcW w:w="1103" w:type="dxa"/>
            <w:vAlign w:val="center"/>
          </w:tcPr>
          <w:p w14:paraId="6360EC50" w14:textId="21BAE552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37" w:type="dxa"/>
            <w:vAlign w:val="center"/>
          </w:tcPr>
          <w:p w14:paraId="1856B1ED" w14:textId="7D944F31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537F97C3" w14:textId="637ECD4D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</w:t>
            </w:r>
            <w:r w:rsidRPr="000851FA">
              <w:rPr>
                <w:rFonts w:ascii="Arial" w:hAnsi="Arial" w:cs="Arial"/>
                <w:sz w:val="24"/>
                <w:szCs w:val="24"/>
              </w:rPr>
              <w:t xml:space="preserve">projektu nie przekracza </w:t>
            </w:r>
            <w:r w:rsidR="00A9693E" w:rsidRPr="000851FA">
              <w:rPr>
                <w:rFonts w:ascii="Arial" w:hAnsi="Arial" w:cs="Arial"/>
                <w:sz w:val="24"/>
                <w:szCs w:val="24"/>
              </w:rPr>
              <w:t>36</w:t>
            </w:r>
            <w:r w:rsidRPr="000851FA">
              <w:rPr>
                <w:rFonts w:ascii="Arial" w:hAnsi="Arial" w:cs="Arial"/>
                <w:sz w:val="24"/>
                <w:szCs w:val="24"/>
              </w:rPr>
              <w:t xml:space="preserve"> miesięcy od momentu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zakończeniu naboru. </w:t>
            </w:r>
          </w:p>
          <w:p w14:paraId="2395D472" w14:textId="23184EED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50F4840C" w14:textId="4603D282" w:rsidR="00501593" w:rsidRPr="003A11AE" w:rsidRDefault="00501593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65F5C113" w14:textId="77777777" w:rsidR="009676F6" w:rsidRPr="003A11AE" w:rsidRDefault="009676F6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FFCE194" w14:textId="77777777" w:rsidR="009676F6" w:rsidRPr="003A11AE" w:rsidRDefault="009676F6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669EEA" w14:textId="77777777" w:rsidR="009676F6" w:rsidRPr="003A11AE" w:rsidRDefault="009676F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2EB6108" w14:textId="30261B97" w:rsidR="009676F6" w:rsidRPr="003A11AE" w:rsidRDefault="009676F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F7AADFB" w14:textId="07C86103" w:rsidR="00501593" w:rsidRPr="003A11AE" w:rsidRDefault="009676F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070C566C" w14:textId="01406BA0" w:rsidR="002C2CE8" w:rsidRPr="003A11AE" w:rsidRDefault="00B1374A" w:rsidP="000851FA">
      <w:pPr>
        <w:pStyle w:val="Nagwek1"/>
        <w:numPr>
          <w:ilvl w:val="0"/>
          <w:numId w:val="55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lastRenderedPageBreak/>
        <w:t>Kryteria</w:t>
      </w:r>
      <w:r w:rsidRPr="000851FA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0851FA">
        <w:rPr>
          <w:rFonts w:ascii="Arial" w:hAnsi="Arial" w:cs="Arial"/>
          <w:sz w:val="24"/>
          <w:szCs w:val="24"/>
        </w:rPr>
        <w:t>merytoryczne -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3418"/>
        <w:gridCol w:w="6392"/>
        <w:gridCol w:w="3377"/>
      </w:tblGrid>
      <w:tr w:rsidR="00B1374A" w:rsidRPr="003A11AE" w14:paraId="409F09D0" w14:textId="77777777" w:rsidTr="40F720F4">
        <w:trPr>
          <w:trHeight w:val="283"/>
          <w:tblHeader/>
        </w:trPr>
        <w:tc>
          <w:tcPr>
            <w:tcW w:w="1109" w:type="dxa"/>
            <w:shd w:val="clear" w:color="auto" w:fill="E7E6E6" w:themeFill="background2"/>
            <w:vAlign w:val="center"/>
          </w:tcPr>
          <w:p w14:paraId="7F5C27D3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 w:themeFill="background2"/>
            <w:vAlign w:val="center"/>
          </w:tcPr>
          <w:p w14:paraId="0D70CB82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6" w:type="dxa"/>
            <w:shd w:val="clear" w:color="auto" w:fill="E7E6E6" w:themeFill="background2"/>
            <w:vAlign w:val="center"/>
          </w:tcPr>
          <w:p w14:paraId="3B3BE576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0" w:type="dxa"/>
            <w:shd w:val="clear" w:color="auto" w:fill="E7E6E6" w:themeFill="background2"/>
            <w:vAlign w:val="center"/>
          </w:tcPr>
          <w:p w14:paraId="03DEB24B" w14:textId="77777777" w:rsidR="008C6E3E" w:rsidRPr="003A11AE" w:rsidRDefault="008C6E3E" w:rsidP="000851F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3A11AE" w:rsidRDefault="008C6E3E" w:rsidP="000851FA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B1374A" w:rsidRPr="003A11AE" w14:paraId="7E1D8DC7" w14:textId="77777777" w:rsidTr="40F720F4">
        <w:trPr>
          <w:trHeight w:val="283"/>
        </w:trPr>
        <w:tc>
          <w:tcPr>
            <w:tcW w:w="1109" w:type="dxa"/>
            <w:vAlign w:val="center"/>
          </w:tcPr>
          <w:p w14:paraId="30484010" w14:textId="77777777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5ECE74EF" w14:textId="77777777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6" w:type="dxa"/>
            <w:shd w:val="clear" w:color="auto" w:fill="auto"/>
          </w:tcPr>
          <w:p w14:paraId="634563C5" w14:textId="30EE4619" w:rsidR="007017B2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3A11AE">
              <w:rPr>
                <w:rFonts w:ascii="Arial" w:hAnsi="Arial" w:cs="Arial"/>
                <w:sz w:val="24"/>
                <w:szCs w:val="24"/>
              </w:rPr>
              <w:t>/</w:t>
            </w:r>
            <w:r w:rsidRPr="003A11AE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 w:rsidRPr="003A11AE">
              <w:rPr>
                <w:rFonts w:ascii="Arial" w:hAnsi="Arial" w:cs="Arial"/>
                <w:sz w:val="24"/>
                <w:szCs w:val="24"/>
              </w:rPr>
              <w:t>ą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3A11AE">
              <w:rPr>
                <w:rFonts w:ascii="Arial" w:hAnsi="Arial" w:cs="Arial"/>
                <w:sz w:val="24"/>
                <w:szCs w:val="24"/>
              </w:rPr>
              <w:t>ych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719B3530" w14:textId="1169B73D" w:rsidR="00195A2B" w:rsidRPr="003A11AE" w:rsidRDefault="00195A2B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3CFECD65" w14:textId="4D82632D" w:rsidR="0031747E" w:rsidRPr="003A11AE" w:rsidRDefault="00ED54B0" w:rsidP="000851FA">
            <w:pPr>
              <w:numPr>
                <w:ilvl w:val="0"/>
                <w:numId w:val="3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Samorząd Województwa Kujawsko-Pomorskiego lub</w:t>
            </w:r>
          </w:p>
          <w:p w14:paraId="4FFD884E" w14:textId="18818CAF" w:rsidR="00195A2B" w:rsidRPr="003A11AE" w:rsidRDefault="00195A2B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3A11A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F69A53D" w14:textId="0A48BB15" w:rsidR="00F156A0" w:rsidRPr="003A11AE" w:rsidRDefault="00F156A0" w:rsidP="000851FA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Jednostki samorządu terytorialnego</w:t>
            </w:r>
          </w:p>
          <w:p w14:paraId="403F1D8E" w14:textId="434B00C7" w:rsidR="00ED781A" w:rsidRPr="003A11AE" w:rsidRDefault="00ED781A" w:rsidP="000851FA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Jednostki organizacyjne działające w imieniu jednostek samorządu terytorialnego</w:t>
            </w:r>
          </w:p>
          <w:p w14:paraId="69C0F0F8" w14:textId="45D989C8" w:rsidR="006F0AF5" w:rsidRPr="003A11AE" w:rsidRDefault="00631525" w:rsidP="000851FA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I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nstytucje kultury</w:t>
            </w:r>
          </w:p>
          <w:p w14:paraId="58CE6945" w14:textId="6C00D52C" w:rsidR="008C6E3E" w:rsidRPr="003A11AE" w:rsidRDefault="00F156A0" w:rsidP="000851FA">
            <w:pPr>
              <w:pStyle w:val="Akapitzlist"/>
              <w:numPr>
                <w:ilvl w:val="0"/>
                <w:numId w:val="3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Uczelnie wyższe</w:t>
            </w:r>
          </w:p>
          <w:p w14:paraId="7F039719" w14:textId="5F21B182" w:rsidR="008C6E3E" w:rsidRPr="003A11AE" w:rsidDel="007968FF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</w:t>
            </w:r>
            <w:r w:rsidR="0000655F">
              <w:rPr>
                <w:rFonts w:ascii="Arial" w:hAnsi="Arial" w:cs="Arial"/>
                <w:sz w:val="24"/>
                <w:szCs w:val="24"/>
              </w:rPr>
              <w:t>np.:</w:t>
            </w:r>
            <w:r w:rsidRPr="003A11AE">
              <w:rPr>
                <w:rFonts w:ascii="Arial" w:hAnsi="Arial" w:cs="Arial"/>
                <w:sz w:val="24"/>
                <w:szCs w:val="24"/>
              </w:rPr>
              <w:t>porozumienie/umowa o partnerstwie</w:t>
            </w:r>
            <w:r w:rsidR="0000655F">
              <w:rPr>
                <w:rFonts w:ascii="Arial" w:hAnsi="Arial" w:cs="Arial"/>
                <w:sz w:val="24"/>
                <w:szCs w:val="24"/>
              </w:rPr>
              <w:t>, oświ</w:t>
            </w:r>
            <w:r w:rsidR="005F5B2C">
              <w:rPr>
                <w:rFonts w:ascii="Arial" w:hAnsi="Arial" w:cs="Arial"/>
                <w:sz w:val="24"/>
                <w:szCs w:val="24"/>
              </w:rPr>
              <w:t>a</w:t>
            </w:r>
            <w:r w:rsidR="0000655F">
              <w:rPr>
                <w:rFonts w:ascii="Arial" w:hAnsi="Arial" w:cs="Arial"/>
                <w:sz w:val="24"/>
                <w:szCs w:val="24"/>
              </w:rPr>
              <w:t>dczenie wnioskodawcy/partnerów</w:t>
            </w:r>
            <w:r w:rsidRPr="003A11AE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3530" w:type="dxa"/>
          </w:tcPr>
          <w:p w14:paraId="47C8A2D3" w14:textId="77777777" w:rsidR="00AF7A5A" w:rsidRPr="003A11AE" w:rsidRDefault="00AF7A5A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1129C98" w14:textId="4D8C9F37" w:rsidR="00AF7A5A" w:rsidRPr="003A11AE" w:rsidRDefault="00AF7A5A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DB9DBA4" w14:textId="08915417" w:rsidR="00AF7A5A" w:rsidRPr="003A11AE" w:rsidRDefault="00AF7A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E2BE93C" w14:textId="718F1C7D" w:rsidR="00AF7A5A" w:rsidRPr="003A11AE" w:rsidRDefault="00AF7A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9F87A7" w14:textId="77777777" w:rsidR="00AF7A5A" w:rsidRPr="003A11AE" w:rsidRDefault="00AF7A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23D7E0" w14:textId="0102FA2F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76C0" w:rsidRPr="003A11AE" w14:paraId="43172842" w14:textId="77777777" w:rsidTr="40F720F4">
        <w:trPr>
          <w:trHeight w:val="283"/>
        </w:trPr>
        <w:tc>
          <w:tcPr>
            <w:tcW w:w="1109" w:type="dxa"/>
            <w:vAlign w:val="center"/>
          </w:tcPr>
          <w:p w14:paraId="1066D4F2" w14:textId="1D4E9FEB" w:rsidR="001076C0" w:rsidRPr="003A11AE" w:rsidRDefault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3" w:name="_Hlk190858922"/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54040E7F" w14:textId="2FCCB843" w:rsidR="001076C0" w:rsidRPr="003A11AE" w:rsidRDefault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</w:p>
        </w:tc>
        <w:tc>
          <w:tcPr>
            <w:tcW w:w="6746" w:type="dxa"/>
          </w:tcPr>
          <w:p w14:paraId="2722023E" w14:textId="3DBF0D91" w:rsidR="001076C0" w:rsidRPr="00FF5DEB" w:rsidRDefault="001076C0" w:rsidP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</w:t>
            </w:r>
            <w:r>
              <w:rPr>
                <w:rFonts w:ascii="Arial" w:hAnsi="Arial" w:cs="Arial"/>
                <w:sz w:val="24"/>
                <w:szCs w:val="24"/>
              </w:rPr>
              <w:t xml:space="preserve"> 2022</w:t>
            </w:r>
            <w:r w:rsidRPr="00FF5DEB">
              <w:rPr>
                <w:rFonts w:ascii="Arial" w:hAnsi="Arial" w:cs="Arial"/>
                <w:sz w:val="24"/>
                <w:szCs w:val="24"/>
              </w:rPr>
              <w:t xml:space="preserve"> poz. 1079</w:t>
            </w:r>
            <w:r w:rsidR="005D40FA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3AACFC06" w14:textId="5EBCDBAA" w:rsidR="001076C0" w:rsidRPr="003A11AE" w:rsidRDefault="001076C0" w:rsidP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F5DEB">
              <w:rPr>
                <w:rFonts w:ascii="Arial" w:hAnsi="Arial" w:cs="Arial"/>
                <w:sz w:val="24"/>
                <w:szCs w:val="24"/>
              </w:rPr>
              <w:t xml:space="preserve">Kryterium jest weryfikowane w oparciu o treść oświadczenia stanowiącego </w:t>
            </w:r>
            <w:r>
              <w:rPr>
                <w:rFonts w:ascii="Arial" w:hAnsi="Arial" w:cs="Arial"/>
                <w:sz w:val="24"/>
                <w:szCs w:val="24"/>
              </w:rPr>
              <w:t xml:space="preserve">załącznik do </w:t>
            </w:r>
            <w:r w:rsidRPr="00FF5DEB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</w:p>
        </w:tc>
        <w:tc>
          <w:tcPr>
            <w:tcW w:w="3530" w:type="dxa"/>
          </w:tcPr>
          <w:p w14:paraId="3CF27F30" w14:textId="77777777" w:rsidR="001076C0" w:rsidRPr="00EA6124" w:rsidRDefault="001076C0" w:rsidP="001076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E06389E" w14:textId="77777777" w:rsidR="001076C0" w:rsidRPr="00EA6124" w:rsidRDefault="001076C0" w:rsidP="001076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B6D99F" w14:textId="77777777" w:rsidR="001076C0" w:rsidRPr="00EA6124" w:rsidRDefault="001076C0" w:rsidP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4C76287" w14:textId="77777777" w:rsidR="001076C0" w:rsidRPr="00EA6124" w:rsidRDefault="001076C0" w:rsidP="001076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194D3C83" w14:textId="201BD6F9" w:rsidR="001076C0" w:rsidRPr="003A11AE" w:rsidRDefault="001076C0" w:rsidP="001076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3"/>
      <w:tr w:rsidR="00B1374A" w:rsidRPr="003A11AE" w14:paraId="51FE2CD8" w14:textId="77777777" w:rsidTr="40F720F4">
        <w:trPr>
          <w:trHeight w:val="283"/>
        </w:trPr>
        <w:tc>
          <w:tcPr>
            <w:tcW w:w="1109" w:type="dxa"/>
            <w:vAlign w:val="center"/>
          </w:tcPr>
          <w:p w14:paraId="505BB37C" w14:textId="0B11CDB1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</w:t>
            </w:r>
            <w:r w:rsidR="001076C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9018671" w14:textId="77777777" w:rsidR="008E5721" w:rsidRPr="003A11AE" w:rsidRDefault="006D4C8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6" w:type="dxa"/>
          </w:tcPr>
          <w:p w14:paraId="226E1E28" w14:textId="58583CBD" w:rsidR="00D24F9F" w:rsidRPr="003A11AE" w:rsidRDefault="008E5721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0F095A" w:rsidRPr="003A11AE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="00D24F9F" w:rsidRPr="003A11A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26B3ABC0" w14:textId="4EAF089E" w:rsidR="007A501F" w:rsidRPr="003A11AE" w:rsidRDefault="007A501F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realizacji działań z zakresu digitalizacji i udostępniania zasobów kulturowych</w:t>
            </w:r>
            <w:r w:rsidR="000F095A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2EAB68DA" w14:textId="1EBB54CF" w:rsidR="00D24F9F" w:rsidRPr="003A11AE" w:rsidRDefault="00D24F9F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rozbudow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ywania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platform publikacyjnych umożliwiających rozpowszechnianie zdigitalizowanych dóbr kultury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ze szczególnym uwzględnieniem mechanizmów pozwalających na ponowne wykorzystanie obiektów cyfrowych do celów 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np. </w:t>
            </w:r>
            <w:r w:rsidRPr="003A11AE">
              <w:rPr>
                <w:rFonts w:ascii="Arial" w:hAnsi="Arial" w:cs="Arial"/>
                <w:sz w:val="24"/>
                <w:szCs w:val="24"/>
              </w:rPr>
              <w:t>promocyjnych czy edukacyjnych</w:t>
            </w:r>
            <w:r w:rsidR="00EB7B62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61A74DA" w14:textId="632FD659" w:rsidR="00EB7B62" w:rsidRPr="003A11AE" w:rsidRDefault="00EB7B62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budowy kanałów cyfrowego kontaktu z odbiorcą</w:t>
            </w:r>
            <w:r w:rsidR="000F095A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115B603C" w14:textId="568BBA08" w:rsidR="000F095A" w:rsidRPr="003A11AE" w:rsidRDefault="000F095A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budowy lub rozwoju systemów prezentacji lub odtwarzania zasobów elektronicznych</w:t>
            </w:r>
            <w:r w:rsidR="000C4CB7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FB1FA61" w14:textId="139DA92F" w:rsidR="002675D0" w:rsidRPr="003A11AE" w:rsidRDefault="002675D0" w:rsidP="003A11AE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budow</w:t>
            </w:r>
            <w:r w:rsidR="00726BE0">
              <w:rPr>
                <w:rFonts w:ascii="Arial" w:hAnsi="Arial" w:cs="Arial"/>
                <w:sz w:val="24"/>
                <w:szCs w:val="24"/>
                <w:lang w:val="pl-PL"/>
              </w:rPr>
              <w:t>y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/zakup</w:t>
            </w:r>
            <w:r w:rsidR="00726BE0">
              <w:rPr>
                <w:rFonts w:ascii="Arial" w:hAnsi="Arial" w:cs="Arial"/>
                <w:sz w:val="24"/>
                <w:szCs w:val="24"/>
                <w:lang w:val="pl-PL"/>
              </w:rPr>
              <w:t>u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i wdrożeni</w:t>
            </w:r>
            <w:r w:rsidR="00726BE0">
              <w:rPr>
                <w:rFonts w:ascii="Arial" w:hAnsi="Arial" w:cs="Arial"/>
                <w:sz w:val="24"/>
                <w:szCs w:val="24"/>
                <w:lang w:val="pl-PL"/>
              </w:rPr>
              <w:t>a</w:t>
            </w: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systemów dziedzinowych dla różnych profili instytucji kultury</w:t>
            </w:r>
            <w:r w:rsidR="009E6D45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2F29673" w14:textId="2F30DB0C" w:rsidR="000F0E4B" w:rsidRPr="003A11AE" w:rsidRDefault="000F0E4B" w:rsidP="40F720F4">
            <w:pPr>
              <w:pStyle w:val="Akapitzlist"/>
              <w:numPr>
                <w:ilvl w:val="0"/>
                <w:numId w:val="4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40F720F4">
              <w:rPr>
                <w:rFonts w:ascii="Arial" w:hAnsi="Arial" w:cs="Arial"/>
                <w:sz w:val="24"/>
                <w:szCs w:val="24"/>
                <w:lang w:val="pl-PL"/>
              </w:rPr>
              <w:t>inwestycji w infrastrukturę informatyczną pod warunkiem spełnienia kryterium C.2</w:t>
            </w:r>
          </w:p>
          <w:p w14:paraId="40E48A43" w14:textId="4A015BC4" w:rsidR="000F095A" w:rsidRPr="003A11AE" w:rsidRDefault="000F095A" w:rsidP="003A11AE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Elementem projektu muszą być również działania zapewniające bezpieczne przechowywania </w:t>
            </w:r>
            <w:r w:rsidR="00D34913" w:rsidRPr="003A11AE">
              <w:rPr>
                <w:rFonts w:ascii="Arial" w:hAnsi="Arial" w:cs="Arial"/>
                <w:sz w:val="24"/>
                <w:szCs w:val="24"/>
              </w:rPr>
              <w:t>zdigitalizowanych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zasobów.</w:t>
            </w:r>
            <w:r w:rsidR="00811958" w:rsidRPr="003A11AE">
              <w:rPr>
                <w:rFonts w:ascii="Arial" w:hAnsi="Arial" w:cs="Arial"/>
                <w:sz w:val="24"/>
                <w:szCs w:val="24"/>
              </w:rPr>
              <w:t xml:space="preserve"> Konieczne jest wprowadzenie komponentu związanego z wzmocnieniem cyberbezpieczeństwa świadczenia e-usług i systemów informatycznych poprzez rozbudowę oraz modernizację istniejących systemów o zasięgu regionalnym i lokalnym.</w:t>
            </w:r>
          </w:p>
          <w:p w14:paraId="3C138853" w14:textId="77777777" w:rsidR="000F0E4B" w:rsidRPr="003A11AE" w:rsidRDefault="000F0E4B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Dodatkowo możliwe jest wprowadzenie następujących komponentów:</w:t>
            </w:r>
          </w:p>
          <w:p w14:paraId="7E124D56" w14:textId="77777777" w:rsidR="00811958" w:rsidRPr="003A11AE" w:rsidRDefault="00811958" w:rsidP="000851FA">
            <w:pPr>
              <w:pStyle w:val="Akapitzlist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  <w:p w14:paraId="33F6AF42" w14:textId="45C1BC23" w:rsidR="00AE612D" w:rsidRDefault="00E94F6F" w:rsidP="000851FA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związanych z podnoszeniem kompetencji cyfrowych pracowników instytucji na potrzeby obsługi</w:t>
            </w:r>
            <w:r w:rsidR="00A53E9D" w:rsidRPr="003A11AE">
              <w:rPr>
                <w:rFonts w:ascii="Arial" w:hAnsi="Arial" w:cs="Arial"/>
                <w:sz w:val="24"/>
                <w:szCs w:val="24"/>
              </w:rPr>
              <w:t xml:space="preserve"> wdrażanych w ramach projektu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e-usług, produktów i procesów cyfrowych lub  zmodernizowanych systemów dziedzinowych w ramach projektu</w:t>
            </w:r>
          </w:p>
          <w:p w14:paraId="19AE48F3" w14:textId="77777777" w:rsidR="00AE612D" w:rsidRPr="00AE612D" w:rsidRDefault="00AE612D" w:rsidP="00AE612D">
            <w:pPr>
              <w:pStyle w:val="Akapitzlist"/>
              <w:rPr>
                <w:rFonts w:ascii="Arial" w:hAnsi="Arial" w:cs="Arial"/>
                <w:sz w:val="24"/>
                <w:szCs w:val="24"/>
              </w:rPr>
            </w:pPr>
          </w:p>
          <w:p w14:paraId="344878B8" w14:textId="345B6561" w:rsidR="003A3A5E" w:rsidRPr="00AE612D" w:rsidRDefault="00AE612D" w:rsidP="40F720F4">
            <w:pPr>
              <w:pStyle w:val="Akapitzlist"/>
              <w:numPr>
                <w:ilvl w:val="0"/>
                <w:numId w:val="5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40F720F4">
              <w:rPr>
                <w:rFonts w:ascii="Arial" w:hAnsi="Arial" w:cs="Arial"/>
                <w:sz w:val="24"/>
                <w:szCs w:val="24"/>
              </w:rPr>
              <w:t xml:space="preserve">upowszechnianie i zwiększanie świadomości obywateli dotyczące korzystania z nowoczesnych technologii związane z operacjami wdrażanymi w ramach ww. typów projektów. </w:t>
            </w:r>
          </w:p>
          <w:p w14:paraId="4BF82EB0" w14:textId="42CEDA51" w:rsidR="00D52C04" w:rsidRPr="003A11AE" w:rsidRDefault="00D52C04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122767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0" w:type="dxa"/>
          </w:tcPr>
          <w:p w14:paraId="03C5CDEF" w14:textId="77777777" w:rsidR="009676F6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23F4CD" w14:textId="784670AD" w:rsidR="008E5721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F871CB" w14:textId="6CAF87FD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73326012" w14:textId="06FE5A2A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E9C7EE2" w14:textId="77777777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BC971F" w14:textId="314D0BD6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1C657325" w14:textId="77777777" w:rsidTr="40F720F4">
        <w:trPr>
          <w:trHeight w:val="283"/>
        </w:trPr>
        <w:tc>
          <w:tcPr>
            <w:tcW w:w="1109" w:type="dxa"/>
            <w:vAlign w:val="center"/>
          </w:tcPr>
          <w:p w14:paraId="1F0B373B" w14:textId="73CBE329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076C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0C52A755" w14:textId="0BB35663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Prawidłowość określenia</w:t>
            </w:r>
            <w:r w:rsidR="00156E0C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746" w:type="dxa"/>
          </w:tcPr>
          <w:p w14:paraId="0400310E" w14:textId="6FD6949A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 czy</w:t>
            </w:r>
            <w:r w:rsidR="001076C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911F07" w:rsidRPr="003A11AE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dla danego działania, w wersji aktualnej na dzień rozpoczęcia </w:t>
            </w:r>
            <w:r w:rsidR="00EB629D" w:rsidRPr="003A11AE">
              <w:rPr>
                <w:rFonts w:ascii="Arial" w:hAnsi="Arial" w:cs="Arial"/>
                <w:sz w:val="24"/>
                <w:szCs w:val="24"/>
              </w:rPr>
              <w:t>naboru</w:t>
            </w:r>
            <w:r w:rsidR="000D4BA4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6669B96" w14:textId="4100A054" w:rsidR="00585C17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72E95828" w14:textId="77777777" w:rsidR="009676F6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96B977D" w14:textId="5DEFF46B" w:rsidR="008E5721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8E330E4" w14:textId="205722BC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ED75439" w14:textId="1FE0034F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C6EDCB" w14:textId="77777777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160FC9C4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1948D742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7AFF1486" w14:textId="76BC1461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076C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26C360D4" w14:textId="2866C593" w:rsidR="008E5721" w:rsidRPr="003A11AE" w:rsidRDefault="0079088D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746" w:type="dxa"/>
          </w:tcPr>
          <w:p w14:paraId="34CFA472" w14:textId="77777777" w:rsidR="00212EAB" w:rsidRDefault="00212EAB" w:rsidP="00212EA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14" w:author="Agnieszka Jóźwiak" w:date="2025-03-21T08:36:00Z" w16du:dateUtc="2025-03-21T07:36:00Z"/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sprawdzamy, czy w projekcie </w:t>
            </w:r>
            <w:del w:id="15" w:author="Agnieszka Jóźwiak" w:date="2025-03-21T08:36:00Z" w16du:dateUtc="2025-03-21T07:36:00Z">
              <w:r w:rsidRPr="003A11AE" w:rsidDel="00493C11">
                <w:rPr>
                  <w:rFonts w:ascii="Arial" w:hAnsi="Arial" w:cs="Arial"/>
                  <w:sz w:val="24"/>
                  <w:szCs w:val="24"/>
                </w:rPr>
                <w:delText xml:space="preserve">nie </w:delText>
              </w:r>
            </w:del>
            <w:r w:rsidRPr="003A11AE">
              <w:rPr>
                <w:rFonts w:ascii="Arial" w:hAnsi="Arial" w:cs="Arial"/>
                <w:sz w:val="24"/>
                <w:szCs w:val="24"/>
              </w:rPr>
              <w:t xml:space="preserve">występuje pomoc publiczna. </w:t>
            </w:r>
          </w:p>
          <w:p w14:paraId="1CE48581" w14:textId="77777777" w:rsidR="00212EAB" w:rsidRDefault="00212EAB" w:rsidP="00212EA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16" w:author="Agnieszka Jóźwiak" w:date="2025-03-21T08:36:00Z" w16du:dateUtc="2025-03-21T07:36:00Z"/>
                <w:rFonts w:ascii="Arial" w:eastAsia="Times New Roman" w:hAnsi="Arial" w:cs="Arial"/>
                <w:sz w:val="24"/>
                <w:szCs w:val="24"/>
              </w:rPr>
            </w:pPr>
            <w:commentRangeStart w:id="17"/>
            <w:ins w:id="18" w:author="Agnieszka Jóźwiak" w:date="2025-03-21T08:36:00Z" w16du:dateUtc="2025-03-21T07:36:00Z">
              <w:r>
                <w:rPr>
                  <w:rFonts w:ascii="Arial" w:hAnsi="Arial" w:cs="Arial"/>
                  <w:sz w:val="24"/>
                  <w:szCs w:val="24"/>
                </w:rPr>
                <w:t xml:space="preserve">Jeśli w projekcie nie występuje pomoc publiczna </w:t>
              </w:r>
            </w:ins>
            <w:del w:id="19" w:author="Agnieszka Jóźwiak" w:date="2025-03-21T08:36:00Z" w16du:dateUtc="2025-03-21T07:36:00Z">
              <w:r w:rsidRPr="003A11AE" w:rsidDel="00493C11">
                <w:rPr>
                  <w:rFonts w:ascii="Arial" w:hAnsi="Arial" w:cs="Arial"/>
                  <w:sz w:val="24"/>
                  <w:szCs w:val="24"/>
                </w:rPr>
                <w:delText>W</w:delText>
              </w:r>
            </w:del>
            <w:ins w:id="20" w:author="Agnieszka Jóźwiak" w:date="2025-03-21T08:36:00Z" w16du:dateUtc="2025-03-21T07:36:00Z">
              <w:r>
                <w:rPr>
                  <w:rFonts w:ascii="Arial" w:hAnsi="Arial" w:cs="Arial"/>
                  <w:sz w:val="24"/>
                  <w:szCs w:val="24"/>
                </w:rPr>
                <w:t>w</w:t>
              </w:r>
            </w:ins>
            <w:r w:rsidRPr="003A11AE">
              <w:rPr>
                <w:rFonts w:ascii="Arial" w:hAnsi="Arial" w:cs="Arial"/>
                <w:sz w:val="24"/>
                <w:szCs w:val="24"/>
              </w:rPr>
              <w:t>eryfikacji podlega</w:t>
            </w:r>
            <w:r w:rsidRPr="003A11AE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</w:t>
            </w:r>
          </w:p>
          <w:p w14:paraId="05E26269" w14:textId="77777777" w:rsidR="00212EAB" w:rsidRDefault="00212EAB" w:rsidP="00212EAB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21" w:author="Agnieszka Jóźwiak" w:date="2025-03-21T08:41:00Z" w16du:dateUtc="2025-03-21T07:41:00Z"/>
                <w:rFonts w:ascii="Arial" w:eastAsia="Times New Roman" w:hAnsi="Arial" w:cs="Arial"/>
                <w:sz w:val="24"/>
                <w:szCs w:val="24"/>
              </w:rPr>
            </w:pPr>
            <w:ins w:id="22" w:author="Agnieszka Jóźwiak" w:date="2025-03-21T08:37:00Z" w16du:dateUtc="2025-03-21T07:37:00Z">
              <w:r>
                <w:rPr>
                  <w:rFonts w:ascii="Arial" w:eastAsia="Times New Roman" w:hAnsi="Arial" w:cs="Arial"/>
                  <w:sz w:val="24"/>
                  <w:szCs w:val="24"/>
                </w:rPr>
                <w:lastRenderedPageBreak/>
                <w:t xml:space="preserve">Jeśli w projekcie występuje pomoc publiczna sprawdzeniu podlega czy </w:t>
              </w:r>
            </w:ins>
            <w:ins w:id="23" w:author="Agnieszka Jóźwiak" w:date="2025-03-21T08:40:00Z" w16du:dateUtc="2025-03-21T07:40:00Z">
              <w:r>
                <w:rPr>
                  <w:rFonts w:ascii="Arial" w:eastAsia="Times New Roman" w:hAnsi="Arial" w:cs="Arial"/>
                  <w:sz w:val="24"/>
                  <w:szCs w:val="24"/>
                </w:rPr>
                <w:t xml:space="preserve">wsparcie jest </w:t>
              </w:r>
            </w:ins>
            <w:ins w:id="24" w:author="Agnieszka Jóźwiak" w:date="2025-03-21T08:41:00Z" w16du:dateUtc="2025-03-21T07:41:00Z">
              <w:r>
                <w:rPr>
                  <w:rFonts w:ascii="Arial" w:eastAsia="Times New Roman" w:hAnsi="Arial" w:cs="Arial"/>
                  <w:sz w:val="24"/>
                  <w:szCs w:val="24"/>
                </w:rPr>
                <w:t>zgodne z:</w:t>
              </w:r>
            </w:ins>
          </w:p>
          <w:p w14:paraId="58E600A1" w14:textId="77777777" w:rsidR="00212EAB" w:rsidRDefault="00212EAB" w:rsidP="00212EA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ins w:id="25" w:author="Agnieszka Jóźwiak" w:date="2025-03-21T08:43:00Z" w16du:dateUtc="2025-03-21T07:43:00Z"/>
                <w:rFonts w:ascii="Arial" w:eastAsia="Times New Roman" w:hAnsi="Arial" w:cs="Arial"/>
                <w:sz w:val="24"/>
                <w:szCs w:val="24"/>
              </w:rPr>
            </w:pPr>
            <w:ins w:id="26" w:author="Agnieszka Jóźwiak" w:date="2025-03-21T08:43:00Z" w16du:dateUtc="2025-03-21T07:43:00Z">
              <w:r>
                <w:rPr>
                  <w:rFonts w:ascii="Arial" w:eastAsia="Times New Roman" w:hAnsi="Arial" w:cs="Arial"/>
                  <w:sz w:val="24"/>
                  <w:szCs w:val="24"/>
                </w:rPr>
                <w:t>pomocą de minimis lub</w:t>
              </w:r>
            </w:ins>
          </w:p>
          <w:p w14:paraId="0AB2F9F5" w14:textId="77777777" w:rsidR="00212EAB" w:rsidRPr="00493C11" w:rsidRDefault="00212EAB" w:rsidP="00212EAB">
            <w:pPr>
              <w:pStyle w:val="Akapitzlist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ins w:id="27" w:author="Agnieszka Jóźwiak" w:date="2025-03-21T08:43:00Z" w16du:dateUtc="2025-03-21T07:43:00Z">
              <w:r w:rsidRPr="000B09DD">
                <w:rPr>
                  <w:rFonts w:ascii="Arial" w:hAnsi="Arial" w:cs="Arial"/>
                  <w:sz w:val="24"/>
                  <w:szCs w:val="24"/>
                </w:rPr>
                <w:t xml:space="preserve">art. </w:t>
              </w:r>
            </w:ins>
            <w:ins w:id="28" w:author="Agnieszka Jóźwiak" w:date="2025-03-21T08:46:00Z" w16du:dateUtc="2025-03-21T07:46:00Z">
              <w:r>
                <w:rPr>
                  <w:rFonts w:ascii="Arial" w:hAnsi="Arial" w:cs="Arial"/>
                  <w:sz w:val="24"/>
                  <w:szCs w:val="24"/>
                </w:rPr>
                <w:t>53</w:t>
              </w:r>
            </w:ins>
            <w:ins w:id="29" w:author="Agnieszka Jóźwiak" w:date="2025-03-21T08:43:00Z" w16du:dateUtc="2025-03-21T07:43:00Z">
              <w:r w:rsidRPr="000B09DD">
                <w:rPr>
                  <w:rFonts w:ascii="Arial" w:hAnsi="Arial" w:cs="Arial"/>
                  <w:sz w:val="24"/>
                  <w:szCs w:val="24"/>
                </w:rPr>
                <w:t xml:space="preserve"> rozporządzenia KE nr 651/2014 oraz zgodnie z rozporządzeniem </w:t>
              </w:r>
            </w:ins>
            <w:ins w:id="30" w:author="Agnieszka Jóźwiak" w:date="2025-03-21T08:52:00Z" w16du:dateUtc="2025-03-21T07:52:00Z">
              <w:r w:rsidRPr="00EA551B">
                <w:rPr>
                  <w:rFonts w:ascii="Arial" w:hAnsi="Arial" w:cs="Arial"/>
                  <w:sz w:val="24"/>
                  <w:szCs w:val="24"/>
                </w:rPr>
                <w:t>Ministra Funduszy i Polityki Regionalnej z dnia 7 sierpnia 2023 r. w sprawie udzielania pomocy inwestycyjnej na kulturę i zachowanie dziedzictwa kulturowego w ramach regionalnych programów na lata 2021-2027 (Dz. U. poz. 1678).</w:t>
              </w:r>
            </w:ins>
            <w:commentRangeEnd w:id="17"/>
            <w:ins w:id="31" w:author="Agnieszka Jóźwiak" w:date="2025-03-21T08:54:00Z" w16du:dateUtc="2025-03-21T07:54:00Z">
              <w:r>
                <w:rPr>
                  <w:rStyle w:val="Odwoaniedokomentarza"/>
                  <w:lang w:eastAsia="x-none"/>
                </w:rPr>
                <w:commentReference w:id="17"/>
              </w:r>
            </w:ins>
          </w:p>
          <w:p w14:paraId="020FC1B0" w14:textId="4EF658EE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639AB51B" w14:textId="77777777" w:rsidR="009676F6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1862999" w14:textId="63A8F3B8" w:rsidR="008E5721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FD450E" w14:textId="40D933B8" w:rsidR="0059654A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4EF384" w14:textId="7FB93FEA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1E10019" w14:textId="77777777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CD7D32" w14:textId="1312754D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0C099D0E" w14:textId="77777777" w:rsidTr="40F720F4">
        <w:trPr>
          <w:trHeight w:val="992"/>
        </w:trPr>
        <w:tc>
          <w:tcPr>
            <w:tcW w:w="1109" w:type="dxa"/>
            <w:vAlign w:val="center"/>
          </w:tcPr>
          <w:p w14:paraId="1A76CEA1" w14:textId="462AC99D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BF1F1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5AE1AD2F" w14:textId="77777777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6" w:type="dxa"/>
          </w:tcPr>
          <w:p w14:paraId="1EBDD4D8" w14:textId="522B3041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BD118E" w:rsidRPr="003A11AE">
              <w:rPr>
                <w:rFonts w:ascii="Arial" w:hAnsi="Arial" w:cs="Arial"/>
                <w:sz w:val="24"/>
                <w:szCs w:val="24"/>
              </w:rPr>
              <w:t>sprawdzamy,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czy projekt jest zgodny z zasadą zrównoważonego rozwoju, określoną w art. 9 ust. 4 rozporządzenia 2021/1060.</w:t>
            </w:r>
          </w:p>
          <w:p w14:paraId="739B241A" w14:textId="5DC18116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3A11AE">
              <w:rPr>
                <w:rFonts w:ascii="Arial" w:hAnsi="Arial" w:cs="Arial"/>
                <w:sz w:val="24"/>
                <w:szCs w:val="24"/>
              </w:rPr>
              <w:t>projektu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 xml:space="preserve">Należy </w:t>
            </w:r>
            <w:r w:rsidR="00BD118E" w:rsidRPr="003A11AE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</w:t>
            </w:r>
          </w:p>
          <w:p w14:paraId="1D569F4B" w14:textId="76BF1C9B" w:rsidR="00667E42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1F29CF86" w14:textId="7F6C9DFF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0" w:type="dxa"/>
          </w:tcPr>
          <w:p w14:paraId="19597DB2" w14:textId="77777777" w:rsidR="009676F6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20B01E7" w14:textId="18ABFEC5" w:rsidR="008E5721" w:rsidRPr="003A11AE" w:rsidRDefault="008E5721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B798171" w14:textId="3DC47FC7" w:rsidR="0059654A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F6795A2" w14:textId="19C124D1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3E42990" w14:textId="77777777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7285602D" w:rsidR="008E5721" w:rsidRPr="003A11AE" w:rsidRDefault="008E5721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3138A0F2" w14:textId="77777777" w:rsidTr="40F720F4">
        <w:trPr>
          <w:trHeight w:val="992"/>
        </w:trPr>
        <w:tc>
          <w:tcPr>
            <w:tcW w:w="1109" w:type="dxa"/>
            <w:vAlign w:val="center"/>
          </w:tcPr>
          <w:p w14:paraId="69EABE87" w14:textId="01C79DE1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2784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6D9C322F" w14:textId="34F591CD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6" w:type="dxa"/>
          </w:tcPr>
          <w:p w14:paraId="4BE743A8" w14:textId="47C827A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70C75058" w14:textId="471FA1A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1C3E198E" w14:textId="296223ED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dofinasowanie projektu i załączniki.</w:t>
            </w:r>
          </w:p>
        </w:tc>
        <w:tc>
          <w:tcPr>
            <w:tcW w:w="3530" w:type="dxa"/>
          </w:tcPr>
          <w:p w14:paraId="3509117E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37F0D2CF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D42658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1CFBAF5" w14:textId="09A177D0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794443A9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5672665" w14:textId="62007A35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066B06A7" w14:textId="77777777" w:rsidTr="40F720F4">
        <w:trPr>
          <w:trHeight w:val="992"/>
        </w:trPr>
        <w:tc>
          <w:tcPr>
            <w:tcW w:w="1109" w:type="dxa"/>
            <w:vAlign w:val="center"/>
          </w:tcPr>
          <w:p w14:paraId="67DAEAC4" w14:textId="475D294F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2784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546D4262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46" w:type="dxa"/>
          </w:tcPr>
          <w:p w14:paraId="3F5890CC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7564B5F" w14:textId="6C899A8D" w:rsidR="002E36E7" w:rsidRPr="003A11AE" w:rsidRDefault="002E36E7" w:rsidP="001B3FE1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1112</w:t>
            </w:r>
            <w:r w:rsidRPr="003A11AE">
              <w:rPr>
                <w:rFonts w:ascii="Arial" w:hAnsi="Arial" w:cs="Arial"/>
                <w:sz w:val="24"/>
                <w:szCs w:val="24"/>
              </w:rPr>
              <w:t>z późn. zm.) i Dyrektywą Parlamentu Europejskiego i Rady 2011/92/UE z dnia 13 grudnia 2011 r. w sprawie oceny skutków wywieranych przez niektóre przedsięwzięcia publiczne i prywatne na środowisko;</w:t>
            </w:r>
          </w:p>
          <w:p w14:paraId="44967D4A" w14:textId="3A3C6455" w:rsidR="002E36E7" w:rsidRPr="003A11AE" w:rsidRDefault="002E36E7" w:rsidP="000851F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</w:t>
            </w:r>
            <w:r w:rsidR="004A7D7D" w:rsidRPr="003A11AE">
              <w:rPr>
                <w:rFonts w:ascii="Arial" w:hAnsi="Arial" w:cs="Arial"/>
                <w:sz w:val="24"/>
                <w:szCs w:val="24"/>
              </w:rPr>
              <w:t xml:space="preserve"> 2024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4A7D7D" w:rsidRPr="003A11AE">
              <w:rPr>
                <w:rFonts w:ascii="Arial" w:hAnsi="Arial" w:cs="Arial"/>
                <w:sz w:val="24"/>
                <w:szCs w:val="24"/>
              </w:rPr>
              <w:t>54</w:t>
            </w:r>
            <w:r w:rsidR="00424C5C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z późn. zm.);</w:t>
            </w:r>
          </w:p>
          <w:p w14:paraId="5C514A6F" w14:textId="3800FDE9" w:rsidR="002E36E7" w:rsidRPr="003A11AE" w:rsidRDefault="002E36E7" w:rsidP="000851F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1478</w:t>
            </w:r>
            <w:r w:rsidR="00124B3F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) i Dyrektywą Rady 92/43/EWG z dnia 21 maja 1992 r. w sprawie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ochrony siedlisk przyrodniczych oraz dzikiej fauny i flory;</w:t>
            </w:r>
          </w:p>
          <w:p w14:paraId="35A17A43" w14:textId="1D2552CD" w:rsidR="002E36E7" w:rsidRPr="003A11AE" w:rsidRDefault="002E36E7" w:rsidP="000851F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>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r., poz.</w:t>
            </w:r>
            <w:r w:rsidR="00D1535B" w:rsidRPr="003A11AE">
              <w:rPr>
                <w:rFonts w:ascii="Arial" w:hAnsi="Arial" w:cs="Arial"/>
                <w:sz w:val="24"/>
                <w:szCs w:val="24"/>
              </w:rPr>
              <w:t xml:space="preserve"> 1087</w:t>
            </w:r>
            <w:r w:rsidR="001159D9" w:rsidRPr="003A11AE">
              <w:rPr>
                <w:rFonts w:ascii="Arial" w:hAnsi="Arial" w:cs="Arial"/>
                <w:sz w:val="24"/>
                <w:szCs w:val="24"/>
              </w:rPr>
              <w:t xml:space="preserve"> z późn. zm</w:t>
            </w:r>
            <w:r w:rsidRPr="003A11AE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169DD354" w14:textId="14FC11A7" w:rsidR="002E36E7" w:rsidRPr="003A11AE" w:rsidRDefault="002E36E7" w:rsidP="000851FA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 (2021)1432319 z 23.02.2021 r.).</w:t>
            </w:r>
          </w:p>
          <w:p w14:paraId="0BD9E354" w14:textId="456454C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 to czy została załączona do wniosku oraz czy zakres projektu jest zgodny z decyzją o środowiskowych uwarunkowaniach oraz zezwoleniem na realizację inwestycji.</w:t>
            </w:r>
          </w:p>
          <w:p w14:paraId="583046BC" w14:textId="00DD5BDA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4F168ECF" w14:textId="64FEF2FF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F718659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5FBC9F1A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FEEB3A2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36E381A" w14:textId="3BE650C6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410FCBCD" w14:textId="77777777" w:rsidTr="40F720F4">
        <w:trPr>
          <w:trHeight w:val="1559"/>
        </w:trPr>
        <w:tc>
          <w:tcPr>
            <w:tcW w:w="1109" w:type="dxa"/>
            <w:vAlign w:val="center"/>
          </w:tcPr>
          <w:p w14:paraId="52EAF9E7" w14:textId="0DB58EA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2784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1B81E677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6" w:type="dxa"/>
          </w:tcPr>
          <w:p w14:paraId="61732B03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092E6487" w:rsidR="002E36E7" w:rsidRPr="003A11AE" w:rsidRDefault="002E36E7" w:rsidP="000851F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</w:t>
            </w:r>
            <w:r w:rsidR="005E711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78A1A5C" w14:textId="59FCEB0E" w:rsidR="002E36E7" w:rsidRPr="003A11AE" w:rsidRDefault="002E36E7" w:rsidP="000851F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="009676F6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1AE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5821FC15" w14:textId="77777777" w:rsidR="002E36E7" w:rsidRPr="003A11AE" w:rsidRDefault="002E36E7" w:rsidP="000851FA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1DBBA38" w14:textId="1EAA8F4C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97AF36B" w14:textId="27EF0E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6F6EFCF3" w14:textId="77777777" w:rsidR="009676F6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CD90777" w14:textId="3DCFFECE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0057E4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CAEF5D" w14:textId="3662703A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84D888C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6BC84D2F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0E46BB58" w14:textId="77777777" w:rsidTr="40F720F4">
        <w:trPr>
          <w:trHeight w:val="416"/>
        </w:trPr>
        <w:tc>
          <w:tcPr>
            <w:tcW w:w="1109" w:type="dxa"/>
            <w:vAlign w:val="center"/>
          </w:tcPr>
          <w:p w14:paraId="160A5476" w14:textId="7E45EB79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B.</w:t>
            </w:r>
            <w:r w:rsidR="00D2784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2556F64E" w14:textId="3F3E3823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Wykonalność techniczna</w:t>
            </w:r>
            <w:r w:rsidR="00D3035F">
              <w:rPr>
                <w:rFonts w:ascii="Arial" w:hAnsi="Arial" w:cs="Arial"/>
                <w:sz w:val="24"/>
                <w:szCs w:val="24"/>
              </w:rPr>
              <w:t>, technologiczna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i instytucjonalna projektu</w:t>
            </w:r>
          </w:p>
        </w:tc>
        <w:tc>
          <w:tcPr>
            <w:tcW w:w="6746" w:type="dxa"/>
          </w:tcPr>
          <w:p w14:paraId="1433D419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28E76D26" w:rsidR="002E36E7" w:rsidRDefault="002E36E7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741B753F" w14:textId="376E958B" w:rsidR="002E36E7" w:rsidRPr="004D18C7" w:rsidRDefault="002E36E7" w:rsidP="00F330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D18C7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74392DA" w14:textId="1ACC8E74" w:rsidR="00D3035F" w:rsidRPr="00D3035F" w:rsidRDefault="00D3035F" w:rsidP="000851FA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8D4EBB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64DD7F8B" w14:textId="286BB676" w:rsidR="002E36E7" w:rsidRPr="003A11AE" w:rsidRDefault="002E36E7" w:rsidP="000851FA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wnioskodawca posiada potencjał do prawidłowej obsługi projektu, w tym potencjał organizacyjny i kadrowy, a także doświadczenie w obszarze wsparcia projektów z zakresu e-kultury.</w:t>
            </w:r>
          </w:p>
          <w:p w14:paraId="73311B3E" w14:textId="2366E5B0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7A4A89CF" w14:textId="77777777" w:rsidR="009676F6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DEF14B5" w14:textId="434CF472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FA2EE9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3E65B3C" w14:textId="002EA6EB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7470EA5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C09C7E7" w14:textId="5B677445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435897A7" w14:textId="77777777" w:rsidTr="40F720F4">
        <w:trPr>
          <w:trHeight w:val="416"/>
        </w:trPr>
        <w:tc>
          <w:tcPr>
            <w:tcW w:w="1109" w:type="dxa"/>
            <w:vAlign w:val="center"/>
          </w:tcPr>
          <w:p w14:paraId="4A8DCAF4" w14:textId="2AE469E3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2784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D2784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3D199551" w14:textId="17BEF5BF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  <w:r w:rsidR="00E12DE4">
              <w:rPr>
                <w:rFonts w:ascii="Arial" w:hAnsi="Arial" w:cs="Arial"/>
                <w:sz w:val="24"/>
                <w:szCs w:val="24"/>
              </w:rPr>
              <w:t xml:space="preserve">i ekonomiczna </w:t>
            </w:r>
            <w:r w:rsidRPr="003A11AE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46" w:type="dxa"/>
          </w:tcPr>
          <w:p w14:paraId="1982138D" w14:textId="1A5FC61E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 czy analiza finansowa przedsięwzięcia została przeprowadzona poprawnie, w szczególności czy:</w:t>
            </w:r>
          </w:p>
          <w:p w14:paraId="2E34DADF" w14:textId="77777777" w:rsidR="002E36E7" w:rsidRPr="003A11AE" w:rsidRDefault="002E36E7" w:rsidP="000851FA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3644964E" w14:textId="7A2B077E" w:rsidR="000A0111" w:rsidRPr="003A11AE" w:rsidRDefault="000A0111" w:rsidP="000851FA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poziom cross-financingu nie przekracza wskazanego w SzOP dla działania 1.2 (jeśli dotyczy),</w:t>
            </w:r>
          </w:p>
          <w:p w14:paraId="3CBD5DE6" w14:textId="2DD6B3F8" w:rsidR="002E36E7" w:rsidRPr="003A11AE" w:rsidRDefault="002E36E7" w:rsidP="000851FA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przyjęte założenia analiz finansowych są spójne i uzasadnione,</w:t>
            </w:r>
          </w:p>
          <w:p w14:paraId="47C825EF" w14:textId="77777777" w:rsidR="002E36E7" w:rsidRPr="003A11AE" w:rsidRDefault="002E36E7" w:rsidP="000851FA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BF0F783" w14:textId="327DC057" w:rsidR="000A0111" w:rsidRPr="003A11AE" w:rsidRDefault="000A0111" w:rsidP="003A11AE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026DC01" w14:textId="13E6506B" w:rsidR="003A3A5E" w:rsidRPr="003A11AE" w:rsidRDefault="009721E4" w:rsidP="003A11AE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</w:t>
            </w:r>
            <w:r w:rsidR="00E12DE4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ADBE6CD" w14:textId="4ECB1FF4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31320D22" w14:textId="5DEEA29B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2E8FD7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669818D" w14:textId="30004386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189BB705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C90885" w14:textId="13D2876D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789F5E9F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38BECA7E" w14:textId="0EA21D9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0A6B2209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6" w:type="dxa"/>
          </w:tcPr>
          <w:p w14:paraId="4B057A14" w14:textId="56B0F06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2C291DB2" w14:textId="79383AA5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się w ramach czasowych </w:t>
            </w:r>
            <w:r w:rsidR="00BD118E" w:rsidRPr="003A11AE">
              <w:rPr>
                <w:rFonts w:ascii="Arial" w:hAnsi="Arial" w:cs="Arial"/>
                <w:sz w:val="24"/>
                <w:szCs w:val="24"/>
              </w:rPr>
              <w:t>określonych w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art. 63 ust. 2 rozporządzenia nr 2021/1060,</w:t>
            </w:r>
          </w:p>
          <w:p w14:paraId="4064F3A1" w14:textId="77777777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2" w:name="_Hlk126574575"/>
            <w:r w:rsidRPr="003A11AE">
              <w:rPr>
                <w:rFonts w:ascii="Arial" w:hAnsi="Arial" w:cs="Arial"/>
                <w:sz w:val="24"/>
                <w:szCs w:val="24"/>
              </w:rPr>
              <w:t>dotyczących kwalifikowalności wydatków 2021-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2027</w:t>
            </w:r>
            <w:bookmarkEnd w:id="32"/>
            <w:r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18D7FFBC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36A93C20" w14:textId="25E611CD" w:rsidR="002E36E7" w:rsidRPr="003A11AE" w:rsidRDefault="002E36E7" w:rsidP="000851FA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2F5CE8F7" w14:textId="33005134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0" w:type="dxa"/>
          </w:tcPr>
          <w:p w14:paraId="1ADBBB84" w14:textId="77777777" w:rsidR="009676F6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A622AF8" w14:textId="39DE291B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3171A66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3E960D" w14:textId="64A54CD0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00F4B76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CEC66E" w14:textId="7C55FE25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23F8B505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14FDF2D9" w14:textId="0A03DEE9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38F0DF32" w14:textId="6AC8F1E1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zasadą równości szans i niedyskryminacji, w tym</w:t>
            </w:r>
            <w:r w:rsidR="00AA62F3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A11AE">
              <w:rPr>
                <w:rFonts w:ascii="Arial" w:hAnsi="Arial" w:cs="Arial"/>
                <w:sz w:val="24"/>
                <w:szCs w:val="24"/>
              </w:rPr>
              <w:t>dostępności dla osób z niepełnosprawnościami</w:t>
            </w:r>
          </w:p>
        </w:tc>
        <w:tc>
          <w:tcPr>
            <w:tcW w:w="6746" w:type="dxa"/>
          </w:tcPr>
          <w:p w14:paraId="5FF59609" w14:textId="472C379D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z zasadą równości szans i niedyskryminacji, określoną w art. 9 Rozporządzenia 2021/1060 oraz we wniosku o dofinansowanie projektu zadeklarowano dostępność wszystkich produktów projektu (które nie zostały uznane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za neutralne) - zgodnie z załącznikiem nr 2 do Wytycznych dotyczących realizacji zasad równościowych w ramach funduszy unijnych na lata 2021-2027.</w:t>
            </w:r>
          </w:p>
          <w:p w14:paraId="6B89C257" w14:textId="17A6A6B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25436ED1" w14:textId="77777777" w:rsidR="000B3389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EF1731A" w14:textId="4BF8DD02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D96AB6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801A96E" w14:textId="4A2B079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2CD9869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5CB781" w14:textId="518B41B9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479D5E13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17453CB0" w14:textId="66652F1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5635E46F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6" w:type="dxa"/>
          </w:tcPr>
          <w:p w14:paraId="6C894E83" w14:textId="12CA2496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151C6642" w14:textId="18D66851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7D8BB7F5" w14:textId="6C9A615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741D24DE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358A3F48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A3A9961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151AFE60" w14:textId="52CBAFB6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004BECD9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7B2ED764" w14:textId="6B20C1B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4F0A0506" w14:textId="2ADD2384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746" w:type="dxa"/>
          </w:tcPr>
          <w:p w14:paraId="4E6F8E05" w14:textId="7B8FA880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projekt jest zgodny z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5A388F2C" w14:textId="572CCDB3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46D97096" w14:textId="06A66DB4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1EC11006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2E5BB34F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BCD2887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9892FE" w14:textId="62B47932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.</w:t>
            </w:r>
          </w:p>
        </w:tc>
      </w:tr>
      <w:tr w:rsidR="00B1374A" w:rsidRPr="003A11AE" w14:paraId="58AA1BFE" w14:textId="77777777" w:rsidTr="40F720F4">
        <w:trPr>
          <w:trHeight w:val="425"/>
        </w:trPr>
        <w:tc>
          <w:tcPr>
            <w:tcW w:w="1109" w:type="dxa"/>
            <w:vAlign w:val="center"/>
          </w:tcPr>
          <w:p w14:paraId="7BC9FAC0" w14:textId="409A6CC6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6392" w:rsidRPr="003A11AE">
              <w:rPr>
                <w:rFonts w:ascii="Arial" w:hAnsi="Arial" w:cs="Arial"/>
                <w:sz w:val="24"/>
                <w:szCs w:val="24"/>
              </w:rPr>
              <w:t>1</w:t>
            </w:r>
            <w:r w:rsidR="0062639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EA58141" w14:textId="6F78E4B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46" w:type="dxa"/>
          </w:tcPr>
          <w:p w14:paraId="36E491C0" w14:textId="23C8849E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9B85115" w14:textId="1C02B9C1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0" w:type="dxa"/>
          </w:tcPr>
          <w:p w14:paraId="2F0B86C5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83DFC05" w14:textId="77777777" w:rsidR="002E36E7" w:rsidRPr="003A11AE" w:rsidRDefault="002E36E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3AE4E6" w14:textId="6960195B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96C0F97" w14:textId="77777777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7F4BBA33" w:rsidR="002E36E7" w:rsidRPr="003A11AE" w:rsidRDefault="002E36E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EFCBB1" w14:textId="77777777" w:rsidR="009A32B0" w:rsidRPr="003A11AE" w:rsidRDefault="009A32B0" w:rsidP="003A11AE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14:paraId="62F5A8C6" w14:textId="43EA2182" w:rsidR="007257F1" w:rsidRPr="003A11AE" w:rsidRDefault="002C2CE8" w:rsidP="003A11AE">
      <w:pPr>
        <w:pStyle w:val="Nagwek1"/>
        <w:spacing w:before="100" w:beforeAutospacing="1" w:after="100" w:afterAutospacing="1"/>
        <w:ind w:left="720"/>
        <w:rPr>
          <w:rFonts w:ascii="Arial" w:hAnsi="Arial" w:cs="Arial"/>
          <w:sz w:val="24"/>
          <w:szCs w:val="24"/>
        </w:rPr>
      </w:pPr>
      <w:r w:rsidRPr="003A11AE">
        <w:rPr>
          <w:rFonts w:ascii="Arial" w:hAnsi="Arial" w:cs="Arial"/>
          <w:sz w:val="24"/>
          <w:szCs w:val="24"/>
        </w:rPr>
        <w:lastRenderedPageBreak/>
        <w:t>C.</w:t>
      </w:r>
      <w:r w:rsidR="00B1374A" w:rsidRPr="003A11AE">
        <w:rPr>
          <w:rFonts w:ascii="Arial" w:hAnsi="Arial" w:cs="Arial"/>
          <w:sz w:val="24"/>
          <w:szCs w:val="24"/>
        </w:rPr>
        <w:t xml:space="preserve"> Kryteria merytoryczne -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B1374A" w:rsidRPr="003A11AE" w14:paraId="79175379" w14:textId="77777777" w:rsidTr="000851FA">
        <w:trPr>
          <w:trHeight w:val="142"/>
          <w:tblHeader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3A11AE" w:rsidRDefault="008C6E3E" w:rsidP="003A11AE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3A11AE" w:rsidRDefault="008C6E3E" w:rsidP="000851FA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3A11AE" w:rsidRDefault="008C6E3E" w:rsidP="000851FA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A11AE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B1374A" w:rsidRPr="003A11AE" w14:paraId="786EE78D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8C6E3E" w:rsidRPr="003A11AE" w:rsidRDefault="00191A3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C.</w:t>
            </w:r>
            <w:r w:rsidR="002806EE" w:rsidRPr="003A11A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98" w:type="dxa"/>
            <w:vAlign w:val="center"/>
          </w:tcPr>
          <w:p w14:paraId="5508E425" w14:textId="6B80441A" w:rsidR="008C6E3E" w:rsidRPr="003A11AE" w:rsidRDefault="000F7014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Interoperacyjność i komplementarność </w:t>
            </w:r>
          </w:p>
        </w:tc>
        <w:tc>
          <w:tcPr>
            <w:tcW w:w="7133" w:type="dxa"/>
          </w:tcPr>
          <w:p w14:paraId="7197CFAE" w14:textId="55AF5358" w:rsidR="008D492B" w:rsidRPr="003A11AE" w:rsidRDefault="003735B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sprawdzamy, czy </w:t>
            </w:r>
            <w:r w:rsidR="000114B5" w:rsidRPr="003A11AE">
              <w:rPr>
                <w:rFonts w:ascii="Arial" w:hAnsi="Arial" w:cs="Arial"/>
                <w:sz w:val="24"/>
                <w:szCs w:val="24"/>
              </w:rPr>
              <w:t>w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nioskodawca </w:t>
            </w:r>
            <w:r w:rsidR="006222DD" w:rsidRPr="003A11AE">
              <w:rPr>
                <w:rFonts w:ascii="Arial" w:hAnsi="Arial" w:cs="Arial"/>
                <w:sz w:val="24"/>
                <w:szCs w:val="24"/>
              </w:rPr>
              <w:t>w ramach zaplanowanych zadań</w:t>
            </w:r>
            <w:r w:rsidR="000114B5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3064" w:rsidRPr="003A11AE">
              <w:rPr>
                <w:rFonts w:ascii="Arial" w:hAnsi="Arial" w:cs="Arial"/>
                <w:sz w:val="24"/>
                <w:szCs w:val="24"/>
              </w:rPr>
              <w:t>zapewni interoperacyjność i komplementarność repozytoriów w zakresie obiektów kulturalnych z krajowymi systemami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t xml:space="preserve">, w tym szczególnie KRONIK@ - Krajowym Repozytorium Obiektów </w:t>
            </w:r>
            <w:r w:rsidR="00C45A83" w:rsidRPr="003A11AE">
              <w:rPr>
                <w:rFonts w:ascii="Arial" w:hAnsi="Arial" w:cs="Arial"/>
                <w:sz w:val="24"/>
                <w:szCs w:val="24"/>
              </w:rPr>
              <w:t>N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t xml:space="preserve">auki i Kultury oraz </w:t>
            </w:r>
            <w:r w:rsidR="00C45A83" w:rsidRPr="003A11AE">
              <w:rPr>
                <w:rFonts w:ascii="Arial" w:hAnsi="Arial" w:cs="Arial"/>
                <w:sz w:val="24"/>
                <w:szCs w:val="24"/>
              </w:rPr>
              <w:t>przeprowadz</w:t>
            </w:r>
            <w:r w:rsidR="000114B5" w:rsidRPr="003A11AE">
              <w:rPr>
                <w:rFonts w:ascii="Arial" w:hAnsi="Arial" w:cs="Arial"/>
                <w:sz w:val="24"/>
                <w:szCs w:val="24"/>
              </w:rPr>
              <w:t>i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t xml:space="preserve"> digitalizacj</w:t>
            </w:r>
            <w:r w:rsidR="000114B5" w:rsidRPr="003A11AE">
              <w:rPr>
                <w:rFonts w:ascii="Arial" w:hAnsi="Arial" w:cs="Arial"/>
                <w:sz w:val="24"/>
                <w:szCs w:val="24"/>
              </w:rPr>
              <w:t>ę</w:t>
            </w:r>
            <w:r w:rsidR="000E29E2" w:rsidRPr="003A11AE">
              <w:rPr>
                <w:rFonts w:ascii="Arial" w:hAnsi="Arial" w:cs="Arial"/>
                <w:sz w:val="24"/>
                <w:szCs w:val="24"/>
              </w:rPr>
              <w:t xml:space="preserve"> zgodnie z Dyrektywą w sprawie otwartych </w:t>
            </w:r>
            <w:r w:rsidR="00C45A83" w:rsidRPr="003A11AE">
              <w:rPr>
                <w:rFonts w:ascii="Arial" w:hAnsi="Arial" w:cs="Arial"/>
                <w:sz w:val="24"/>
                <w:szCs w:val="24"/>
              </w:rPr>
              <w:t>danych i ponownego wykorzystania informacji sektora publicznego (Dyrektywa (UE) 2019/1024)</w:t>
            </w:r>
            <w:r w:rsidR="44B81A23" w:rsidRPr="003A11AE">
              <w:rPr>
                <w:rFonts w:ascii="Arial" w:hAnsi="Arial" w:cs="Arial"/>
                <w:sz w:val="24"/>
                <w:szCs w:val="24"/>
              </w:rPr>
              <w:t xml:space="preserve"> oraz zaleceniami </w:t>
            </w:r>
            <w:r w:rsidR="44B81A23" w:rsidRPr="003A11AE">
              <w:rPr>
                <w:rFonts w:ascii="Arial" w:eastAsia="Arial" w:hAnsi="Arial" w:cs="Arial"/>
                <w:sz w:val="24"/>
                <w:szCs w:val="24"/>
              </w:rPr>
              <w:t>Komisji (UE) 2021/1970 w sprawie wspólnej europejskiej przestrzeni danych dotyczących dziedzictwa kulturowego.</w:t>
            </w:r>
          </w:p>
          <w:p w14:paraId="2D1F2231" w14:textId="42B94C7D" w:rsidR="008D492B" w:rsidRPr="003A11AE" w:rsidRDefault="008D492B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1E6F89D8" w14:textId="77777777" w:rsidR="005C34F7" w:rsidRPr="003A11AE" w:rsidRDefault="005C34F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807E75B" w14:textId="77777777" w:rsidR="005C34F7" w:rsidRPr="003A11AE" w:rsidRDefault="005C34F7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2435744" w14:textId="77777777" w:rsidR="005C34F7" w:rsidRPr="003A11AE" w:rsidRDefault="005C34F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C7790F1" w14:textId="45665D95" w:rsidR="005C34F7" w:rsidRPr="003A11AE" w:rsidRDefault="005C34F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2001ABB" w14:textId="77777777" w:rsidR="005C34F7" w:rsidRPr="003A11AE" w:rsidRDefault="005C34F7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90E6614" w14:textId="1733214E" w:rsidR="008C6E3E" w:rsidRPr="003A11AE" w:rsidRDefault="008C6E3E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25E2F26B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6F6C6059" w14:textId="1F2BBF2D" w:rsidR="00E209F6" w:rsidRPr="003A11AE" w:rsidRDefault="006729B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C. </w:t>
            </w:r>
            <w:r w:rsidR="00AA74BD" w:rsidRPr="003A11A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2BB93BB5" w14:textId="785BCE35" w:rsidR="00E209F6" w:rsidRPr="003A11AE" w:rsidRDefault="000C432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Uzasadnienie </w:t>
            </w:r>
            <w:r w:rsidR="00216F7F" w:rsidRPr="003A11AE">
              <w:rPr>
                <w:rFonts w:ascii="Arial" w:hAnsi="Arial" w:cs="Arial"/>
                <w:sz w:val="24"/>
                <w:szCs w:val="24"/>
              </w:rPr>
              <w:t xml:space="preserve">inwestycji w </w:t>
            </w:r>
            <w:r w:rsidR="00216F7F" w:rsidRPr="003A11AE">
              <w:rPr>
                <w:rFonts w:ascii="Arial" w:hAnsi="Arial" w:cs="Arial"/>
                <w:sz w:val="24"/>
                <w:szCs w:val="24"/>
                <w:lang w:eastAsia="pl-PL"/>
              </w:rPr>
              <w:t>infrastrukturę informatyczną</w:t>
            </w:r>
            <w:r w:rsidR="00216F7F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34921192" w14:textId="5EA6FEB9" w:rsidR="000C4326" w:rsidRPr="003A11AE" w:rsidRDefault="00215EF9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</w:t>
            </w:r>
            <w:r w:rsidR="005243D3" w:rsidRPr="003A11AE">
              <w:rPr>
                <w:rFonts w:ascii="Arial" w:hAnsi="Arial" w:cs="Arial"/>
                <w:sz w:val="24"/>
                <w:szCs w:val="24"/>
              </w:rPr>
              <w:t>,</w:t>
            </w: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</w:t>
            </w:r>
            <w:r w:rsidR="00C37B61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przypadku inwestycji </w:t>
            </w:r>
            <w:r w:rsidR="004C3850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w infrastrukturę informatyczną </w:t>
            </w:r>
            <w:r w:rsidR="0018498E" w:rsidRPr="003A11AE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="003202A0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nioskodawca </w:t>
            </w:r>
            <w:r w:rsidR="0037148D" w:rsidRPr="003A11AE">
              <w:rPr>
                <w:rFonts w:ascii="Arial" w:hAnsi="Arial" w:cs="Arial"/>
                <w:sz w:val="24"/>
                <w:szCs w:val="24"/>
                <w:lang w:eastAsia="pl-PL"/>
              </w:rPr>
              <w:t>u</w:t>
            </w:r>
            <w:r w:rsidR="003202A0" w:rsidRPr="003A11AE">
              <w:rPr>
                <w:rFonts w:ascii="Arial" w:hAnsi="Arial" w:cs="Arial"/>
                <w:sz w:val="24"/>
                <w:szCs w:val="24"/>
              </w:rPr>
              <w:t>zasadnił wsparcie</w:t>
            </w:r>
          </w:p>
          <w:p w14:paraId="6243BFB9" w14:textId="4054974C" w:rsidR="003202A0" w:rsidRPr="003A11AE" w:rsidRDefault="00056961" w:rsidP="000851FA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celami projektu</w:t>
            </w:r>
            <w:r w:rsidR="000C4326"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oraz</w:t>
            </w:r>
          </w:p>
          <w:p w14:paraId="10CD6051" w14:textId="1A5FDF84" w:rsidR="0086175A" w:rsidRPr="003A11AE" w:rsidRDefault="00056961" w:rsidP="000851FA">
            <w:pPr>
              <w:pStyle w:val="Akapitzlist"/>
              <w:numPr>
                <w:ilvl w:val="0"/>
                <w:numId w:val="4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analizą wskazująca na brak wystarczających zasobów niezbędnych do tworzenia</w:t>
            </w:r>
            <w:r w:rsidR="00EB49FB" w:rsidRPr="003A11AE">
              <w:rPr>
                <w:rFonts w:ascii="Arial" w:hAnsi="Arial" w:cs="Arial"/>
                <w:sz w:val="24"/>
                <w:szCs w:val="24"/>
              </w:rPr>
              <w:t>, wdrażania lub funkcjonowania e-usług</w:t>
            </w:r>
            <w:r w:rsidR="00D5471D" w:rsidRPr="003A11AE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E6D45" w:rsidRPr="003A11AE">
              <w:rPr>
                <w:rFonts w:ascii="Arial" w:hAnsi="Arial" w:cs="Arial"/>
                <w:sz w:val="24"/>
                <w:szCs w:val="24"/>
              </w:rPr>
              <w:t>procesów i produktów cyfrowych publicznych</w:t>
            </w:r>
            <w:r w:rsidR="00AF63A9"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w obszarze kultury</w:t>
            </w:r>
            <w:r w:rsidR="00EB49FB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C344E84" w14:textId="2C3D165C" w:rsidR="0086175A" w:rsidRPr="003A11AE" w:rsidRDefault="008617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3A3A5E" w:rsidRPr="003A11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F7828" w:rsidRPr="003A11AE">
              <w:rPr>
                <w:rFonts w:ascii="Arial" w:hAnsi="Arial" w:cs="Arial"/>
                <w:sz w:val="24"/>
                <w:szCs w:val="24"/>
              </w:rPr>
              <w:t>i załączniki</w:t>
            </w:r>
            <w:r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31F3C27" w14:textId="5921B078" w:rsidR="00216F7F" w:rsidRPr="003A11AE" w:rsidRDefault="00216F7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50536D13" w14:textId="77777777" w:rsidR="00216F7F" w:rsidRPr="003A11AE" w:rsidRDefault="00216F7F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B8C41A1" w14:textId="77777777" w:rsidR="00216F7F" w:rsidRPr="003A11AE" w:rsidRDefault="00216F7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EBE7B28" w14:textId="5862C3EF" w:rsidR="00216F7F" w:rsidRPr="003A11AE" w:rsidRDefault="00216F7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C8773D1" w14:textId="77777777" w:rsidR="00216F7F" w:rsidRPr="003A11AE" w:rsidRDefault="00216F7F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B50DE4" w14:textId="1F915AAB" w:rsidR="00E209F6" w:rsidRPr="003A11AE" w:rsidRDefault="00E209F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63F4729C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633E6860" w14:textId="7352D757" w:rsidR="00FD4C06" w:rsidRPr="003A11AE" w:rsidRDefault="00FD4C0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598" w:type="dxa"/>
            <w:vAlign w:val="center"/>
          </w:tcPr>
          <w:p w14:paraId="6C371A85" w14:textId="5D65E41A" w:rsidR="00FD4C06" w:rsidRPr="000851FA" w:rsidRDefault="00682F0D" w:rsidP="000851FA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  <w:r w:rsidRPr="000851FA">
              <w:rPr>
                <w:rFonts w:ascii="Arial" w:hAnsi="Arial" w:cs="Arial"/>
                <w:color w:val="auto"/>
              </w:rPr>
              <w:t>Stosowanie</w:t>
            </w:r>
            <w:r w:rsidR="005243D3" w:rsidRPr="000851FA">
              <w:rPr>
                <w:rFonts w:ascii="Arial" w:hAnsi="Arial" w:cs="Arial"/>
                <w:color w:val="auto"/>
              </w:rPr>
              <w:t xml:space="preserve"> </w:t>
            </w:r>
            <w:r w:rsidR="00D34913" w:rsidRPr="000851FA">
              <w:rPr>
                <w:rFonts w:ascii="Arial" w:hAnsi="Arial" w:cs="Arial"/>
                <w:color w:val="auto"/>
              </w:rPr>
              <w:t>standardów</w:t>
            </w:r>
            <w:r w:rsidR="005243D3" w:rsidRPr="000851FA">
              <w:rPr>
                <w:rFonts w:ascii="Arial" w:hAnsi="Arial" w:cs="Arial"/>
                <w:color w:val="auto"/>
              </w:rPr>
              <w:t xml:space="preserve"> dostępności cyfrowej WCAG 2.1.</w:t>
            </w:r>
          </w:p>
        </w:tc>
        <w:tc>
          <w:tcPr>
            <w:tcW w:w="7133" w:type="dxa"/>
          </w:tcPr>
          <w:p w14:paraId="3B6556D0" w14:textId="79871453" w:rsidR="0086175A" w:rsidRPr="003A11AE" w:rsidRDefault="005243D3" w:rsidP="000851F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BB50A1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</w:t>
            </w:r>
            <w:r w:rsidRPr="003A11AE">
              <w:rPr>
                <w:rFonts w:ascii="Arial" w:hAnsi="Arial" w:cs="Arial"/>
                <w:sz w:val="24"/>
                <w:szCs w:val="24"/>
              </w:rPr>
              <w:t>nioskodawca zapewni</w:t>
            </w:r>
            <w:r w:rsidR="00BB50A1" w:rsidRPr="003A11AE">
              <w:rPr>
                <w:rFonts w:ascii="Arial" w:hAnsi="Arial" w:cs="Arial"/>
                <w:sz w:val="24"/>
                <w:szCs w:val="24"/>
              </w:rPr>
              <w:t>ł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 równy dostęp do produktów i rezultatów projektu poprzez uwzględnienie zasady uniwersalnego projektowania i stosowania w produktach projektu standardu dostępności cyfrowej WCAG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 xml:space="preserve">2.1. na poziomie </w:t>
            </w:r>
            <w:r w:rsidR="00013B8C" w:rsidRPr="003A11AE">
              <w:rPr>
                <w:rFonts w:ascii="Arial" w:hAnsi="Arial" w:cs="Arial"/>
                <w:sz w:val="24"/>
                <w:szCs w:val="24"/>
              </w:rPr>
              <w:t>AA</w:t>
            </w:r>
            <w:r w:rsidR="00013B8C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A11AE">
              <w:rPr>
                <w:rFonts w:ascii="Arial" w:hAnsi="Arial" w:cs="Arial"/>
                <w:sz w:val="24"/>
                <w:szCs w:val="24"/>
              </w:rPr>
              <w:t>. Treści sektora publicznego udostępniane muszą być zgodnie z dyrektywami (UE) 2019/882 w sprawie wymogów dostępności produktów i usług i (UE) 2016/2102 w sprawie dostępności stron internetowych i mobilnych aplikacji organów sektora publicznego</w:t>
            </w:r>
            <w:r w:rsidR="000B3389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014386" w14:textId="6D8B7175" w:rsidR="00FD4C06" w:rsidRPr="003A11AE" w:rsidRDefault="008617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4BA93E28" w14:textId="77777777" w:rsidR="00B750B8" w:rsidRPr="003A11AE" w:rsidRDefault="00B750B8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6C2551E" w14:textId="77777777" w:rsidR="00B750B8" w:rsidRPr="003A11AE" w:rsidRDefault="00B750B8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044308" w14:textId="6688B2E9" w:rsidR="00B750B8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F8C6577" w14:textId="58592D17" w:rsidR="00B750B8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1D8515" w14:textId="77777777" w:rsidR="00B750B8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883209" w14:textId="265027D7" w:rsidR="00FD4C06" w:rsidRPr="003A11AE" w:rsidRDefault="00FD4C06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288539B8" w14:textId="77777777" w:rsidTr="24943E81">
        <w:trPr>
          <w:trHeight w:val="340"/>
        </w:trPr>
        <w:tc>
          <w:tcPr>
            <w:tcW w:w="1009" w:type="dxa"/>
            <w:vAlign w:val="center"/>
          </w:tcPr>
          <w:p w14:paraId="497FA21F" w14:textId="24041C40" w:rsidR="00BC2802" w:rsidRPr="003A11AE" w:rsidRDefault="00BC2802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598" w:type="dxa"/>
            <w:vAlign w:val="center"/>
          </w:tcPr>
          <w:p w14:paraId="407B5953" w14:textId="032C299C" w:rsidR="00BC2802" w:rsidRPr="000851FA" w:rsidRDefault="00682F0D" w:rsidP="000851FA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  <w:r w:rsidRPr="000851FA">
              <w:rPr>
                <w:rFonts w:ascii="Arial" w:hAnsi="Arial" w:cs="Arial"/>
                <w:color w:val="auto"/>
              </w:rPr>
              <w:t>Wypełnianie zapisów dokumentów strategicznych i kierunkowych</w:t>
            </w:r>
          </w:p>
        </w:tc>
        <w:tc>
          <w:tcPr>
            <w:tcW w:w="7133" w:type="dxa"/>
          </w:tcPr>
          <w:p w14:paraId="654D66D2" w14:textId="309377B7" w:rsidR="0093015C" w:rsidRPr="003A11AE" w:rsidRDefault="00BC2802" w:rsidP="000851FA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C8539F" w:rsidRPr="003A11AE">
              <w:rPr>
                <w:rFonts w:ascii="Arial" w:hAnsi="Arial" w:cs="Arial"/>
                <w:sz w:val="24"/>
                <w:szCs w:val="24"/>
                <w:lang w:eastAsia="pl-PL"/>
              </w:rPr>
              <w:t>:</w:t>
            </w:r>
          </w:p>
          <w:p w14:paraId="52E34C72" w14:textId="55F58710" w:rsidR="00BC2802" w:rsidRPr="003A11AE" w:rsidRDefault="00BC2802" w:rsidP="000851FA">
            <w:pPr>
              <w:pStyle w:val="Tekstprzypisudolnego"/>
              <w:numPr>
                <w:ilvl w:val="0"/>
                <w:numId w:val="45"/>
              </w:numPr>
              <w:spacing w:line="276" w:lineRule="auto"/>
              <w:ind w:hanging="357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zaplanowane działania </w:t>
            </w:r>
            <w:r w:rsidR="00EF79D9" w:rsidRPr="003A11A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będą realizowały założenia wskazane w Programie Zintegrowanej Informatyzacji Państwa </w:t>
            </w:r>
            <w:r w:rsidR="006D71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lub </w:t>
            </w:r>
            <w:r w:rsidR="006D7103" w:rsidRPr="006D7103">
              <w:rPr>
                <w:rFonts w:ascii="Arial" w:hAnsi="Arial" w:cs="Arial"/>
                <w:sz w:val="24"/>
                <w:szCs w:val="24"/>
                <w:lang w:eastAsia="pl-PL"/>
              </w:rPr>
              <w:t>dokumentem równoważnym, obowiązującym na dzień ogłoszenia naboru</w:t>
            </w:r>
            <w:r w:rsidR="006D7103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EF79D9" w:rsidRPr="003A11AE">
              <w:rPr>
                <w:rFonts w:ascii="Arial" w:hAnsi="Arial" w:cs="Arial"/>
                <w:sz w:val="24"/>
                <w:szCs w:val="24"/>
                <w:lang w:eastAsia="pl-PL"/>
              </w:rPr>
              <w:t>oraz Deklaracji Tallińskiej</w:t>
            </w:r>
            <w:r w:rsidR="005F4E28" w:rsidRPr="003A11AE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, </w:t>
            </w:r>
            <w:r w:rsidR="005F4E28" w:rsidRPr="003A11AE">
              <w:rPr>
                <w:rFonts w:ascii="Arial" w:hAnsi="Arial" w:cs="Arial"/>
                <w:sz w:val="24"/>
                <w:szCs w:val="24"/>
              </w:rPr>
              <w:t>przy zapewnieniu zintegrowanego charakteru, interoperacyjności oraz pełnej dostępności online</w:t>
            </w:r>
            <w:r w:rsidR="002264C5" w:rsidRPr="003A11AE">
              <w:rPr>
                <w:rFonts w:ascii="Arial" w:hAnsi="Arial" w:cs="Arial"/>
                <w:sz w:val="24"/>
                <w:szCs w:val="24"/>
                <w:lang w:val="pl-PL"/>
              </w:rPr>
              <w:t xml:space="preserve"> e-usług</w:t>
            </w:r>
            <w:r w:rsidR="004324F4" w:rsidRPr="003A11AE">
              <w:rPr>
                <w:rFonts w:ascii="Arial" w:hAnsi="Arial" w:cs="Arial"/>
                <w:sz w:val="24"/>
                <w:szCs w:val="24"/>
              </w:rPr>
              <w:t xml:space="preserve">, w tym: domyślności cyfrowej, jednorazowości, </w:t>
            </w:r>
            <w:r w:rsidR="004324F4" w:rsidRPr="003A11AE">
              <w:rPr>
                <w:rFonts w:ascii="Arial" w:hAnsi="Arial" w:cs="Arial"/>
                <w:sz w:val="24"/>
                <w:szCs w:val="24"/>
              </w:rPr>
              <w:lastRenderedPageBreak/>
              <w:t>powszechności i dostępności, otwartości i przejrzystości, domyślnej transgraniczności i interoperacyjności oraz niezawodności i bezpieczeństwa</w:t>
            </w:r>
            <w:r w:rsidR="00E82113" w:rsidRPr="003A11AE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A216645" w14:textId="77777777" w:rsidR="00E82113" w:rsidRPr="003A11AE" w:rsidRDefault="00E82113" w:rsidP="000851FA">
            <w:pPr>
              <w:pStyle w:val="Tekstprzypisudolneg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ind w:hanging="357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val="pl-PL"/>
              </w:rPr>
              <w:t>zaplanowane działania będą wypełniały Zalecenia Komisji (UE) 2021/1970 z dnia 10 listopada 2021 r. w sprawie wspólnej europejskiej przestrzeni danych na potrzeby dziedzictwa kulturowego,</w:t>
            </w:r>
          </w:p>
          <w:p w14:paraId="3E1E58C0" w14:textId="7E234F17" w:rsidR="0086175A" w:rsidRPr="003A11AE" w:rsidRDefault="0093015C" w:rsidP="000851FA">
            <w:pPr>
              <w:pStyle w:val="Tekstprzypisudolnego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  <w:lang w:eastAsia="pl-PL"/>
              </w:rPr>
              <w:t>model wdrożenia lub modernizacji wdrażanych e-usług będzie zgodny z Rekomendacją Architektury IT, Zespołu Zadaniowego Komitetu Rady Ministrów ds. Cyfryzacji w sprawie Pryncypiów Architektury Informacyjnej z 25.11.2020 r.</w:t>
            </w:r>
          </w:p>
          <w:p w14:paraId="571EABBA" w14:textId="137FC4B0" w:rsidR="00A636E2" w:rsidRPr="003A11AE" w:rsidRDefault="0086175A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  <w:vAlign w:val="center"/>
          </w:tcPr>
          <w:p w14:paraId="28237AF1" w14:textId="77777777" w:rsidR="00B750B8" w:rsidRPr="003A11AE" w:rsidRDefault="00B750B8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743039E0" w14:textId="77777777" w:rsidR="00B750B8" w:rsidRPr="003A11AE" w:rsidRDefault="00B750B8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0996119" w14:textId="15BCB468" w:rsidR="00B750B8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72ED086" w14:textId="5735D188" w:rsidR="00B750B8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3A0299B8" w14:textId="77777777" w:rsidR="00B750B8" w:rsidRPr="003A11AE" w:rsidRDefault="00B750B8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AEF1F6" w14:textId="6C153526" w:rsidR="00BC2802" w:rsidRPr="003A11AE" w:rsidRDefault="00BC2802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374A" w:rsidRPr="003A11AE" w14:paraId="34113E00" w14:textId="77777777" w:rsidTr="004E052F">
        <w:trPr>
          <w:trHeight w:val="5008"/>
        </w:trPr>
        <w:tc>
          <w:tcPr>
            <w:tcW w:w="1009" w:type="dxa"/>
            <w:vAlign w:val="center"/>
          </w:tcPr>
          <w:p w14:paraId="46794B9F" w14:textId="1F85D8F7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A74BD" w:rsidRPr="003A11A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3656DC1E" w14:textId="4E5C7B4A" w:rsidR="00134810" w:rsidRPr="000851FA" w:rsidRDefault="00442AB0" w:rsidP="000851FA">
            <w:pPr>
              <w:pStyle w:val="Default"/>
              <w:spacing w:before="100" w:beforeAutospacing="1" w:after="100" w:afterAutospacing="1" w:line="276" w:lineRule="auto"/>
              <w:rPr>
                <w:rFonts w:ascii="Arial" w:hAnsi="Arial" w:cs="Arial"/>
                <w:color w:val="auto"/>
              </w:rPr>
            </w:pPr>
            <w:r w:rsidRPr="000851FA">
              <w:rPr>
                <w:rFonts w:ascii="Arial" w:hAnsi="Arial" w:cs="Arial"/>
                <w:color w:val="auto"/>
              </w:rPr>
              <w:t xml:space="preserve">Wpływ projektu na zwiększenie poziomu wykorzystania </w:t>
            </w:r>
            <w:r w:rsidR="00BF2853" w:rsidRPr="000851FA">
              <w:rPr>
                <w:rFonts w:ascii="Arial" w:hAnsi="Arial" w:cs="Arial"/>
                <w:color w:val="auto"/>
              </w:rPr>
              <w:t>nowoczesnych technologii</w:t>
            </w:r>
          </w:p>
        </w:tc>
        <w:tc>
          <w:tcPr>
            <w:tcW w:w="7133" w:type="dxa"/>
          </w:tcPr>
          <w:p w14:paraId="000C5F64" w14:textId="04A4EF0A" w:rsidR="00134810" w:rsidRPr="003A11AE" w:rsidRDefault="00134810" w:rsidP="000851FA">
            <w:pPr>
              <w:spacing w:before="100" w:beforeAutospacing="1" w:after="100" w:afterAutospacing="1"/>
              <w:ind w:left="-66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 xml:space="preserve">W tym kryterium sprawdzamy, czy wnioskodawca zaplanował realizację wskaźnika „Instytucje publiczne otrzymujące wsparcie na opracowywanie usług, produktów i procesów cyfrowych” na poziomie co najmniej </w:t>
            </w:r>
            <w:r w:rsidR="00A55189">
              <w:rPr>
                <w:rFonts w:ascii="Arial" w:hAnsi="Arial" w:cs="Arial"/>
                <w:sz w:val="24"/>
                <w:szCs w:val="24"/>
              </w:rPr>
              <w:t>4</w:t>
            </w:r>
            <w:r w:rsidRPr="003A11AE">
              <w:rPr>
                <w:rFonts w:ascii="Arial" w:hAnsi="Arial" w:cs="Arial"/>
                <w:sz w:val="24"/>
                <w:szCs w:val="24"/>
              </w:rPr>
              <w:t xml:space="preserve">0 </w:t>
            </w:r>
            <w:r w:rsidR="00AA74BD" w:rsidRPr="003A11AE">
              <w:rPr>
                <w:rFonts w:ascii="Arial" w:hAnsi="Arial" w:cs="Arial"/>
                <w:sz w:val="24"/>
                <w:szCs w:val="24"/>
              </w:rPr>
              <w:t>sztuk</w:t>
            </w:r>
            <w:r w:rsidR="00283B7C" w:rsidRPr="003A11A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="00AA74BD" w:rsidRPr="003A11A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473E12" w14:textId="10A574A2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  <w:vAlign w:val="center"/>
          </w:tcPr>
          <w:p w14:paraId="4174285F" w14:textId="77777777" w:rsidR="00134810" w:rsidRPr="003A11AE" w:rsidRDefault="00134810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03DA95E" w14:textId="77777777" w:rsidR="00134810" w:rsidRPr="003A11AE" w:rsidRDefault="00134810" w:rsidP="000851F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B32177" w14:textId="6B4B357C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7B12A" w14:textId="1ABFD501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F4776A" w14:textId="77777777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A11AE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2503D7" w14:textId="46730C67" w:rsidR="00134810" w:rsidRPr="003A11AE" w:rsidRDefault="00134810" w:rsidP="000851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2CF298" w14:textId="77777777" w:rsidR="00F24F3A" w:rsidRPr="000851FA" w:rsidRDefault="00F24F3A" w:rsidP="000851FA">
      <w:pPr>
        <w:spacing w:before="100" w:beforeAutospacing="1" w:after="100" w:afterAutospacing="1"/>
        <w:rPr>
          <w:rFonts w:ascii="Arial" w:hAnsi="Arial" w:cs="Arial"/>
          <w:sz w:val="24"/>
          <w:szCs w:val="24"/>
          <w:lang w:eastAsia="pl-PL"/>
        </w:rPr>
      </w:pPr>
    </w:p>
    <w:sectPr w:rsidR="00F24F3A" w:rsidRPr="000851FA" w:rsidSect="003B016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Agnieszka Jóźwiak" w:date="2025-03-21T08:56:00Z" w:initials="AJ">
    <w:p w14:paraId="7CE302A3" w14:textId="77777777" w:rsidR="004467BC" w:rsidRDefault="004467BC" w:rsidP="004467BC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  <w:comment w:id="17" w:author="Agnieszka Jóźwiak" w:date="2025-03-21T08:54:00Z" w:initials="AJ">
    <w:p w14:paraId="0F2BDAD6" w14:textId="77777777" w:rsidR="00212EAB" w:rsidRDefault="00212EAB" w:rsidP="00212EAB">
      <w:pPr>
        <w:pStyle w:val="Tekstkomentarza"/>
      </w:pPr>
      <w:r>
        <w:rPr>
          <w:rStyle w:val="Odwoaniedokomentarza"/>
        </w:rPr>
        <w:annotationRef/>
      </w:r>
      <w:r>
        <w:t>Stanowisko Grupy roboczej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CE302A3" w15:done="0"/>
  <w15:commentEx w15:paraId="0F2BDA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B44006D" w16cex:dateUtc="2025-03-21T07:56:00Z"/>
  <w16cex:commentExtensible w16cex:durableId="581F3033" w16cex:dateUtc="2025-03-21T07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CE302A3" w16cid:durableId="0B44006D"/>
  <w16cid:commentId w16cid:paraId="0F2BDAD6" w16cid:durableId="581F303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9C16A" w14:textId="77777777" w:rsidR="00E35238" w:rsidRDefault="00E35238" w:rsidP="00D15E00">
      <w:pPr>
        <w:spacing w:after="0" w:line="240" w:lineRule="auto"/>
      </w:pPr>
      <w:r>
        <w:separator/>
      </w:r>
    </w:p>
  </w:endnote>
  <w:endnote w:type="continuationSeparator" w:id="0">
    <w:p w14:paraId="2CB05A8D" w14:textId="77777777" w:rsidR="00E35238" w:rsidRDefault="00E35238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0ECE1" w14:textId="77777777" w:rsidR="00FE3A30" w:rsidRDefault="00FE3A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2003004106" name="Obraz 2003004106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47418" w14:textId="77777777" w:rsidR="00E35238" w:rsidRDefault="00E35238" w:rsidP="00D15E00">
      <w:pPr>
        <w:spacing w:after="0" w:line="240" w:lineRule="auto"/>
      </w:pPr>
      <w:r>
        <w:separator/>
      </w:r>
    </w:p>
  </w:footnote>
  <w:footnote w:type="continuationSeparator" w:id="0">
    <w:p w14:paraId="437548AC" w14:textId="77777777" w:rsidR="00E35238" w:rsidRDefault="00E35238" w:rsidP="00D15E00">
      <w:pPr>
        <w:spacing w:after="0" w:line="240" w:lineRule="auto"/>
      </w:pPr>
      <w:r>
        <w:continuationSeparator/>
      </w:r>
    </w:p>
  </w:footnote>
  <w:footnote w:id="1">
    <w:p w14:paraId="5F1D2A69" w14:textId="77777777" w:rsidR="0088033B" w:rsidRPr="000851FA" w:rsidRDefault="0088033B" w:rsidP="0088033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bookmarkStart w:id="2" w:name="_Hlk173399730"/>
      <w:r w:rsidRPr="000851FA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  <w:bookmarkEnd w:id="2"/>
  </w:footnote>
  <w:footnote w:id="2">
    <w:p w14:paraId="7CF0E3D2" w14:textId="77777777" w:rsidR="0088033B" w:rsidRPr="000851FA" w:rsidRDefault="0088033B" w:rsidP="0088033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r w:rsidRPr="000851FA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4060DBC9" w14:textId="77777777" w:rsidR="0088033B" w:rsidRPr="000851FA" w:rsidRDefault="0088033B" w:rsidP="0088033B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bookmarkStart w:id="3" w:name="_Hlk132271044"/>
      <w:r w:rsidRPr="000851FA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0851FA">
        <w:rPr>
          <w:rFonts w:ascii="Arial" w:hAnsi="Arial" w:cs="Arial"/>
          <w:sz w:val="24"/>
          <w:szCs w:val="24"/>
          <w:lang w:val="pl-PL"/>
        </w:rPr>
        <w:t> </w:t>
      </w:r>
      <w:r w:rsidRPr="000851FA">
        <w:rPr>
          <w:rFonts w:ascii="Arial" w:hAnsi="Arial" w:cs="Arial"/>
          <w:sz w:val="24"/>
          <w:szCs w:val="24"/>
        </w:rPr>
        <w:t>2021</w:t>
      </w:r>
      <w:r w:rsidRPr="000851FA">
        <w:rPr>
          <w:rFonts w:ascii="Arial" w:hAnsi="Arial" w:cs="Arial"/>
          <w:sz w:val="24"/>
          <w:szCs w:val="24"/>
          <w:lang w:val="pl-PL"/>
        </w:rPr>
        <w:t> </w:t>
      </w:r>
      <w:r w:rsidRPr="000851FA">
        <w:rPr>
          <w:rFonts w:ascii="Arial" w:hAnsi="Arial" w:cs="Arial"/>
          <w:sz w:val="24"/>
          <w:szCs w:val="24"/>
        </w:rPr>
        <w:t>r.</w:t>
      </w:r>
      <w:r w:rsidRPr="000851FA">
        <w:rPr>
          <w:rFonts w:ascii="Arial" w:hAnsi="Arial" w:cs="Arial"/>
          <w:sz w:val="24"/>
          <w:szCs w:val="24"/>
          <w:lang w:val="pl-PL"/>
        </w:rPr>
        <w:t xml:space="preserve"> </w:t>
      </w:r>
      <w:r w:rsidRPr="000851FA">
        <w:rPr>
          <w:rFonts w:ascii="Arial" w:hAnsi="Arial" w:cs="Arial"/>
          <w:sz w:val="24"/>
          <w:szCs w:val="24"/>
        </w:rPr>
        <w:t xml:space="preserve"> Nr 231, str. 60 z późn. zm.).</w:t>
      </w:r>
      <w:bookmarkEnd w:id="3"/>
    </w:p>
  </w:footnote>
  <w:footnote w:id="4">
    <w:p w14:paraId="2BE92FD0" w14:textId="77777777" w:rsidR="004467BC" w:rsidRPr="00E71612" w:rsidRDefault="004467BC" w:rsidP="004467BC">
      <w:pPr>
        <w:pStyle w:val="Tekstprzypisudolnego"/>
        <w:spacing w:line="276" w:lineRule="auto"/>
        <w:rPr>
          <w:ins w:id="7" w:author="Agnieszka Jóźwiak" w:date="2025-03-24T10:02:00Z" w16du:dateUtc="2025-03-24T09:02:00Z"/>
          <w:sz w:val="24"/>
          <w:szCs w:val="24"/>
          <w:lang w:val="pl-PL"/>
        </w:rPr>
      </w:pPr>
      <w:ins w:id="8" w:author="Agnieszka Jóźwiak" w:date="2025-03-24T10:02:00Z" w16du:dateUtc="2025-03-24T09:02:00Z">
        <w:r w:rsidRPr="00D900DC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D900DC">
          <w:rPr>
            <w:rFonts w:ascii="Arial" w:hAnsi="Arial" w:cs="Arial"/>
            <w:sz w:val="24"/>
            <w:szCs w:val="24"/>
          </w:rPr>
          <w:t xml:space="preserve"> Rozporządzeni</w:t>
        </w:r>
        <w:r>
          <w:rPr>
            <w:rFonts w:ascii="Arial" w:hAnsi="Arial" w:cs="Arial"/>
            <w:sz w:val="24"/>
            <w:szCs w:val="24"/>
          </w:rPr>
          <w:t>e</w:t>
        </w:r>
        <w:r w:rsidRPr="00D900DC">
          <w:rPr>
            <w:rFonts w:ascii="Arial" w:hAnsi="Arial" w:cs="Arial"/>
            <w:sz w:val="24"/>
            <w:szCs w:val="24"/>
          </w:rPr>
          <w:t xml:space="preserve"> Komisji (UE) Nr 651/2014 z dnia 17 czerwca 2014 r. uznającego niektóre rodzaje pomocy za zgodne z rynkiem wewnętrznym w zastosowaniu art. 107 i 108 Traktatu) (Dz. Urz. UE L 187 z 26.06.2014 z późn. zm.)</w:t>
        </w:r>
        <w:r w:rsidRPr="00D900DC">
          <w:rPr>
            <w:rFonts w:ascii="Arial" w:hAnsi="Arial" w:cs="Arial"/>
            <w:sz w:val="24"/>
            <w:szCs w:val="24"/>
            <w:lang w:val="pl-PL"/>
          </w:rPr>
          <w:t>.</w:t>
        </w:r>
      </w:ins>
    </w:p>
  </w:footnote>
  <w:footnote w:id="5">
    <w:p w14:paraId="2BDBF723" w14:textId="77777777" w:rsidR="004467BC" w:rsidRPr="00E71612" w:rsidRDefault="004467BC" w:rsidP="004467BC">
      <w:pPr>
        <w:pStyle w:val="Tekstprzypisudolnego"/>
        <w:spacing w:line="276" w:lineRule="auto"/>
        <w:rPr>
          <w:ins w:id="11" w:author="Agnieszka Jóźwiak" w:date="2025-03-24T10:02:00Z" w16du:dateUtc="2025-03-24T09:02:00Z"/>
          <w:sz w:val="24"/>
          <w:szCs w:val="24"/>
        </w:rPr>
      </w:pPr>
      <w:ins w:id="12" w:author="Agnieszka Jóźwiak" w:date="2025-03-24T10:02:00Z" w16du:dateUtc="2025-03-24T09:02:00Z">
        <w:r w:rsidRPr="00E71612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E71612">
          <w:rPr>
            <w:rFonts w:ascii="Arial" w:hAnsi="Arial" w:cs="Arial"/>
            <w:sz w:val="24"/>
            <w:szCs w:val="24"/>
          </w:rPr>
          <w:t xml:space="preserve"> Rozporządzenie Komisji (UE) 2023/2831 z dnia 13 grudnia 2023 r. w sprawie stosowania art. 107 i 108 Traktatu o funkcjonowaniu Unii Europejskiej do pomocy de minimis (Dz. U. UE. L. z 2023 r. poz. 2831).</w:t>
        </w:r>
      </w:ins>
    </w:p>
  </w:footnote>
  <w:footnote w:id="6">
    <w:p w14:paraId="502D578D" w14:textId="77777777" w:rsidR="00EE54CD" w:rsidRPr="000851FA" w:rsidRDefault="00EE54CD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7">
    <w:p w14:paraId="0EA49151" w14:textId="1120E80F" w:rsidR="008F1572" w:rsidRPr="00B1374A" w:rsidRDefault="008F1572" w:rsidP="009A32B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B1374A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06132A62" w14:textId="6A8EDD56" w:rsidR="001F3D39" w:rsidRPr="009676F6" w:rsidRDefault="001F3D39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9676F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676F6">
        <w:rPr>
          <w:rFonts w:ascii="Arial" w:hAnsi="Arial" w:cs="Arial"/>
          <w:sz w:val="24"/>
          <w:szCs w:val="24"/>
        </w:rPr>
        <w:t xml:space="preserve"> </w:t>
      </w:r>
      <w:r w:rsidRPr="009676F6">
        <w:rPr>
          <w:rFonts w:ascii="Arial" w:hAnsi="Arial" w:cs="Arial"/>
          <w:sz w:val="24"/>
          <w:szCs w:val="24"/>
          <w:lang w:val="pl-PL"/>
        </w:rPr>
        <w:t>Jeśli dotyczy</w:t>
      </w:r>
      <w:r w:rsidR="00122767" w:rsidRPr="009676F6">
        <w:rPr>
          <w:rFonts w:ascii="Arial" w:hAnsi="Arial" w:cs="Arial"/>
          <w:sz w:val="24"/>
          <w:szCs w:val="24"/>
          <w:lang w:val="pl-PL"/>
        </w:rPr>
        <w:t>.</w:t>
      </w:r>
    </w:p>
  </w:footnote>
  <w:footnote w:id="9">
    <w:p w14:paraId="2278309F" w14:textId="61607974" w:rsidR="000D4BA4" w:rsidRPr="000851FA" w:rsidRDefault="000D4BA4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r w:rsidR="00911F07" w:rsidRPr="000851FA">
        <w:rPr>
          <w:rFonts w:ascii="Arial" w:hAnsi="Arial" w:cs="Arial"/>
          <w:sz w:val="24"/>
          <w:szCs w:val="24"/>
          <w:lang w:val="pl-PL"/>
        </w:rPr>
        <w:t>W przypadku zmiany SzOP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 w:rsidR="005D40FA">
        <w:rPr>
          <w:rFonts w:ascii="Arial" w:hAnsi="Arial" w:cs="Arial"/>
          <w:sz w:val="24"/>
          <w:szCs w:val="24"/>
          <w:lang w:val="pl-PL"/>
        </w:rPr>
        <w:t xml:space="preserve"> </w:t>
      </w:r>
      <w:r w:rsidR="005D40FA">
        <w:rPr>
          <w:rFonts w:ascii="Arial" w:hAnsi="Arial" w:cs="Arial"/>
          <w:sz w:val="24"/>
          <w:szCs w:val="24"/>
        </w:rPr>
        <w:t>z późn. zm.</w:t>
      </w:r>
      <w:r w:rsidR="00911F07" w:rsidRPr="000851FA">
        <w:rPr>
          <w:rFonts w:ascii="Arial" w:hAnsi="Arial" w:cs="Arial"/>
          <w:sz w:val="24"/>
          <w:szCs w:val="24"/>
          <w:lang w:val="pl-PL"/>
        </w:rPr>
        <w:t>) mogą mieć zastosowanie zapisy korzystniejsze dla wnioskodawcy. Decyzja w tym zakresie podejmowana będzie przez Instytucję Zarządzającą na wniosek Beneficjenta.</w:t>
      </w:r>
    </w:p>
  </w:footnote>
  <w:footnote w:id="10">
    <w:p w14:paraId="330C4EF6" w14:textId="77777777" w:rsidR="002E36E7" w:rsidRPr="000851FA" w:rsidRDefault="002E36E7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r w:rsidRPr="000851FA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1">
    <w:p w14:paraId="39E2AC3C" w14:textId="77777777" w:rsidR="00013B8C" w:rsidRPr="000851FA" w:rsidRDefault="00013B8C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Wymagania te uznaje się za spełnione jeśli wnioskodawca zapewni dostępność cyfrową z uwzględnieniem warunków określonych w pkt 9, 10 i 11 Polskiej Normy wprowadzającej normę ETSI EN 301 549 V3.2.1:2021 (zgodnie z art. 5 ust. 3 ustawy o dostępności cyfrowej stron internetowych i aplikacji mobilnych podmiotów publicznych (Dz. U. z 2023 r. poz. 1440)).</w:t>
      </w:r>
    </w:p>
  </w:footnote>
  <w:footnote w:id="12">
    <w:p w14:paraId="0DE336D6" w14:textId="04974541" w:rsidR="00283B7C" w:rsidRPr="000851FA" w:rsidRDefault="00283B7C" w:rsidP="000851FA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0851F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1FA">
        <w:rPr>
          <w:rFonts w:ascii="Arial" w:hAnsi="Arial" w:cs="Arial"/>
          <w:sz w:val="24"/>
          <w:szCs w:val="24"/>
        </w:rPr>
        <w:t xml:space="preserve"> </w:t>
      </w:r>
      <w:r w:rsidR="001C6A11" w:rsidRPr="000851FA">
        <w:rPr>
          <w:rFonts w:ascii="Arial" w:hAnsi="Arial" w:cs="Arial"/>
          <w:sz w:val="24"/>
          <w:szCs w:val="24"/>
        </w:rPr>
        <w:t>W szczególnie uzasadnionych przypadkach Instytucja Zarządzająca może wyrazić zgodę, w trakcie realizacji projektu na wniosek beneficjenta, na zmianę zakładanej do osiągnięcia wartości docelowej ww. wskaźnika.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B89CE" w14:textId="77777777" w:rsidR="00FE3A30" w:rsidRDefault="00FE3A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403D" w14:textId="77777777" w:rsidR="00FE3A30" w:rsidRDefault="00FE3A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E3C45" w14:textId="77777777" w:rsidR="00CF47D5" w:rsidRPr="001E3D69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1E3D69">
      <w:rPr>
        <w:rFonts w:ascii="Arial" w:hAnsi="Arial" w:cs="Arial"/>
        <w:sz w:val="24"/>
        <w:szCs w:val="24"/>
      </w:rPr>
      <w:t>FUNDUSZE EUROPEJSKIE DLA KUJAW I POMORZA 2021-2027</w:t>
    </w:r>
  </w:p>
  <w:p w14:paraId="242DBF6B" w14:textId="1406D40E" w:rsidR="003B0164" w:rsidRPr="00CF47D5" w:rsidRDefault="00FB24A8" w:rsidP="00FE3A30">
    <w:pPr>
      <w:tabs>
        <w:tab w:val="left" w:pos="9923"/>
      </w:tabs>
      <w:spacing w:after="0" w:line="240" w:lineRule="auto"/>
      <w:ind w:left="9072"/>
    </w:pPr>
    <w:r w:rsidRPr="00FB24A8">
      <w:rPr>
        <w:rFonts w:ascii="Arial" w:eastAsia="Times New Roman" w:hAnsi="Arial" w:cs="Arial"/>
        <w:sz w:val="24"/>
        <w:szCs w:val="24"/>
        <w:lang w:eastAsia="pl-PL"/>
      </w:rPr>
      <w:t xml:space="preserve">Załącznik </w:t>
    </w:r>
    <w:r w:rsidR="00FE3A30">
      <w:rPr>
        <w:rFonts w:ascii="Arial" w:eastAsia="Times New Roman" w:hAnsi="Arial" w:cs="Arial"/>
        <w:sz w:val="24"/>
        <w:szCs w:val="24"/>
        <w:lang w:eastAsia="pl-PL"/>
      </w:rPr>
      <w:t xml:space="preserve">na 1 </w:t>
    </w:r>
    <w:r w:rsidRPr="00FB24A8">
      <w:rPr>
        <w:rFonts w:ascii="Arial" w:eastAsia="Times New Roman" w:hAnsi="Arial" w:cs="Arial"/>
        <w:sz w:val="24"/>
        <w:szCs w:val="24"/>
        <w:lang w:eastAsia="pl-PL"/>
      </w:rPr>
      <w:t>do Stanowiska Nr 1</w:t>
    </w:r>
    <w:r>
      <w:rPr>
        <w:rFonts w:ascii="Arial" w:eastAsia="Times New Roman" w:hAnsi="Arial" w:cs="Arial"/>
        <w:sz w:val="24"/>
        <w:szCs w:val="24"/>
        <w:lang w:eastAsia="pl-PL"/>
      </w:rPr>
      <w:t>1</w:t>
    </w:r>
    <w:r w:rsidRPr="00FB24A8">
      <w:rPr>
        <w:rFonts w:ascii="Arial" w:eastAsia="Times New Roman" w:hAnsi="Arial" w:cs="Arial"/>
        <w:sz w:val="24"/>
        <w:szCs w:val="24"/>
        <w:lang w:eastAsia="pl-PL"/>
      </w:rPr>
      <w:t>/2025</w:t>
    </w:r>
    <w:r w:rsidR="00FE3A30">
      <w:rPr>
        <w:rFonts w:ascii="Arial" w:eastAsia="Times New Roman" w:hAnsi="Arial" w:cs="Arial"/>
        <w:sz w:val="24"/>
        <w:szCs w:val="24"/>
        <w:lang w:eastAsia="pl-PL"/>
      </w:rPr>
      <w:t xml:space="preserve"> </w:t>
    </w:r>
    <w:r w:rsidRPr="00FB24A8">
      <w:rPr>
        <w:rFonts w:ascii="Arial" w:eastAsia="Times New Roman" w:hAnsi="Arial" w:cs="Arial"/>
        <w:sz w:val="24"/>
        <w:szCs w:val="24"/>
        <w:lang w:eastAsia="pl-PL"/>
      </w:rPr>
      <w:t xml:space="preserve">Grupy roboczej ds. EFRR </w:t>
    </w:r>
    <w:r w:rsidR="00145FC4" w:rsidRPr="00145FC4">
      <w:rPr>
        <w:rFonts w:ascii="Arial" w:eastAsia="Times New Roman" w:hAnsi="Arial" w:cs="Arial"/>
        <w:sz w:val="24"/>
        <w:szCs w:val="24"/>
        <w:lang w:eastAsia="pl-PL"/>
      </w:rPr>
      <w:t xml:space="preserve">przy KM FEdKP 2021-2027 z </w:t>
    </w:r>
    <w:r w:rsidR="00145FC4">
      <w:rPr>
        <w:rFonts w:ascii="Arial" w:eastAsia="Times New Roman" w:hAnsi="Arial" w:cs="Arial"/>
        <w:sz w:val="24"/>
        <w:szCs w:val="24"/>
        <w:lang w:eastAsia="pl-PL"/>
      </w:rPr>
      <w:t>20</w:t>
    </w:r>
    <w:r w:rsidR="00145FC4" w:rsidRPr="00145FC4">
      <w:rPr>
        <w:rFonts w:ascii="Arial" w:eastAsia="Times New Roman" w:hAnsi="Arial" w:cs="Arial"/>
        <w:sz w:val="24"/>
        <w:szCs w:val="24"/>
        <w:lang w:eastAsia="pl-PL"/>
      </w:rPr>
      <w:t xml:space="preserve"> marca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0255D"/>
    <w:multiLevelType w:val="hybridMultilevel"/>
    <w:tmpl w:val="47063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21AE1"/>
    <w:multiLevelType w:val="hybridMultilevel"/>
    <w:tmpl w:val="24BC9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A57FA"/>
    <w:multiLevelType w:val="hybridMultilevel"/>
    <w:tmpl w:val="9F24D13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0128C"/>
    <w:multiLevelType w:val="hybridMultilevel"/>
    <w:tmpl w:val="1AA0F51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1233699A"/>
    <w:multiLevelType w:val="hybridMultilevel"/>
    <w:tmpl w:val="1CE60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CD0023"/>
    <w:multiLevelType w:val="hybridMultilevel"/>
    <w:tmpl w:val="779E4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9667E"/>
    <w:multiLevelType w:val="hybridMultilevel"/>
    <w:tmpl w:val="CD0E4C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660F0E"/>
    <w:multiLevelType w:val="hybridMultilevel"/>
    <w:tmpl w:val="032C10D4"/>
    <w:lvl w:ilvl="0" w:tplc="7F3CBA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EC33C9"/>
    <w:multiLevelType w:val="hybridMultilevel"/>
    <w:tmpl w:val="6630DC9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B50E00"/>
    <w:multiLevelType w:val="hybridMultilevel"/>
    <w:tmpl w:val="A956C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B2446A"/>
    <w:multiLevelType w:val="hybridMultilevel"/>
    <w:tmpl w:val="AA283D50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4C3DC5"/>
    <w:multiLevelType w:val="hybridMultilevel"/>
    <w:tmpl w:val="D2FE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1758FA"/>
    <w:multiLevelType w:val="hybridMultilevel"/>
    <w:tmpl w:val="679EA77A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5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E74EF3"/>
    <w:multiLevelType w:val="hybridMultilevel"/>
    <w:tmpl w:val="298AEC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D357417"/>
    <w:multiLevelType w:val="hybridMultilevel"/>
    <w:tmpl w:val="50A40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1A3EEA"/>
    <w:multiLevelType w:val="hybridMultilevel"/>
    <w:tmpl w:val="B61852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E44F44"/>
    <w:multiLevelType w:val="hybridMultilevel"/>
    <w:tmpl w:val="9FB6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206462"/>
    <w:multiLevelType w:val="hybridMultilevel"/>
    <w:tmpl w:val="8148162E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8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63128F"/>
    <w:multiLevelType w:val="hybridMultilevel"/>
    <w:tmpl w:val="4F223D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3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41"/>
  </w:num>
  <w:num w:numId="2" w16cid:durableId="1111976388">
    <w:abstractNumId w:val="14"/>
  </w:num>
  <w:num w:numId="3" w16cid:durableId="1344212226">
    <w:abstractNumId w:val="37"/>
  </w:num>
  <w:num w:numId="4" w16cid:durableId="1669595200">
    <w:abstractNumId w:val="7"/>
  </w:num>
  <w:num w:numId="5" w16cid:durableId="97532391">
    <w:abstractNumId w:val="28"/>
  </w:num>
  <w:num w:numId="6" w16cid:durableId="506555422">
    <w:abstractNumId w:val="35"/>
  </w:num>
  <w:num w:numId="7" w16cid:durableId="546914496">
    <w:abstractNumId w:val="51"/>
  </w:num>
  <w:num w:numId="8" w16cid:durableId="138378145">
    <w:abstractNumId w:val="33"/>
  </w:num>
  <w:num w:numId="9" w16cid:durableId="1002706011">
    <w:abstractNumId w:val="43"/>
  </w:num>
  <w:num w:numId="10" w16cid:durableId="1498881623">
    <w:abstractNumId w:val="3"/>
  </w:num>
  <w:num w:numId="11" w16cid:durableId="1458833821">
    <w:abstractNumId w:val="38"/>
  </w:num>
  <w:num w:numId="12" w16cid:durableId="444424521">
    <w:abstractNumId w:val="13"/>
  </w:num>
  <w:num w:numId="13" w16cid:durableId="937560992">
    <w:abstractNumId w:val="27"/>
  </w:num>
  <w:num w:numId="14" w16cid:durableId="53740062">
    <w:abstractNumId w:val="2"/>
  </w:num>
  <w:num w:numId="15" w16cid:durableId="1184629126">
    <w:abstractNumId w:val="46"/>
  </w:num>
  <w:num w:numId="16" w16cid:durableId="658315276">
    <w:abstractNumId w:val="53"/>
  </w:num>
  <w:num w:numId="17" w16cid:durableId="1007098469">
    <w:abstractNumId w:val="54"/>
  </w:num>
  <w:num w:numId="18" w16cid:durableId="1991447301">
    <w:abstractNumId w:val="23"/>
  </w:num>
  <w:num w:numId="19" w16cid:durableId="822086066">
    <w:abstractNumId w:val="21"/>
  </w:num>
  <w:num w:numId="20" w16cid:durableId="1863086416">
    <w:abstractNumId w:val="30"/>
  </w:num>
  <w:num w:numId="21" w16cid:durableId="616571531">
    <w:abstractNumId w:val="45"/>
  </w:num>
  <w:num w:numId="22" w16cid:durableId="647170887">
    <w:abstractNumId w:val="29"/>
  </w:num>
  <w:num w:numId="23" w16cid:durableId="476265548">
    <w:abstractNumId w:val="31"/>
  </w:num>
  <w:num w:numId="24" w16cid:durableId="1009212250">
    <w:abstractNumId w:val="22"/>
  </w:num>
  <w:num w:numId="25" w16cid:durableId="562525095">
    <w:abstractNumId w:val="15"/>
  </w:num>
  <w:num w:numId="26" w16cid:durableId="372585089">
    <w:abstractNumId w:val="50"/>
  </w:num>
  <w:num w:numId="27" w16cid:durableId="330261743">
    <w:abstractNumId w:val="6"/>
  </w:num>
  <w:num w:numId="28" w16cid:durableId="1808935040">
    <w:abstractNumId w:val="19"/>
  </w:num>
  <w:num w:numId="29" w16cid:durableId="41827119">
    <w:abstractNumId w:val="42"/>
  </w:num>
  <w:num w:numId="30" w16cid:durableId="1460877479">
    <w:abstractNumId w:val="55"/>
  </w:num>
  <w:num w:numId="31" w16cid:durableId="549999034">
    <w:abstractNumId w:val="39"/>
  </w:num>
  <w:num w:numId="32" w16cid:durableId="1219826597">
    <w:abstractNumId w:val="49"/>
  </w:num>
  <w:num w:numId="33" w16cid:durableId="1676226248">
    <w:abstractNumId w:val="1"/>
  </w:num>
  <w:num w:numId="34" w16cid:durableId="1506434885">
    <w:abstractNumId w:val="40"/>
  </w:num>
  <w:num w:numId="35" w16cid:durableId="240262492">
    <w:abstractNumId w:val="48"/>
  </w:num>
  <w:num w:numId="36" w16cid:durableId="1856917542">
    <w:abstractNumId w:val="4"/>
  </w:num>
  <w:num w:numId="37" w16cid:durableId="1117791367">
    <w:abstractNumId w:val="5"/>
  </w:num>
  <w:num w:numId="38" w16cid:durableId="611672470">
    <w:abstractNumId w:val="24"/>
  </w:num>
  <w:num w:numId="39" w16cid:durableId="704869423">
    <w:abstractNumId w:val="56"/>
  </w:num>
  <w:num w:numId="40" w16cid:durableId="2010984255">
    <w:abstractNumId w:val="44"/>
  </w:num>
  <w:num w:numId="41" w16cid:durableId="178932006">
    <w:abstractNumId w:val="52"/>
  </w:num>
  <w:num w:numId="42" w16cid:durableId="524446643">
    <w:abstractNumId w:val="11"/>
  </w:num>
  <w:num w:numId="43" w16cid:durableId="1778867176">
    <w:abstractNumId w:val="12"/>
  </w:num>
  <w:num w:numId="44" w16cid:durableId="573273226">
    <w:abstractNumId w:val="10"/>
  </w:num>
  <w:num w:numId="45" w16cid:durableId="1856572732">
    <w:abstractNumId w:val="47"/>
  </w:num>
  <w:num w:numId="46" w16cid:durableId="1444497907">
    <w:abstractNumId w:val="32"/>
  </w:num>
  <w:num w:numId="47" w16cid:durableId="375545893">
    <w:abstractNumId w:val="34"/>
  </w:num>
  <w:num w:numId="48" w16cid:durableId="911811942">
    <w:abstractNumId w:val="18"/>
  </w:num>
  <w:num w:numId="49" w16cid:durableId="106971265">
    <w:abstractNumId w:val="36"/>
  </w:num>
  <w:num w:numId="50" w16cid:durableId="573585374">
    <w:abstractNumId w:val="0"/>
  </w:num>
  <w:num w:numId="51" w16cid:durableId="689986389">
    <w:abstractNumId w:val="9"/>
  </w:num>
  <w:num w:numId="52" w16cid:durableId="660038349">
    <w:abstractNumId w:val="8"/>
  </w:num>
  <w:num w:numId="53" w16cid:durableId="1738816973">
    <w:abstractNumId w:val="20"/>
  </w:num>
  <w:num w:numId="54" w16cid:durableId="548804106">
    <w:abstractNumId w:val="25"/>
  </w:num>
  <w:num w:numId="55" w16cid:durableId="475414183">
    <w:abstractNumId w:val="17"/>
  </w:num>
  <w:num w:numId="56" w16cid:durableId="846752319">
    <w:abstractNumId w:val="26"/>
  </w:num>
  <w:num w:numId="57" w16cid:durableId="2025129724">
    <w:abstractNumId w:val="16"/>
  </w:num>
  <w:numIdMacAtCleanup w:val="5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gnieszka Jóźwiak">
    <w15:presenceInfo w15:providerId="AD" w15:userId="S-1-5-21-2619306676-2800222060-3362172700-3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ED9"/>
    <w:rsid w:val="000039EF"/>
    <w:rsid w:val="00003A8A"/>
    <w:rsid w:val="000052FC"/>
    <w:rsid w:val="00005453"/>
    <w:rsid w:val="000055BA"/>
    <w:rsid w:val="000060A9"/>
    <w:rsid w:val="0000655F"/>
    <w:rsid w:val="000065B3"/>
    <w:rsid w:val="00006914"/>
    <w:rsid w:val="000109D6"/>
    <w:rsid w:val="00010B0E"/>
    <w:rsid w:val="000114B5"/>
    <w:rsid w:val="00013B4F"/>
    <w:rsid w:val="00013B8C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370EB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274F"/>
    <w:rsid w:val="00052B0B"/>
    <w:rsid w:val="00052C04"/>
    <w:rsid w:val="00053558"/>
    <w:rsid w:val="00053EB7"/>
    <w:rsid w:val="0005661B"/>
    <w:rsid w:val="00056961"/>
    <w:rsid w:val="00056F33"/>
    <w:rsid w:val="00057F63"/>
    <w:rsid w:val="0006066D"/>
    <w:rsid w:val="00061620"/>
    <w:rsid w:val="00061813"/>
    <w:rsid w:val="00061A47"/>
    <w:rsid w:val="000628BA"/>
    <w:rsid w:val="00063415"/>
    <w:rsid w:val="00063E79"/>
    <w:rsid w:val="00063E7D"/>
    <w:rsid w:val="00064624"/>
    <w:rsid w:val="00066226"/>
    <w:rsid w:val="000703A2"/>
    <w:rsid w:val="00070E97"/>
    <w:rsid w:val="00071696"/>
    <w:rsid w:val="000723C9"/>
    <w:rsid w:val="0007401F"/>
    <w:rsid w:val="000747B0"/>
    <w:rsid w:val="00074AA3"/>
    <w:rsid w:val="00075A6A"/>
    <w:rsid w:val="00076E69"/>
    <w:rsid w:val="0007701A"/>
    <w:rsid w:val="00080562"/>
    <w:rsid w:val="00081F7E"/>
    <w:rsid w:val="0008212E"/>
    <w:rsid w:val="00082337"/>
    <w:rsid w:val="00082A9B"/>
    <w:rsid w:val="0008302A"/>
    <w:rsid w:val="00083BA1"/>
    <w:rsid w:val="000851FA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11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7B0C"/>
    <w:rsid w:val="000B0BA9"/>
    <w:rsid w:val="000B12E4"/>
    <w:rsid w:val="000B1D05"/>
    <w:rsid w:val="000B2D26"/>
    <w:rsid w:val="000B2E04"/>
    <w:rsid w:val="000B31D5"/>
    <w:rsid w:val="000B31EA"/>
    <w:rsid w:val="000B3389"/>
    <w:rsid w:val="000B3BE5"/>
    <w:rsid w:val="000B5587"/>
    <w:rsid w:val="000B6B8E"/>
    <w:rsid w:val="000B70BE"/>
    <w:rsid w:val="000B786A"/>
    <w:rsid w:val="000B79E6"/>
    <w:rsid w:val="000C356A"/>
    <w:rsid w:val="000C3776"/>
    <w:rsid w:val="000C3D91"/>
    <w:rsid w:val="000C4326"/>
    <w:rsid w:val="000C4789"/>
    <w:rsid w:val="000C4CB7"/>
    <w:rsid w:val="000C57A6"/>
    <w:rsid w:val="000C5C11"/>
    <w:rsid w:val="000C5E15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A4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9E2"/>
    <w:rsid w:val="000E308B"/>
    <w:rsid w:val="000E3164"/>
    <w:rsid w:val="000E3E20"/>
    <w:rsid w:val="000E6EA0"/>
    <w:rsid w:val="000E7C54"/>
    <w:rsid w:val="000F095A"/>
    <w:rsid w:val="000F0E4B"/>
    <w:rsid w:val="000F14ED"/>
    <w:rsid w:val="000F1D24"/>
    <w:rsid w:val="000F2C45"/>
    <w:rsid w:val="000F5B20"/>
    <w:rsid w:val="000F7014"/>
    <w:rsid w:val="000F7BB0"/>
    <w:rsid w:val="000F7D5E"/>
    <w:rsid w:val="00100AFC"/>
    <w:rsid w:val="0010120E"/>
    <w:rsid w:val="001041B4"/>
    <w:rsid w:val="00105B90"/>
    <w:rsid w:val="001060E0"/>
    <w:rsid w:val="00106B5D"/>
    <w:rsid w:val="001070AB"/>
    <w:rsid w:val="001076C0"/>
    <w:rsid w:val="00111B37"/>
    <w:rsid w:val="00112544"/>
    <w:rsid w:val="00112638"/>
    <w:rsid w:val="00112B0F"/>
    <w:rsid w:val="00113278"/>
    <w:rsid w:val="001133F9"/>
    <w:rsid w:val="001153EF"/>
    <w:rsid w:val="00115881"/>
    <w:rsid w:val="001159D9"/>
    <w:rsid w:val="00115A44"/>
    <w:rsid w:val="00115B03"/>
    <w:rsid w:val="00115DFA"/>
    <w:rsid w:val="0011683B"/>
    <w:rsid w:val="00116908"/>
    <w:rsid w:val="00121015"/>
    <w:rsid w:val="00121CE1"/>
    <w:rsid w:val="00122767"/>
    <w:rsid w:val="00122FAA"/>
    <w:rsid w:val="001233D9"/>
    <w:rsid w:val="00123A7D"/>
    <w:rsid w:val="00124AA3"/>
    <w:rsid w:val="00124B3F"/>
    <w:rsid w:val="00124BF7"/>
    <w:rsid w:val="001257CF"/>
    <w:rsid w:val="0012588A"/>
    <w:rsid w:val="00125B33"/>
    <w:rsid w:val="00125CF9"/>
    <w:rsid w:val="0012622B"/>
    <w:rsid w:val="00130AD5"/>
    <w:rsid w:val="001313A1"/>
    <w:rsid w:val="001313FC"/>
    <w:rsid w:val="00133346"/>
    <w:rsid w:val="00133AEA"/>
    <w:rsid w:val="00134810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395E"/>
    <w:rsid w:val="0014592B"/>
    <w:rsid w:val="00145EB7"/>
    <w:rsid w:val="00145FC4"/>
    <w:rsid w:val="00146606"/>
    <w:rsid w:val="00147828"/>
    <w:rsid w:val="00147CE0"/>
    <w:rsid w:val="00150403"/>
    <w:rsid w:val="00150DA3"/>
    <w:rsid w:val="00150F45"/>
    <w:rsid w:val="00151537"/>
    <w:rsid w:val="00152458"/>
    <w:rsid w:val="00153C0A"/>
    <w:rsid w:val="00155285"/>
    <w:rsid w:val="00155A42"/>
    <w:rsid w:val="00156ADA"/>
    <w:rsid w:val="00156E0C"/>
    <w:rsid w:val="001573FB"/>
    <w:rsid w:val="00160016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3C1"/>
    <w:rsid w:val="00167EE8"/>
    <w:rsid w:val="00167F1F"/>
    <w:rsid w:val="001706E8"/>
    <w:rsid w:val="001710EA"/>
    <w:rsid w:val="0017558F"/>
    <w:rsid w:val="00176C74"/>
    <w:rsid w:val="0017778E"/>
    <w:rsid w:val="0017795A"/>
    <w:rsid w:val="00177E9C"/>
    <w:rsid w:val="0018103D"/>
    <w:rsid w:val="0018171A"/>
    <w:rsid w:val="00182B61"/>
    <w:rsid w:val="00183F6C"/>
    <w:rsid w:val="00184467"/>
    <w:rsid w:val="0018498E"/>
    <w:rsid w:val="00184C79"/>
    <w:rsid w:val="00185DA0"/>
    <w:rsid w:val="00186CBC"/>
    <w:rsid w:val="00187F30"/>
    <w:rsid w:val="00190509"/>
    <w:rsid w:val="00190AC4"/>
    <w:rsid w:val="00190FBF"/>
    <w:rsid w:val="0019164F"/>
    <w:rsid w:val="00191786"/>
    <w:rsid w:val="00191A38"/>
    <w:rsid w:val="00195A2B"/>
    <w:rsid w:val="00196B0B"/>
    <w:rsid w:val="0019798A"/>
    <w:rsid w:val="00197A69"/>
    <w:rsid w:val="001A00D9"/>
    <w:rsid w:val="001A0506"/>
    <w:rsid w:val="001A060C"/>
    <w:rsid w:val="001A0E91"/>
    <w:rsid w:val="001A10C3"/>
    <w:rsid w:val="001A1603"/>
    <w:rsid w:val="001A2717"/>
    <w:rsid w:val="001A2855"/>
    <w:rsid w:val="001A31F6"/>
    <w:rsid w:val="001A3541"/>
    <w:rsid w:val="001A3698"/>
    <w:rsid w:val="001A4FA0"/>
    <w:rsid w:val="001A62D2"/>
    <w:rsid w:val="001A7C70"/>
    <w:rsid w:val="001B0147"/>
    <w:rsid w:val="001B107C"/>
    <w:rsid w:val="001B1DFD"/>
    <w:rsid w:val="001B25B3"/>
    <w:rsid w:val="001B2E8D"/>
    <w:rsid w:val="001B3C79"/>
    <w:rsid w:val="001B3FE1"/>
    <w:rsid w:val="001B42AD"/>
    <w:rsid w:val="001B4A4F"/>
    <w:rsid w:val="001B4EF0"/>
    <w:rsid w:val="001B5028"/>
    <w:rsid w:val="001B6062"/>
    <w:rsid w:val="001B6BB3"/>
    <w:rsid w:val="001B75DF"/>
    <w:rsid w:val="001B7756"/>
    <w:rsid w:val="001B7EFF"/>
    <w:rsid w:val="001C0732"/>
    <w:rsid w:val="001C15E7"/>
    <w:rsid w:val="001C17D7"/>
    <w:rsid w:val="001C18D4"/>
    <w:rsid w:val="001C27B3"/>
    <w:rsid w:val="001C2DD2"/>
    <w:rsid w:val="001C3115"/>
    <w:rsid w:val="001C419B"/>
    <w:rsid w:val="001C5E0E"/>
    <w:rsid w:val="001C6A11"/>
    <w:rsid w:val="001C6A54"/>
    <w:rsid w:val="001C6B99"/>
    <w:rsid w:val="001C778C"/>
    <w:rsid w:val="001C7CBD"/>
    <w:rsid w:val="001D03FB"/>
    <w:rsid w:val="001D0ABE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3D69"/>
    <w:rsid w:val="001E4A7B"/>
    <w:rsid w:val="001E5D1C"/>
    <w:rsid w:val="001E6AAB"/>
    <w:rsid w:val="001E6F91"/>
    <w:rsid w:val="001E73FB"/>
    <w:rsid w:val="001E7523"/>
    <w:rsid w:val="001F0952"/>
    <w:rsid w:val="001F115D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5979"/>
    <w:rsid w:val="001F6E2E"/>
    <w:rsid w:val="001F763D"/>
    <w:rsid w:val="001F7EFA"/>
    <w:rsid w:val="00200E12"/>
    <w:rsid w:val="00200ED8"/>
    <w:rsid w:val="002017C5"/>
    <w:rsid w:val="00201A05"/>
    <w:rsid w:val="00204DC2"/>
    <w:rsid w:val="00206686"/>
    <w:rsid w:val="00211DF1"/>
    <w:rsid w:val="00212CB3"/>
    <w:rsid w:val="00212EAB"/>
    <w:rsid w:val="00215738"/>
    <w:rsid w:val="00215EF9"/>
    <w:rsid w:val="002166CE"/>
    <w:rsid w:val="00216D0F"/>
    <w:rsid w:val="00216F7F"/>
    <w:rsid w:val="002177CF"/>
    <w:rsid w:val="002216C9"/>
    <w:rsid w:val="00222C1C"/>
    <w:rsid w:val="00223064"/>
    <w:rsid w:val="00225188"/>
    <w:rsid w:val="00225D21"/>
    <w:rsid w:val="00226015"/>
    <w:rsid w:val="002264C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CEF"/>
    <w:rsid w:val="00237117"/>
    <w:rsid w:val="002400E2"/>
    <w:rsid w:val="0024296A"/>
    <w:rsid w:val="00243C37"/>
    <w:rsid w:val="002449D3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53"/>
    <w:rsid w:val="0026248A"/>
    <w:rsid w:val="0026369F"/>
    <w:rsid w:val="00264364"/>
    <w:rsid w:val="002646C9"/>
    <w:rsid w:val="00265574"/>
    <w:rsid w:val="002671DC"/>
    <w:rsid w:val="002675D0"/>
    <w:rsid w:val="002676BE"/>
    <w:rsid w:val="00267783"/>
    <w:rsid w:val="0027052E"/>
    <w:rsid w:val="00270591"/>
    <w:rsid w:val="0027104C"/>
    <w:rsid w:val="00271891"/>
    <w:rsid w:val="00272413"/>
    <w:rsid w:val="002739CC"/>
    <w:rsid w:val="00273EC2"/>
    <w:rsid w:val="002747CE"/>
    <w:rsid w:val="00274803"/>
    <w:rsid w:val="00274908"/>
    <w:rsid w:val="002749F1"/>
    <w:rsid w:val="00274DCD"/>
    <w:rsid w:val="00275159"/>
    <w:rsid w:val="00275567"/>
    <w:rsid w:val="0027568B"/>
    <w:rsid w:val="0027569D"/>
    <w:rsid w:val="002763E6"/>
    <w:rsid w:val="00277537"/>
    <w:rsid w:val="00277861"/>
    <w:rsid w:val="00277A94"/>
    <w:rsid w:val="002801C0"/>
    <w:rsid w:val="002806EE"/>
    <w:rsid w:val="00281361"/>
    <w:rsid w:val="0028168B"/>
    <w:rsid w:val="00281A2E"/>
    <w:rsid w:val="00281B9C"/>
    <w:rsid w:val="00283B7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BFF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65D"/>
    <w:rsid w:val="002C3BB2"/>
    <w:rsid w:val="002C4526"/>
    <w:rsid w:val="002C50E4"/>
    <w:rsid w:val="002C5DB6"/>
    <w:rsid w:val="002C66D6"/>
    <w:rsid w:val="002D0017"/>
    <w:rsid w:val="002D15E1"/>
    <w:rsid w:val="002D3F32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2625"/>
    <w:rsid w:val="002E31D9"/>
    <w:rsid w:val="002E3353"/>
    <w:rsid w:val="002E36E7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6CA"/>
    <w:rsid w:val="002F45A7"/>
    <w:rsid w:val="002F5711"/>
    <w:rsid w:val="002F64F4"/>
    <w:rsid w:val="002F6998"/>
    <w:rsid w:val="002F7290"/>
    <w:rsid w:val="003004B7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56DF"/>
    <w:rsid w:val="003060A0"/>
    <w:rsid w:val="00306857"/>
    <w:rsid w:val="003068DF"/>
    <w:rsid w:val="00306C27"/>
    <w:rsid w:val="00307B5B"/>
    <w:rsid w:val="003101B3"/>
    <w:rsid w:val="00310F97"/>
    <w:rsid w:val="003123C8"/>
    <w:rsid w:val="003128EE"/>
    <w:rsid w:val="00312CB9"/>
    <w:rsid w:val="0031446F"/>
    <w:rsid w:val="003146A9"/>
    <w:rsid w:val="0031568B"/>
    <w:rsid w:val="00315CFA"/>
    <w:rsid w:val="0031747E"/>
    <w:rsid w:val="00317588"/>
    <w:rsid w:val="00317BC8"/>
    <w:rsid w:val="00317E95"/>
    <w:rsid w:val="00320007"/>
    <w:rsid w:val="0032017A"/>
    <w:rsid w:val="003202A0"/>
    <w:rsid w:val="00320E9F"/>
    <w:rsid w:val="0032394F"/>
    <w:rsid w:val="00323F86"/>
    <w:rsid w:val="00324201"/>
    <w:rsid w:val="00324653"/>
    <w:rsid w:val="0032590D"/>
    <w:rsid w:val="00325D51"/>
    <w:rsid w:val="00327512"/>
    <w:rsid w:val="0033125C"/>
    <w:rsid w:val="00332FEA"/>
    <w:rsid w:val="00333970"/>
    <w:rsid w:val="00333C0A"/>
    <w:rsid w:val="00334A65"/>
    <w:rsid w:val="00335AC4"/>
    <w:rsid w:val="00335C97"/>
    <w:rsid w:val="00335EC9"/>
    <w:rsid w:val="00335F39"/>
    <w:rsid w:val="0033632E"/>
    <w:rsid w:val="00342A3A"/>
    <w:rsid w:val="00342DB1"/>
    <w:rsid w:val="00343082"/>
    <w:rsid w:val="0034391E"/>
    <w:rsid w:val="00343BEA"/>
    <w:rsid w:val="00344096"/>
    <w:rsid w:val="00345DDF"/>
    <w:rsid w:val="00346152"/>
    <w:rsid w:val="00346879"/>
    <w:rsid w:val="00346A8B"/>
    <w:rsid w:val="003475A3"/>
    <w:rsid w:val="00347BEC"/>
    <w:rsid w:val="00347DB2"/>
    <w:rsid w:val="00347EA3"/>
    <w:rsid w:val="00347EFB"/>
    <w:rsid w:val="0035000B"/>
    <w:rsid w:val="00350347"/>
    <w:rsid w:val="003509E9"/>
    <w:rsid w:val="00351FEA"/>
    <w:rsid w:val="00353C2A"/>
    <w:rsid w:val="00354696"/>
    <w:rsid w:val="00354809"/>
    <w:rsid w:val="00355661"/>
    <w:rsid w:val="0035648F"/>
    <w:rsid w:val="00356D81"/>
    <w:rsid w:val="003576B1"/>
    <w:rsid w:val="00357B85"/>
    <w:rsid w:val="003604E5"/>
    <w:rsid w:val="00360CEA"/>
    <w:rsid w:val="00360FA9"/>
    <w:rsid w:val="00363335"/>
    <w:rsid w:val="0036369F"/>
    <w:rsid w:val="003636A9"/>
    <w:rsid w:val="00363983"/>
    <w:rsid w:val="003639A4"/>
    <w:rsid w:val="00363AC8"/>
    <w:rsid w:val="00364822"/>
    <w:rsid w:val="003648D1"/>
    <w:rsid w:val="003655AA"/>
    <w:rsid w:val="003657E6"/>
    <w:rsid w:val="00367401"/>
    <w:rsid w:val="0037148D"/>
    <w:rsid w:val="00371DE3"/>
    <w:rsid w:val="00371F67"/>
    <w:rsid w:val="003735BE"/>
    <w:rsid w:val="00373617"/>
    <w:rsid w:val="00373881"/>
    <w:rsid w:val="00374692"/>
    <w:rsid w:val="00374F02"/>
    <w:rsid w:val="00375206"/>
    <w:rsid w:val="00375B35"/>
    <w:rsid w:val="0037608C"/>
    <w:rsid w:val="0037779C"/>
    <w:rsid w:val="00381276"/>
    <w:rsid w:val="0038260A"/>
    <w:rsid w:val="0038298B"/>
    <w:rsid w:val="00382A9E"/>
    <w:rsid w:val="00382B3A"/>
    <w:rsid w:val="00384191"/>
    <w:rsid w:val="00384A69"/>
    <w:rsid w:val="00385972"/>
    <w:rsid w:val="00386042"/>
    <w:rsid w:val="00386E53"/>
    <w:rsid w:val="0039070B"/>
    <w:rsid w:val="00390887"/>
    <w:rsid w:val="00392003"/>
    <w:rsid w:val="003928AA"/>
    <w:rsid w:val="00392ABD"/>
    <w:rsid w:val="00392B6F"/>
    <w:rsid w:val="003931EF"/>
    <w:rsid w:val="0039375D"/>
    <w:rsid w:val="00393B69"/>
    <w:rsid w:val="00393F3D"/>
    <w:rsid w:val="00396072"/>
    <w:rsid w:val="00397241"/>
    <w:rsid w:val="00397489"/>
    <w:rsid w:val="00397CAD"/>
    <w:rsid w:val="003A0754"/>
    <w:rsid w:val="003A0BA8"/>
    <w:rsid w:val="003A11AE"/>
    <w:rsid w:val="003A17CF"/>
    <w:rsid w:val="003A1F38"/>
    <w:rsid w:val="003A32E8"/>
    <w:rsid w:val="003A3A5E"/>
    <w:rsid w:val="003A3E90"/>
    <w:rsid w:val="003A4AC4"/>
    <w:rsid w:val="003A4EB7"/>
    <w:rsid w:val="003A6210"/>
    <w:rsid w:val="003A6E3C"/>
    <w:rsid w:val="003A7F16"/>
    <w:rsid w:val="003B0164"/>
    <w:rsid w:val="003B1898"/>
    <w:rsid w:val="003B299B"/>
    <w:rsid w:val="003B3063"/>
    <w:rsid w:val="003B35AA"/>
    <w:rsid w:val="003B38AC"/>
    <w:rsid w:val="003B39DB"/>
    <w:rsid w:val="003B3BCF"/>
    <w:rsid w:val="003B4DEB"/>
    <w:rsid w:val="003B521A"/>
    <w:rsid w:val="003B5367"/>
    <w:rsid w:val="003B5420"/>
    <w:rsid w:val="003B6469"/>
    <w:rsid w:val="003B7125"/>
    <w:rsid w:val="003B7EC2"/>
    <w:rsid w:val="003C0347"/>
    <w:rsid w:val="003C0BAE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B73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E7786"/>
    <w:rsid w:val="003F0F70"/>
    <w:rsid w:val="003F1914"/>
    <w:rsid w:val="003F2419"/>
    <w:rsid w:val="003F2906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0E3"/>
    <w:rsid w:val="00402E7D"/>
    <w:rsid w:val="004041AD"/>
    <w:rsid w:val="004052E3"/>
    <w:rsid w:val="0040586D"/>
    <w:rsid w:val="004058B8"/>
    <w:rsid w:val="00410CB9"/>
    <w:rsid w:val="00410E88"/>
    <w:rsid w:val="00410E8F"/>
    <w:rsid w:val="00411B3C"/>
    <w:rsid w:val="00412461"/>
    <w:rsid w:val="004129C5"/>
    <w:rsid w:val="0041313D"/>
    <w:rsid w:val="00413DAC"/>
    <w:rsid w:val="00414AAD"/>
    <w:rsid w:val="004154A9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4C5C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420"/>
    <w:rsid w:val="0043151E"/>
    <w:rsid w:val="00431C9C"/>
    <w:rsid w:val="004324F4"/>
    <w:rsid w:val="004328BD"/>
    <w:rsid w:val="00434209"/>
    <w:rsid w:val="00434B65"/>
    <w:rsid w:val="00434E72"/>
    <w:rsid w:val="00435A75"/>
    <w:rsid w:val="00436A8F"/>
    <w:rsid w:val="00437360"/>
    <w:rsid w:val="00437AA9"/>
    <w:rsid w:val="004417A3"/>
    <w:rsid w:val="0044198C"/>
    <w:rsid w:val="00441FC4"/>
    <w:rsid w:val="00442AB0"/>
    <w:rsid w:val="0044312D"/>
    <w:rsid w:val="0044461B"/>
    <w:rsid w:val="00444F02"/>
    <w:rsid w:val="00445334"/>
    <w:rsid w:val="004462AC"/>
    <w:rsid w:val="004467BC"/>
    <w:rsid w:val="004478E4"/>
    <w:rsid w:val="004503CC"/>
    <w:rsid w:val="00450770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4D2"/>
    <w:rsid w:val="004645A4"/>
    <w:rsid w:val="00464988"/>
    <w:rsid w:val="00464AB6"/>
    <w:rsid w:val="004656C7"/>
    <w:rsid w:val="00466DAD"/>
    <w:rsid w:val="0046777A"/>
    <w:rsid w:val="00470710"/>
    <w:rsid w:val="00470A44"/>
    <w:rsid w:val="00471896"/>
    <w:rsid w:val="00471D66"/>
    <w:rsid w:val="00473088"/>
    <w:rsid w:val="00473240"/>
    <w:rsid w:val="004749D9"/>
    <w:rsid w:val="0047602B"/>
    <w:rsid w:val="00477E34"/>
    <w:rsid w:val="00480798"/>
    <w:rsid w:val="0048148D"/>
    <w:rsid w:val="004825E0"/>
    <w:rsid w:val="00484C93"/>
    <w:rsid w:val="004861A8"/>
    <w:rsid w:val="0048644C"/>
    <w:rsid w:val="004865F1"/>
    <w:rsid w:val="00486D7B"/>
    <w:rsid w:val="0049024D"/>
    <w:rsid w:val="004904DD"/>
    <w:rsid w:val="00493264"/>
    <w:rsid w:val="0049378B"/>
    <w:rsid w:val="0049392B"/>
    <w:rsid w:val="00493C11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A7D7D"/>
    <w:rsid w:val="004B196C"/>
    <w:rsid w:val="004B273F"/>
    <w:rsid w:val="004B2781"/>
    <w:rsid w:val="004B27F0"/>
    <w:rsid w:val="004B321E"/>
    <w:rsid w:val="004B3421"/>
    <w:rsid w:val="004B3A82"/>
    <w:rsid w:val="004B3B89"/>
    <w:rsid w:val="004B435A"/>
    <w:rsid w:val="004B4E2A"/>
    <w:rsid w:val="004B4F14"/>
    <w:rsid w:val="004B6106"/>
    <w:rsid w:val="004B6930"/>
    <w:rsid w:val="004B6A5D"/>
    <w:rsid w:val="004C0702"/>
    <w:rsid w:val="004C0C2B"/>
    <w:rsid w:val="004C2006"/>
    <w:rsid w:val="004C205D"/>
    <w:rsid w:val="004C31D4"/>
    <w:rsid w:val="004C3850"/>
    <w:rsid w:val="004C3FDB"/>
    <w:rsid w:val="004C429E"/>
    <w:rsid w:val="004C5093"/>
    <w:rsid w:val="004C563D"/>
    <w:rsid w:val="004C7A15"/>
    <w:rsid w:val="004D17F4"/>
    <w:rsid w:val="004D18C7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5B9"/>
    <w:rsid w:val="004D565A"/>
    <w:rsid w:val="004D59E9"/>
    <w:rsid w:val="004D5CA5"/>
    <w:rsid w:val="004D5E32"/>
    <w:rsid w:val="004D73BC"/>
    <w:rsid w:val="004D7602"/>
    <w:rsid w:val="004D7859"/>
    <w:rsid w:val="004D7E27"/>
    <w:rsid w:val="004E052F"/>
    <w:rsid w:val="004E1DFA"/>
    <w:rsid w:val="004E28B8"/>
    <w:rsid w:val="004E3A6D"/>
    <w:rsid w:val="004E3FAD"/>
    <w:rsid w:val="004E45FE"/>
    <w:rsid w:val="004E495D"/>
    <w:rsid w:val="004E4B6C"/>
    <w:rsid w:val="004E509D"/>
    <w:rsid w:val="004E708F"/>
    <w:rsid w:val="004F01D6"/>
    <w:rsid w:val="004F0E3F"/>
    <w:rsid w:val="004F1953"/>
    <w:rsid w:val="004F1CD9"/>
    <w:rsid w:val="004F38C6"/>
    <w:rsid w:val="004F3F95"/>
    <w:rsid w:val="004F41CE"/>
    <w:rsid w:val="004F50EA"/>
    <w:rsid w:val="004F6AE9"/>
    <w:rsid w:val="004F6D9D"/>
    <w:rsid w:val="00500076"/>
    <w:rsid w:val="00500414"/>
    <w:rsid w:val="00500FB0"/>
    <w:rsid w:val="005013B3"/>
    <w:rsid w:val="00501593"/>
    <w:rsid w:val="005018EC"/>
    <w:rsid w:val="00503168"/>
    <w:rsid w:val="00503314"/>
    <w:rsid w:val="00504FEF"/>
    <w:rsid w:val="00505150"/>
    <w:rsid w:val="005051ED"/>
    <w:rsid w:val="00505803"/>
    <w:rsid w:val="00507062"/>
    <w:rsid w:val="00507B1D"/>
    <w:rsid w:val="00510313"/>
    <w:rsid w:val="00511230"/>
    <w:rsid w:val="005115B8"/>
    <w:rsid w:val="00512587"/>
    <w:rsid w:val="00513F83"/>
    <w:rsid w:val="00514956"/>
    <w:rsid w:val="00514C8F"/>
    <w:rsid w:val="0051572A"/>
    <w:rsid w:val="0051581B"/>
    <w:rsid w:val="00515FC4"/>
    <w:rsid w:val="005161F8"/>
    <w:rsid w:val="00516C31"/>
    <w:rsid w:val="00516D60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413"/>
    <w:rsid w:val="00523781"/>
    <w:rsid w:val="00523F8B"/>
    <w:rsid w:val="00524228"/>
    <w:rsid w:val="005243D3"/>
    <w:rsid w:val="00526A55"/>
    <w:rsid w:val="00526F68"/>
    <w:rsid w:val="00527F64"/>
    <w:rsid w:val="0053003E"/>
    <w:rsid w:val="00530394"/>
    <w:rsid w:val="00530A76"/>
    <w:rsid w:val="00530EA8"/>
    <w:rsid w:val="00531BE2"/>
    <w:rsid w:val="00532C11"/>
    <w:rsid w:val="005345CD"/>
    <w:rsid w:val="00534C64"/>
    <w:rsid w:val="00534F65"/>
    <w:rsid w:val="00535209"/>
    <w:rsid w:val="005359C6"/>
    <w:rsid w:val="00536720"/>
    <w:rsid w:val="00537AC9"/>
    <w:rsid w:val="00537F95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5439"/>
    <w:rsid w:val="00556932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3C25"/>
    <w:rsid w:val="00565CA0"/>
    <w:rsid w:val="00565CC1"/>
    <w:rsid w:val="0056659A"/>
    <w:rsid w:val="0056663D"/>
    <w:rsid w:val="005670FD"/>
    <w:rsid w:val="0057112D"/>
    <w:rsid w:val="00571CE0"/>
    <w:rsid w:val="00571D43"/>
    <w:rsid w:val="005729E0"/>
    <w:rsid w:val="00573541"/>
    <w:rsid w:val="005738F7"/>
    <w:rsid w:val="00574726"/>
    <w:rsid w:val="00575BE7"/>
    <w:rsid w:val="00576D8B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21D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2871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192"/>
    <w:rsid w:val="005B54B3"/>
    <w:rsid w:val="005B6C4B"/>
    <w:rsid w:val="005B741A"/>
    <w:rsid w:val="005B76EE"/>
    <w:rsid w:val="005B7D00"/>
    <w:rsid w:val="005C025F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D0597"/>
    <w:rsid w:val="005D0AB5"/>
    <w:rsid w:val="005D0C34"/>
    <w:rsid w:val="005D133A"/>
    <w:rsid w:val="005D2671"/>
    <w:rsid w:val="005D38B5"/>
    <w:rsid w:val="005D40FA"/>
    <w:rsid w:val="005D4CBA"/>
    <w:rsid w:val="005D5E65"/>
    <w:rsid w:val="005D6B8D"/>
    <w:rsid w:val="005E070E"/>
    <w:rsid w:val="005E1B55"/>
    <w:rsid w:val="005E1F26"/>
    <w:rsid w:val="005E1F86"/>
    <w:rsid w:val="005E2753"/>
    <w:rsid w:val="005E2D87"/>
    <w:rsid w:val="005E67BF"/>
    <w:rsid w:val="005E7117"/>
    <w:rsid w:val="005E7494"/>
    <w:rsid w:val="005E74AE"/>
    <w:rsid w:val="005E7F23"/>
    <w:rsid w:val="005F0A3C"/>
    <w:rsid w:val="005F0A82"/>
    <w:rsid w:val="005F1346"/>
    <w:rsid w:val="005F13E0"/>
    <w:rsid w:val="005F140B"/>
    <w:rsid w:val="005F1673"/>
    <w:rsid w:val="005F1963"/>
    <w:rsid w:val="005F1991"/>
    <w:rsid w:val="005F2482"/>
    <w:rsid w:val="005F310C"/>
    <w:rsid w:val="005F44E9"/>
    <w:rsid w:val="005F475A"/>
    <w:rsid w:val="005F4A89"/>
    <w:rsid w:val="005F4E28"/>
    <w:rsid w:val="005F5A65"/>
    <w:rsid w:val="005F5B2C"/>
    <w:rsid w:val="005F5F2E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1DAC"/>
    <w:rsid w:val="0060207B"/>
    <w:rsid w:val="00602BF7"/>
    <w:rsid w:val="0060318B"/>
    <w:rsid w:val="0060335F"/>
    <w:rsid w:val="00604068"/>
    <w:rsid w:val="00604D17"/>
    <w:rsid w:val="006054D7"/>
    <w:rsid w:val="006054DF"/>
    <w:rsid w:val="006067A1"/>
    <w:rsid w:val="00607092"/>
    <w:rsid w:val="00607386"/>
    <w:rsid w:val="006073CA"/>
    <w:rsid w:val="00607BF0"/>
    <w:rsid w:val="0061003F"/>
    <w:rsid w:val="006117A2"/>
    <w:rsid w:val="00612233"/>
    <w:rsid w:val="00612F61"/>
    <w:rsid w:val="006130D6"/>
    <w:rsid w:val="006131FD"/>
    <w:rsid w:val="006144D7"/>
    <w:rsid w:val="0061493F"/>
    <w:rsid w:val="006149DD"/>
    <w:rsid w:val="0061512E"/>
    <w:rsid w:val="0061601C"/>
    <w:rsid w:val="006169FD"/>
    <w:rsid w:val="00616A1E"/>
    <w:rsid w:val="00617276"/>
    <w:rsid w:val="00620242"/>
    <w:rsid w:val="00620555"/>
    <w:rsid w:val="00621775"/>
    <w:rsid w:val="00621836"/>
    <w:rsid w:val="00621B55"/>
    <w:rsid w:val="006222DD"/>
    <w:rsid w:val="006228F4"/>
    <w:rsid w:val="00622D71"/>
    <w:rsid w:val="0062353A"/>
    <w:rsid w:val="00623D7D"/>
    <w:rsid w:val="00624A5A"/>
    <w:rsid w:val="00624B13"/>
    <w:rsid w:val="00626392"/>
    <w:rsid w:val="00626571"/>
    <w:rsid w:val="00627FD0"/>
    <w:rsid w:val="00631177"/>
    <w:rsid w:val="00631525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2DBF"/>
    <w:rsid w:val="0064451B"/>
    <w:rsid w:val="0064651E"/>
    <w:rsid w:val="00646AAE"/>
    <w:rsid w:val="00646F63"/>
    <w:rsid w:val="00647170"/>
    <w:rsid w:val="00650907"/>
    <w:rsid w:val="00650DDA"/>
    <w:rsid w:val="0065116B"/>
    <w:rsid w:val="0065122E"/>
    <w:rsid w:val="006514B6"/>
    <w:rsid w:val="00651FFB"/>
    <w:rsid w:val="006541FE"/>
    <w:rsid w:val="00654A47"/>
    <w:rsid w:val="00655A1F"/>
    <w:rsid w:val="0065600D"/>
    <w:rsid w:val="00656998"/>
    <w:rsid w:val="0065738B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7E42"/>
    <w:rsid w:val="00670D15"/>
    <w:rsid w:val="006711C0"/>
    <w:rsid w:val="006714D1"/>
    <w:rsid w:val="006715FF"/>
    <w:rsid w:val="00672123"/>
    <w:rsid w:val="006729B0"/>
    <w:rsid w:val="00673804"/>
    <w:rsid w:val="00673BE4"/>
    <w:rsid w:val="00673C0B"/>
    <w:rsid w:val="00673ECE"/>
    <w:rsid w:val="006751B5"/>
    <w:rsid w:val="00675A41"/>
    <w:rsid w:val="00676A53"/>
    <w:rsid w:val="00676F7A"/>
    <w:rsid w:val="0068065C"/>
    <w:rsid w:val="00680B54"/>
    <w:rsid w:val="00680D8F"/>
    <w:rsid w:val="0068173C"/>
    <w:rsid w:val="006823BC"/>
    <w:rsid w:val="00682BD1"/>
    <w:rsid w:val="00682DC0"/>
    <w:rsid w:val="00682F0D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96ABE"/>
    <w:rsid w:val="006A0B64"/>
    <w:rsid w:val="006A0DCE"/>
    <w:rsid w:val="006A1076"/>
    <w:rsid w:val="006A1FAC"/>
    <w:rsid w:val="006A2612"/>
    <w:rsid w:val="006A2D70"/>
    <w:rsid w:val="006A36A9"/>
    <w:rsid w:val="006A49A1"/>
    <w:rsid w:val="006A64AF"/>
    <w:rsid w:val="006A7054"/>
    <w:rsid w:val="006B0DC7"/>
    <w:rsid w:val="006B1661"/>
    <w:rsid w:val="006B31BE"/>
    <w:rsid w:val="006B3712"/>
    <w:rsid w:val="006B40D1"/>
    <w:rsid w:val="006B4251"/>
    <w:rsid w:val="006B4931"/>
    <w:rsid w:val="006B5F76"/>
    <w:rsid w:val="006B6082"/>
    <w:rsid w:val="006B6173"/>
    <w:rsid w:val="006B667C"/>
    <w:rsid w:val="006B74F1"/>
    <w:rsid w:val="006B7B8C"/>
    <w:rsid w:val="006B7E5B"/>
    <w:rsid w:val="006C1C0B"/>
    <w:rsid w:val="006C368A"/>
    <w:rsid w:val="006C4CF1"/>
    <w:rsid w:val="006C55B4"/>
    <w:rsid w:val="006C57F8"/>
    <w:rsid w:val="006C5E80"/>
    <w:rsid w:val="006C660C"/>
    <w:rsid w:val="006C7E4E"/>
    <w:rsid w:val="006D06CD"/>
    <w:rsid w:val="006D0AE6"/>
    <w:rsid w:val="006D1E58"/>
    <w:rsid w:val="006D2375"/>
    <w:rsid w:val="006D28C0"/>
    <w:rsid w:val="006D4C86"/>
    <w:rsid w:val="006D5858"/>
    <w:rsid w:val="006D611E"/>
    <w:rsid w:val="006D65AC"/>
    <w:rsid w:val="006D7103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0AF5"/>
    <w:rsid w:val="006F1C26"/>
    <w:rsid w:val="006F1C4A"/>
    <w:rsid w:val="006F206C"/>
    <w:rsid w:val="006F20FF"/>
    <w:rsid w:val="006F2F21"/>
    <w:rsid w:val="006F3206"/>
    <w:rsid w:val="006F502C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C99"/>
    <w:rsid w:val="00717D79"/>
    <w:rsid w:val="00720A65"/>
    <w:rsid w:val="00722167"/>
    <w:rsid w:val="00722704"/>
    <w:rsid w:val="00724C7D"/>
    <w:rsid w:val="00724C81"/>
    <w:rsid w:val="007257F1"/>
    <w:rsid w:val="007259C9"/>
    <w:rsid w:val="00726006"/>
    <w:rsid w:val="00726BE0"/>
    <w:rsid w:val="0072736E"/>
    <w:rsid w:val="007275B5"/>
    <w:rsid w:val="00730535"/>
    <w:rsid w:val="00730DBB"/>
    <w:rsid w:val="00732BD2"/>
    <w:rsid w:val="0073321D"/>
    <w:rsid w:val="00734D71"/>
    <w:rsid w:val="00734F2B"/>
    <w:rsid w:val="00734FBB"/>
    <w:rsid w:val="00735083"/>
    <w:rsid w:val="00735103"/>
    <w:rsid w:val="00735244"/>
    <w:rsid w:val="00735A62"/>
    <w:rsid w:val="00735CD9"/>
    <w:rsid w:val="00736A32"/>
    <w:rsid w:val="00737BC2"/>
    <w:rsid w:val="00740077"/>
    <w:rsid w:val="007400DB"/>
    <w:rsid w:val="00740A0B"/>
    <w:rsid w:val="00740E86"/>
    <w:rsid w:val="007410E3"/>
    <w:rsid w:val="0074151C"/>
    <w:rsid w:val="007435B1"/>
    <w:rsid w:val="00744419"/>
    <w:rsid w:val="00744726"/>
    <w:rsid w:val="0074477F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14A"/>
    <w:rsid w:val="0076166B"/>
    <w:rsid w:val="00761C21"/>
    <w:rsid w:val="00762BCF"/>
    <w:rsid w:val="0076358C"/>
    <w:rsid w:val="00763B8A"/>
    <w:rsid w:val="007643DF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01E"/>
    <w:rsid w:val="007A075E"/>
    <w:rsid w:val="007A1169"/>
    <w:rsid w:val="007A14CE"/>
    <w:rsid w:val="007A17C0"/>
    <w:rsid w:val="007A20BD"/>
    <w:rsid w:val="007A243E"/>
    <w:rsid w:val="007A2988"/>
    <w:rsid w:val="007A2D87"/>
    <w:rsid w:val="007A3680"/>
    <w:rsid w:val="007A4228"/>
    <w:rsid w:val="007A49F7"/>
    <w:rsid w:val="007A501F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07D"/>
    <w:rsid w:val="007B42C9"/>
    <w:rsid w:val="007B54BA"/>
    <w:rsid w:val="007B6046"/>
    <w:rsid w:val="007B73F0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69B8"/>
    <w:rsid w:val="007C7799"/>
    <w:rsid w:val="007D394F"/>
    <w:rsid w:val="007D3A25"/>
    <w:rsid w:val="007D417E"/>
    <w:rsid w:val="007D4D18"/>
    <w:rsid w:val="007D66E4"/>
    <w:rsid w:val="007E008A"/>
    <w:rsid w:val="007E0407"/>
    <w:rsid w:val="007E0BF4"/>
    <w:rsid w:val="007E1633"/>
    <w:rsid w:val="007E21CD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A01"/>
    <w:rsid w:val="007F6BDC"/>
    <w:rsid w:val="007F6CB2"/>
    <w:rsid w:val="007F6E8E"/>
    <w:rsid w:val="007F7F19"/>
    <w:rsid w:val="00800E7A"/>
    <w:rsid w:val="00800F05"/>
    <w:rsid w:val="008018EB"/>
    <w:rsid w:val="008019DB"/>
    <w:rsid w:val="008025EC"/>
    <w:rsid w:val="008037B2"/>
    <w:rsid w:val="00803D8C"/>
    <w:rsid w:val="0080406E"/>
    <w:rsid w:val="0080598F"/>
    <w:rsid w:val="00805DD2"/>
    <w:rsid w:val="00806636"/>
    <w:rsid w:val="00806C1C"/>
    <w:rsid w:val="00810660"/>
    <w:rsid w:val="0081109F"/>
    <w:rsid w:val="00811546"/>
    <w:rsid w:val="00811958"/>
    <w:rsid w:val="00813792"/>
    <w:rsid w:val="00813D9C"/>
    <w:rsid w:val="00814235"/>
    <w:rsid w:val="00814909"/>
    <w:rsid w:val="00814FCE"/>
    <w:rsid w:val="008160B4"/>
    <w:rsid w:val="0081622D"/>
    <w:rsid w:val="008162E2"/>
    <w:rsid w:val="00817AC1"/>
    <w:rsid w:val="00820474"/>
    <w:rsid w:val="00820D14"/>
    <w:rsid w:val="00821822"/>
    <w:rsid w:val="00822018"/>
    <w:rsid w:val="00822A71"/>
    <w:rsid w:val="008234CA"/>
    <w:rsid w:val="00824D4F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5316"/>
    <w:rsid w:val="00856889"/>
    <w:rsid w:val="00856C01"/>
    <w:rsid w:val="00857458"/>
    <w:rsid w:val="00857D4B"/>
    <w:rsid w:val="00857F0E"/>
    <w:rsid w:val="00860447"/>
    <w:rsid w:val="008613F8"/>
    <w:rsid w:val="008615CB"/>
    <w:rsid w:val="00861655"/>
    <w:rsid w:val="0086175A"/>
    <w:rsid w:val="00862640"/>
    <w:rsid w:val="00862AEF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033B"/>
    <w:rsid w:val="008812FE"/>
    <w:rsid w:val="00883456"/>
    <w:rsid w:val="0088392D"/>
    <w:rsid w:val="00883F10"/>
    <w:rsid w:val="008847DC"/>
    <w:rsid w:val="0088690D"/>
    <w:rsid w:val="00886CB7"/>
    <w:rsid w:val="00887289"/>
    <w:rsid w:val="00890329"/>
    <w:rsid w:val="0089051F"/>
    <w:rsid w:val="0089113D"/>
    <w:rsid w:val="008915B8"/>
    <w:rsid w:val="00891D99"/>
    <w:rsid w:val="008926E9"/>
    <w:rsid w:val="00892C9C"/>
    <w:rsid w:val="00892CF4"/>
    <w:rsid w:val="008935A4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1F6"/>
    <w:rsid w:val="008B7255"/>
    <w:rsid w:val="008C15F5"/>
    <w:rsid w:val="008C3652"/>
    <w:rsid w:val="008C3C41"/>
    <w:rsid w:val="008C3EA4"/>
    <w:rsid w:val="008C3F07"/>
    <w:rsid w:val="008C4C3D"/>
    <w:rsid w:val="008C514F"/>
    <w:rsid w:val="008C5E9C"/>
    <w:rsid w:val="008C6437"/>
    <w:rsid w:val="008C6BFD"/>
    <w:rsid w:val="008C6C3F"/>
    <w:rsid w:val="008C6E3E"/>
    <w:rsid w:val="008C7AE1"/>
    <w:rsid w:val="008D0EA0"/>
    <w:rsid w:val="008D274C"/>
    <w:rsid w:val="008D34A3"/>
    <w:rsid w:val="008D34C7"/>
    <w:rsid w:val="008D3568"/>
    <w:rsid w:val="008D469D"/>
    <w:rsid w:val="008D492B"/>
    <w:rsid w:val="008D4ABD"/>
    <w:rsid w:val="008D65F0"/>
    <w:rsid w:val="008D6621"/>
    <w:rsid w:val="008D6AF1"/>
    <w:rsid w:val="008D7AD7"/>
    <w:rsid w:val="008D7EC3"/>
    <w:rsid w:val="008E02A2"/>
    <w:rsid w:val="008E2E90"/>
    <w:rsid w:val="008E3F86"/>
    <w:rsid w:val="008E5721"/>
    <w:rsid w:val="008E77DA"/>
    <w:rsid w:val="008F028E"/>
    <w:rsid w:val="008F1233"/>
    <w:rsid w:val="008F12B7"/>
    <w:rsid w:val="008F1572"/>
    <w:rsid w:val="008F18A9"/>
    <w:rsid w:val="008F2F3A"/>
    <w:rsid w:val="008F348D"/>
    <w:rsid w:val="008F35EA"/>
    <w:rsid w:val="008F4F2E"/>
    <w:rsid w:val="008F5127"/>
    <w:rsid w:val="008F5431"/>
    <w:rsid w:val="008F54E0"/>
    <w:rsid w:val="008F6178"/>
    <w:rsid w:val="008F6211"/>
    <w:rsid w:val="008F6288"/>
    <w:rsid w:val="008F7257"/>
    <w:rsid w:val="00900849"/>
    <w:rsid w:val="00901587"/>
    <w:rsid w:val="00903398"/>
    <w:rsid w:val="00903788"/>
    <w:rsid w:val="00903DF0"/>
    <w:rsid w:val="00904B74"/>
    <w:rsid w:val="00904F79"/>
    <w:rsid w:val="009050F5"/>
    <w:rsid w:val="009066FD"/>
    <w:rsid w:val="00907670"/>
    <w:rsid w:val="009104AB"/>
    <w:rsid w:val="00911666"/>
    <w:rsid w:val="00911E61"/>
    <w:rsid w:val="00911F07"/>
    <w:rsid w:val="00912C34"/>
    <w:rsid w:val="00913AC4"/>
    <w:rsid w:val="00913BEA"/>
    <w:rsid w:val="009145EC"/>
    <w:rsid w:val="00915ACA"/>
    <w:rsid w:val="00915D79"/>
    <w:rsid w:val="00916558"/>
    <w:rsid w:val="009166FA"/>
    <w:rsid w:val="0092270E"/>
    <w:rsid w:val="00922DD3"/>
    <w:rsid w:val="009238A3"/>
    <w:rsid w:val="00926892"/>
    <w:rsid w:val="00926FB9"/>
    <w:rsid w:val="0093015C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40B5F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154"/>
    <w:rsid w:val="009658FD"/>
    <w:rsid w:val="00965D35"/>
    <w:rsid w:val="00965FAB"/>
    <w:rsid w:val="009676F6"/>
    <w:rsid w:val="009703A9"/>
    <w:rsid w:val="00970428"/>
    <w:rsid w:val="0097137C"/>
    <w:rsid w:val="00971400"/>
    <w:rsid w:val="009718F0"/>
    <w:rsid w:val="009721E4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0DD4"/>
    <w:rsid w:val="00981390"/>
    <w:rsid w:val="009817CA"/>
    <w:rsid w:val="00981956"/>
    <w:rsid w:val="00981964"/>
    <w:rsid w:val="00982AEA"/>
    <w:rsid w:val="009837B9"/>
    <w:rsid w:val="00985931"/>
    <w:rsid w:val="00985DF1"/>
    <w:rsid w:val="009860F2"/>
    <w:rsid w:val="009875B2"/>
    <w:rsid w:val="00987ABF"/>
    <w:rsid w:val="00991248"/>
    <w:rsid w:val="009913E3"/>
    <w:rsid w:val="0099141A"/>
    <w:rsid w:val="0099191A"/>
    <w:rsid w:val="009919F5"/>
    <w:rsid w:val="009923AC"/>
    <w:rsid w:val="009936D0"/>
    <w:rsid w:val="009946E3"/>
    <w:rsid w:val="00994F32"/>
    <w:rsid w:val="00995112"/>
    <w:rsid w:val="009958B7"/>
    <w:rsid w:val="00996872"/>
    <w:rsid w:val="00997F28"/>
    <w:rsid w:val="009A022D"/>
    <w:rsid w:val="009A04F2"/>
    <w:rsid w:val="009A1A1F"/>
    <w:rsid w:val="009A2361"/>
    <w:rsid w:val="009A2B2D"/>
    <w:rsid w:val="009A32B0"/>
    <w:rsid w:val="009A3DC5"/>
    <w:rsid w:val="009A45DC"/>
    <w:rsid w:val="009A4DA2"/>
    <w:rsid w:val="009A51E7"/>
    <w:rsid w:val="009A6055"/>
    <w:rsid w:val="009A6A0E"/>
    <w:rsid w:val="009B10CE"/>
    <w:rsid w:val="009B120E"/>
    <w:rsid w:val="009B1A55"/>
    <w:rsid w:val="009B1BB6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685"/>
    <w:rsid w:val="009C3CF4"/>
    <w:rsid w:val="009C4AF9"/>
    <w:rsid w:val="009C5EB4"/>
    <w:rsid w:val="009C6054"/>
    <w:rsid w:val="009C6F1C"/>
    <w:rsid w:val="009C74AE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3544"/>
    <w:rsid w:val="009E4060"/>
    <w:rsid w:val="009E5AAA"/>
    <w:rsid w:val="009E6D45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638E"/>
    <w:rsid w:val="009F7281"/>
    <w:rsid w:val="009F7442"/>
    <w:rsid w:val="009F7A1E"/>
    <w:rsid w:val="00A0011C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6B0C"/>
    <w:rsid w:val="00A31105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3A18"/>
    <w:rsid w:val="00A53A9B"/>
    <w:rsid w:val="00A53E9D"/>
    <w:rsid w:val="00A55189"/>
    <w:rsid w:val="00A55944"/>
    <w:rsid w:val="00A57111"/>
    <w:rsid w:val="00A60673"/>
    <w:rsid w:val="00A60CF6"/>
    <w:rsid w:val="00A615F7"/>
    <w:rsid w:val="00A61E8A"/>
    <w:rsid w:val="00A61F8D"/>
    <w:rsid w:val="00A62014"/>
    <w:rsid w:val="00A623D7"/>
    <w:rsid w:val="00A62ECC"/>
    <w:rsid w:val="00A62F71"/>
    <w:rsid w:val="00A636E2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263C"/>
    <w:rsid w:val="00A73029"/>
    <w:rsid w:val="00A734FB"/>
    <w:rsid w:val="00A737B7"/>
    <w:rsid w:val="00A756C7"/>
    <w:rsid w:val="00A75867"/>
    <w:rsid w:val="00A77F67"/>
    <w:rsid w:val="00A81EA0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684F"/>
    <w:rsid w:val="00A9693E"/>
    <w:rsid w:val="00A97224"/>
    <w:rsid w:val="00A97617"/>
    <w:rsid w:val="00A97723"/>
    <w:rsid w:val="00A977F5"/>
    <w:rsid w:val="00AA11CA"/>
    <w:rsid w:val="00AA1952"/>
    <w:rsid w:val="00AA237B"/>
    <w:rsid w:val="00AA483F"/>
    <w:rsid w:val="00AA4C21"/>
    <w:rsid w:val="00AA50BE"/>
    <w:rsid w:val="00AA5BF2"/>
    <w:rsid w:val="00AA62F3"/>
    <w:rsid w:val="00AA6966"/>
    <w:rsid w:val="00AA74BD"/>
    <w:rsid w:val="00AA77DC"/>
    <w:rsid w:val="00AA7B22"/>
    <w:rsid w:val="00AA7EEF"/>
    <w:rsid w:val="00AB0F84"/>
    <w:rsid w:val="00AB7CCB"/>
    <w:rsid w:val="00AC03EE"/>
    <w:rsid w:val="00AC0CC1"/>
    <w:rsid w:val="00AC11AB"/>
    <w:rsid w:val="00AC1D0A"/>
    <w:rsid w:val="00AC2208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A7"/>
    <w:rsid w:val="00AD4975"/>
    <w:rsid w:val="00AD5467"/>
    <w:rsid w:val="00AD68AC"/>
    <w:rsid w:val="00AD7C78"/>
    <w:rsid w:val="00AD7EE0"/>
    <w:rsid w:val="00AE0128"/>
    <w:rsid w:val="00AE2086"/>
    <w:rsid w:val="00AE218A"/>
    <w:rsid w:val="00AE2C5D"/>
    <w:rsid w:val="00AE3EC9"/>
    <w:rsid w:val="00AE4125"/>
    <w:rsid w:val="00AE46E1"/>
    <w:rsid w:val="00AE4B44"/>
    <w:rsid w:val="00AE60B2"/>
    <w:rsid w:val="00AE612D"/>
    <w:rsid w:val="00AE65F9"/>
    <w:rsid w:val="00AE6BB6"/>
    <w:rsid w:val="00AF007E"/>
    <w:rsid w:val="00AF0BF3"/>
    <w:rsid w:val="00AF1E0A"/>
    <w:rsid w:val="00AF1EB4"/>
    <w:rsid w:val="00AF233D"/>
    <w:rsid w:val="00AF2E37"/>
    <w:rsid w:val="00AF2EA1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3A9"/>
    <w:rsid w:val="00AF6F98"/>
    <w:rsid w:val="00AF72E2"/>
    <w:rsid w:val="00AF755B"/>
    <w:rsid w:val="00AF7A5A"/>
    <w:rsid w:val="00B00362"/>
    <w:rsid w:val="00B003D2"/>
    <w:rsid w:val="00B009D8"/>
    <w:rsid w:val="00B01A85"/>
    <w:rsid w:val="00B01E91"/>
    <w:rsid w:val="00B046FE"/>
    <w:rsid w:val="00B0486B"/>
    <w:rsid w:val="00B04EC4"/>
    <w:rsid w:val="00B0660F"/>
    <w:rsid w:val="00B06E49"/>
    <w:rsid w:val="00B073DD"/>
    <w:rsid w:val="00B07FCD"/>
    <w:rsid w:val="00B10B0D"/>
    <w:rsid w:val="00B12095"/>
    <w:rsid w:val="00B129D5"/>
    <w:rsid w:val="00B1374A"/>
    <w:rsid w:val="00B138D9"/>
    <w:rsid w:val="00B13ABC"/>
    <w:rsid w:val="00B14FD7"/>
    <w:rsid w:val="00B167BD"/>
    <w:rsid w:val="00B17917"/>
    <w:rsid w:val="00B20338"/>
    <w:rsid w:val="00B2055E"/>
    <w:rsid w:val="00B20A1A"/>
    <w:rsid w:val="00B21FA1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3956"/>
    <w:rsid w:val="00B354FC"/>
    <w:rsid w:val="00B356E5"/>
    <w:rsid w:val="00B35864"/>
    <w:rsid w:val="00B36C08"/>
    <w:rsid w:val="00B36D46"/>
    <w:rsid w:val="00B37A7E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11C7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6BE"/>
    <w:rsid w:val="00B65765"/>
    <w:rsid w:val="00B65F5A"/>
    <w:rsid w:val="00B677A8"/>
    <w:rsid w:val="00B70729"/>
    <w:rsid w:val="00B70748"/>
    <w:rsid w:val="00B71043"/>
    <w:rsid w:val="00B7147D"/>
    <w:rsid w:val="00B717E1"/>
    <w:rsid w:val="00B71B82"/>
    <w:rsid w:val="00B7236F"/>
    <w:rsid w:val="00B72CA0"/>
    <w:rsid w:val="00B73D9A"/>
    <w:rsid w:val="00B7435A"/>
    <w:rsid w:val="00B748B2"/>
    <w:rsid w:val="00B74F5A"/>
    <w:rsid w:val="00B750B8"/>
    <w:rsid w:val="00B759E2"/>
    <w:rsid w:val="00B76D31"/>
    <w:rsid w:val="00B800D8"/>
    <w:rsid w:val="00B803AD"/>
    <w:rsid w:val="00B80E7B"/>
    <w:rsid w:val="00B81241"/>
    <w:rsid w:val="00B81D07"/>
    <w:rsid w:val="00B82585"/>
    <w:rsid w:val="00B83A3E"/>
    <w:rsid w:val="00B8444F"/>
    <w:rsid w:val="00B8468A"/>
    <w:rsid w:val="00B85A00"/>
    <w:rsid w:val="00B87324"/>
    <w:rsid w:val="00B87E91"/>
    <w:rsid w:val="00B90B88"/>
    <w:rsid w:val="00B910C2"/>
    <w:rsid w:val="00B917D6"/>
    <w:rsid w:val="00B92652"/>
    <w:rsid w:val="00B92845"/>
    <w:rsid w:val="00B94BC5"/>
    <w:rsid w:val="00B950EA"/>
    <w:rsid w:val="00B951FA"/>
    <w:rsid w:val="00B96705"/>
    <w:rsid w:val="00B97943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6395"/>
    <w:rsid w:val="00BA6BF4"/>
    <w:rsid w:val="00BA6E34"/>
    <w:rsid w:val="00BB0990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50A1"/>
    <w:rsid w:val="00BB61FF"/>
    <w:rsid w:val="00BB6400"/>
    <w:rsid w:val="00BB67B0"/>
    <w:rsid w:val="00BB6AB4"/>
    <w:rsid w:val="00BB7489"/>
    <w:rsid w:val="00BC00FA"/>
    <w:rsid w:val="00BC07DA"/>
    <w:rsid w:val="00BC19FF"/>
    <w:rsid w:val="00BC239E"/>
    <w:rsid w:val="00BC2802"/>
    <w:rsid w:val="00BC2A1F"/>
    <w:rsid w:val="00BC3097"/>
    <w:rsid w:val="00BC3526"/>
    <w:rsid w:val="00BC3E68"/>
    <w:rsid w:val="00BC4851"/>
    <w:rsid w:val="00BC6544"/>
    <w:rsid w:val="00BC7E00"/>
    <w:rsid w:val="00BD0C91"/>
    <w:rsid w:val="00BD0E15"/>
    <w:rsid w:val="00BD0F81"/>
    <w:rsid w:val="00BD101D"/>
    <w:rsid w:val="00BD118E"/>
    <w:rsid w:val="00BD4166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4EDF"/>
    <w:rsid w:val="00BE6331"/>
    <w:rsid w:val="00BE6BB9"/>
    <w:rsid w:val="00BE6E4B"/>
    <w:rsid w:val="00BE7209"/>
    <w:rsid w:val="00BE72FF"/>
    <w:rsid w:val="00BE795A"/>
    <w:rsid w:val="00BE7DC0"/>
    <w:rsid w:val="00BF0453"/>
    <w:rsid w:val="00BF1F1F"/>
    <w:rsid w:val="00BF2853"/>
    <w:rsid w:val="00BF2AF6"/>
    <w:rsid w:val="00BF381D"/>
    <w:rsid w:val="00BF3C61"/>
    <w:rsid w:val="00BF3D75"/>
    <w:rsid w:val="00BF3D76"/>
    <w:rsid w:val="00BF40DF"/>
    <w:rsid w:val="00BF446D"/>
    <w:rsid w:val="00BF46C9"/>
    <w:rsid w:val="00BF5822"/>
    <w:rsid w:val="00BF6008"/>
    <w:rsid w:val="00BF6CE1"/>
    <w:rsid w:val="00BF734A"/>
    <w:rsid w:val="00BF7A85"/>
    <w:rsid w:val="00C0214D"/>
    <w:rsid w:val="00C02850"/>
    <w:rsid w:val="00C02B79"/>
    <w:rsid w:val="00C02E42"/>
    <w:rsid w:val="00C03583"/>
    <w:rsid w:val="00C03981"/>
    <w:rsid w:val="00C04374"/>
    <w:rsid w:val="00C04545"/>
    <w:rsid w:val="00C0485B"/>
    <w:rsid w:val="00C04876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1DDE"/>
    <w:rsid w:val="00C12B43"/>
    <w:rsid w:val="00C14E41"/>
    <w:rsid w:val="00C15598"/>
    <w:rsid w:val="00C15AFE"/>
    <w:rsid w:val="00C15CFF"/>
    <w:rsid w:val="00C164C1"/>
    <w:rsid w:val="00C168B9"/>
    <w:rsid w:val="00C16AF9"/>
    <w:rsid w:val="00C172F2"/>
    <w:rsid w:val="00C17E3F"/>
    <w:rsid w:val="00C207FE"/>
    <w:rsid w:val="00C20CC8"/>
    <w:rsid w:val="00C211C9"/>
    <w:rsid w:val="00C21931"/>
    <w:rsid w:val="00C21BFE"/>
    <w:rsid w:val="00C22214"/>
    <w:rsid w:val="00C22A6A"/>
    <w:rsid w:val="00C232D4"/>
    <w:rsid w:val="00C2412F"/>
    <w:rsid w:val="00C242AA"/>
    <w:rsid w:val="00C259A0"/>
    <w:rsid w:val="00C25B2E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6C4F"/>
    <w:rsid w:val="00C3703B"/>
    <w:rsid w:val="00C37B61"/>
    <w:rsid w:val="00C404A6"/>
    <w:rsid w:val="00C419F2"/>
    <w:rsid w:val="00C41B31"/>
    <w:rsid w:val="00C43624"/>
    <w:rsid w:val="00C43EFB"/>
    <w:rsid w:val="00C44C0F"/>
    <w:rsid w:val="00C45A83"/>
    <w:rsid w:val="00C50694"/>
    <w:rsid w:val="00C5271E"/>
    <w:rsid w:val="00C52D21"/>
    <w:rsid w:val="00C52F78"/>
    <w:rsid w:val="00C531B0"/>
    <w:rsid w:val="00C5390C"/>
    <w:rsid w:val="00C5525E"/>
    <w:rsid w:val="00C55EE6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0C2B"/>
    <w:rsid w:val="00C80FA5"/>
    <w:rsid w:val="00C819C8"/>
    <w:rsid w:val="00C835C9"/>
    <w:rsid w:val="00C83810"/>
    <w:rsid w:val="00C83BD6"/>
    <w:rsid w:val="00C845FA"/>
    <w:rsid w:val="00C8539F"/>
    <w:rsid w:val="00C85EB2"/>
    <w:rsid w:val="00C87012"/>
    <w:rsid w:val="00C87536"/>
    <w:rsid w:val="00C877C4"/>
    <w:rsid w:val="00C87F5E"/>
    <w:rsid w:val="00C90287"/>
    <w:rsid w:val="00C905BA"/>
    <w:rsid w:val="00C90CCA"/>
    <w:rsid w:val="00C92101"/>
    <w:rsid w:val="00C9217F"/>
    <w:rsid w:val="00C9403D"/>
    <w:rsid w:val="00C94991"/>
    <w:rsid w:val="00C94B69"/>
    <w:rsid w:val="00C94C5A"/>
    <w:rsid w:val="00C9552A"/>
    <w:rsid w:val="00C9619A"/>
    <w:rsid w:val="00C96AC0"/>
    <w:rsid w:val="00C9769A"/>
    <w:rsid w:val="00C978FD"/>
    <w:rsid w:val="00CA02ED"/>
    <w:rsid w:val="00CA057E"/>
    <w:rsid w:val="00CA1A54"/>
    <w:rsid w:val="00CA1F19"/>
    <w:rsid w:val="00CA237D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554"/>
    <w:rsid w:val="00CB3D69"/>
    <w:rsid w:val="00CB4DEB"/>
    <w:rsid w:val="00CB5348"/>
    <w:rsid w:val="00CB6346"/>
    <w:rsid w:val="00CB7BE8"/>
    <w:rsid w:val="00CC0736"/>
    <w:rsid w:val="00CC0B19"/>
    <w:rsid w:val="00CC0EFB"/>
    <w:rsid w:val="00CC0F5D"/>
    <w:rsid w:val="00CC255A"/>
    <w:rsid w:val="00CC392D"/>
    <w:rsid w:val="00CC467C"/>
    <w:rsid w:val="00CC4BCE"/>
    <w:rsid w:val="00CC520D"/>
    <w:rsid w:val="00CC53C3"/>
    <w:rsid w:val="00CC568E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3DD4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2C16"/>
    <w:rsid w:val="00CF36C7"/>
    <w:rsid w:val="00CF45E9"/>
    <w:rsid w:val="00CF47D5"/>
    <w:rsid w:val="00CF53F3"/>
    <w:rsid w:val="00CF6872"/>
    <w:rsid w:val="00CF757B"/>
    <w:rsid w:val="00D01D44"/>
    <w:rsid w:val="00D034BC"/>
    <w:rsid w:val="00D036F2"/>
    <w:rsid w:val="00D04414"/>
    <w:rsid w:val="00D050F5"/>
    <w:rsid w:val="00D057F1"/>
    <w:rsid w:val="00D06192"/>
    <w:rsid w:val="00D0687F"/>
    <w:rsid w:val="00D06B96"/>
    <w:rsid w:val="00D07FA9"/>
    <w:rsid w:val="00D12B29"/>
    <w:rsid w:val="00D12E66"/>
    <w:rsid w:val="00D12E6C"/>
    <w:rsid w:val="00D12F6C"/>
    <w:rsid w:val="00D1306C"/>
    <w:rsid w:val="00D14A34"/>
    <w:rsid w:val="00D14AD6"/>
    <w:rsid w:val="00D1535B"/>
    <w:rsid w:val="00D15417"/>
    <w:rsid w:val="00D15DE2"/>
    <w:rsid w:val="00D15E00"/>
    <w:rsid w:val="00D15E94"/>
    <w:rsid w:val="00D1622B"/>
    <w:rsid w:val="00D16C5C"/>
    <w:rsid w:val="00D17314"/>
    <w:rsid w:val="00D20960"/>
    <w:rsid w:val="00D21CE8"/>
    <w:rsid w:val="00D22524"/>
    <w:rsid w:val="00D23D61"/>
    <w:rsid w:val="00D243AD"/>
    <w:rsid w:val="00D24CE0"/>
    <w:rsid w:val="00D24F9F"/>
    <w:rsid w:val="00D25711"/>
    <w:rsid w:val="00D26418"/>
    <w:rsid w:val="00D27461"/>
    <w:rsid w:val="00D27842"/>
    <w:rsid w:val="00D27AF8"/>
    <w:rsid w:val="00D3035F"/>
    <w:rsid w:val="00D3060C"/>
    <w:rsid w:val="00D31093"/>
    <w:rsid w:val="00D31F36"/>
    <w:rsid w:val="00D31F65"/>
    <w:rsid w:val="00D32513"/>
    <w:rsid w:val="00D3302B"/>
    <w:rsid w:val="00D33C49"/>
    <w:rsid w:val="00D34913"/>
    <w:rsid w:val="00D34B18"/>
    <w:rsid w:val="00D34ED0"/>
    <w:rsid w:val="00D34FC7"/>
    <w:rsid w:val="00D35185"/>
    <w:rsid w:val="00D3553E"/>
    <w:rsid w:val="00D36A6B"/>
    <w:rsid w:val="00D371F3"/>
    <w:rsid w:val="00D407C9"/>
    <w:rsid w:val="00D40E5C"/>
    <w:rsid w:val="00D42715"/>
    <w:rsid w:val="00D42732"/>
    <w:rsid w:val="00D42AC1"/>
    <w:rsid w:val="00D443ED"/>
    <w:rsid w:val="00D4493D"/>
    <w:rsid w:val="00D45DD8"/>
    <w:rsid w:val="00D47228"/>
    <w:rsid w:val="00D473FF"/>
    <w:rsid w:val="00D50C77"/>
    <w:rsid w:val="00D50E7E"/>
    <w:rsid w:val="00D515CA"/>
    <w:rsid w:val="00D52C04"/>
    <w:rsid w:val="00D53630"/>
    <w:rsid w:val="00D5471D"/>
    <w:rsid w:val="00D549FA"/>
    <w:rsid w:val="00D55123"/>
    <w:rsid w:val="00D56BBE"/>
    <w:rsid w:val="00D57797"/>
    <w:rsid w:val="00D603EE"/>
    <w:rsid w:val="00D60CA4"/>
    <w:rsid w:val="00D61BBA"/>
    <w:rsid w:val="00D63504"/>
    <w:rsid w:val="00D63F9F"/>
    <w:rsid w:val="00D643F9"/>
    <w:rsid w:val="00D65BC8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87B"/>
    <w:rsid w:val="00D72D89"/>
    <w:rsid w:val="00D743D6"/>
    <w:rsid w:val="00D74581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ACA"/>
    <w:rsid w:val="00DB5DA2"/>
    <w:rsid w:val="00DB6C75"/>
    <w:rsid w:val="00DB6D4F"/>
    <w:rsid w:val="00DB7300"/>
    <w:rsid w:val="00DC0011"/>
    <w:rsid w:val="00DC02E0"/>
    <w:rsid w:val="00DC06E8"/>
    <w:rsid w:val="00DC0726"/>
    <w:rsid w:val="00DC0FBB"/>
    <w:rsid w:val="00DC137C"/>
    <w:rsid w:val="00DC1783"/>
    <w:rsid w:val="00DC2284"/>
    <w:rsid w:val="00DC336B"/>
    <w:rsid w:val="00DC37DD"/>
    <w:rsid w:val="00DC425F"/>
    <w:rsid w:val="00DC4351"/>
    <w:rsid w:val="00DC4A5B"/>
    <w:rsid w:val="00DC5D85"/>
    <w:rsid w:val="00DC6AD1"/>
    <w:rsid w:val="00DC6CE1"/>
    <w:rsid w:val="00DC7487"/>
    <w:rsid w:val="00DD1011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9CD"/>
    <w:rsid w:val="00DE0D12"/>
    <w:rsid w:val="00DE1F8A"/>
    <w:rsid w:val="00DE29CD"/>
    <w:rsid w:val="00DE33DD"/>
    <w:rsid w:val="00DE358E"/>
    <w:rsid w:val="00DE3D8C"/>
    <w:rsid w:val="00DE3F18"/>
    <w:rsid w:val="00DE451A"/>
    <w:rsid w:val="00DE4916"/>
    <w:rsid w:val="00DE5C1C"/>
    <w:rsid w:val="00DE5C55"/>
    <w:rsid w:val="00DE76AE"/>
    <w:rsid w:val="00DF07BD"/>
    <w:rsid w:val="00DF0A07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DF7828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7B3"/>
    <w:rsid w:val="00E11AC1"/>
    <w:rsid w:val="00E11D32"/>
    <w:rsid w:val="00E11F9F"/>
    <w:rsid w:val="00E12097"/>
    <w:rsid w:val="00E123AE"/>
    <w:rsid w:val="00E1277B"/>
    <w:rsid w:val="00E129CC"/>
    <w:rsid w:val="00E12DE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8C"/>
    <w:rsid w:val="00E209F6"/>
    <w:rsid w:val="00E20E76"/>
    <w:rsid w:val="00E215A2"/>
    <w:rsid w:val="00E231FC"/>
    <w:rsid w:val="00E24703"/>
    <w:rsid w:val="00E249E4"/>
    <w:rsid w:val="00E24D54"/>
    <w:rsid w:val="00E24ED2"/>
    <w:rsid w:val="00E26325"/>
    <w:rsid w:val="00E26444"/>
    <w:rsid w:val="00E2687A"/>
    <w:rsid w:val="00E26C3F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5238"/>
    <w:rsid w:val="00E36033"/>
    <w:rsid w:val="00E3681B"/>
    <w:rsid w:val="00E36CAE"/>
    <w:rsid w:val="00E36CCF"/>
    <w:rsid w:val="00E4037A"/>
    <w:rsid w:val="00E405B2"/>
    <w:rsid w:val="00E40FC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2980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7196"/>
    <w:rsid w:val="00E7796D"/>
    <w:rsid w:val="00E80122"/>
    <w:rsid w:val="00E80FBA"/>
    <w:rsid w:val="00E81432"/>
    <w:rsid w:val="00E81AA3"/>
    <w:rsid w:val="00E82113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312"/>
    <w:rsid w:val="00E876E8"/>
    <w:rsid w:val="00E901ED"/>
    <w:rsid w:val="00E90BEC"/>
    <w:rsid w:val="00E91635"/>
    <w:rsid w:val="00E91D5D"/>
    <w:rsid w:val="00E926ED"/>
    <w:rsid w:val="00E929A8"/>
    <w:rsid w:val="00E939B0"/>
    <w:rsid w:val="00E94AF3"/>
    <w:rsid w:val="00E94F6F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42BE"/>
    <w:rsid w:val="00EA551B"/>
    <w:rsid w:val="00EA6AA9"/>
    <w:rsid w:val="00EA7B77"/>
    <w:rsid w:val="00EA7F73"/>
    <w:rsid w:val="00EA7FBA"/>
    <w:rsid w:val="00EB00AA"/>
    <w:rsid w:val="00EB022B"/>
    <w:rsid w:val="00EB49FB"/>
    <w:rsid w:val="00EB500F"/>
    <w:rsid w:val="00EB5171"/>
    <w:rsid w:val="00EB53F7"/>
    <w:rsid w:val="00EB5972"/>
    <w:rsid w:val="00EB5D94"/>
    <w:rsid w:val="00EB629D"/>
    <w:rsid w:val="00EB6C6F"/>
    <w:rsid w:val="00EB7B62"/>
    <w:rsid w:val="00EC42B1"/>
    <w:rsid w:val="00EC5377"/>
    <w:rsid w:val="00EC7093"/>
    <w:rsid w:val="00EC70E9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81A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265C"/>
    <w:rsid w:val="00EF53EA"/>
    <w:rsid w:val="00EF60BB"/>
    <w:rsid w:val="00EF6910"/>
    <w:rsid w:val="00EF6CFB"/>
    <w:rsid w:val="00EF79D9"/>
    <w:rsid w:val="00EF7C54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6A0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5918"/>
    <w:rsid w:val="00F26B6B"/>
    <w:rsid w:val="00F276CF"/>
    <w:rsid w:val="00F276DE"/>
    <w:rsid w:val="00F31355"/>
    <w:rsid w:val="00F31B3B"/>
    <w:rsid w:val="00F31C41"/>
    <w:rsid w:val="00F31D1A"/>
    <w:rsid w:val="00F33021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17DA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730D"/>
    <w:rsid w:val="00F51395"/>
    <w:rsid w:val="00F5394E"/>
    <w:rsid w:val="00F559C3"/>
    <w:rsid w:val="00F56C5B"/>
    <w:rsid w:val="00F61295"/>
    <w:rsid w:val="00F62E67"/>
    <w:rsid w:val="00F63A55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3DB"/>
    <w:rsid w:val="00F7788B"/>
    <w:rsid w:val="00F80555"/>
    <w:rsid w:val="00F808B3"/>
    <w:rsid w:val="00F81E33"/>
    <w:rsid w:val="00F830D6"/>
    <w:rsid w:val="00F84078"/>
    <w:rsid w:val="00F84D59"/>
    <w:rsid w:val="00F8760D"/>
    <w:rsid w:val="00F90BAD"/>
    <w:rsid w:val="00F91131"/>
    <w:rsid w:val="00F9161B"/>
    <w:rsid w:val="00F933DF"/>
    <w:rsid w:val="00F93D0F"/>
    <w:rsid w:val="00F94ADB"/>
    <w:rsid w:val="00F95463"/>
    <w:rsid w:val="00F962E1"/>
    <w:rsid w:val="00F966AE"/>
    <w:rsid w:val="00F96934"/>
    <w:rsid w:val="00F96C13"/>
    <w:rsid w:val="00F9711A"/>
    <w:rsid w:val="00F971AB"/>
    <w:rsid w:val="00F97460"/>
    <w:rsid w:val="00FA0B41"/>
    <w:rsid w:val="00FA2B0D"/>
    <w:rsid w:val="00FA2B62"/>
    <w:rsid w:val="00FA2CE7"/>
    <w:rsid w:val="00FA3681"/>
    <w:rsid w:val="00FA677A"/>
    <w:rsid w:val="00FA777F"/>
    <w:rsid w:val="00FA7C50"/>
    <w:rsid w:val="00FA7EF8"/>
    <w:rsid w:val="00FB066C"/>
    <w:rsid w:val="00FB0B9F"/>
    <w:rsid w:val="00FB0DD9"/>
    <w:rsid w:val="00FB0E40"/>
    <w:rsid w:val="00FB24A8"/>
    <w:rsid w:val="00FB26AC"/>
    <w:rsid w:val="00FB2F69"/>
    <w:rsid w:val="00FB38F0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BDD"/>
    <w:rsid w:val="00FC607A"/>
    <w:rsid w:val="00FD00D1"/>
    <w:rsid w:val="00FD0AFB"/>
    <w:rsid w:val="00FD1BFB"/>
    <w:rsid w:val="00FD222F"/>
    <w:rsid w:val="00FD2857"/>
    <w:rsid w:val="00FD3868"/>
    <w:rsid w:val="00FD468C"/>
    <w:rsid w:val="00FD4AED"/>
    <w:rsid w:val="00FD4C06"/>
    <w:rsid w:val="00FD502D"/>
    <w:rsid w:val="00FD5279"/>
    <w:rsid w:val="00FD5281"/>
    <w:rsid w:val="00FD57F5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3A30"/>
    <w:rsid w:val="00FE431D"/>
    <w:rsid w:val="00FE55F3"/>
    <w:rsid w:val="00FE6332"/>
    <w:rsid w:val="00FE69AA"/>
    <w:rsid w:val="00FE7489"/>
    <w:rsid w:val="00FF0240"/>
    <w:rsid w:val="00FF0C2A"/>
    <w:rsid w:val="00FF1F50"/>
    <w:rsid w:val="00FF30EA"/>
    <w:rsid w:val="00FF3225"/>
    <w:rsid w:val="00FF36AC"/>
    <w:rsid w:val="00FF3736"/>
    <w:rsid w:val="00FF39F8"/>
    <w:rsid w:val="00FF5547"/>
    <w:rsid w:val="00FF56EB"/>
    <w:rsid w:val="00FF61A7"/>
    <w:rsid w:val="00FF7880"/>
    <w:rsid w:val="00FF78FA"/>
    <w:rsid w:val="24943E81"/>
    <w:rsid w:val="26E009D6"/>
    <w:rsid w:val="32088919"/>
    <w:rsid w:val="40F720F4"/>
    <w:rsid w:val="44B81A23"/>
    <w:rsid w:val="5C0F4B22"/>
    <w:rsid w:val="5CF0A36B"/>
    <w:rsid w:val="6D813FA5"/>
    <w:rsid w:val="6F64F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1E3D69"/>
    <w:pPr>
      <w:spacing w:after="0"/>
    </w:pPr>
    <w:rPr>
      <w:rFonts w:ascii="Arial" w:eastAsiaTheme="majorEastAsia" w:hAnsi="Arial" w:cstheme="majorBidi"/>
      <w:b/>
      <w:bCs/>
      <w:caps/>
      <w:spacing w:val="10"/>
      <w:sz w:val="24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E3D69"/>
    <w:rPr>
      <w:rFonts w:ascii="Arial" w:eastAsiaTheme="majorEastAsia" w:hAnsi="Arial" w:cstheme="majorBidi"/>
      <w:b/>
      <w:bCs/>
      <w:caps/>
      <w:spacing w:val="10"/>
      <w:sz w:val="24"/>
      <w:szCs w:val="5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C56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C568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C568E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74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1374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customStyle="1" w:styleId="Styl3">
    <w:name w:val="Styl3"/>
    <w:basedOn w:val="Normalny"/>
    <w:link w:val="Styl3Znak"/>
    <w:qFormat/>
    <w:rsid w:val="001E3D69"/>
    <w:pPr>
      <w:spacing w:before="40" w:after="40" w:line="240" w:lineRule="auto"/>
      <w:ind w:left="6"/>
      <w:jc w:val="both"/>
    </w:pPr>
    <w:rPr>
      <w:rFonts w:eastAsia="Times New Roman"/>
      <w:b/>
      <w:lang w:eastAsia="pl-PL"/>
    </w:rPr>
  </w:style>
  <w:style w:type="character" w:customStyle="1" w:styleId="Styl3Znak">
    <w:name w:val="Styl3 Znak"/>
    <w:link w:val="Styl3"/>
    <w:rsid w:val="001E3D69"/>
    <w:rPr>
      <w:rFonts w:eastAsia="Times New Roman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13" ma:contentTypeDescription="Create a new document." ma:contentTypeScope="" ma:versionID="22cf88a2b5e3d67aa18c655cb8570285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a9168bc01ea2e76b545b7a3de6c02689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34fed99-79dd-4c6e-9d9f-dcb26ec1bead}" ma:internalName="TaxCatchAll" ma:showField="CatchAllData" ma:web="4af8c89d-4332-4d32-84a3-abf4120a80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9637e9-1c11-4ee9-91b8-f060e3608fb2">
      <Terms xmlns="http://schemas.microsoft.com/office/infopath/2007/PartnerControls"/>
    </lcf76f155ced4ddcb4097134ff3c332f>
    <TaxCatchAll xmlns="4af8c89d-4332-4d32-84a3-abf4120a800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154E34-BED9-4B59-BD4A-A4B69CA53A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635424-4C62-4107-90E8-A5C4C5677EBA}">
  <ds:schemaRefs>
    <ds:schemaRef ds:uri="http://schemas.microsoft.com/office/2006/metadata/properties"/>
    <ds:schemaRef ds:uri="http://schemas.microsoft.com/office/infopath/2007/PartnerControls"/>
    <ds:schemaRef ds:uri="9a9637e9-1c11-4ee9-91b8-f060e3608fb2"/>
    <ds:schemaRef ds:uri="4af8c89d-4332-4d32-84a3-abf4120a8008"/>
  </ds:schemaRefs>
</ds:datastoreItem>
</file>

<file path=customXml/itemProps4.xml><?xml version="1.0" encoding="utf-8"?>
<ds:datastoreItem xmlns:ds="http://schemas.openxmlformats.org/officeDocument/2006/customXml" ds:itemID="{5FD8B427-A08B-4CD3-8485-88FE3EAE37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29</Pages>
  <Words>4319</Words>
  <Characters>25917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15</cp:revision>
  <cp:lastPrinted>2023-05-17T05:08:00Z</cp:lastPrinted>
  <dcterms:created xsi:type="dcterms:W3CDTF">2025-03-21T08:34:00Z</dcterms:created>
  <dcterms:modified xsi:type="dcterms:W3CDTF">2025-03-25T07:36:00Z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2025-03-07T10:09:17Z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5af8a589-048a-4b34-8691-fdfec990e52e</vt:lpwstr>
  </property>
  <property fmtid="{D5CDD505-2E9C-101B-9397-08002B2CF9AE}" pid="9" name="MSIP_Label_6bd9ddd1-4d20-43f6-abfa-fc3c07406f94_ContentBits">
    <vt:lpwstr>0</vt:lpwstr>
  </property>
  <property fmtid="{D5CDD505-2E9C-101B-9397-08002B2CF9AE}" pid="10" name="MSIP_Label_6bd9ddd1-4d20-43f6-abfa-fc3c07406f94_Tag">
    <vt:lpwstr>10, 3, 0, 2</vt:lpwstr>
  </property>
  <property fmtid="{D5CDD505-2E9C-101B-9397-08002B2CF9AE}" pid="11" name="MediaServiceImageTags">
    <vt:lpwstr/>
  </property>
</Properties>
</file>