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15796" w14:textId="77777777" w:rsidR="003B0164" w:rsidRPr="00B909E4" w:rsidRDefault="003B0164" w:rsidP="00B909E4">
      <w:pPr>
        <w:pStyle w:val="Tytu"/>
        <w:spacing w:before="840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B909E4">
        <w:rPr>
          <w:rFonts w:ascii="Arial" w:hAnsi="Arial" w:cs="Arial"/>
          <w:sz w:val="24"/>
          <w:szCs w:val="24"/>
        </w:rPr>
        <w:t>Kryteria wyboru projektów</w:t>
      </w:r>
    </w:p>
    <w:p w14:paraId="6929CB83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>Priorytet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03715F5F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4</w:t>
      </w:r>
      <w:r w:rsidRPr="002956C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i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i szkolenia na odległość oraz online</w:t>
      </w:r>
      <w:r w:rsidR="00B75BC4" w:rsidRPr="002956C4">
        <w:rPr>
          <w:rFonts w:ascii="Arial" w:hAnsi="Arial" w:cs="Arial"/>
          <w:i/>
          <w:iCs/>
          <w:sz w:val="24"/>
          <w:szCs w:val="24"/>
        </w:rPr>
        <w:t>.</w:t>
      </w:r>
    </w:p>
    <w:p w14:paraId="07A9C3B7" w14:textId="385A1169" w:rsidR="003E4D45" w:rsidRPr="00996B07" w:rsidRDefault="003B0164" w:rsidP="00B909E4">
      <w:pPr>
        <w:pStyle w:val="Podtytu"/>
        <w:jc w:val="left"/>
      </w:pPr>
      <w:r w:rsidRPr="00B909E4">
        <w:rPr>
          <w:rFonts w:ascii="Arial" w:hAnsi="Arial" w:cs="Arial"/>
          <w:b/>
          <w:bCs/>
        </w:rPr>
        <w:t xml:space="preserve">Działanie </w:t>
      </w:r>
      <w:r w:rsidR="00B75BC4" w:rsidRPr="00B909E4">
        <w:rPr>
          <w:rFonts w:ascii="Arial" w:hAnsi="Arial" w:cs="Arial"/>
          <w:b/>
          <w:bCs/>
        </w:rPr>
        <w:t>6.3</w:t>
      </w:r>
      <w:r w:rsidR="00B75BC4" w:rsidRPr="00B909E4">
        <w:rPr>
          <w:rFonts w:ascii="Arial" w:hAnsi="Arial" w:cs="Arial"/>
        </w:rPr>
        <w:t xml:space="preserve"> Inwestycje w zakresie dostępności szkół i placówek, w tym edukacyjna baza sportowa </w:t>
      </w:r>
      <w:proofErr w:type="spellStart"/>
      <w:r w:rsidR="00B75BC4" w:rsidRPr="00B909E4">
        <w:rPr>
          <w:rFonts w:ascii="Arial" w:hAnsi="Arial" w:cs="Arial"/>
        </w:rPr>
        <w:t>BydOF</w:t>
      </w:r>
      <w:proofErr w:type="spellEnd"/>
      <w:r w:rsidR="00B75BC4" w:rsidRPr="00B909E4">
        <w:rPr>
          <w:rFonts w:ascii="Arial" w:hAnsi="Arial" w:cs="Arial"/>
        </w:rPr>
        <w:t>-IP</w:t>
      </w:r>
    </w:p>
    <w:p w14:paraId="16C6056C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0718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956C4">
        <w:rPr>
          <w:rFonts w:ascii="Arial" w:hAnsi="Arial" w:cs="Arial"/>
          <w:sz w:val="24"/>
          <w:szCs w:val="24"/>
        </w:rPr>
        <w:t xml:space="preserve"> konkurencyjny</w:t>
      </w:r>
    </w:p>
    <w:p w14:paraId="45CAADB7" w14:textId="0F9D62C5" w:rsidR="00F82FE5" w:rsidRDefault="00871D13" w:rsidP="00F82FE5">
      <w:pPr>
        <w:spacing w:before="100" w:beforeAutospacing="1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 jest skierowany do</w:t>
      </w:r>
      <w:r w:rsidR="00F82FE5">
        <w:rPr>
          <w:rFonts w:ascii="Arial" w:hAnsi="Arial" w:cs="Arial"/>
          <w:sz w:val="24"/>
          <w:szCs w:val="24"/>
        </w:rPr>
        <w:t xml:space="preserve"> następujących podmiotów z obszaru ZIT </w:t>
      </w:r>
      <w:proofErr w:type="spellStart"/>
      <w:r w:rsidR="00F82FE5">
        <w:rPr>
          <w:rFonts w:ascii="Arial" w:hAnsi="Arial" w:cs="Arial"/>
          <w:sz w:val="24"/>
          <w:szCs w:val="24"/>
        </w:rPr>
        <w:t>BydOF</w:t>
      </w:r>
      <w:proofErr w:type="spellEnd"/>
      <w:r w:rsidR="00F82FE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jednostek samorządu terytorialnego</w:t>
      </w:r>
      <w:r w:rsidR="00F82FE5">
        <w:rPr>
          <w:rFonts w:ascii="Arial" w:hAnsi="Arial" w:cs="Arial"/>
          <w:sz w:val="24"/>
          <w:szCs w:val="24"/>
        </w:rPr>
        <w:t xml:space="preserve">, </w:t>
      </w:r>
      <w:r w:rsidR="00F82FE5" w:rsidRPr="004A51F8">
        <w:rPr>
          <w:rFonts w:ascii="Arial" w:hAnsi="Arial" w:cs="Arial"/>
          <w:sz w:val="24"/>
          <w:szCs w:val="24"/>
        </w:rPr>
        <w:t>organizacji pozarządowych</w:t>
      </w:r>
      <w:r w:rsidR="00F82FE5">
        <w:rPr>
          <w:rFonts w:ascii="Arial" w:hAnsi="Arial" w:cs="Arial"/>
          <w:sz w:val="24"/>
          <w:szCs w:val="24"/>
        </w:rPr>
        <w:t>,</w:t>
      </w:r>
      <w:r w:rsidR="00F82FE5" w:rsidRPr="004A51F8">
        <w:rPr>
          <w:rFonts w:ascii="Arial" w:hAnsi="Arial" w:cs="Arial"/>
          <w:sz w:val="24"/>
          <w:szCs w:val="24"/>
        </w:rPr>
        <w:t xml:space="preserve"> osób fizycznych</w:t>
      </w:r>
      <w:r w:rsidR="00F82FE5">
        <w:rPr>
          <w:rFonts w:ascii="Arial" w:hAnsi="Arial" w:cs="Arial"/>
          <w:sz w:val="24"/>
          <w:szCs w:val="24"/>
        </w:rPr>
        <w:t>,</w:t>
      </w:r>
      <w:r w:rsidR="00F82FE5" w:rsidRPr="004A51F8">
        <w:rPr>
          <w:rFonts w:ascii="Arial" w:hAnsi="Arial" w:cs="Arial"/>
          <w:sz w:val="24"/>
          <w:szCs w:val="24"/>
        </w:rPr>
        <w:t xml:space="preserve"> osób prawnych będących organami prowadzącymi szkoły lub placówki systemu oświaty</w:t>
      </w:r>
      <w:r w:rsidR="00174F04">
        <w:rPr>
          <w:rFonts w:ascii="Arial" w:hAnsi="Arial" w:cs="Arial"/>
          <w:sz w:val="24"/>
          <w:szCs w:val="24"/>
        </w:rPr>
        <w:t>.</w:t>
      </w:r>
    </w:p>
    <w:p w14:paraId="0B772923" w14:textId="23E2E1E1" w:rsidR="00871D13" w:rsidRDefault="008002A5" w:rsidP="006D626F">
      <w:pPr>
        <w:spacing w:before="100" w:beforeAutospacing="1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F82FE5">
        <w:rPr>
          <w:rFonts w:ascii="Arial" w:hAnsi="Arial" w:cs="Arial"/>
          <w:sz w:val="24"/>
          <w:szCs w:val="24"/>
        </w:rPr>
        <w:t xml:space="preserve">dotyczy </w:t>
      </w:r>
      <w:r w:rsidR="00871D13" w:rsidRPr="00871D13">
        <w:rPr>
          <w:rFonts w:ascii="Arial" w:hAnsi="Arial" w:cs="Arial"/>
          <w:sz w:val="24"/>
          <w:szCs w:val="24"/>
        </w:rPr>
        <w:t>popraw</w:t>
      </w:r>
      <w:r w:rsidR="00F82FE5">
        <w:rPr>
          <w:rFonts w:ascii="Arial" w:hAnsi="Arial" w:cs="Arial"/>
          <w:sz w:val="24"/>
          <w:szCs w:val="24"/>
        </w:rPr>
        <w:t>y</w:t>
      </w:r>
      <w:r w:rsidR="00871D13" w:rsidRPr="00871D13">
        <w:rPr>
          <w:rFonts w:ascii="Arial" w:hAnsi="Arial" w:cs="Arial"/>
          <w:sz w:val="24"/>
          <w:szCs w:val="24"/>
        </w:rPr>
        <w:t xml:space="preserve"> dostępności szkół dla osób ze specjalnymi potrzebami edukacyjnymi</w:t>
      </w:r>
      <w:r w:rsidR="00F82FE5">
        <w:rPr>
          <w:rFonts w:ascii="Arial" w:hAnsi="Arial" w:cs="Arial"/>
          <w:sz w:val="24"/>
          <w:szCs w:val="24"/>
        </w:rPr>
        <w:t xml:space="preserve">, </w:t>
      </w:r>
      <w:r w:rsidR="00F82FE5" w:rsidRPr="00F82FE5">
        <w:rPr>
          <w:rFonts w:ascii="Arial" w:hAnsi="Arial" w:cs="Arial"/>
          <w:sz w:val="24"/>
          <w:szCs w:val="24"/>
        </w:rPr>
        <w:t>elementem projektu mogą być inwestycje w przyszkolną bazę sportową.</w:t>
      </w:r>
    </w:p>
    <w:p w14:paraId="7571ED84" w14:textId="77777777" w:rsidR="00FC7F74" w:rsidRPr="00C77E9A" w:rsidRDefault="00FC7F74" w:rsidP="00FC7F7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77E9A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>
        <w:rPr>
          <w:rFonts w:ascii="Arial" w:hAnsi="Arial" w:cs="Arial"/>
          <w:b/>
          <w:bCs/>
          <w:sz w:val="24"/>
          <w:szCs w:val="24"/>
        </w:rPr>
        <w:t>.</w:t>
      </w:r>
    </w:p>
    <w:p w14:paraId="2EB1DDEF" w14:textId="52004510" w:rsidR="005172B5" w:rsidRPr="00B909E4" w:rsidRDefault="003B0164" w:rsidP="004079CA">
      <w:pPr>
        <w:pStyle w:val="Nagwek1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 w:rsidRPr="003B0164">
        <w:rPr>
          <w:rFonts w:cs="Calibri"/>
        </w:rPr>
        <w:br w:type="page"/>
      </w:r>
      <w:r w:rsidR="007257F1" w:rsidRPr="00B909E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A37D84" w14:paraId="7606DEEA" w14:textId="77777777" w:rsidTr="00B909E4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789BF2C3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11BD13FC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1DB468D1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D25CB3B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DF25DD8" w14:textId="77777777" w:rsidR="003E4D45" w:rsidRPr="002956C4" w:rsidRDefault="003E4D45" w:rsidP="008641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A37D84" w14:paraId="3DFC6D9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0A2A0BC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9FD0B29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7BA20CF1" w14:textId="77777777" w:rsidR="003E4D45" w:rsidRPr="002956C4" w:rsidRDefault="003E4D45" w:rsidP="002956C4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2D77842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2D3572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7A4740B" w14:textId="2AEFDF40" w:rsidR="00B909E4" w:rsidRPr="00996B07" w:rsidRDefault="00B909E4" w:rsidP="00996B0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1DE48A5B" w14:textId="77777777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39C98D4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9FD9B5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6F9C51" w14:textId="6544EBF4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CCA5AB" w14:textId="5A444670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A37D84" w14:paraId="419759BE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804CC8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26A033" w14:textId="77777777" w:rsidR="003E4D45" w:rsidRPr="00E241C5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A1FCB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63DC7980" w14:textId="0EDDE76C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A1FCB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909E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A1FC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956C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956C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C2E0D73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DC6C879" w14:textId="77777777" w:rsidR="003E4D45" w:rsidRPr="002956C4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E059FAD" w14:textId="2C009D21" w:rsidR="003E4D45" w:rsidRPr="00774A55" w:rsidRDefault="003E4D45" w:rsidP="00E241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774A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>(Rozporządzenie Parlamentu Europejskiego i Rady (UE) 2021/1058 z dnia 24 czerwca 2021 r. w sprawie Europejskiego Funduszu Rozwoju Regionalnego i Funduszu Spójności (Dz. U</w:t>
            </w:r>
            <w:r w:rsidR="00D437A1">
              <w:rPr>
                <w:rFonts w:ascii="Arial" w:hAnsi="Arial" w:cs="Arial"/>
                <w:sz w:val="24"/>
                <w:szCs w:val="24"/>
              </w:rPr>
              <w:t>rz.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 xml:space="preserve"> UE. L. 231</w:t>
            </w:r>
            <w:r w:rsidR="007627BC">
              <w:rPr>
                <w:rFonts w:ascii="Arial" w:hAnsi="Arial" w:cs="Arial"/>
                <w:sz w:val="24"/>
                <w:szCs w:val="24"/>
              </w:rPr>
              <w:t>/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>60</w:t>
            </w:r>
            <w:r w:rsidR="007627BC">
              <w:rPr>
                <w:rFonts w:ascii="Arial" w:hAnsi="Arial" w:cs="Arial"/>
                <w:sz w:val="24"/>
                <w:szCs w:val="24"/>
              </w:rPr>
              <w:t xml:space="preserve"> z 30.06.2021</w:t>
            </w:r>
            <w:r w:rsidR="00774A55" w:rsidRPr="00774A5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74A55" w:rsidRPr="00774A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74A55" w:rsidRPr="00774A5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3243040F" w14:textId="60E0010D" w:rsidR="003E4D45" w:rsidRPr="00E241C5" w:rsidRDefault="003E4D45" w:rsidP="00E241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7627BC">
              <w:rPr>
                <w:rFonts w:ascii="Arial" w:hAnsi="Arial" w:cs="Arial"/>
                <w:sz w:val="24"/>
                <w:szCs w:val="24"/>
              </w:rPr>
              <w:t>/1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</w:t>
            </w:r>
            <w:r w:rsidR="005A1FC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FF9395" w14:textId="363C495A" w:rsidR="003E4D45" w:rsidRPr="002956C4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7627BC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ACD96B2" w14:textId="312E5217" w:rsidR="003E4D45" w:rsidRDefault="003E4D45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5A1FC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C1ADCCA" w14:textId="77777777" w:rsidR="003E4D45" w:rsidRPr="00E241C5" w:rsidRDefault="005A1FCB" w:rsidP="00E241C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17B7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 rozumieniu pkt. 24 Wytycznych dotyczących pomocy państwa na ratowanie i restrukturyzację przedsiębiorstw niefinansowych znajdujących się w trudnej sytuacji (Dz. Urz. UE C 249/1 z 31.07.2014 r.).</w:t>
            </w:r>
          </w:p>
          <w:p w14:paraId="0D951F15" w14:textId="77777777" w:rsidR="003E4D45" w:rsidRPr="00C77E9A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CD6191C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8E0EA8" w14:textId="77777777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0D50172" w14:textId="4ACA9B11" w:rsidR="003E4D45" w:rsidRPr="002956C4" w:rsidRDefault="003E4D45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2E76FA" w14:textId="514A4BC1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7BA99A7E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65AB0DA" w14:textId="77777777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03F8B70" w14:textId="77777777" w:rsid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60D52545" w14:textId="77777777" w:rsidR="00FD5DEF" w:rsidRPr="00063324" w:rsidRDefault="00FD5DEF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6C03C33F" w14:textId="4E307A75" w:rsidR="00E57425" w:rsidRPr="00E57425" w:rsidRDefault="00E57425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57425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przepisów antydyskryminacyjnych, o których mowa w </w:t>
            </w:r>
            <w:r w:rsidR="00FD5DEF">
              <w:rPr>
                <w:rFonts w:ascii="Arial" w:hAnsi="Arial" w:cs="Arial"/>
                <w:bCs/>
                <w:sz w:val="24"/>
                <w:szCs w:val="24"/>
              </w:rPr>
              <w:t>art</w:t>
            </w:r>
            <w:r w:rsidRPr="00E57425">
              <w:rPr>
                <w:rFonts w:ascii="Arial" w:hAnsi="Arial" w:cs="Arial"/>
                <w:bCs/>
                <w:sz w:val="24"/>
                <w:szCs w:val="24"/>
              </w:rPr>
              <w:t>. 9 ust. 3 rozporządzenia nr 2021/1060.</w:t>
            </w:r>
          </w:p>
          <w:p w14:paraId="67663967" w14:textId="77777777" w:rsidR="009A37E4" w:rsidRPr="0000326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7B50573" w14:textId="77777777" w:rsidR="009A37E4" w:rsidRPr="0000326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85DD65B" w14:textId="39670289" w:rsidR="00063324" w:rsidRPr="00063324" w:rsidRDefault="009A37E4" w:rsidP="00E241C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92454D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92454D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="0092454D" w:rsidRPr="000032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92454D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92454D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22F53402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3D8E720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3278B85" w14:textId="77777777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F203F70" w14:textId="0FE7BCB6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B38588B" w14:textId="5A3B2E96" w:rsidR="00063324" w:rsidRPr="0006332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06332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0242B1BD" w14:textId="77777777" w:rsidTr="002956C4">
        <w:trPr>
          <w:trHeight w:val="1134"/>
        </w:trPr>
        <w:tc>
          <w:tcPr>
            <w:tcW w:w="1110" w:type="dxa"/>
            <w:vAlign w:val="center"/>
          </w:tcPr>
          <w:p w14:paraId="3498D759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2392B3E" w14:textId="67F6FD6C" w:rsidR="00063324" w:rsidRPr="003D7446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463CC89B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2698E3E" w14:textId="3B18CD95" w:rsidR="00063324" w:rsidRPr="002956C4" w:rsidRDefault="00063324" w:rsidP="003D74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CA51C75" w14:textId="2B771772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TAK/NIE(NIE oznacza odrzucenie wniosku)</w:t>
            </w:r>
          </w:p>
          <w:p w14:paraId="354169A1" w14:textId="77777777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7E1703" w14:textId="7570BB28" w:rsidR="00063324" w:rsidRPr="002956C4" w:rsidRDefault="00063324" w:rsidP="00E241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203FF7" w14:textId="76BF2AAA" w:rsidR="00063324" w:rsidRPr="002956C4" w:rsidRDefault="00063324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0D9464E6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3A94C51" w14:textId="77777777" w:rsidR="00063324" w:rsidRPr="000E2530" w:rsidRDefault="0006332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20E1A329" w14:textId="77777777" w:rsidR="00063324" w:rsidRPr="000E2530" w:rsidRDefault="0006332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0B3D1D4F" w14:textId="57DDB306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D5DEF"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</w:t>
            </w:r>
            <w:r w:rsidR="007627BC"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uzgodnienia i pozwolenia administracyjne.</w:t>
            </w:r>
          </w:p>
          <w:p w14:paraId="50B07E56" w14:textId="77777777" w:rsidR="007627BC" w:rsidRPr="000E2530" w:rsidRDefault="007627BC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5CA28C65" w14:textId="773F79E0" w:rsidR="00D437A1" w:rsidRPr="000E2530" w:rsidRDefault="007627BC" w:rsidP="000E2530">
            <w:pPr>
              <w:spacing w:before="100" w:beforeAutospacing="1" w:after="100" w:afterAutospacing="1"/>
              <w:rPr>
                <w:ins w:id="1" w:author="Sylwia Szada" w:date="2025-06-09T10:08:00Z"/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2" w:name="_Hlk177989520"/>
            <w:r w:rsidRPr="000E253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commentRangeStart w:id="3"/>
            <w:r w:rsidRPr="000E2530">
              <w:rPr>
                <w:rFonts w:ascii="Arial" w:hAnsi="Arial" w:cs="Arial"/>
                <w:color w:val="000000"/>
                <w:sz w:val="24"/>
                <w:szCs w:val="24"/>
              </w:rPr>
              <w:t>od daty</w:t>
            </w:r>
            <w:ins w:id="4" w:author="Sylwia Szada" w:date="2025-06-09T10:08:00Z" w16du:dateUtc="2025-06-09T08:08:00Z">
              <w:r w:rsidR="00D437A1" w:rsidRPr="000E2530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</w:t>
              </w:r>
            </w:ins>
            <w:ins w:id="5" w:author="Sylwia Szada" w:date="2025-06-09T10:08:00Z">
              <w:r w:rsidR="00D437A1" w:rsidRPr="000E2530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zatwierdzenia listy ocenionych projektów, o której mowa w art. 56 ustawy z dnia 28 kwietnia </w:t>
              </w:r>
              <w:r w:rsidR="00D437A1" w:rsidRPr="000E2530">
                <w:rPr>
                  <w:rFonts w:ascii="Arial" w:hAnsi="Arial" w:cs="Arial"/>
                  <w:color w:val="000000"/>
                  <w:sz w:val="24"/>
                  <w:szCs w:val="24"/>
                </w:rPr>
                <w:lastRenderedPageBreak/>
                <w:t xml:space="preserve">2022 r. o zasadach realizacji zadań finansowanych ze środków europejskich w perspektywie finansowej 2021-2027 (Dz.U. poz. 1079 z </w:t>
              </w:r>
              <w:proofErr w:type="spellStart"/>
              <w:r w:rsidR="00D437A1" w:rsidRPr="000E2530">
                <w:rPr>
                  <w:rFonts w:ascii="Arial" w:hAnsi="Arial" w:cs="Arial"/>
                  <w:color w:val="000000"/>
                  <w:sz w:val="24"/>
                  <w:szCs w:val="24"/>
                </w:rPr>
                <w:t>późn</w:t>
              </w:r>
              <w:proofErr w:type="spellEnd"/>
              <w:r w:rsidR="00D437A1" w:rsidRPr="000E2530">
                <w:rPr>
                  <w:rFonts w:ascii="Arial" w:hAnsi="Arial" w:cs="Arial"/>
                  <w:color w:val="000000"/>
                  <w:sz w:val="24"/>
                  <w:szCs w:val="24"/>
                </w:rPr>
                <w:t>. zm.)</w:t>
              </w:r>
            </w:ins>
            <w:r w:rsidR="000C174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commentRangeEnd w:id="3"/>
          <w:p w14:paraId="43CD1464" w14:textId="26C852BA" w:rsidR="007627BC" w:rsidRPr="000E2530" w:rsidRDefault="00ED0808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Style w:val="Odwoaniedokomentarza"/>
                <w:rFonts w:ascii="Arial" w:hAnsi="Arial" w:cs="Arial"/>
                <w:sz w:val="24"/>
                <w:szCs w:val="24"/>
                <w:lang w:val="x-none" w:eastAsia="x-none"/>
              </w:rPr>
              <w:commentReference w:id="3"/>
            </w:r>
            <w:del w:id="6" w:author="Sylwia Szada" w:date="2025-06-09T10:07:00Z" w16du:dateUtc="2025-06-09T08:07:00Z">
              <w:r w:rsidR="007627BC" w:rsidRPr="000E2530" w:rsidDel="00D437A1">
                <w:rPr>
                  <w:rFonts w:ascii="Arial" w:hAnsi="Arial" w:cs="Arial"/>
                  <w:color w:val="000000"/>
                  <w:sz w:val="24"/>
                  <w:szCs w:val="24"/>
                </w:rPr>
                <w:delText>uchwały zarządu województwa o wyborze projektu do dofinansowani</w:delText>
              </w:r>
            </w:del>
            <w:r w:rsidR="007627BC" w:rsidRPr="000E253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2"/>
          </w:p>
          <w:p w14:paraId="429A2921" w14:textId="77777777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F28B121" w14:textId="77777777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0E253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20062C" w14:textId="77777777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2998EE4" w14:textId="710BE461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B55540" w14:textId="338D1CCC" w:rsidR="00063324" w:rsidRPr="000E2530" w:rsidRDefault="0006332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0E2530">
              <w:rPr>
                <w:rFonts w:ascii="Arial" w:hAnsi="Arial" w:cs="Arial"/>
                <w:sz w:val="24"/>
                <w:szCs w:val="24"/>
              </w:rPr>
              <w:t>lub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49617C" w:rsidRPr="00A37D84" w14:paraId="773D5D2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04CF519" w14:textId="12003C13" w:rsidR="0049617C" w:rsidRPr="000E2530" w:rsidRDefault="0049617C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3638829" w14:textId="2E0D6BA3" w:rsidR="0049617C" w:rsidRPr="000E2530" w:rsidRDefault="0049617C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53E711AC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629DDBEF" w14:textId="3E915926" w:rsidR="0049617C" w:rsidRPr="000E2530" w:rsidRDefault="0049617C" w:rsidP="000E253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commentRangeStart w:id="7"/>
            <w:r w:rsidRPr="000E2530">
              <w:rPr>
                <w:rFonts w:ascii="Arial" w:hAnsi="Arial" w:cs="Arial"/>
                <w:sz w:val="24"/>
                <w:szCs w:val="24"/>
              </w:rPr>
              <w:t>W</w:t>
            </w:r>
            <w:commentRangeEnd w:id="7"/>
            <w:r w:rsidR="00ED0808" w:rsidRPr="000E2530">
              <w:rPr>
                <w:rStyle w:val="Odwoaniedokomentarza"/>
                <w:rFonts w:ascii="Arial" w:hAnsi="Arial" w:cs="Arial"/>
                <w:sz w:val="24"/>
                <w:szCs w:val="24"/>
                <w:lang w:val="x-none" w:eastAsia="x-none"/>
              </w:rPr>
              <w:commentReference w:id="7"/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uzasadnionych przypadkach</w:t>
            </w:r>
            <w:del w:id="8" w:author="Sylwia Szada" w:date="2025-06-09T10:10:00Z" w16du:dateUtc="2025-06-09T08:10:00Z">
              <w:r w:rsidRPr="000E2530" w:rsidDel="00D437A1">
                <w:rPr>
                  <w:rFonts w:ascii="Arial" w:hAnsi="Arial" w:cs="Arial"/>
                  <w:sz w:val="24"/>
                  <w:szCs w:val="24"/>
                </w:rPr>
                <w:delText xml:space="preserve"> Instytucja Zarządzająca</w:delText>
              </w:r>
            </w:del>
            <w:r w:rsidRPr="000E2530">
              <w:rPr>
                <w:rFonts w:ascii="Arial" w:hAnsi="Arial" w:cs="Arial"/>
                <w:sz w:val="24"/>
                <w:szCs w:val="24"/>
              </w:rPr>
              <w:t xml:space="preserve"> </w:t>
            </w:r>
            <w:ins w:id="9" w:author="Sylwia Szada" w:date="2025-06-09T10:11:00Z" w16du:dateUtc="2025-06-09T08:11:00Z">
              <w:r w:rsidR="00D437A1" w:rsidRPr="000E2530">
                <w:rPr>
                  <w:rFonts w:ascii="Arial" w:hAnsi="Arial" w:cs="Arial"/>
                  <w:sz w:val="24"/>
                  <w:szCs w:val="24"/>
                </w:rPr>
                <w:t xml:space="preserve">Instytucja Pośrednicząca </w:t>
              </w:r>
            </w:ins>
            <w:r w:rsidRPr="000E2530">
              <w:rPr>
                <w:rFonts w:ascii="Arial" w:hAnsi="Arial" w:cs="Arial"/>
                <w:sz w:val="24"/>
                <w:szCs w:val="24"/>
              </w:rPr>
              <w:t>może na wniosek beneficjenta złożony w trakcie realizacji projektu wyrazić zgodę na wydłużenie okresu realizacji projektu.</w:t>
            </w:r>
          </w:p>
          <w:p w14:paraId="7C6B830E" w14:textId="5D0B419B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3E0B2B9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TAK/NIE</w:t>
            </w:r>
            <w:r w:rsidRPr="000E2530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253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352DC3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29616A" w14:textId="77777777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38F9B15" w14:textId="538AF599" w:rsidR="0049617C" w:rsidRPr="000E2530" w:rsidRDefault="0049617C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11C8E3B" w14:textId="6F6645DC" w:rsidR="002C2CE8" w:rsidRPr="002956C4" w:rsidRDefault="007257F1" w:rsidP="00B909E4">
      <w:pPr>
        <w:pStyle w:val="Nagwek1"/>
        <w:numPr>
          <w:ilvl w:val="0"/>
          <w:numId w:val="43"/>
        </w:numPr>
        <w:spacing w:before="720"/>
        <w:ind w:left="714" w:hanging="357"/>
        <w:rPr>
          <w:rFonts w:ascii="Arial" w:hAnsi="Arial" w:cs="Arial"/>
          <w:sz w:val="24"/>
          <w:szCs w:val="24"/>
        </w:rPr>
      </w:pPr>
      <w:r w:rsidRPr="006251FD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7066B3" w14:paraId="69C975FD" w14:textId="77777777" w:rsidTr="00B909E4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4F8944B9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601E5E7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081C208E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19A913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5780E4E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7066B3" w14:paraId="6F6AAA18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0C058D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1E1CA8C4" w14:textId="77777777" w:rsidR="003E4D45" w:rsidRPr="00B2679B" w:rsidRDefault="003E4D45" w:rsidP="00B2679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4C83227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05309722" w14:textId="13710ABF" w:rsidR="003E4D45" w:rsidRPr="00D44900" w:rsidRDefault="003E4D45" w:rsidP="00D44900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34229E5D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2F22134D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494B4FAF" w14:textId="77777777" w:rsidR="00D253F4" w:rsidRPr="00D253F4" w:rsidRDefault="00D253F4" w:rsidP="00D866E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 xml:space="preserve">osoby prawne </w:t>
            </w:r>
          </w:p>
          <w:p w14:paraId="693CB6D3" w14:textId="77777777" w:rsidR="003E4D45" w:rsidRPr="002956C4" w:rsidRDefault="00D253F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53F4">
              <w:rPr>
                <w:rFonts w:ascii="Arial" w:hAnsi="Arial" w:cs="Arial"/>
                <w:sz w:val="24"/>
                <w:szCs w:val="24"/>
              </w:rPr>
              <w:t>będące organami prowadzącymi szkoły lub placówki systemu oświaty.</w:t>
            </w:r>
          </w:p>
          <w:p w14:paraId="593EBD14" w14:textId="77777777" w:rsidR="003E4D45" w:rsidRPr="002956C4" w:rsidDel="007968FF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56E88ED7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2BCC17F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57F47D" w14:textId="544ACCF5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2E6878" w14:textId="1CD62384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237A1E" w:rsidRPr="007066B3" w14:paraId="4D88A56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A0C4723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7412039F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221D8E7" w14:textId="77777777" w:rsidR="00237A1E" w:rsidRPr="00FF5DEB" w:rsidRDefault="00237A1E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78B16B9" w14:textId="77777777" w:rsidR="00237A1E" w:rsidRPr="002956C4" w:rsidRDefault="00237A1E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4DF373F9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FB4FD37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62CDB8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27AE229" w14:textId="77777777" w:rsidR="00237A1E" w:rsidRPr="00EA6124" w:rsidRDefault="00237A1E" w:rsidP="00237A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F432252" w14:textId="77777777" w:rsidR="00237A1E" w:rsidRPr="002956C4" w:rsidRDefault="00237A1E" w:rsidP="00237A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7066B3" w14:paraId="4C52E7C9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E3EB6A4" w14:textId="5E1D344D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37A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6F170F8" w14:textId="77777777" w:rsidR="003E4D45" w:rsidRPr="00B2679B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4787A732" w14:textId="57D98D97" w:rsidR="00D253F4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956C4">
              <w:rPr>
                <w:rFonts w:ascii="Arial" w:hAnsi="Arial" w:cs="Arial"/>
                <w:sz w:val="24"/>
                <w:szCs w:val="24"/>
              </w:rPr>
              <w:t>działa</w:t>
            </w:r>
            <w:r w:rsidR="00D253F4">
              <w:rPr>
                <w:rFonts w:ascii="Arial" w:hAnsi="Arial" w:cs="Arial"/>
                <w:sz w:val="24"/>
                <w:szCs w:val="24"/>
              </w:rPr>
              <w:t>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 zakresu poprawy dostępności szkół/placówek dla osób ze specjalnymi potrzebami edukacyjnymi </w:t>
            </w:r>
            <w:r w:rsidR="00D253F4" w:rsidRPr="00370C1A">
              <w:rPr>
                <w:rFonts w:ascii="Arial" w:hAnsi="Arial" w:cs="Arial"/>
                <w:sz w:val="24"/>
                <w:szCs w:val="24"/>
              </w:rPr>
              <w:t xml:space="preserve">celem rozwoju edukacji włączającej (także z uwzględnieniem </w:t>
            </w:r>
            <w:r w:rsidR="004079CA">
              <w:rPr>
                <w:rFonts w:ascii="Arial" w:hAnsi="Arial" w:cs="Arial"/>
                <w:sz w:val="24"/>
                <w:szCs w:val="24"/>
              </w:rPr>
              <w:t xml:space="preserve">obszarów wiejskich oraz </w:t>
            </w:r>
            <w:r w:rsidR="00D253F4" w:rsidRPr="00370C1A">
              <w:rPr>
                <w:rFonts w:ascii="Arial" w:hAnsi="Arial" w:cs="Arial"/>
                <w:sz w:val="24"/>
                <w:szCs w:val="24"/>
              </w:rPr>
              <w:t>potrzeb uchodźców z Ukrainy)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, elementem projektu mogą być </w:t>
            </w:r>
            <w:r w:rsidRPr="002956C4">
              <w:rPr>
                <w:rFonts w:ascii="Arial" w:hAnsi="Arial" w:cs="Arial"/>
                <w:sz w:val="24"/>
                <w:szCs w:val="24"/>
              </w:rPr>
              <w:t>inwestycj</w:t>
            </w:r>
            <w:r w:rsidR="00D253F4">
              <w:rPr>
                <w:rFonts w:ascii="Arial" w:hAnsi="Arial" w:cs="Arial"/>
                <w:sz w:val="24"/>
                <w:szCs w:val="24"/>
              </w:rPr>
              <w:t>e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 przyszkolną bazę sportową</w:t>
            </w:r>
            <w:r w:rsidR="00D253F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25FF7B" w14:textId="51CE4A74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ocenie podlega 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również </w:t>
            </w:r>
            <w:r w:rsidRPr="002956C4">
              <w:rPr>
                <w:rFonts w:ascii="Arial" w:hAnsi="Arial" w:cs="Arial"/>
                <w:sz w:val="24"/>
                <w:szCs w:val="24"/>
              </w:rPr>
              <w:t>czy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449" w:rsidRPr="002956C4">
              <w:rPr>
                <w:rFonts w:ascii="Arial" w:hAnsi="Arial" w:cs="Arial"/>
                <w:sz w:val="24"/>
                <w:szCs w:val="24"/>
              </w:rPr>
              <w:t xml:space="preserve">działania </w:t>
            </w:r>
            <w:r w:rsidR="00D253F4">
              <w:rPr>
                <w:rFonts w:ascii="Arial" w:hAnsi="Arial" w:cs="Arial"/>
                <w:sz w:val="24"/>
                <w:szCs w:val="24"/>
              </w:rPr>
              <w:t xml:space="preserve">z zakresu poprawy dostępności </w:t>
            </w:r>
            <w:r w:rsidRPr="002956C4">
              <w:rPr>
                <w:rFonts w:ascii="Arial" w:hAnsi="Arial" w:cs="Arial"/>
                <w:sz w:val="24"/>
                <w:szCs w:val="24"/>
              </w:rPr>
              <w:t>zaplanowane zostały na podstawie zdiagnozowanego zapotrzebowania szkół lub placówek</w:t>
            </w:r>
            <w:r w:rsidR="00007449" w:rsidRPr="002956C4">
              <w:rPr>
                <w:rFonts w:ascii="Arial" w:hAnsi="Arial" w:cs="Arial"/>
                <w:sz w:val="24"/>
                <w:szCs w:val="24"/>
              </w:rPr>
              <w:t xml:space="preserve"> tzn. czy:</w:t>
            </w:r>
          </w:p>
          <w:p w14:paraId="5EC6F51D" w14:textId="0770E3B5" w:rsidR="003E4D45" w:rsidRDefault="003E4D45" w:rsidP="00D866E1">
            <w:pPr>
              <w:numPr>
                <w:ilvl w:val="0"/>
                <w:numId w:val="39"/>
              </w:numPr>
              <w:spacing w:before="100" w:beforeAutospacing="1" w:after="100" w:afterAutospacing="1"/>
              <w:ind w:left="577" w:hanging="283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diagnoza</w:t>
            </w:r>
            <w:r w:rsidR="00990ED3">
              <w:rPr>
                <w:rFonts w:ascii="Arial" w:hAnsi="Arial" w:cs="Arial"/>
                <w:sz w:val="24"/>
                <w:szCs w:val="24"/>
              </w:rPr>
              <w:t xml:space="preserve"> jest kompletna i oparta na obiektywnych danych ilościowych i jakościowych</w:t>
            </w:r>
            <w:r w:rsidR="004079CA">
              <w:rPr>
                <w:rFonts w:ascii="Arial" w:hAnsi="Arial" w:cs="Arial"/>
                <w:sz w:val="24"/>
                <w:szCs w:val="24"/>
              </w:rPr>
              <w:t>, w tym zawiera analizę potrzeb osób ze specjalnymi potrzebami edukacyjnymi</w:t>
            </w:r>
            <w:r w:rsidR="00990ED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B634CD" w14:textId="77777777" w:rsidR="00EF1BF9" w:rsidRPr="00D866E1" w:rsidRDefault="003E4D45" w:rsidP="00D866E1">
            <w:pPr>
              <w:numPr>
                <w:ilvl w:val="0"/>
                <w:numId w:val="39"/>
              </w:numPr>
              <w:spacing w:before="100" w:beforeAutospacing="1" w:after="100" w:afterAutospacing="1"/>
              <w:ind w:left="577" w:hanging="283"/>
              <w:rPr>
                <w:rFonts w:ascii="Arial" w:hAnsi="Arial" w:cs="Arial"/>
                <w:sz w:val="24"/>
                <w:szCs w:val="24"/>
              </w:rPr>
            </w:pPr>
            <w:r w:rsidRPr="00EF1BF9">
              <w:rPr>
                <w:rFonts w:ascii="Arial" w:hAnsi="Arial" w:cs="Arial"/>
                <w:sz w:val="24"/>
                <w:szCs w:val="24"/>
              </w:rPr>
              <w:t>wnioski z diagnozy stanowią element wniosku o dofinansowanie projektu</w:t>
            </w:r>
            <w:r w:rsidR="00EF1BF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145918" w14:textId="77777777" w:rsidR="00370C1A" w:rsidRDefault="00EF1BF9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W przypadku gdy elementem projektu są inwestycje w przyszkolną bazę sportową wówczas muszą one być zgodne z „Diagnozą potrzeb przyszkolnej bazy sportowej w województwie kujawsko-pomorskim”</w:t>
            </w:r>
            <w:r w:rsidRPr="00D7170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990ED3">
              <w:rPr>
                <w:rFonts w:ascii="Arial" w:hAnsi="Arial" w:cs="Arial"/>
                <w:sz w:val="24"/>
                <w:szCs w:val="24"/>
              </w:rPr>
              <w:t xml:space="preserve"> oraz przystosowane do potrzeb osób z niepełnosprawnościami.</w:t>
            </w:r>
          </w:p>
          <w:p w14:paraId="01699E53" w14:textId="025A83D9" w:rsidR="004079CA" w:rsidRPr="00EF1BF9" w:rsidRDefault="004079CA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79CA">
              <w:rPr>
                <w:rFonts w:ascii="Arial" w:hAnsi="Arial" w:cs="Arial"/>
                <w:sz w:val="24"/>
                <w:szCs w:val="24"/>
              </w:rPr>
              <w:t>W kryterium ocenie podlega także, czy  wszystkie działania zaplanowane do realizacji w ramach projektu przyczyniają się do osiągnięcia celu, jakim jest poprawa dostępności infrastruktury edukacyjnej dla osób ze specjalnymi potrzebami edukacyjnymi.</w:t>
            </w:r>
          </w:p>
          <w:p w14:paraId="25AA9F2C" w14:textId="77777777" w:rsidR="003E4D45" w:rsidRPr="002956C4" w:rsidRDefault="00370C1A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4E">
              <w:rPr>
                <w:rFonts w:ascii="Arial" w:eastAsia="Arial" w:hAnsi="Arial" w:cs="Arial"/>
                <w:sz w:val="24"/>
                <w:szCs w:val="24"/>
              </w:rPr>
              <w:t xml:space="preserve">Szkoły specjalne i inne instytucje, które prowadzą do segregacji lub utrzymania segregacji jakiejkolwiek grupy </w:t>
            </w:r>
            <w:proofErr w:type="spellStart"/>
            <w:r w:rsidRPr="003B154E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3B154E">
              <w:rPr>
                <w:rFonts w:ascii="Arial" w:eastAsia="Arial" w:hAnsi="Arial" w:cs="Arial"/>
                <w:sz w:val="24"/>
                <w:szCs w:val="24"/>
              </w:rPr>
              <w:t xml:space="preserve"> i/lub wykluczonej społecznie nie będą wspierane w zakresie infrastruktury i wyposażenia.</w:t>
            </w:r>
          </w:p>
          <w:p w14:paraId="1DA93055" w14:textId="59F679D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4339A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956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EAFDC15" w14:textId="1C466A8A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9AFC1A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C64FA1" w14:textId="5931192E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858BDA" w14:textId="2FE9C4BB" w:rsidR="003E4D45" w:rsidRPr="002956C4" w:rsidRDefault="003E4D45" w:rsidP="00B909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25CBD60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392EFB3" w14:textId="362CF581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7026C29" w14:textId="035FC54F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DB29D6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2956C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12FC3B56" w14:textId="7C44BC9F" w:rsidR="003E4D45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D94">
              <w:rPr>
                <w:rFonts w:ascii="Arial" w:hAnsi="Arial" w:cs="Arial"/>
                <w:sz w:val="24"/>
                <w:szCs w:val="24"/>
              </w:rPr>
              <w:t>kryterium sprawdzamy czy</w:t>
            </w:r>
            <w:r w:rsidR="002B2C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29D6">
              <w:rPr>
                <w:rFonts w:ascii="Arial" w:hAnsi="Arial" w:cs="Arial"/>
                <w:sz w:val="24"/>
                <w:szCs w:val="24"/>
              </w:rPr>
              <w:t>dofinansowani</w:t>
            </w:r>
            <w:r w:rsidR="00647154">
              <w:rPr>
                <w:rFonts w:ascii="Arial" w:hAnsi="Arial" w:cs="Arial"/>
                <w:sz w:val="24"/>
                <w:szCs w:val="24"/>
              </w:rPr>
              <w:t>e</w:t>
            </w:r>
            <w:r w:rsidR="00DB29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DB29D6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Opisu Priorytetów </w:t>
            </w:r>
            <w:r w:rsidR="00237A1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237A1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237A1E">
              <w:rPr>
                <w:rFonts w:ascii="Arial" w:hAnsi="Arial" w:cs="Arial"/>
                <w:sz w:val="24"/>
                <w:szCs w:val="24"/>
              </w:rPr>
              <w:t>) dla danego działania</w:t>
            </w:r>
            <w:r w:rsidR="00E96C65">
              <w:rPr>
                <w:rFonts w:ascii="Arial" w:hAnsi="Arial" w:cs="Arial"/>
                <w:sz w:val="24"/>
                <w:szCs w:val="24"/>
              </w:rPr>
              <w:t>,</w:t>
            </w:r>
            <w:r w:rsidR="00237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835AF8">
              <w:rPr>
                <w:rFonts w:ascii="Arial" w:hAnsi="Arial" w:cs="Arial"/>
                <w:sz w:val="24"/>
                <w:szCs w:val="24"/>
              </w:rPr>
              <w:t>naboru</w:t>
            </w:r>
            <w:r w:rsidR="00237A1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7D0EEE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65B2C59B" w14:textId="7DFC5A3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653C2F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6B8102" w14:textId="60896F12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40E633" w14:textId="6AB5E875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0819BE8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7DF4196" w14:textId="5FA3B8F4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AE3C5F2" w14:textId="77777777" w:rsidR="003E4D45" w:rsidRPr="00D866E1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3F2DC66E" w14:textId="77777777" w:rsidR="003E4D45" w:rsidRPr="002956C4" w:rsidRDefault="003E4D45" w:rsidP="00D866E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A224AFE" w14:textId="77777777" w:rsidR="003E4D45" w:rsidRPr="002956C4" w:rsidRDefault="003E4D45" w:rsidP="00D866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70A3D4BA" w14:textId="0DA63D02" w:rsidR="00CD0C56" w:rsidRPr="002956C4" w:rsidRDefault="003E4D45" w:rsidP="00D866E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</w:t>
            </w:r>
            <w:r w:rsidR="00642302" w:rsidRPr="002956C4">
              <w:rPr>
                <w:rFonts w:ascii="Arial" w:hAnsi="Arial" w:cs="Arial"/>
                <w:sz w:val="24"/>
                <w:szCs w:val="24"/>
              </w:rPr>
              <w:t>ym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niektóre rodzaje pomocy za zgodne z rynkiem wewnętrznym w zastosowaniu art. 107 i 108 Traktatu) (Dz. Urz. UE L 187</w:t>
            </w:r>
            <w:r w:rsidR="0049446E">
              <w:rPr>
                <w:rFonts w:ascii="Arial" w:hAnsi="Arial" w:cs="Arial"/>
                <w:sz w:val="24"/>
                <w:szCs w:val="24"/>
              </w:rPr>
              <w:t>/1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 oraz z</w:t>
            </w:r>
            <w:r w:rsidR="00CD0C56" w:rsidRPr="002956C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824D755" w14:textId="26FB616D" w:rsidR="00CD0C56" w:rsidRPr="002956C4" w:rsidRDefault="003E4D45" w:rsidP="00D866E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poz. 2686)</w:t>
            </w:r>
            <w:r w:rsidR="00CD0C56" w:rsidRPr="002956C4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865CA26" w14:textId="598E634A" w:rsidR="003E4D45" w:rsidRPr="002956C4" w:rsidRDefault="00CD0C56" w:rsidP="00D866E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</w:t>
            </w:r>
            <w:r w:rsidR="00E96C65">
              <w:rPr>
                <w:rFonts w:ascii="Arial" w:hAnsi="Arial" w:cs="Arial"/>
                <w:sz w:val="24"/>
                <w:szCs w:val="24"/>
              </w:rPr>
              <w:t xml:space="preserve">z dnia 24 sierpnia 2023 r.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w sprawie udzielania pomocy inwestycyjnej na infrastrukturę sportową i </w:t>
            </w:r>
            <w:r w:rsidR="005A2439" w:rsidRPr="002956C4">
              <w:rPr>
                <w:rFonts w:ascii="Arial" w:hAnsi="Arial" w:cs="Arial"/>
                <w:sz w:val="24"/>
                <w:szCs w:val="24"/>
              </w:rPr>
              <w:t xml:space="preserve">wielofunkcyjną infrastrukturę </w:t>
            </w:r>
            <w:r w:rsidRPr="002956C4">
              <w:rPr>
                <w:rFonts w:ascii="Arial" w:hAnsi="Arial" w:cs="Arial"/>
                <w:sz w:val="24"/>
                <w:szCs w:val="24"/>
              </w:rPr>
              <w:t>rekreacyjną w ramach regionalnych programów na lata 2021-2027</w:t>
            </w:r>
            <w:r w:rsidR="00D866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C65">
              <w:rPr>
                <w:rFonts w:ascii="Arial" w:hAnsi="Arial" w:cs="Arial"/>
                <w:sz w:val="24"/>
                <w:szCs w:val="24"/>
              </w:rPr>
              <w:t>(Dz. U. poz. 1818)</w:t>
            </w:r>
          </w:p>
          <w:p w14:paraId="1408C75C" w14:textId="77777777" w:rsidR="00E96C65" w:rsidRPr="00B065A1" w:rsidRDefault="00E96C65" w:rsidP="00D866E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D7964D" w14:textId="3F343A0E" w:rsidR="003E4D45" w:rsidRDefault="00E96C6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1C488BE4" w14:textId="77777777" w:rsidR="0049446E" w:rsidRPr="000B22C0" w:rsidRDefault="0049446E" w:rsidP="0049446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2C0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39ADB036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4DCFD9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2B9591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15BE6F" w14:textId="39D55458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376B3D" w14:textId="3EC1760C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7066B3" w14:paraId="0BD14AD6" w14:textId="77777777" w:rsidTr="000B5A15">
        <w:trPr>
          <w:trHeight w:val="850"/>
        </w:trPr>
        <w:tc>
          <w:tcPr>
            <w:tcW w:w="1110" w:type="dxa"/>
            <w:vAlign w:val="center"/>
          </w:tcPr>
          <w:p w14:paraId="5EAE2F4E" w14:textId="1EDA8FBD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B59B85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915" w:type="dxa"/>
          </w:tcPr>
          <w:p w14:paraId="1C030A14" w14:textId="77777777" w:rsidR="00E97D9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3BA65484" w14:textId="0616192F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49446E">
              <w:rPr>
                <w:rFonts w:ascii="Arial" w:hAnsi="Arial" w:cs="Arial"/>
                <w:sz w:val="24"/>
                <w:szCs w:val="24"/>
              </w:rPr>
              <w:t>ów</w:t>
            </w:r>
            <w:r w:rsidRPr="00E97D9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77052F15" w14:textId="08BC0841" w:rsidR="003E4D45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49446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EC1E62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E96C6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956C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95662DB" w14:textId="0DBB6549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FF59D1">
              <w:rPr>
                <w:rFonts w:ascii="Arial" w:hAnsi="Arial" w:cs="Arial"/>
                <w:sz w:val="24"/>
                <w:szCs w:val="24"/>
              </w:rPr>
              <w:t>AK</w:t>
            </w:r>
            <w:r w:rsidRPr="002956C4">
              <w:rPr>
                <w:rFonts w:ascii="Arial" w:hAnsi="Arial" w:cs="Arial"/>
                <w:sz w:val="24"/>
                <w:szCs w:val="24"/>
              </w:rPr>
              <w:t>/</w:t>
            </w:r>
            <w:r w:rsidR="00FF59D1">
              <w:rPr>
                <w:rFonts w:ascii="Arial" w:hAnsi="Arial" w:cs="Arial"/>
                <w:sz w:val="24"/>
                <w:szCs w:val="24"/>
              </w:rPr>
              <w:t>NIE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1B2972" w14:textId="77777777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11FBF8" w14:textId="66B042AD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FC0ED2" w14:textId="7DAAE7D2" w:rsidR="003E4D45" w:rsidRPr="002956C4" w:rsidRDefault="003E4D45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2BA5CD07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7309E39" w14:textId="208C502A" w:rsidR="00E97D94" w:rsidRPr="00E97D9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F32F089" w14:textId="77777777" w:rsidR="00E97D94" w:rsidRPr="00E97D9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00428D1E" w14:textId="1DCB5F06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142C671B" w14:textId="74771E09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7C3AEC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6ED35D9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37A81F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397498" w14:textId="77777777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3AC210" w14:textId="55BABA00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F33A74B" w14:textId="2ADD32A4" w:rsidR="00E97D94" w:rsidRPr="00E97D9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594AF97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2B744DC" w14:textId="02EC7D92" w:rsidR="00E97D94" w:rsidRPr="000E2530" w:rsidRDefault="00E97D9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 w:rsidRPr="000E253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D9720F" w14:textId="77777777" w:rsidR="00E97D94" w:rsidRPr="000E2530" w:rsidRDefault="00E97D9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FF95D85" w14:textId="77777777" w:rsidR="00E97D94" w:rsidRPr="000E2530" w:rsidRDefault="00E97D94" w:rsidP="000E253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915" w:type="dxa"/>
          </w:tcPr>
          <w:p w14:paraId="1C85C0BD" w14:textId="77777777" w:rsidR="006A0F10" w:rsidRPr="000E2530" w:rsidRDefault="006A0F10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673C8A" w14:textId="2939275D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2024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1112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0E253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E2530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8B5FDA7" w14:textId="041CC0F9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</w:t>
            </w:r>
            <w:commentRangeStart w:id="12"/>
            <w:r w:rsidRPr="000E2530">
              <w:rPr>
                <w:rFonts w:ascii="Arial" w:hAnsi="Arial" w:cs="Arial"/>
                <w:sz w:val="24"/>
                <w:szCs w:val="24"/>
              </w:rPr>
              <w:t>(Dz.U</w:t>
            </w:r>
            <w:commentRangeEnd w:id="12"/>
            <w:r w:rsidR="009A5897" w:rsidRPr="000E2530">
              <w:rPr>
                <w:rStyle w:val="Odwoaniedokomentarza"/>
                <w:rFonts w:ascii="Arial" w:hAnsi="Arial" w:cs="Arial"/>
                <w:sz w:val="24"/>
                <w:szCs w:val="24"/>
                <w:lang w:eastAsia="x-none"/>
              </w:rPr>
              <w:commentReference w:id="12"/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. z </w:t>
            </w:r>
            <w:ins w:id="13" w:author="Sylwia Szada" w:date="2025-06-04T16:17:00Z" w16du:dateUtc="2025-06-04T14:17:00Z">
              <w:r w:rsidR="009A5897" w:rsidRPr="000E2530">
                <w:rPr>
                  <w:rFonts w:ascii="Arial" w:hAnsi="Arial" w:cs="Arial"/>
                  <w:sz w:val="24"/>
                  <w:szCs w:val="24"/>
                </w:rPr>
                <w:t>2025 r. poz</w:t>
              </w:r>
            </w:ins>
            <w:ins w:id="14" w:author="Sylwia Szada" w:date="2025-06-04T16:18:00Z" w16du:dateUtc="2025-06-04T14:18:00Z">
              <w:r w:rsidR="009A5897" w:rsidRPr="000E2530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  <w:ins w:id="15" w:author="Sylwia Szada" w:date="2025-06-04T16:17:00Z" w16du:dateUtc="2025-06-04T14:17:00Z">
              <w:r w:rsidR="009A5897" w:rsidRPr="000E2530">
                <w:rPr>
                  <w:rFonts w:ascii="Arial" w:hAnsi="Arial" w:cs="Arial"/>
                  <w:sz w:val="24"/>
                  <w:szCs w:val="24"/>
                </w:rPr>
                <w:t xml:space="preserve"> 647</w:t>
              </w:r>
            </w:ins>
            <w:del w:id="16" w:author="Sylwia Szada" w:date="2025-06-04T16:17:00Z" w16du:dateUtc="2025-06-04T14:17:00Z">
              <w:r w:rsidR="003C00C9" w:rsidRPr="000E2530" w:rsidDel="009A5897">
                <w:rPr>
                  <w:rFonts w:ascii="Arial" w:hAnsi="Arial" w:cs="Arial"/>
                  <w:sz w:val="24"/>
                  <w:szCs w:val="24"/>
                </w:rPr>
                <w:delText>2024</w:delText>
              </w:r>
              <w:r w:rsidRPr="000E2530" w:rsidDel="009A5897">
                <w:rPr>
                  <w:rFonts w:ascii="Arial" w:hAnsi="Arial" w:cs="Arial"/>
                  <w:sz w:val="24"/>
                  <w:szCs w:val="24"/>
                </w:rPr>
                <w:delText xml:space="preserve"> r. poz. </w:delText>
              </w:r>
              <w:r w:rsidR="003C00C9" w:rsidRPr="000E2530" w:rsidDel="009A5897">
                <w:rPr>
                  <w:rFonts w:ascii="Arial" w:hAnsi="Arial" w:cs="Arial"/>
                  <w:sz w:val="24"/>
                  <w:szCs w:val="24"/>
                </w:rPr>
                <w:delText>54</w:delText>
              </w:r>
            </w:del>
            <w:r w:rsidRPr="000E2530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559066B" w14:textId="3BFD1638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ustawą z dnia 16 kwietnia 2004 r. o ochronie przyrody (Dz.U. z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 xml:space="preserve"> 2024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1478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0E253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E2530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3D0E1417" w14:textId="69BE4475" w:rsidR="00F2591A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2024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E6043E" w:rsidRPr="000E2530">
              <w:rPr>
                <w:rFonts w:ascii="Arial" w:hAnsi="Arial" w:cs="Arial"/>
                <w:sz w:val="24"/>
                <w:szCs w:val="24"/>
              </w:rPr>
              <w:t>1087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0E253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E2530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8641AD" w:rsidRPr="000E2530">
              <w:rPr>
                <w:rFonts w:ascii="Arial" w:hAnsi="Arial" w:cs="Arial"/>
                <w:sz w:val="24"/>
                <w:szCs w:val="24"/>
              </w:rPr>
              <w:t>ą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4FB93B3C" w14:textId="327E945A" w:rsidR="006A0F10" w:rsidRPr="000E2530" w:rsidRDefault="006A0F10" w:rsidP="000E2530">
            <w:pPr>
              <w:pStyle w:val="Akapitzlist"/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Wytycznymi w sprawie działań naprawczych w odniesieniu do projektów współfinansowanych w okresie programowania 2014-2020 oraz ubiegających się o współfinansowanie w okresie 2021-2027 z Funduszy UE, </w:t>
            </w: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dotkniętych naruszeniem 2016/2046 w zakresie specustaw, dla których prowadzone jest postępowanie w sprawie oceny oddziaływania na środowisko (Ares(2021)1432319 z 23.02.2021 r.).</w:t>
            </w:r>
          </w:p>
          <w:p w14:paraId="102246F0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</w:t>
            </w:r>
            <w:r w:rsidR="00AD4E4B" w:rsidRPr="000E2530">
              <w:rPr>
                <w:rFonts w:ascii="Arial" w:hAnsi="Arial" w:cs="Arial"/>
                <w:sz w:val="24"/>
                <w:szCs w:val="24"/>
              </w:rPr>
              <w:t xml:space="preserve"> zakres projektu jest zgodny z decyzją o środowiskowych uwarunkowaniach oraz 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0E082C5F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A9B016A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923598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1EEC40" w14:textId="77777777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5A1989" w14:textId="154F3069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0E25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925EC9" w14:textId="2CA7B44B" w:rsidR="00E97D94" w:rsidRPr="000E2530" w:rsidRDefault="00E97D94" w:rsidP="000E25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0E2530">
              <w:rPr>
                <w:rFonts w:ascii="Arial" w:hAnsi="Arial" w:cs="Arial"/>
                <w:sz w:val="24"/>
                <w:szCs w:val="24"/>
              </w:rPr>
              <w:t>lub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7BD44FBE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2C515E84" w14:textId="38BC6B0D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8A3B356" w14:textId="77777777" w:rsidR="00E97D94" w:rsidRPr="00D866E1" w:rsidRDefault="00E97D94" w:rsidP="00D866E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4B23CBB9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74B5E1C" w14:textId="2F63A85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1663335" w14:textId="7777777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28C76CB2" w14:textId="77777777" w:rsidR="00E97D94" w:rsidRPr="002956C4" w:rsidRDefault="00E97D94" w:rsidP="00D866E1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5A1A67C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257C90E8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6CFCE0D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20A449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B5D02" w14:textId="290D8F6E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F5C1D14" w14:textId="71552C35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1A7A7218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B04372B" w14:textId="6B8DEC8E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BC52BF0" w14:textId="77777777" w:rsidR="00E97D94" w:rsidRPr="002956C4" w:rsidRDefault="00E97D94" w:rsidP="00A60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26335C5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B69903B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BCEE420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B127E6A" w14:textId="77777777" w:rsidR="00E97D94" w:rsidRPr="002956C4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F88535D" w14:textId="77777777" w:rsidR="00E97D94" w:rsidRPr="00D866E1" w:rsidRDefault="00E97D94" w:rsidP="00A60D93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BF31318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7304050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1FE034" w14:textId="77777777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E90C00" w14:textId="0A8C6DB1" w:rsidR="00E97D94" w:rsidRPr="002956C4" w:rsidRDefault="00E97D94" w:rsidP="00D866E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7E1F0F" w14:textId="4B9ACE3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4C63D9A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677CF12" w14:textId="0CE5DFE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1D4FC2E7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7F4D7D6" w14:textId="77777777" w:rsidR="00E97D94" w:rsidRPr="00A60D93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15" w:type="dxa"/>
          </w:tcPr>
          <w:p w14:paraId="2708DDE6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A357A07" w14:textId="77777777" w:rsidR="00E97D94" w:rsidRPr="002956C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0971E3C" w14:textId="1DE8D593" w:rsidR="00E97D94" w:rsidRPr="002956C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przyjęte założenia analiz finansowych są spójne i uzasadnione</w:t>
            </w:r>
            <w:r w:rsidR="00E5742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6FA669" w14:textId="77777777" w:rsidR="00E97D94" w:rsidRDefault="00E97D94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64FCFFB" w14:textId="77777777" w:rsidR="00E57425" w:rsidRPr="002956C4" w:rsidRDefault="00E57425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621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EEA8EBF" w14:textId="77777777" w:rsidR="00E97D94" w:rsidRPr="00E57425" w:rsidRDefault="00E57425" w:rsidP="00A60D9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5742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77328ED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7F5E962" w14:textId="6115E58D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0733E9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5F4D47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4A29E" w14:textId="36F9FE1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7F4AC3" w14:textId="2F1AAAFD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641DAEF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DA0D792" w14:textId="2D1E7A8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0E7ACCF7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1815D9CD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9515E8C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Przy czym okres kwalifikowalności powinien mieścić się w ramach czasowych określonych w art. 63 ust. 2 rozporządzenia nr 2021/1060,</w:t>
            </w:r>
          </w:p>
          <w:p w14:paraId="61A4E8DD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7" w:name="_Hlk126574575"/>
            <w:r w:rsidRPr="002956C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7"/>
            <w:r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E86557B" w14:textId="096127CC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528A1870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6D868D7" w14:textId="77777777" w:rsidR="00E97D94" w:rsidRPr="002956C4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3AC604" w14:textId="77777777" w:rsidR="00E97D94" w:rsidRPr="00A60D93" w:rsidRDefault="00E97D94" w:rsidP="00A60D93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4CB4CFC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6554EF7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C33778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933B2FD" w14:textId="3F645A1E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6656D4" w14:textId="5ECCD9EF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21F8E9E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1CF5E60" w14:textId="73D18F18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6B647EBC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</w:t>
            </w:r>
            <w:r w:rsidRPr="00E16C75">
              <w:rPr>
                <w:rFonts w:ascii="Arial" w:hAnsi="Arial" w:cs="Arial"/>
                <w:sz w:val="24"/>
                <w:szCs w:val="24"/>
              </w:rPr>
              <w:t xml:space="preserve"> jest zgodny z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zasad</w:t>
            </w:r>
            <w:r w:rsidRPr="00E16C75">
              <w:rPr>
                <w:rFonts w:ascii="Arial" w:hAnsi="Arial" w:cs="Arial"/>
                <w:sz w:val="24"/>
                <w:szCs w:val="24"/>
              </w:rPr>
              <w:t>ą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równości szans i</w:t>
            </w:r>
          </w:p>
          <w:p w14:paraId="095EE7CA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6915" w:type="dxa"/>
          </w:tcPr>
          <w:p w14:paraId="18EEDCAB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E944D0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A5B2B1B" w14:textId="5D95FDD0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917B6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63915E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0960A8" w14:textId="4040EDA3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CDF9E7" w14:textId="1D8813B1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139A80D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5326510" w14:textId="08683C81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595BF359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379383AF" w14:textId="2F22A33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843C62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843C62">
              <w:rPr>
                <w:rFonts w:ascii="Arial" w:hAnsi="Arial" w:cs="Arial"/>
                <w:sz w:val="24"/>
                <w:szCs w:val="24"/>
              </w:rPr>
              <w:t>202 z 07.06.2016, str. 389</w:t>
            </w:r>
            <w:r w:rsidRPr="002956C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312FAF0F" w14:textId="77777777" w:rsidR="00C77E9A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D5BAE2A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1354153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317CC3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033E1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72C557" w14:textId="0EF8C8EC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53BD655" w14:textId="1B5E68B2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057E91D2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94DFC58" w14:textId="0FE324B2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2FD68AF2" w14:textId="0EF1B3F3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843C62">
              <w:rPr>
                <w:rFonts w:ascii="Arial" w:hAnsi="Arial" w:cs="Arial"/>
                <w:sz w:val="24"/>
                <w:szCs w:val="24"/>
              </w:rPr>
              <w:t>p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43C62">
              <w:rPr>
                <w:rFonts w:ascii="Arial" w:hAnsi="Arial" w:cs="Arial"/>
                <w:sz w:val="24"/>
                <w:szCs w:val="24"/>
              </w:rPr>
              <w:t>o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43C62">
              <w:rPr>
                <w:rFonts w:ascii="Arial" w:hAnsi="Arial" w:cs="Arial"/>
                <w:sz w:val="24"/>
                <w:szCs w:val="24"/>
              </w:rPr>
              <w:t>n</w:t>
            </w:r>
            <w:r w:rsidRPr="002956C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549D2A9F" w14:textId="0234A39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843C62">
              <w:rPr>
                <w:rFonts w:ascii="Arial" w:hAnsi="Arial" w:cs="Arial"/>
                <w:sz w:val="24"/>
                <w:szCs w:val="24"/>
              </w:rPr>
              <w:t>p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43C62">
              <w:rPr>
                <w:rFonts w:ascii="Arial" w:hAnsi="Arial" w:cs="Arial"/>
                <w:sz w:val="24"/>
                <w:szCs w:val="24"/>
              </w:rPr>
              <w:t>o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43C62">
              <w:rPr>
                <w:rFonts w:ascii="Arial" w:hAnsi="Arial" w:cs="Arial"/>
                <w:sz w:val="24"/>
                <w:szCs w:val="24"/>
              </w:rPr>
              <w:t>n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C790542" w14:textId="01AC91A4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9C54F1">
              <w:rPr>
                <w:rFonts w:ascii="Arial" w:hAnsi="Arial" w:cs="Arial"/>
                <w:sz w:val="24"/>
                <w:szCs w:val="24"/>
              </w:rPr>
              <w:t>p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9C54F1">
              <w:rPr>
                <w:rFonts w:ascii="Arial" w:hAnsi="Arial" w:cs="Arial"/>
                <w:sz w:val="24"/>
                <w:szCs w:val="24"/>
              </w:rPr>
              <w:t>o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9C54F1">
              <w:rPr>
                <w:rFonts w:ascii="Arial" w:hAnsi="Arial" w:cs="Arial"/>
                <w:sz w:val="24"/>
                <w:szCs w:val="24"/>
              </w:rPr>
              <w:t>n</w:t>
            </w:r>
            <w:r w:rsidRPr="002956C4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CB733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D10E930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CCEC436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4A0310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64668A" w14:textId="1B2F532C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BE7AEC" w14:textId="4AEEBAFA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97D94" w:rsidRPr="007066B3" w14:paraId="3DCF4F5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3ACCFEC" w14:textId="4387DD1D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2679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77B17822" w14:textId="77777777" w:rsidR="00E97D94" w:rsidRPr="002956C4" w:rsidRDefault="00E97D94" w:rsidP="00E97D9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6E5AA3AA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6459F94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07BD1E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BEF0542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BA99B41" w14:textId="77777777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B5E422" w14:textId="156DFFD3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FDA5D3" w14:textId="1A2481E6" w:rsidR="00E97D94" w:rsidRPr="002956C4" w:rsidRDefault="00E97D94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5523A594" w14:textId="4192FAF7" w:rsidR="007257F1" w:rsidRPr="00B909E4" w:rsidRDefault="004F7E94" w:rsidP="004F7E94">
      <w:pPr>
        <w:pStyle w:val="Nagwek1"/>
        <w:numPr>
          <w:ilvl w:val="0"/>
          <w:numId w:val="43"/>
        </w:numPr>
        <w:spacing w:before="1440"/>
        <w:ind w:left="714" w:hanging="357"/>
        <w:rPr>
          <w:rFonts w:ascii="Arial" w:hAnsi="Arial" w:cs="Arial"/>
          <w:sz w:val="24"/>
          <w:szCs w:val="24"/>
        </w:rPr>
      </w:pPr>
      <w:r w:rsidRPr="004F7E94">
        <w:rPr>
          <w:rFonts w:ascii="Arial" w:hAnsi="Arial" w:cs="Arial"/>
          <w:sz w:val="24"/>
          <w:szCs w:val="24"/>
        </w:rPr>
        <w:lastRenderedPageBreak/>
        <w:t xml:space="preserve"> </w:t>
      </w:r>
      <w:r w:rsidR="007257F1" w:rsidRPr="004F7E9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7066B3" w14:paraId="62AFCC5C" w14:textId="77777777" w:rsidTr="00B909E4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3940AF6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175644B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F9584C9" w14:textId="77777777" w:rsidR="00A57E1E" w:rsidRPr="002956C4" w:rsidRDefault="00A57E1E" w:rsidP="002956C4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6613F074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5FC7F63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57E1E" w:rsidRPr="007066B3" w14:paraId="7E7306BB" w14:textId="77777777" w:rsidTr="002956C4">
        <w:tc>
          <w:tcPr>
            <w:tcW w:w="1110" w:type="dxa"/>
            <w:vAlign w:val="center"/>
          </w:tcPr>
          <w:p w14:paraId="0D3FC5A2" w14:textId="77777777" w:rsidR="00A57E1E" w:rsidRPr="000E2530" w:rsidRDefault="00A57E1E" w:rsidP="00864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628D9404" w14:textId="77777777" w:rsidR="00A57E1E" w:rsidRPr="000E2530" w:rsidRDefault="00A57E1E" w:rsidP="008641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0E2530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6C74582F" w14:textId="7777777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667F125" w14:textId="0598185E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7E5650F2" w14:textId="77777777" w:rsidR="00AD4E4B" w:rsidRPr="000E2530" w:rsidRDefault="00AD4E4B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06C5CCF" w14:textId="77777777" w:rsidR="00AD4E4B" w:rsidRPr="000E2530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83145A4" w14:textId="77777777" w:rsidR="00AD4E4B" w:rsidRPr="000E2530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49999E" w14:textId="77777777" w:rsidR="00AD4E4B" w:rsidRPr="000E2530" w:rsidRDefault="00AD4E4B" w:rsidP="00A60D9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3971199" w14:textId="3C4A39A1" w:rsidR="00A57E1E" w:rsidRPr="000E2530" w:rsidRDefault="005D11D3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18"/>
            <w:r w:rsidRPr="000E2530">
              <w:rPr>
                <w:rFonts w:ascii="Arial" w:hAnsi="Arial" w:cs="Arial"/>
                <w:sz w:val="24"/>
                <w:szCs w:val="24"/>
              </w:rPr>
              <w:t>Obowiązujące</w:t>
            </w:r>
            <w:commentRangeEnd w:id="18"/>
            <w:r w:rsidR="00ED0808" w:rsidRPr="000E2530">
              <w:rPr>
                <w:rStyle w:val="Odwoaniedokomentarza"/>
                <w:rFonts w:ascii="Arial" w:hAnsi="Arial" w:cs="Arial"/>
                <w:sz w:val="24"/>
                <w:szCs w:val="24"/>
                <w:lang w:val="x-none" w:eastAsia="x-none"/>
              </w:rPr>
              <w:commentReference w:id="18"/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standardy w zakresie kształtowania ładu przestrzennego w województwie kujawsko-pomorskim zostaną wskazane w </w:t>
            </w:r>
            <w:ins w:id="19" w:author="Sylwia Szada" w:date="2025-06-04T15:47:00Z">
              <w:r w:rsidR="00ED0808" w:rsidRPr="000E2530">
                <w:rPr>
                  <w:rFonts w:ascii="Arial" w:hAnsi="Arial" w:cs="Arial"/>
                  <w:sz w:val="24"/>
                  <w:szCs w:val="24"/>
                </w:rPr>
                <w:t>ogłoszeniu o naborze/dokumentach pomocniczych.</w:t>
              </w:r>
            </w:ins>
            <w:del w:id="20" w:author="Sylwia Szada" w:date="2025-06-04T15:47:00Z" w16du:dateUtc="2025-06-04T13:47:00Z">
              <w:r w:rsidRPr="000E2530" w:rsidDel="00ED0808">
                <w:rPr>
                  <w:rFonts w:ascii="Arial" w:hAnsi="Arial" w:cs="Arial"/>
                  <w:sz w:val="24"/>
                  <w:szCs w:val="24"/>
                </w:rPr>
                <w:delText>Regulaminie wyboru projektów.</w:delText>
              </w:r>
            </w:del>
          </w:p>
          <w:p w14:paraId="458AF432" w14:textId="188BA2DB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EC7054A" w14:textId="0C4547F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422F400" w14:textId="7777777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F77140" w14:textId="7777777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C08882" w14:textId="5E2E604F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B41980D" w14:textId="05FFEFF7" w:rsidR="00A57E1E" w:rsidRPr="000E2530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2530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 w:rsidRPr="000E2530">
              <w:rPr>
                <w:rFonts w:ascii="Arial" w:hAnsi="Arial" w:cs="Arial"/>
                <w:sz w:val="24"/>
                <w:szCs w:val="24"/>
              </w:rPr>
              <w:t>lub</w:t>
            </w:r>
            <w:r w:rsidRPr="000E2530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15D2D4E1" w14:textId="77777777" w:rsidTr="002956C4">
        <w:tc>
          <w:tcPr>
            <w:tcW w:w="1110" w:type="dxa"/>
            <w:vAlign w:val="center"/>
          </w:tcPr>
          <w:p w14:paraId="1DD6363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DEB70D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0C54C82B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komplementarny/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uzupełniający do działań niezbędnych do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osiągnięcia celów EFS+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, tzn. czy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infrastrukturze wspartej w ramach projektu EFRR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zostaną przeprowadzone działania realizujące cele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EFS+, określone w </w:t>
            </w:r>
            <w:proofErr w:type="spellStart"/>
            <w:r w:rsidR="007F6629" w:rsidRPr="002956C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4(f).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Finansowanie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tych działań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możliwe będzie w ramach FEdKP ze środków EFS+ w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2B8FC7DA" w14:textId="3762614E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F2D2CF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F8E1629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8F4D6E5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E4EB47" w14:textId="6B4DDE98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022E5B3" w14:textId="1A05F2B3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0692E9BD" w14:textId="77777777" w:rsidTr="002956C4">
        <w:tc>
          <w:tcPr>
            <w:tcW w:w="1110" w:type="dxa"/>
            <w:vAlign w:val="center"/>
          </w:tcPr>
          <w:p w14:paraId="543D6ED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1" w:name="_Hlk132956329"/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53D2034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6915" w:type="dxa"/>
          </w:tcPr>
          <w:p w14:paraId="3AD5689B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81ACEAA" w14:textId="77777777" w:rsidR="00A57E1E" w:rsidRPr="002956C4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w strategii ZIT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BydO</w:t>
            </w:r>
            <w:r w:rsidR="00800F6F" w:rsidRPr="002956C4">
              <w:rPr>
                <w:rFonts w:ascii="Arial" w:hAnsi="Arial" w:cs="Arial"/>
                <w:sz w:val="24"/>
                <w:szCs w:val="24"/>
              </w:rPr>
              <w:t>F</w:t>
            </w:r>
            <w:proofErr w:type="spellEnd"/>
            <w:r w:rsidR="0029005A" w:rsidRPr="002956C4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277706C2" w14:textId="713C8F4C" w:rsidR="00A57E1E" w:rsidRPr="002956C4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1D1C2F">
              <w:rPr>
                <w:rFonts w:ascii="Arial" w:hAnsi="Arial" w:cs="Arial"/>
                <w:sz w:val="24"/>
                <w:szCs w:val="24"/>
              </w:rPr>
              <w:t xml:space="preserve">w fiszkach </w:t>
            </w:r>
            <w:r w:rsidR="001D1C2F">
              <w:rPr>
                <w:rFonts w:ascii="Arial" w:hAnsi="Arial" w:cs="Arial"/>
                <w:sz w:val="24"/>
                <w:szCs w:val="24"/>
              </w:rPr>
              <w:lastRenderedPageBreak/>
              <w:t>projektowych stanowiących załącznik do porozumienia terytorialnego</w:t>
            </w:r>
            <w:r w:rsidR="00B26BD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2956C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DE54E" w14:textId="36192BB2" w:rsidR="00DC202C" w:rsidRDefault="00A57E1E" w:rsidP="00A60D93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A24A59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="00CD2C85"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1D1C2F">
              <w:rPr>
                <w:rFonts w:ascii="Arial" w:hAnsi="Arial" w:cs="Arial"/>
                <w:sz w:val="24"/>
                <w:szCs w:val="24"/>
              </w:rPr>
              <w:t>porozumienia terytorialnego.</w:t>
            </w:r>
          </w:p>
          <w:p w14:paraId="6EB78AB0" w14:textId="066C1116" w:rsidR="00B42B41" w:rsidRDefault="00B42B41" w:rsidP="00B42B41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przypadku, gdy strategia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</w:t>
            </w:r>
            <w:r w:rsidR="009C54F1">
              <w:rPr>
                <w:rFonts w:ascii="Arial" w:hAnsi="Arial" w:cs="Arial"/>
                <w:sz w:val="24"/>
                <w:szCs w:val="24"/>
              </w:rPr>
              <w:t>F</w:t>
            </w:r>
            <w:proofErr w:type="spellEnd"/>
            <w:r w:rsidR="009C54F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potwierdzające, że projekt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zostanie zamieszczony na liście podstawowej projektów w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5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D2A107" w14:textId="6C6D7E2E" w:rsidR="00A57E1E" w:rsidRPr="00A04685" w:rsidRDefault="00D535D1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D1C2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strategię ZIT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B42B41" w:rsidRPr="00B42B41">
              <w:rPr>
                <w:rFonts w:ascii="Arial" w:hAnsi="Arial" w:cs="Arial"/>
                <w:sz w:val="24"/>
                <w:szCs w:val="24"/>
              </w:rPr>
              <w:t xml:space="preserve"> lub oświadczenie organu lub podmiotu odpowiedzialnego za przygotowanie strategii ZIT </w:t>
            </w:r>
            <w:proofErr w:type="spellStart"/>
            <w:r w:rsidR="00B42B41" w:rsidRPr="00B42B41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B42B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1C2F">
              <w:rPr>
                <w:rFonts w:ascii="Arial" w:hAnsi="Arial" w:cs="Arial"/>
                <w:sz w:val="24"/>
                <w:szCs w:val="24"/>
              </w:rPr>
              <w:t>oraz porozumienie terytorialne.</w:t>
            </w:r>
          </w:p>
        </w:tc>
        <w:tc>
          <w:tcPr>
            <w:tcW w:w="3402" w:type="dxa"/>
          </w:tcPr>
          <w:p w14:paraId="06784C28" w14:textId="47E11C83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0E605D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3B4B6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889DA9" w14:textId="77777777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F151352" w14:textId="5C17FCA1" w:rsidR="00A57E1E" w:rsidRPr="002956C4" w:rsidRDefault="00A57E1E" w:rsidP="00A60D9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303E8A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21"/>
    </w:tbl>
    <w:p w14:paraId="4D1DACEF" w14:textId="77777777" w:rsidR="00AF62A4" w:rsidRPr="000433FE" w:rsidRDefault="00AF62A4" w:rsidP="003E4D45">
      <w:pPr>
        <w:rPr>
          <w:rFonts w:cs="Calibri"/>
          <w:color w:val="FF0000"/>
          <w:sz w:val="20"/>
          <w:szCs w:val="20"/>
          <w:lang w:eastAsia="pl-PL"/>
        </w:rPr>
      </w:pPr>
    </w:p>
    <w:sectPr w:rsidR="00AF62A4" w:rsidRPr="000433FE" w:rsidSect="008124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Sylwia Szada" w:date="2025-06-04T15:42:00Z" w:initials="SS">
    <w:p w14:paraId="620243BD" w14:textId="77777777" w:rsidR="00BB42B3" w:rsidRDefault="00ED0808" w:rsidP="00BB42B3">
      <w:pPr>
        <w:pStyle w:val="Tekstkomentarza"/>
      </w:pPr>
      <w:r>
        <w:rPr>
          <w:rStyle w:val="Odwoaniedokomentarza"/>
        </w:rPr>
        <w:annotationRef/>
      </w:r>
      <w:r w:rsidR="00BB42B3">
        <w:t>Stanowisko Grupy roboczej ds. PT</w:t>
      </w:r>
    </w:p>
  </w:comment>
  <w:comment w:id="7" w:author="Sylwia Szada" w:date="2025-06-04T15:45:00Z" w:initials="SS">
    <w:p w14:paraId="74131116" w14:textId="77777777" w:rsidR="00BB42B3" w:rsidRDefault="00ED0808" w:rsidP="00BB42B3">
      <w:pPr>
        <w:pStyle w:val="Tekstkomentarza"/>
      </w:pPr>
      <w:r>
        <w:rPr>
          <w:rStyle w:val="Odwoaniedokomentarza"/>
        </w:rPr>
        <w:annotationRef/>
      </w:r>
      <w:r w:rsidR="00BB42B3">
        <w:t>Stanowisko Grupy roboczej ds. PT</w:t>
      </w:r>
    </w:p>
  </w:comment>
  <w:comment w:id="12" w:author="Sylwia Szada" w:date="2025-06-04T16:18:00Z" w:initials="SS">
    <w:p w14:paraId="42D76B86" w14:textId="77777777" w:rsidR="00BB42B3" w:rsidRDefault="009A5897" w:rsidP="00BB42B3">
      <w:pPr>
        <w:pStyle w:val="Tekstkomentarza"/>
      </w:pPr>
      <w:r>
        <w:rPr>
          <w:rStyle w:val="Odwoaniedokomentarza"/>
        </w:rPr>
        <w:annotationRef/>
      </w:r>
      <w:r w:rsidR="00BB42B3">
        <w:t>Stanowisko Grupy roboczej ds. PT</w:t>
      </w:r>
    </w:p>
  </w:comment>
  <w:comment w:id="18" w:author="Sylwia Szada" w:date="2025-06-04T15:48:00Z" w:initials="SS">
    <w:p w14:paraId="563F9DE2" w14:textId="77777777" w:rsidR="00BB42B3" w:rsidRDefault="00ED0808" w:rsidP="00BB42B3">
      <w:pPr>
        <w:pStyle w:val="Tekstkomentarza"/>
      </w:pPr>
      <w:r>
        <w:rPr>
          <w:rStyle w:val="Odwoaniedokomentarza"/>
        </w:rPr>
        <w:annotationRef/>
      </w:r>
      <w:r w:rsidR="00BB42B3">
        <w:t>Stanowisko Grupy roboczej ds. PT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20243BD" w15:done="0"/>
  <w15:commentEx w15:paraId="74131116" w15:done="0"/>
  <w15:commentEx w15:paraId="42D76B86" w15:done="0"/>
  <w15:commentEx w15:paraId="563F9D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BA50B3" w16cex:dateUtc="2025-06-04T13:42:00Z"/>
  <w16cex:commentExtensible w16cex:durableId="4D59FB26" w16cex:dateUtc="2025-06-04T13:45:00Z"/>
  <w16cex:commentExtensible w16cex:durableId="47CD02B1" w16cex:dateUtc="2025-06-04T14:18:00Z"/>
  <w16cex:commentExtensible w16cex:durableId="61438475" w16cex:dateUtc="2025-06-04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0243BD" w16cid:durableId="23BA50B3"/>
  <w16cid:commentId w16cid:paraId="74131116" w16cid:durableId="4D59FB26"/>
  <w16cid:commentId w16cid:paraId="42D76B86" w16cid:durableId="47CD02B1"/>
  <w16cid:commentId w16cid:paraId="563F9DE2" w16cid:durableId="614384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8FDD4" w14:textId="77777777" w:rsidR="008124BA" w:rsidRDefault="008124BA" w:rsidP="00D15E00">
      <w:pPr>
        <w:spacing w:after="0" w:line="240" w:lineRule="auto"/>
      </w:pPr>
      <w:r>
        <w:separator/>
      </w:r>
    </w:p>
  </w:endnote>
  <w:endnote w:type="continuationSeparator" w:id="0">
    <w:p w14:paraId="4D655C54" w14:textId="77777777" w:rsidR="008124BA" w:rsidRDefault="008124B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172F7" w14:textId="77777777" w:rsidR="00E52CE9" w:rsidRDefault="00E52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0C2A" w14:textId="36849992" w:rsidR="002D61A4" w:rsidRDefault="002D61A4" w:rsidP="00996B0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7647D" w14:textId="1CAF9EE4" w:rsidR="00280B88" w:rsidRDefault="00280B88" w:rsidP="00CC7B57">
    <w:pPr>
      <w:pStyle w:val="Stopka"/>
      <w:jc w:val="center"/>
    </w:pPr>
    <w:r w:rsidRPr="00FE7BFE">
      <w:rPr>
        <w:noProof/>
      </w:rPr>
      <w:drawing>
        <wp:inline distT="0" distB="0" distL="0" distR="0" wp14:anchorId="06423FC9" wp14:editId="1D09D150">
          <wp:extent cx="6958965" cy="854710"/>
          <wp:effectExtent l="0" t="0" r="0" b="0"/>
          <wp:docPr id="3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896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8745F" w14:textId="77777777" w:rsidR="008124BA" w:rsidRDefault="008124BA" w:rsidP="00D15E00">
      <w:pPr>
        <w:spacing w:after="0" w:line="240" w:lineRule="auto"/>
      </w:pPr>
      <w:r>
        <w:separator/>
      </w:r>
    </w:p>
  </w:footnote>
  <w:footnote w:type="continuationSeparator" w:id="0">
    <w:p w14:paraId="0685BE94" w14:textId="77777777" w:rsidR="008124BA" w:rsidRDefault="008124BA" w:rsidP="00D15E00">
      <w:pPr>
        <w:spacing w:after="0" w:line="240" w:lineRule="auto"/>
      </w:pPr>
      <w:r>
        <w:continuationSeparator/>
      </w:r>
    </w:p>
  </w:footnote>
  <w:footnote w:id="1">
    <w:p w14:paraId="195691C6" w14:textId="3B18A16E" w:rsidR="00B909E4" w:rsidRPr="00B909E4" w:rsidRDefault="00B909E4" w:rsidP="009B697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909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909E4">
        <w:rPr>
          <w:rFonts w:ascii="Arial" w:hAnsi="Arial" w:cs="Arial"/>
          <w:sz w:val="24"/>
          <w:szCs w:val="24"/>
        </w:rPr>
        <w:t xml:space="preserve"> </w:t>
      </w:r>
      <w:r w:rsidRPr="00B909E4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2">
    <w:p w14:paraId="77CDFD77" w14:textId="6BAAD141" w:rsidR="003E4D45" w:rsidRPr="002956C4" w:rsidRDefault="003E4D45" w:rsidP="009B697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956C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Pr="002956C4">
        <w:rPr>
          <w:rFonts w:ascii="Arial" w:hAnsi="Arial" w:cs="Arial"/>
          <w:bCs/>
          <w:sz w:val="24"/>
          <w:szCs w:val="24"/>
        </w:rPr>
        <w:t>Wykluczenia podmiotowe</w:t>
      </w:r>
      <w:r w:rsidR="005A1FCB">
        <w:rPr>
          <w:rFonts w:ascii="Arial" w:hAnsi="Arial" w:cs="Arial"/>
          <w:bCs/>
          <w:sz w:val="24"/>
          <w:szCs w:val="24"/>
        </w:rPr>
        <w:t>, określone w regulaminie wyboru projektów</w:t>
      </w:r>
      <w:r w:rsidR="007627BC">
        <w:rPr>
          <w:rFonts w:ascii="Arial" w:hAnsi="Arial" w:cs="Arial"/>
          <w:bCs/>
          <w:sz w:val="24"/>
          <w:szCs w:val="24"/>
        </w:rPr>
        <w:t>,</w:t>
      </w:r>
      <w:r w:rsidRPr="002956C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41D6E161" w14:textId="5EFDD4B6" w:rsidR="007627BC" w:rsidRPr="009C54F1" w:rsidRDefault="007627BC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B69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B697D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9B697D">
        <w:rPr>
          <w:rFonts w:ascii="Arial" w:hAnsi="Arial" w:cs="Arial"/>
          <w:sz w:val="24"/>
          <w:szCs w:val="24"/>
          <w:lang w:val="pl-PL"/>
        </w:rPr>
        <w:t>2021</w:t>
      </w:r>
      <w:r w:rsidRPr="009B697D">
        <w:rPr>
          <w:rFonts w:ascii="Arial" w:hAnsi="Arial" w:cs="Arial"/>
          <w:sz w:val="24"/>
          <w:szCs w:val="24"/>
        </w:rPr>
        <w:t>/</w:t>
      </w:r>
      <w:r w:rsidRPr="009B697D">
        <w:rPr>
          <w:rFonts w:ascii="Arial" w:hAnsi="Arial" w:cs="Arial"/>
          <w:sz w:val="24"/>
          <w:szCs w:val="24"/>
          <w:lang w:val="pl-PL"/>
        </w:rPr>
        <w:t>1060</w:t>
      </w:r>
      <w:r w:rsidRPr="009B697D">
        <w:rPr>
          <w:rFonts w:ascii="Arial" w:hAnsi="Arial" w:cs="Arial"/>
          <w:sz w:val="24"/>
          <w:szCs w:val="24"/>
        </w:rPr>
        <w:t xml:space="preserve"> z dnia </w:t>
      </w:r>
      <w:r w:rsidRPr="009B697D">
        <w:rPr>
          <w:rFonts w:ascii="Arial" w:hAnsi="Arial" w:cs="Arial"/>
          <w:sz w:val="24"/>
          <w:szCs w:val="24"/>
          <w:lang w:val="pl-PL"/>
        </w:rPr>
        <w:t>24</w:t>
      </w:r>
      <w:r w:rsidRPr="009B697D">
        <w:rPr>
          <w:rFonts w:ascii="Arial" w:hAnsi="Arial" w:cs="Arial"/>
          <w:sz w:val="24"/>
          <w:szCs w:val="24"/>
        </w:rPr>
        <w:t xml:space="preserve"> </w:t>
      </w:r>
      <w:r w:rsidRPr="009B697D">
        <w:rPr>
          <w:rFonts w:ascii="Arial" w:hAnsi="Arial" w:cs="Arial"/>
          <w:sz w:val="24"/>
          <w:szCs w:val="24"/>
          <w:lang w:val="pl-PL"/>
        </w:rPr>
        <w:t>czerwca</w:t>
      </w:r>
      <w:r w:rsidRPr="009B697D">
        <w:rPr>
          <w:rFonts w:ascii="Arial" w:hAnsi="Arial" w:cs="Arial"/>
          <w:sz w:val="24"/>
          <w:szCs w:val="24"/>
        </w:rPr>
        <w:t xml:space="preserve"> 20</w:t>
      </w:r>
      <w:r w:rsidRPr="009B697D">
        <w:rPr>
          <w:rFonts w:ascii="Arial" w:hAnsi="Arial" w:cs="Arial"/>
          <w:sz w:val="24"/>
          <w:szCs w:val="24"/>
          <w:lang w:val="pl-PL"/>
        </w:rPr>
        <w:t>2</w:t>
      </w:r>
      <w:r w:rsidRPr="009B697D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9B697D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9B697D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9B697D">
        <w:rPr>
          <w:rFonts w:ascii="Arial" w:hAnsi="Arial" w:cs="Arial"/>
          <w:sz w:val="24"/>
          <w:szCs w:val="24"/>
          <w:lang w:val="pl-PL"/>
        </w:rPr>
        <w:t xml:space="preserve"> </w:t>
      </w:r>
      <w:r w:rsidRPr="009B697D">
        <w:rPr>
          <w:rFonts w:ascii="Arial" w:hAnsi="Arial" w:cs="Arial"/>
          <w:sz w:val="24"/>
          <w:szCs w:val="24"/>
        </w:rPr>
        <w:t>(Dz. Urz. UE L</w:t>
      </w:r>
      <w:r w:rsidRPr="009B697D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9B697D">
        <w:rPr>
          <w:rFonts w:ascii="Arial" w:hAnsi="Arial" w:cs="Arial"/>
          <w:sz w:val="24"/>
          <w:szCs w:val="24"/>
        </w:rPr>
        <w:t xml:space="preserve"> </w:t>
      </w:r>
      <w:r w:rsidR="00143E0D">
        <w:rPr>
          <w:rFonts w:ascii="Arial" w:hAnsi="Arial" w:cs="Arial"/>
          <w:sz w:val="24"/>
          <w:szCs w:val="24"/>
        </w:rPr>
        <w:br/>
      </w:r>
      <w:r w:rsidRPr="009B697D">
        <w:rPr>
          <w:rFonts w:ascii="Arial" w:hAnsi="Arial" w:cs="Arial"/>
          <w:sz w:val="24"/>
          <w:szCs w:val="24"/>
        </w:rPr>
        <w:t xml:space="preserve">z </w:t>
      </w:r>
      <w:r w:rsidRPr="009B697D">
        <w:rPr>
          <w:rFonts w:ascii="Arial" w:hAnsi="Arial" w:cs="Arial"/>
          <w:sz w:val="24"/>
          <w:szCs w:val="24"/>
          <w:lang w:val="pl-PL"/>
        </w:rPr>
        <w:t>3</w:t>
      </w:r>
      <w:r w:rsidRPr="009B697D">
        <w:rPr>
          <w:rFonts w:ascii="Arial" w:hAnsi="Arial" w:cs="Arial"/>
          <w:sz w:val="24"/>
          <w:szCs w:val="24"/>
        </w:rPr>
        <w:t>0.</w:t>
      </w:r>
      <w:r w:rsidRPr="009B697D">
        <w:rPr>
          <w:rFonts w:ascii="Arial" w:hAnsi="Arial" w:cs="Arial"/>
          <w:sz w:val="24"/>
          <w:szCs w:val="24"/>
          <w:lang w:val="pl-PL"/>
        </w:rPr>
        <w:t>06</w:t>
      </w:r>
      <w:r w:rsidRPr="009B697D">
        <w:rPr>
          <w:rFonts w:ascii="Arial" w:hAnsi="Arial" w:cs="Arial"/>
          <w:sz w:val="24"/>
          <w:szCs w:val="24"/>
        </w:rPr>
        <w:t>.20</w:t>
      </w:r>
      <w:r w:rsidRPr="009B697D">
        <w:rPr>
          <w:rFonts w:ascii="Arial" w:hAnsi="Arial" w:cs="Arial"/>
          <w:sz w:val="24"/>
          <w:szCs w:val="24"/>
          <w:lang w:val="pl-PL"/>
        </w:rPr>
        <w:t>2</w:t>
      </w:r>
      <w:r w:rsidRPr="009B697D">
        <w:rPr>
          <w:rFonts w:ascii="Arial" w:hAnsi="Arial" w:cs="Arial"/>
          <w:sz w:val="24"/>
          <w:szCs w:val="24"/>
        </w:rPr>
        <w:t xml:space="preserve">1) (dalej: rozporządzenie </w:t>
      </w:r>
      <w:r w:rsidRPr="009B697D">
        <w:rPr>
          <w:rFonts w:ascii="Arial" w:hAnsi="Arial" w:cs="Arial"/>
          <w:sz w:val="24"/>
          <w:szCs w:val="24"/>
          <w:lang w:val="pl-PL"/>
        </w:rPr>
        <w:t>nr 2021/1060</w:t>
      </w:r>
      <w:r w:rsidRPr="009B697D">
        <w:rPr>
          <w:rFonts w:ascii="Arial" w:hAnsi="Arial" w:cs="Arial"/>
          <w:sz w:val="24"/>
          <w:szCs w:val="24"/>
        </w:rPr>
        <w:t>).</w:t>
      </w:r>
    </w:p>
  </w:footnote>
  <w:footnote w:id="4">
    <w:p w14:paraId="6D266017" w14:textId="77777777" w:rsidR="009A37E4" w:rsidRPr="00581C35" w:rsidRDefault="009A37E4" w:rsidP="009C54F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6CCA0DE" w14:textId="77777777" w:rsidR="007627BC" w:rsidRPr="00544205" w:rsidRDefault="007627BC" w:rsidP="009C54F1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53446081" w14:textId="77777777" w:rsidR="007627BC" w:rsidRPr="00C35067" w:rsidRDefault="007627BC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079BFA0D" w14:textId="77777777" w:rsidR="00EF1BF9" w:rsidRPr="00B03FEC" w:rsidRDefault="00EF1BF9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3FE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03FEC">
        <w:rPr>
          <w:rFonts w:ascii="Arial" w:hAnsi="Arial" w:cs="Arial"/>
          <w:sz w:val="24"/>
          <w:szCs w:val="24"/>
        </w:rPr>
        <w:t xml:space="preserve"> Załącznik do Stanowiska Zarządu Województwa Kujawsko-Pomorskiego z dnia 27 kwietnia 2022 r.</w:t>
      </w:r>
    </w:p>
  </w:footnote>
  <w:footnote w:id="8">
    <w:p w14:paraId="6B3FEC85" w14:textId="4AD638A3" w:rsidR="00DB29D6" w:rsidRPr="004079CA" w:rsidRDefault="00DB29D6" w:rsidP="00143E0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DB2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29D6">
        <w:rPr>
          <w:rFonts w:ascii="Arial" w:hAnsi="Arial" w:cs="Arial"/>
          <w:sz w:val="24"/>
          <w:szCs w:val="24"/>
        </w:rPr>
        <w:t xml:space="preserve"> </w:t>
      </w:r>
      <w:r w:rsidRPr="00DB29D6">
        <w:rPr>
          <w:rFonts w:ascii="Arial" w:hAnsi="Arial" w:cs="Arial"/>
          <w:sz w:val="24"/>
          <w:szCs w:val="24"/>
          <w:lang w:val="pl-PL"/>
        </w:rPr>
        <w:t>Wkład UE nie może wynieść więcej niż 85% w wydatkach kwalifikowalnych projektu</w:t>
      </w:r>
      <w:r w:rsidR="008B5E5C">
        <w:rPr>
          <w:rFonts w:ascii="Arial" w:hAnsi="Arial" w:cs="Arial"/>
          <w:sz w:val="24"/>
          <w:szCs w:val="24"/>
          <w:lang w:val="pl-PL"/>
        </w:rPr>
        <w:t xml:space="preserve">. Wkład BP należy obliczyć zgodnie </w:t>
      </w:r>
      <w:r w:rsidR="00143E0D">
        <w:rPr>
          <w:rFonts w:ascii="Arial" w:hAnsi="Arial" w:cs="Arial"/>
          <w:sz w:val="24"/>
          <w:szCs w:val="24"/>
          <w:lang w:val="pl-PL"/>
        </w:rPr>
        <w:br/>
      </w:r>
      <w:r w:rsidR="008B5E5C">
        <w:rPr>
          <w:rFonts w:ascii="Arial" w:hAnsi="Arial" w:cs="Arial"/>
          <w:sz w:val="24"/>
          <w:szCs w:val="24"/>
          <w:lang w:val="pl-PL"/>
        </w:rPr>
        <w:t>z następującym wzorem: wkład UE/85%*10%.</w:t>
      </w:r>
      <w:r w:rsidR="003705B0">
        <w:rPr>
          <w:rFonts w:ascii="Arial" w:hAnsi="Arial" w:cs="Arial"/>
          <w:sz w:val="24"/>
          <w:szCs w:val="24"/>
          <w:lang w:val="pl-PL"/>
        </w:rPr>
        <w:t xml:space="preserve"> </w:t>
      </w:r>
      <w:r w:rsidR="005224E4">
        <w:rPr>
          <w:rFonts w:ascii="Arial" w:hAnsi="Arial" w:cs="Arial"/>
          <w:sz w:val="24"/>
          <w:szCs w:val="24"/>
          <w:lang w:val="pl-PL"/>
        </w:rPr>
        <w:t xml:space="preserve">W przypadku </w:t>
      </w:r>
      <w:r w:rsidR="005224E4" w:rsidRPr="005224E4">
        <w:rPr>
          <w:rFonts w:ascii="Arial" w:hAnsi="Arial" w:cs="Arial"/>
          <w:sz w:val="24"/>
          <w:szCs w:val="24"/>
          <w:lang w:val="pl-PL"/>
        </w:rPr>
        <w:t>projektów objętych regułami pomocy publicznej</w:t>
      </w:r>
      <w:r w:rsidR="00D25DA4">
        <w:rPr>
          <w:rFonts w:ascii="Arial" w:hAnsi="Arial" w:cs="Arial"/>
          <w:sz w:val="24"/>
          <w:szCs w:val="24"/>
          <w:lang w:val="pl-PL"/>
        </w:rPr>
        <w:t xml:space="preserve"> </w:t>
      </w:r>
      <w:r w:rsidR="005224E4" w:rsidRPr="005224E4">
        <w:rPr>
          <w:rFonts w:ascii="Arial" w:hAnsi="Arial" w:cs="Arial"/>
          <w:sz w:val="24"/>
          <w:szCs w:val="24"/>
          <w:lang w:val="pl-PL"/>
        </w:rPr>
        <w:t xml:space="preserve">środki </w:t>
      </w:r>
      <w:r w:rsidR="005224E4">
        <w:rPr>
          <w:rFonts w:ascii="Arial" w:hAnsi="Arial" w:cs="Arial"/>
          <w:sz w:val="24"/>
          <w:szCs w:val="24"/>
          <w:lang w:val="pl-PL"/>
        </w:rPr>
        <w:t>BP</w:t>
      </w:r>
      <w:r w:rsidR="005224E4" w:rsidRPr="005224E4">
        <w:rPr>
          <w:rFonts w:ascii="Arial" w:hAnsi="Arial" w:cs="Arial"/>
          <w:sz w:val="24"/>
          <w:szCs w:val="24"/>
          <w:lang w:val="pl-PL"/>
        </w:rPr>
        <w:t xml:space="preserve"> nie mogą powodować przekroczenia intensywności pomocy publicznej wynikającej z przepisów o pomocy publicznej</w:t>
      </w:r>
      <w:r w:rsidR="005224E4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05D46A1E" w14:textId="3137D310" w:rsidR="00237A1E" w:rsidRPr="00DB29D6" w:rsidRDefault="00237A1E" w:rsidP="00143E0D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eastAsia="en-US"/>
        </w:rPr>
      </w:pPr>
      <w:r w:rsidRPr="00DB29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29D6">
        <w:rPr>
          <w:rFonts w:ascii="Arial" w:hAnsi="Arial" w:cs="Arial"/>
          <w:sz w:val="24"/>
          <w:szCs w:val="24"/>
        </w:rPr>
        <w:t xml:space="preserve"> </w:t>
      </w:r>
      <w:r w:rsidR="0049617C">
        <w:rPr>
          <w:rFonts w:ascii="Arial" w:hAnsi="Arial" w:cs="Arial"/>
          <w:sz w:val="24"/>
          <w:szCs w:val="24"/>
          <w:lang w:eastAsia="en-US"/>
        </w:rPr>
        <w:t>W</w:t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 przypadku zmiany </w:t>
      </w:r>
      <w:proofErr w:type="spellStart"/>
      <w:r w:rsidRPr="00DB29D6">
        <w:rPr>
          <w:rFonts w:ascii="Arial" w:hAnsi="Arial" w:cs="Arial"/>
          <w:sz w:val="24"/>
          <w:szCs w:val="24"/>
          <w:lang w:eastAsia="en-US"/>
        </w:rPr>
        <w:t>SzOP</w:t>
      </w:r>
      <w:proofErr w:type="spellEnd"/>
      <w:r w:rsidRPr="00DB29D6">
        <w:rPr>
          <w:rFonts w:ascii="Arial" w:hAnsi="Arial" w:cs="Arial"/>
          <w:sz w:val="24"/>
          <w:szCs w:val="24"/>
          <w:lang w:eastAsia="en-US"/>
        </w:rPr>
        <w:t xml:space="preserve"> w późniejszym terminie przy ocenie lub potwierdzaniu spełniania kryterium w związku z art. 62 ustawy </w:t>
      </w:r>
      <w:r w:rsidR="00143E0D">
        <w:rPr>
          <w:rFonts w:ascii="Arial" w:hAnsi="Arial" w:cs="Arial"/>
          <w:sz w:val="24"/>
          <w:szCs w:val="24"/>
          <w:lang w:eastAsia="en-US"/>
        </w:rPr>
        <w:br/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z dnia 28 kwietnia 2022 r. o zasadach realizacji zadań finansowanych ze środków europejskich w perspektywie finansowej </w:t>
      </w:r>
      <w:r w:rsidR="00143E0D">
        <w:rPr>
          <w:rFonts w:ascii="Arial" w:hAnsi="Arial" w:cs="Arial"/>
          <w:sz w:val="24"/>
          <w:szCs w:val="24"/>
          <w:lang w:eastAsia="en-US"/>
        </w:rPr>
        <w:br/>
      </w:r>
      <w:r w:rsidRPr="00DB29D6">
        <w:rPr>
          <w:rFonts w:ascii="Arial" w:hAnsi="Arial" w:cs="Arial"/>
          <w:sz w:val="24"/>
          <w:szCs w:val="24"/>
          <w:lang w:eastAsia="en-US"/>
        </w:rPr>
        <w:t xml:space="preserve">2021-2027 (Dz. U. poz. 1079 z </w:t>
      </w:r>
      <w:proofErr w:type="spellStart"/>
      <w:r w:rsidRPr="00DB29D6">
        <w:rPr>
          <w:rFonts w:ascii="Arial" w:hAnsi="Arial" w:cs="Arial"/>
          <w:sz w:val="24"/>
          <w:szCs w:val="24"/>
          <w:lang w:eastAsia="en-US"/>
        </w:rPr>
        <w:t>późn</w:t>
      </w:r>
      <w:proofErr w:type="spellEnd"/>
      <w:r w:rsidRPr="00DB29D6">
        <w:rPr>
          <w:rFonts w:ascii="Arial" w:hAnsi="Arial" w:cs="Arial"/>
          <w:sz w:val="24"/>
          <w:szCs w:val="24"/>
          <w:lang w:eastAsia="en-US"/>
        </w:rPr>
        <w:t xml:space="preserve">. zm.) mogą mieć zastosowanie zapisy korzystniejsze dla wnioskodawcy. </w:t>
      </w:r>
      <w:r w:rsidR="00B2679B" w:rsidRPr="00DB29D6">
        <w:rPr>
          <w:rFonts w:ascii="Arial" w:hAnsi="Arial" w:cs="Arial"/>
          <w:sz w:val="24"/>
          <w:szCs w:val="24"/>
          <w:lang w:val="pl-PL" w:eastAsia="en-US"/>
        </w:rPr>
        <w:t>Decyzja w tym zakresie podejmowana będzie przez Instytucję Zarządzającą na wniosek Beneficjenta złożony do Instytucji Pośredniczącej lub na wniosek Instytucji Pośredniczącej.</w:t>
      </w:r>
    </w:p>
  </w:footnote>
  <w:footnote w:id="10">
    <w:p w14:paraId="77BBD078" w14:textId="3852D28A" w:rsidR="00E96C65" w:rsidRPr="00FF59D1" w:rsidRDefault="00E96C65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F59D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F59D1">
        <w:rPr>
          <w:rFonts w:ascii="Arial" w:hAnsi="Arial" w:cs="Arial"/>
          <w:sz w:val="24"/>
          <w:szCs w:val="24"/>
        </w:rPr>
        <w:t xml:space="preserve"> Pkt. 207</w:t>
      </w:r>
      <w:r w:rsidR="0049446E" w:rsidRPr="00FF59D1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="0049446E" w:rsidRPr="00FF59D1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FF59D1">
        <w:rPr>
          <w:rFonts w:ascii="Arial" w:hAnsi="Arial" w:cs="Arial"/>
          <w:sz w:val="24"/>
          <w:szCs w:val="24"/>
        </w:rPr>
        <w:t>(Dz. Urz. UE C 262 z dnia 19 lipca 2016 r., str. 1)</w:t>
      </w:r>
      <w:r w:rsidR="0049446E" w:rsidRPr="00FF59D1">
        <w:rPr>
          <w:rFonts w:ascii="Arial" w:hAnsi="Arial" w:cs="Arial"/>
          <w:sz w:val="24"/>
          <w:szCs w:val="24"/>
        </w:rPr>
        <w:t>.</w:t>
      </w:r>
    </w:p>
  </w:footnote>
  <w:footnote w:id="11">
    <w:p w14:paraId="3095574B" w14:textId="00CED778" w:rsidR="0049446E" w:rsidRPr="009C54F1" w:rsidRDefault="0049446E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C54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54F1">
        <w:rPr>
          <w:rFonts w:ascii="Arial" w:hAnsi="Arial" w:cs="Arial"/>
          <w:sz w:val="24"/>
          <w:szCs w:val="24"/>
        </w:rPr>
        <w:t xml:space="preserve"> </w:t>
      </w:r>
      <w:bookmarkStart w:id="10" w:name="_Hlk182320201"/>
      <w:r w:rsidRPr="009C54F1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9C54F1">
        <w:rPr>
          <w:rFonts w:ascii="Arial" w:hAnsi="Arial" w:cs="Arial"/>
          <w:sz w:val="24"/>
          <w:szCs w:val="24"/>
        </w:rPr>
        <w:t>significant</w:t>
      </w:r>
      <w:proofErr w:type="spellEnd"/>
      <w:r w:rsidRPr="009C54F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4F1">
        <w:rPr>
          <w:rFonts w:ascii="Arial" w:hAnsi="Arial" w:cs="Arial"/>
          <w:sz w:val="24"/>
          <w:szCs w:val="24"/>
        </w:rPr>
        <w:t>harm</w:t>
      </w:r>
      <w:proofErr w:type="spellEnd"/>
      <w:r w:rsidRPr="009C54F1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9C54F1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</w:t>
      </w:r>
      <w:bookmarkStart w:id="11" w:name="_Hlk133314601"/>
      <w:r w:rsidRPr="009C54F1">
        <w:rPr>
          <w:rFonts w:ascii="Arial" w:hAnsi="Arial" w:cs="Arial"/>
          <w:sz w:val="24"/>
          <w:szCs w:val="24"/>
        </w:rPr>
        <w:t xml:space="preserve">dokumencie </w:t>
      </w:r>
      <w:bookmarkEnd w:id="10"/>
      <w:bookmarkEnd w:id="11"/>
      <w:r w:rsidRPr="009C54F1">
        <w:rPr>
          <w:rFonts w:ascii="Arial" w:hAnsi="Arial" w:cs="Arial"/>
          <w:sz w:val="24"/>
          <w:szCs w:val="24"/>
        </w:rPr>
        <w:fldChar w:fldCharType="begin"/>
      </w:r>
      <w:r w:rsidRPr="009C54F1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Pr="009C54F1">
        <w:rPr>
          <w:rFonts w:ascii="Arial" w:hAnsi="Arial" w:cs="Arial"/>
          <w:sz w:val="24"/>
          <w:szCs w:val="24"/>
        </w:rPr>
      </w:r>
      <w:r w:rsidRPr="009C54F1">
        <w:rPr>
          <w:rFonts w:ascii="Arial" w:hAnsi="Arial" w:cs="Arial"/>
          <w:sz w:val="24"/>
          <w:szCs w:val="24"/>
        </w:rPr>
        <w:fldChar w:fldCharType="separate"/>
      </w:r>
      <w:r w:rsidRPr="009C54F1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Pr="009C54F1">
        <w:rPr>
          <w:rFonts w:ascii="Arial" w:hAnsi="Arial" w:cs="Arial"/>
          <w:sz w:val="24"/>
          <w:szCs w:val="24"/>
        </w:rPr>
        <w:fldChar w:fldCharType="end"/>
      </w:r>
      <w:r w:rsidRPr="009C54F1">
        <w:rPr>
          <w:rFonts w:ascii="Arial" w:hAnsi="Arial" w:cs="Arial"/>
          <w:sz w:val="24"/>
          <w:szCs w:val="24"/>
        </w:rPr>
        <w:t>.</w:t>
      </w:r>
    </w:p>
  </w:footnote>
  <w:footnote w:id="12">
    <w:p w14:paraId="7B398679" w14:textId="78276E8F" w:rsidR="00E97D94" w:rsidRPr="00A04685" w:rsidRDefault="00E97D94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143E0D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 xml:space="preserve">w realizowanych projektach, stosowana będzie wersja wytycznych obowiązująca w dniu poniesienia wydatku, z uwzględnieniem </w:t>
      </w:r>
      <w:r w:rsidR="00143E0D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>pkt 7-9 Rozdziału 1. wytycznych.</w:t>
      </w:r>
    </w:p>
  </w:footnote>
  <w:footnote w:id="13">
    <w:p w14:paraId="68E8CBF6" w14:textId="7543E47C" w:rsidR="00B26BDA" w:rsidRPr="00B26BDA" w:rsidRDefault="00B26BDA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26B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6BDA">
        <w:rPr>
          <w:rFonts w:ascii="Arial" w:hAnsi="Arial" w:cs="Arial"/>
          <w:sz w:val="24"/>
          <w:szCs w:val="24"/>
        </w:rPr>
        <w:t xml:space="preserve"> </w:t>
      </w:r>
      <w:bookmarkStart w:id="22" w:name="_Hlk130966638"/>
      <w:r w:rsidR="00A24A59">
        <w:rPr>
          <w:rFonts w:ascii="Arial" w:hAnsi="Arial" w:cs="Arial"/>
          <w:sz w:val="24"/>
          <w:szCs w:val="24"/>
        </w:rPr>
        <w:t>Wartość</w:t>
      </w:r>
      <w:r w:rsidRPr="00B26BDA">
        <w:rPr>
          <w:rFonts w:ascii="Arial" w:hAnsi="Arial" w:cs="Arial"/>
          <w:sz w:val="24"/>
          <w:szCs w:val="24"/>
        </w:rPr>
        <w:t xml:space="preserve"> dofinansowania UE </w:t>
      </w:r>
      <w:r w:rsidR="00A24A59">
        <w:rPr>
          <w:rFonts w:ascii="Arial" w:hAnsi="Arial" w:cs="Arial"/>
          <w:sz w:val="24"/>
          <w:szCs w:val="24"/>
        </w:rPr>
        <w:t>powinna zostać przeliczona zgodnie z kursem euro wskazanym w Regulaminie wyboru projektów.</w:t>
      </w:r>
      <w:bookmarkEnd w:id="22"/>
    </w:p>
  </w:footnote>
  <w:footnote w:id="14">
    <w:p w14:paraId="45E58DE2" w14:textId="77777777" w:rsidR="00CD2C85" w:rsidRPr="003B154E" w:rsidRDefault="00CD2C85" w:rsidP="009C54F1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="00B26BDA">
        <w:rPr>
          <w:rFonts w:ascii="Arial" w:hAnsi="Arial" w:cs="Arial"/>
          <w:sz w:val="24"/>
          <w:szCs w:val="24"/>
          <w:lang w:val="pl-PL"/>
        </w:rPr>
        <w:t xml:space="preserve"> </w:t>
      </w:r>
      <w:r w:rsidR="00B26BDA" w:rsidRPr="00B26BDA">
        <w:rPr>
          <w:rFonts w:ascii="Arial" w:hAnsi="Arial" w:cs="Arial"/>
          <w:sz w:val="24"/>
          <w:szCs w:val="24"/>
        </w:rPr>
        <w:t>I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nstytucja </w:t>
      </w:r>
      <w:r w:rsidR="00B26BDA" w:rsidRPr="00B26BDA">
        <w:rPr>
          <w:rFonts w:ascii="Arial" w:hAnsi="Arial" w:cs="Arial"/>
          <w:sz w:val="24"/>
          <w:szCs w:val="24"/>
        </w:rPr>
        <w:t>P</w:t>
      </w:r>
      <w:r w:rsidR="00B26BDA" w:rsidRPr="00B26BDA">
        <w:rPr>
          <w:rFonts w:ascii="Arial" w:hAnsi="Arial" w:cs="Arial"/>
          <w:sz w:val="24"/>
          <w:szCs w:val="24"/>
          <w:lang w:val="pl-PL"/>
        </w:rPr>
        <w:t>ośrednicząca</w:t>
      </w:r>
      <w:r w:rsidR="00B26BDA" w:rsidRPr="00B26BDA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="00B26BDA" w:rsidRPr="00B26BDA">
        <w:rPr>
          <w:rFonts w:ascii="Arial" w:hAnsi="Arial" w:cs="Arial"/>
          <w:sz w:val="24"/>
          <w:szCs w:val="24"/>
          <w:lang w:val="pl-PL"/>
        </w:rPr>
        <w:t>nstytucją</w:t>
      </w:r>
      <w:r w:rsidR="003B154E">
        <w:rPr>
          <w:rFonts w:ascii="Arial" w:hAnsi="Arial" w:cs="Arial"/>
          <w:sz w:val="24"/>
          <w:szCs w:val="24"/>
          <w:lang w:val="pl-PL"/>
        </w:rPr>
        <w:t>.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 </w:t>
      </w:r>
      <w:r w:rsidR="00B26BDA" w:rsidRPr="00B26BDA">
        <w:rPr>
          <w:rFonts w:ascii="Arial" w:hAnsi="Arial" w:cs="Arial"/>
          <w:sz w:val="24"/>
          <w:szCs w:val="24"/>
        </w:rPr>
        <w:t>Z</w:t>
      </w:r>
      <w:r w:rsidR="00B26BDA" w:rsidRPr="00B26BDA">
        <w:rPr>
          <w:rFonts w:ascii="Arial" w:hAnsi="Arial" w:cs="Arial"/>
          <w:sz w:val="24"/>
          <w:szCs w:val="24"/>
          <w:lang w:val="pl-PL"/>
        </w:rPr>
        <w:t>arządzającą</w:t>
      </w:r>
      <w:r w:rsidR="00B26BDA" w:rsidRPr="00B26BDA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="00B26BDA" w:rsidRPr="00B26BDA">
        <w:rPr>
          <w:rFonts w:ascii="Arial" w:hAnsi="Arial" w:cs="Arial"/>
          <w:sz w:val="24"/>
          <w:szCs w:val="24"/>
          <w:lang w:val="pl-PL"/>
        </w:rPr>
        <w:t xml:space="preserve"> projektu</w:t>
      </w:r>
      <w:r w:rsidR="00B26BDA" w:rsidRPr="00B26BDA">
        <w:rPr>
          <w:rFonts w:ascii="Arial" w:hAnsi="Arial" w:cs="Arial"/>
          <w:sz w:val="24"/>
          <w:szCs w:val="24"/>
        </w:rPr>
        <w:t xml:space="preserve"> </w:t>
      </w:r>
      <w:r w:rsidR="00B26BDA" w:rsidRPr="00B26BDA">
        <w:rPr>
          <w:rFonts w:ascii="Arial" w:hAnsi="Arial" w:cs="Arial"/>
          <w:sz w:val="24"/>
          <w:szCs w:val="24"/>
          <w:lang w:val="pl-PL"/>
        </w:rPr>
        <w:t>są mniejsze</w:t>
      </w:r>
      <w:r w:rsidR="00B26BDA" w:rsidRPr="00B26BDA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="00B26BDA" w:rsidRPr="00B26BDA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12507A80" w14:textId="77777777" w:rsidR="00B42B41" w:rsidRDefault="00B42B41" w:rsidP="009C54F1">
      <w:pPr>
        <w:pStyle w:val="Tekstprzypisudolnego"/>
        <w:spacing w:before="100" w:beforeAutospacing="1" w:after="100" w:afterAutospacing="1"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</w:t>
      </w:r>
      <w:proofErr w:type="spellStart"/>
      <w:r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9CDB6" w14:textId="77777777" w:rsidR="00E52CE9" w:rsidRDefault="00E5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5DDA6" w14:textId="77777777" w:rsidR="00E52CE9" w:rsidRDefault="00E5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2309" w14:textId="77777777" w:rsidR="005E3EBB" w:rsidRPr="00F67D90" w:rsidRDefault="005E3EBB" w:rsidP="00F67D90">
    <w:pPr>
      <w:spacing w:after="0"/>
      <w:jc w:val="both"/>
      <w:rPr>
        <w:rFonts w:ascii="Arial" w:hAnsi="Arial" w:cs="Arial"/>
        <w:bCs/>
        <w:sz w:val="24"/>
        <w:szCs w:val="24"/>
      </w:rPr>
    </w:pPr>
    <w:r w:rsidRPr="00F67D90">
      <w:rPr>
        <w:rFonts w:ascii="Arial" w:hAnsi="Arial" w:cs="Arial"/>
        <w:bCs/>
        <w:sz w:val="24"/>
        <w:szCs w:val="24"/>
      </w:rPr>
      <w:t>FUNDUSZE EUROPEJSKIE DLA KUJAW I POMORZA 2021-2027</w:t>
    </w:r>
  </w:p>
  <w:p w14:paraId="05300A75" w14:textId="50961095" w:rsidR="00A8288B" w:rsidRPr="00AA3F95" w:rsidRDefault="00A8288B" w:rsidP="00A8288B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Załącznik do stanowiska nr </w:t>
    </w:r>
    <w:r>
      <w:rPr>
        <w:rFonts w:ascii="Arial" w:hAnsi="Arial" w:cs="Arial"/>
        <w:bCs/>
        <w:sz w:val="24"/>
        <w:szCs w:val="24"/>
      </w:rPr>
      <w:t>21</w:t>
    </w:r>
    <w:r w:rsidRPr="00AA3F95">
      <w:rPr>
        <w:rFonts w:ascii="Arial" w:hAnsi="Arial" w:cs="Arial"/>
        <w:bCs/>
        <w:sz w:val="24"/>
        <w:szCs w:val="24"/>
      </w:rPr>
      <w:t>/2025</w:t>
    </w:r>
  </w:p>
  <w:p w14:paraId="1F0DEF11" w14:textId="77777777" w:rsidR="00A8288B" w:rsidRPr="00AA3F95" w:rsidRDefault="00A8288B" w:rsidP="00A8288B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>Grupy roboczej ds. polityki terytorialnej</w:t>
    </w:r>
  </w:p>
  <w:p w14:paraId="3AC42715" w14:textId="656BE32A" w:rsidR="003B0164" w:rsidRPr="00B92AF8" w:rsidRDefault="00A8288B" w:rsidP="000356B2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5</w:t>
    </w:r>
    <w:r w:rsidRPr="00AA3F95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>czerwca</w:t>
    </w:r>
    <w:r w:rsidRPr="00AA3F95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5C0A"/>
    <w:multiLevelType w:val="hybridMultilevel"/>
    <w:tmpl w:val="4FC6E78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D1553"/>
    <w:multiLevelType w:val="hybridMultilevel"/>
    <w:tmpl w:val="B192D56C"/>
    <w:lvl w:ilvl="0" w:tplc="3BB4E4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C271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38D5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98F4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C61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EE5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64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608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FA82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43B2A"/>
    <w:multiLevelType w:val="hybridMultilevel"/>
    <w:tmpl w:val="027A61E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860717"/>
    <w:multiLevelType w:val="hybridMultilevel"/>
    <w:tmpl w:val="647ED6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3172"/>
    <w:multiLevelType w:val="hybridMultilevel"/>
    <w:tmpl w:val="27984DF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C293E"/>
    <w:multiLevelType w:val="hybridMultilevel"/>
    <w:tmpl w:val="6B8C5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05C86"/>
    <w:multiLevelType w:val="hybridMultilevel"/>
    <w:tmpl w:val="B63A7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7695F"/>
    <w:multiLevelType w:val="hybridMultilevel"/>
    <w:tmpl w:val="4FB092B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30BCA"/>
    <w:multiLevelType w:val="hybridMultilevel"/>
    <w:tmpl w:val="12E2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E0BEF"/>
    <w:multiLevelType w:val="hybridMultilevel"/>
    <w:tmpl w:val="E048DAB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13A71"/>
    <w:multiLevelType w:val="hybridMultilevel"/>
    <w:tmpl w:val="5BC86830"/>
    <w:lvl w:ilvl="0" w:tplc="70CCB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07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289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AD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EC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E9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01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A2D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267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EA28E6"/>
    <w:multiLevelType w:val="hybridMultilevel"/>
    <w:tmpl w:val="6D8E48DA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795E0E"/>
    <w:multiLevelType w:val="hybridMultilevel"/>
    <w:tmpl w:val="314A3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8F53EB"/>
    <w:multiLevelType w:val="hybridMultilevel"/>
    <w:tmpl w:val="4A42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75221"/>
    <w:multiLevelType w:val="hybridMultilevel"/>
    <w:tmpl w:val="F634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E734A"/>
    <w:multiLevelType w:val="hybridMultilevel"/>
    <w:tmpl w:val="82D47006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num w:numId="1" w16cid:durableId="382799313">
    <w:abstractNumId w:val="29"/>
  </w:num>
  <w:num w:numId="2" w16cid:durableId="724370915">
    <w:abstractNumId w:val="11"/>
  </w:num>
  <w:num w:numId="3" w16cid:durableId="355547465">
    <w:abstractNumId w:val="25"/>
  </w:num>
  <w:num w:numId="4" w16cid:durableId="1442798431">
    <w:abstractNumId w:val="3"/>
  </w:num>
  <w:num w:numId="5" w16cid:durableId="505167031">
    <w:abstractNumId w:val="19"/>
  </w:num>
  <w:num w:numId="6" w16cid:durableId="2065717824">
    <w:abstractNumId w:val="24"/>
  </w:num>
  <w:num w:numId="7" w16cid:durableId="236136225">
    <w:abstractNumId w:val="38"/>
  </w:num>
  <w:num w:numId="8" w16cid:durableId="1265960262">
    <w:abstractNumId w:val="23"/>
  </w:num>
  <w:num w:numId="9" w16cid:durableId="187260578">
    <w:abstractNumId w:val="32"/>
  </w:num>
  <w:num w:numId="10" w16cid:durableId="876233250">
    <w:abstractNumId w:val="2"/>
  </w:num>
  <w:num w:numId="11" w16cid:durableId="1523394384">
    <w:abstractNumId w:val="27"/>
  </w:num>
  <w:num w:numId="12" w16cid:durableId="1495996118">
    <w:abstractNumId w:val="8"/>
  </w:num>
  <w:num w:numId="13" w16cid:durableId="1362322615">
    <w:abstractNumId w:val="18"/>
  </w:num>
  <w:num w:numId="14" w16cid:durableId="418600965">
    <w:abstractNumId w:val="1"/>
  </w:num>
  <w:num w:numId="15" w16cid:durableId="1929267154">
    <w:abstractNumId w:val="34"/>
  </w:num>
  <w:num w:numId="16" w16cid:durableId="2068910995">
    <w:abstractNumId w:val="40"/>
  </w:num>
  <w:num w:numId="17" w16cid:durableId="779951445">
    <w:abstractNumId w:val="41"/>
  </w:num>
  <w:num w:numId="18" w16cid:durableId="2071612094">
    <w:abstractNumId w:val="17"/>
  </w:num>
  <w:num w:numId="19" w16cid:durableId="452866063">
    <w:abstractNumId w:val="15"/>
  </w:num>
  <w:num w:numId="20" w16cid:durableId="1821459661">
    <w:abstractNumId w:val="21"/>
  </w:num>
  <w:num w:numId="21" w16cid:durableId="872576481">
    <w:abstractNumId w:val="33"/>
  </w:num>
  <w:num w:numId="22" w16cid:durableId="506018320">
    <w:abstractNumId w:val="20"/>
  </w:num>
  <w:num w:numId="23" w16cid:durableId="786780482">
    <w:abstractNumId w:val="22"/>
  </w:num>
  <w:num w:numId="24" w16cid:durableId="392168055">
    <w:abstractNumId w:val="16"/>
  </w:num>
  <w:num w:numId="25" w16cid:durableId="1030449757">
    <w:abstractNumId w:val="12"/>
  </w:num>
  <w:num w:numId="26" w16cid:durableId="1188449119">
    <w:abstractNumId w:val="37"/>
  </w:num>
  <w:num w:numId="27" w16cid:durableId="10856134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5506662">
    <w:abstractNumId w:val="28"/>
  </w:num>
  <w:num w:numId="29" w16cid:durableId="645477330">
    <w:abstractNumId w:val="14"/>
  </w:num>
  <w:num w:numId="30" w16cid:durableId="1004433772">
    <w:abstractNumId w:val="0"/>
  </w:num>
  <w:num w:numId="31" w16cid:durableId="255093541">
    <w:abstractNumId w:val="30"/>
  </w:num>
  <w:num w:numId="32" w16cid:durableId="1086925876">
    <w:abstractNumId w:val="4"/>
  </w:num>
  <w:num w:numId="33" w16cid:durableId="2029285360">
    <w:abstractNumId w:val="9"/>
  </w:num>
  <w:num w:numId="34" w16cid:durableId="457604568">
    <w:abstractNumId w:val="42"/>
  </w:num>
  <w:num w:numId="35" w16cid:durableId="254293028">
    <w:abstractNumId w:val="36"/>
  </w:num>
  <w:num w:numId="36" w16cid:durableId="342977586">
    <w:abstractNumId w:val="7"/>
  </w:num>
  <w:num w:numId="37" w16cid:durableId="101923031">
    <w:abstractNumId w:val="39"/>
  </w:num>
  <w:num w:numId="38" w16cid:durableId="1180119219">
    <w:abstractNumId w:val="31"/>
  </w:num>
  <w:num w:numId="39" w16cid:durableId="2018998312">
    <w:abstractNumId w:val="5"/>
  </w:num>
  <w:num w:numId="40" w16cid:durableId="1761292432">
    <w:abstractNumId w:val="10"/>
  </w:num>
  <w:num w:numId="41" w16cid:durableId="1409881161">
    <w:abstractNumId w:val="13"/>
  </w:num>
  <w:num w:numId="42" w16cid:durableId="475728499">
    <w:abstractNumId w:val="6"/>
  </w:num>
  <w:num w:numId="43" w16cid:durableId="811291985">
    <w:abstractNumId w:val="26"/>
  </w:num>
  <w:num w:numId="44" w16cid:durableId="356463821">
    <w:abstractNumId w:val="35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4DF0"/>
    <w:rsid w:val="00016679"/>
    <w:rsid w:val="0002063F"/>
    <w:rsid w:val="00022525"/>
    <w:rsid w:val="00023058"/>
    <w:rsid w:val="00023781"/>
    <w:rsid w:val="0002428B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7"/>
    <w:rsid w:val="000356B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BEF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696"/>
    <w:rsid w:val="000723C9"/>
    <w:rsid w:val="0007401F"/>
    <w:rsid w:val="000747B0"/>
    <w:rsid w:val="00075A6A"/>
    <w:rsid w:val="00076E69"/>
    <w:rsid w:val="0007701A"/>
    <w:rsid w:val="00080257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5A15"/>
    <w:rsid w:val="000B6B8E"/>
    <w:rsid w:val="000B786A"/>
    <w:rsid w:val="000B79E6"/>
    <w:rsid w:val="000C10AE"/>
    <w:rsid w:val="000C174B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530"/>
    <w:rsid w:val="000E29B4"/>
    <w:rsid w:val="000E308B"/>
    <w:rsid w:val="000E3E20"/>
    <w:rsid w:val="000E44C7"/>
    <w:rsid w:val="000E6EA0"/>
    <w:rsid w:val="000E7C54"/>
    <w:rsid w:val="000F14ED"/>
    <w:rsid w:val="000F1D24"/>
    <w:rsid w:val="000F2C45"/>
    <w:rsid w:val="000F5B20"/>
    <w:rsid w:val="000F7BB0"/>
    <w:rsid w:val="0010120E"/>
    <w:rsid w:val="00103897"/>
    <w:rsid w:val="001041B4"/>
    <w:rsid w:val="00106B5D"/>
    <w:rsid w:val="001070AB"/>
    <w:rsid w:val="00111B37"/>
    <w:rsid w:val="00112544"/>
    <w:rsid w:val="00112638"/>
    <w:rsid w:val="00113278"/>
    <w:rsid w:val="001133F9"/>
    <w:rsid w:val="001138DA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D23"/>
    <w:rsid w:val="001349DB"/>
    <w:rsid w:val="00134A02"/>
    <w:rsid w:val="001354F3"/>
    <w:rsid w:val="00135D08"/>
    <w:rsid w:val="00135DC8"/>
    <w:rsid w:val="00136096"/>
    <w:rsid w:val="0013710E"/>
    <w:rsid w:val="0013784B"/>
    <w:rsid w:val="00140249"/>
    <w:rsid w:val="00141E9C"/>
    <w:rsid w:val="0014350E"/>
    <w:rsid w:val="0014395E"/>
    <w:rsid w:val="00143E0D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57CA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F04"/>
    <w:rsid w:val="0017558F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050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1C2F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E783D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293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11A2"/>
    <w:rsid w:val="002311AF"/>
    <w:rsid w:val="00231A39"/>
    <w:rsid w:val="00231DA3"/>
    <w:rsid w:val="002320B5"/>
    <w:rsid w:val="00232EAF"/>
    <w:rsid w:val="00233678"/>
    <w:rsid w:val="00234046"/>
    <w:rsid w:val="0023491A"/>
    <w:rsid w:val="002352F4"/>
    <w:rsid w:val="00236CEF"/>
    <w:rsid w:val="00237117"/>
    <w:rsid w:val="00237A1E"/>
    <w:rsid w:val="0024296A"/>
    <w:rsid w:val="00243C37"/>
    <w:rsid w:val="0024746D"/>
    <w:rsid w:val="00247510"/>
    <w:rsid w:val="0024782B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B88"/>
    <w:rsid w:val="00281361"/>
    <w:rsid w:val="0028168B"/>
    <w:rsid w:val="002816A3"/>
    <w:rsid w:val="00281A2E"/>
    <w:rsid w:val="00281B9C"/>
    <w:rsid w:val="00283578"/>
    <w:rsid w:val="00283E9D"/>
    <w:rsid w:val="00284BE9"/>
    <w:rsid w:val="0028733D"/>
    <w:rsid w:val="00287F62"/>
    <w:rsid w:val="0029005A"/>
    <w:rsid w:val="0029078F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2CA3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4393"/>
    <w:rsid w:val="002C50E4"/>
    <w:rsid w:val="002C5DB6"/>
    <w:rsid w:val="002C66D6"/>
    <w:rsid w:val="002D0017"/>
    <w:rsid w:val="002D0EFC"/>
    <w:rsid w:val="002D15E1"/>
    <w:rsid w:val="002D175E"/>
    <w:rsid w:val="002D3F32"/>
    <w:rsid w:val="002D4E8C"/>
    <w:rsid w:val="002D5840"/>
    <w:rsid w:val="002D5D2D"/>
    <w:rsid w:val="002D61A4"/>
    <w:rsid w:val="002D7929"/>
    <w:rsid w:val="002E06F2"/>
    <w:rsid w:val="002E0A46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8A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3F8F"/>
    <w:rsid w:val="00324201"/>
    <w:rsid w:val="00324653"/>
    <w:rsid w:val="0032590D"/>
    <w:rsid w:val="00327C23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5B0"/>
    <w:rsid w:val="00370C1A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2D2"/>
    <w:rsid w:val="00386E53"/>
    <w:rsid w:val="0039070B"/>
    <w:rsid w:val="00390CDA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77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C9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446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98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79CA"/>
    <w:rsid w:val="00410CB9"/>
    <w:rsid w:val="00410E88"/>
    <w:rsid w:val="00410E8F"/>
    <w:rsid w:val="00411B3C"/>
    <w:rsid w:val="0041222B"/>
    <w:rsid w:val="0041313D"/>
    <w:rsid w:val="00413DAC"/>
    <w:rsid w:val="00414AAD"/>
    <w:rsid w:val="00415302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0BD"/>
    <w:rsid w:val="00427516"/>
    <w:rsid w:val="00427BA0"/>
    <w:rsid w:val="00430718"/>
    <w:rsid w:val="004313D2"/>
    <w:rsid w:val="0043151E"/>
    <w:rsid w:val="00431C3F"/>
    <w:rsid w:val="00431C9C"/>
    <w:rsid w:val="004328BD"/>
    <w:rsid w:val="004339AA"/>
    <w:rsid w:val="00434209"/>
    <w:rsid w:val="00434B65"/>
    <w:rsid w:val="00434E72"/>
    <w:rsid w:val="00435A75"/>
    <w:rsid w:val="004364F6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6E1E"/>
    <w:rsid w:val="0046777A"/>
    <w:rsid w:val="00470710"/>
    <w:rsid w:val="00470A44"/>
    <w:rsid w:val="00473088"/>
    <w:rsid w:val="004749D9"/>
    <w:rsid w:val="0047602B"/>
    <w:rsid w:val="004765A4"/>
    <w:rsid w:val="00477E34"/>
    <w:rsid w:val="00480798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446E"/>
    <w:rsid w:val="004948B8"/>
    <w:rsid w:val="0049599F"/>
    <w:rsid w:val="00495EFA"/>
    <w:rsid w:val="0049617C"/>
    <w:rsid w:val="004973B5"/>
    <w:rsid w:val="004976B6"/>
    <w:rsid w:val="004A0F68"/>
    <w:rsid w:val="004A1062"/>
    <w:rsid w:val="004A3230"/>
    <w:rsid w:val="004A4431"/>
    <w:rsid w:val="004A5171"/>
    <w:rsid w:val="004A6664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5D76"/>
    <w:rsid w:val="004B6930"/>
    <w:rsid w:val="004B6A5D"/>
    <w:rsid w:val="004B7161"/>
    <w:rsid w:val="004C0702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4F7E94"/>
    <w:rsid w:val="00500076"/>
    <w:rsid w:val="00500311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24E4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A95"/>
    <w:rsid w:val="0054325D"/>
    <w:rsid w:val="00545A4C"/>
    <w:rsid w:val="0054631E"/>
    <w:rsid w:val="005477D3"/>
    <w:rsid w:val="00547F60"/>
    <w:rsid w:val="005504D1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1FCB"/>
    <w:rsid w:val="005A21E8"/>
    <w:rsid w:val="005A2439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1D3"/>
    <w:rsid w:val="005D133A"/>
    <w:rsid w:val="005D2671"/>
    <w:rsid w:val="005D38B5"/>
    <w:rsid w:val="005D3A83"/>
    <w:rsid w:val="005D4CBA"/>
    <w:rsid w:val="005D5E65"/>
    <w:rsid w:val="005D6B8D"/>
    <w:rsid w:val="005E070E"/>
    <w:rsid w:val="005E1B55"/>
    <w:rsid w:val="005E1F86"/>
    <w:rsid w:val="005E2D87"/>
    <w:rsid w:val="005E3EBB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82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493F"/>
    <w:rsid w:val="006149DD"/>
    <w:rsid w:val="00614B8B"/>
    <w:rsid w:val="0061512E"/>
    <w:rsid w:val="0061601C"/>
    <w:rsid w:val="006169FD"/>
    <w:rsid w:val="00617276"/>
    <w:rsid w:val="00620242"/>
    <w:rsid w:val="00620555"/>
    <w:rsid w:val="00620820"/>
    <w:rsid w:val="00621836"/>
    <w:rsid w:val="006228F4"/>
    <w:rsid w:val="00622BC2"/>
    <w:rsid w:val="00622D71"/>
    <w:rsid w:val="0062353A"/>
    <w:rsid w:val="006251FD"/>
    <w:rsid w:val="00626571"/>
    <w:rsid w:val="00627FD0"/>
    <w:rsid w:val="00631177"/>
    <w:rsid w:val="00634297"/>
    <w:rsid w:val="00634411"/>
    <w:rsid w:val="00635658"/>
    <w:rsid w:val="006361C6"/>
    <w:rsid w:val="00636758"/>
    <w:rsid w:val="00640070"/>
    <w:rsid w:val="006404E6"/>
    <w:rsid w:val="0064155D"/>
    <w:rsid w:val="00641B59"/>
    <w:rsid w:val="00641C7B"/>
    <w:rsid w:val="00642302"/>
    <w:rsid w:val="006424F2"/>
    <w:rsid w:val="0064451B"/>
    <w:rsid w:val="0064651E"/>
    <w:rsid w:val="00646F63"/>
    <w:rsid w:val="00647154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5D3F"/>
    <w:rsid w:val="006A64AF"/>
    <w:rsid w:val="006A7054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626F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41B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8F0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C2C"/>
    <w:rsid w:val="00732BD2"/>
    <w:rsid w:val="0073321D"/>
    <w:rsid w:val="00734C2C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587"/>
    <w:rsid w:val="007435B1"/>
    <w:rsid w:val="00744419"/>
    <w:rsid w:val="00744726"/>
    <w:rsid w:val="00747708"/>
    <w:rsid w:val="00747F9B"/>
    <w:rsid w:val="00750006"/>
    <w:rsid w:val="007501B7"/>
    <w:rsid w:val="007515ED"/>
    <w:rsid w:val="00751784"/>
    <w:rsid w:val="00751FB2"/>
    <w:rsid w:val="0075219F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7BC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4A55"/>
    <w:rsid w:val="007750C5"/>
    <w:rsid w:val="007760DA"/>
    <w:rsid w:val="00776E52"/>
    <w:rsid w:val="00780771"/>
    <w:rsid w:val="007807CF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0F7D"/>
    <w:rsid w:val="007D394F"/>
    <w:rsid w:val="007D3A25"/>
    <w:rsid w:val="007D4D18"/>
    <w:rsid w:val="007D66E4"/>
    <w:rsid w:val="007E008A"/>
    <w:rsid w:val="007E0407"/>
    <w:rsid w:val="007E0BF4"/>
    <w:rsid w:val="007E1633"/>
    <w:rsid w:val="007E39F4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0DAC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A6F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24BA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511D"/>
    <w:rsid w:val="00826486"/>
    <w:rsid w:val="00826B8A"/>
    <w:rsid w:val="00826CE7"/>
    <w:rsid w:val="00831400"/>
    <w:rsid w:val="008339B6"/>
    <w:rsid w:val="00833FFD"/>
    <w:rsid w:val="00834FA1"/>
    <w:rsid w:val="00835AF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C62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1AD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4B3"/>
    <w:rsid w:val="0088392D"/>
    <w:rsid w:val="00883F10"/>
    <w:rsid w:val="008847DC"/>
    <w:rsid w:val="0088690D"/>
    <w:rsid w:val="00887289"/>
    <w:rsid w:val="00887DCF"/>
    <w:rsid w:val="00890329"/>
    <w:rsid w:val="0089051F"/>
    <w:rsid w:val="008915B8"/>
    <w:rsid w:val="008926E9"/>
    <w:rsid w:val="00892CF4"/>
    <w:rsid w:val="008935A4"/>
    <w:rsid w:val="00894A2A"/>
    <w:rsid w:val="008956F3"/>
    <w:rsid w:val="00896161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31F"/>
    <w:rsid w:val="008B132F"/>
    <w:rsid w:val="008B1725"/>
    <w:rsid w:val="008B1AA7"/>
    <w:rsid w:val="008B2A6A"/>
    <w:rsid w:val="008B2E67"/>
    <w:rsid w:val="008B36FC"/>
    <w:rsid w:val="008B4BCB"/>
    <w:rsid w:val="008B5E5C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E17"/>
    <w:rsid w:val="0092454D"/>
    <w:rsid w:val="00925191"/>
    <w:rsid w:val="00926892"/>
    <w:rsid w:val="00926FB9"/>
    <w:rsid w:val="009313C3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7ADD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0ED3"/>
    <w:rsid w:val="00991248"/>
    <w:rsid w:val="0099141A"/>
    <w:rsid w:val="0099191A"/>
    <w:rsid w:val="009923AC"/>
    <w:rsid w:val="009958B7"/>
    <w:rsid w:val="00996B07"/>
    <w:rsid w:val="00996EFB"/>
    <w:rsid w:val="009A04F2"/>
    <w:rsid w:val="009A1A1F"/>
    <w:rsid w:val="009A2361"/>
    <w:rsid w:val="009A2B2D"/>
    <w:rsid w:val="009A37E4"/>
    <w:rsid w:val="009A3DC5"/>
    <w:rsid w:val="009A45DC"/>
    <w:rsid w:val="009A4DA2"/>
    <w:rsid w:val="009A5897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97D"/>
    <w:rsid w:val="009C1A33"/>
    <w:rsid w:val="009C289C"/>
    <w:rsid w:val="009C2EB5"/>
    <w:rsid w:val="009C3CF4"/>
    <w:rsid w:val="009C4AF9"/>
    <w:rsid w:val="009C54F1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F0044"/>
    <w:rsid w:val="009F014C"/>
    <w:rsid w:val="009F1EA6"/>
    <w:rsid w:val="009F1FC4"/>
    <w:rsid w:val="009F234D"/>
    <w:rsid w:val="009F2465"/>
    <w:rsid w:val="009F25DB"/>
    <w:rsid w:val="009F302E"/>
    <w:rsid w:val="009F4714"/>
    <w:rsid w:val="009F4BA0"/>
    <w:rsid w:val="009F5366"/>
    <w:rsid w:val="009F5825"/>
    <w:rsid w:val="009F5DE7"/>
    <w:rsid w:val="009F7281"/>
    <w:rsid w:val="009F7A1E"/>
    <w:rsid w:val="00A0011C"/>
    <w:rsid w:val="00A021B3"/>
    <w:rsid w:val="00A03930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4A59"/>
    <w:rsid w:val="00A25E48"/>
    <w:rsid w:val="00A25E7D"/>
    <w:rsid w:val="00A31105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47B31"/>
    <w:rsid w:val="00A50757"/>
    <w:rsid w:val="00A5076A"/>
    <w:rsid w:val="00A50E22"/>
    <w:rsid w:val="00A514B6"/>
    <w:rsid w:val="00A518A4"/>
    <w:rsid w:val="00A52282"/>
    <w:rsid w:val="00A5263A"/>
    <w:rsid w:val="00A5396B"/>
    <w:rsid w:val="00A55944"/>
    <w:rsid w:val="00A57111"/>
    <w:rsid w:val="00A57E1E"/>
    <w:rsid w:val="00A60673"/>
    <w:rsid w:val="00A60D93"/>
    <w:rsid w:val="00A615F7"/>
    <w:rsid w:val="00A61E8A"/>
    <w:rsid w:val="00A62014"/>
    <w:rsid w:val="00A623D7"/>
    <w:rsid w:val="00A62D45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288B"/>
    <w:rsid w:val="00A82911"/>
    <w:rsid w:val="00A8451F"/>
    <w:rsid w:val="00A8471D"/>
    <w:rsid w:val="00A8480F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1A6B"/>
    <w:rsid w:val="00A940BE"/>
    <w:rsid w:val="00A95A01"/>
    <w:rsid w:val="00A96041"/>
    <w:rsid w:val="00A97224"/>
    <w:rsid w:val="00A97617"/>
    <w:rsid w:val="00A97723"/>
    <w:rsid w:val="00A977F5"/>
    <w:rsid w:val="00AA11CA"/>
    <w:rsid w:val="00AA1BC8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5333"/>
    <w:rsid w:val="00AC56D9"/>
    <w:rsid w:val="00AC573D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4E4B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1A6"/>
    <w:rsid w:val="00AF62A4"/>
    <w:rsid w:val="00AF6F98"/>
    <w:rsid w:val="00AF72E2"/>
    <w:rsid w:val="00AF755B"/>
    <w:rsid w:val="00B00362"/>
    <w:rsid w:val="00B009D8"/>
    <w:rsid w:val="00B01A85"/>
    <w:rsid w:val="00B01E91"/>
    <w:rsid w:val="00B03FEC"/>
    <w:rsid w:val="00B046FE"/>
    <w:rsid w:val="00B0485B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49E"/>
    <w:rsid w:val="00B21FA1"/>
    <w:rsid w:val="00B23243"/>
    <w:rsid w:val="00B25908"/>
    <w:rsid w:val="00B2679B"/>
    <w:rsid w:val="00B26BDA"/>
    <w:rsid w:val="00B277E2"/>
    <w:rsid w:val="00B3034B"/>
    <w:rsid w:val="00B30EC4"/>
    <w:rsid w:val="00B31059"/>
    <w:rsid w:val="00B31800"/>
    <w:rsid w:val="00B31CD5"/>
    <w:rsid w:val="00B31CE0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2B41"/>
    <w:rsid w:val="00B439D7"/>
    <w:rsid w:val="00B43A5F"/>
    <w:rsid w:val="00B449E6"/>
    <w:rsid w:val="00B459CD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55E"/>
    <w:rsid w:val="00B87E91"/>
    <w:rsid w:val="00B909E4"/>
    <w:rsid w:val="00B910C2"/>
    <w:rsid w:val="00B92652"/>
    <w:rsid w:val="00B92845"/>
    <w:rsid w:val="00B92AF8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3160"/>
    <w:rsid w:val="00BB3336"/>
    <w:rsid w:val="00BB344E"/>
    <w:rsid w:val="00BB3F42"/>
    <w:rsid w:val="00BB42B3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4F1B"/>
    <w:rsid w:val="00BD5EE0"/>
    <w:rsid w:val="00BD6004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07DAC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A74"/>
    <w:rsid w:val="00C76FAA"/>
    <w:rsid w:val="00C77081"/>
    <w:rsid w:val="00C77E9A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3DE0"/>
    <w:rsid w:val="00CA4528"/>
    <w:rsid w:val="00CA528A"/>
    <w:rsid w:val="00CA529F"/>
    <w:rsid w:val="00CA5526"/>
    <w:rsid w:val="00CA6BA3"/>
    <w:rsid w:val="00CA6D97"/>
    <w:rsid w:val="00CB0087"/>
    <w:rsid w:val="00CB0144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C7B57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F9F"/>
    <w:rsid w:val="00CE51E5"/>
    <w:rsid w:val="00CE5FE0"/>
    <w:rsid w:val="00CE7045"/>
    <w:rsid w:val="00CE747D"/>
    <w:rsid w:val="00CF0989"/>
    <w:rsid w:val="00CF26E8"/>
    <w:rsid w:val="00CF36C7"/>
    <w:rsid w:val="00CF53F3"/>
    <w:rsid w:val="00CF63D9"/>
    <w:rsid w:val="00CF6872"/>
    <w:rsid w:val="00D00322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89E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43AD"/>
    <w:rsid w:val="00D24CE0"/>
    <w:rsid w:val="00D253F4"/>
    <w:rsid w:val="00D25DA4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AC1"/>
    <w:rsid w:val="00D437A1"/>
    <w:rsid w:val="00D44900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381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1BD7"/>
    <w:rsid w:val="00D821FE"/>
    <w:rsid w:val="00D8241E"/>
    <w:rsid w:val="00D82D58"/>
    <w:rsid w:val="00D82FF4"/>
    <w:rsid w:val="00D83760"/>
    <w:rsid w:val="00D8519A"/>
    <w:rsid w:val="00D8580C"/>
    <w:rsid w:val="00D866E1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288B"/>
    <w:rsid w:val="00DB29D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3AD5"/>
    <w:rsid w:val="00E241C5"/>
    <w:rsid w:val="00E24703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699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2CE9"/>
    <w:rsid w:val="00E54A6C"/>
    <w:rsid w:val="00E54E79"/>
    <w:rsid w:val="00E5505D"/>
    <w:rsid w:val="00E553C1"/>
    <w:rsid w:val="00E571AB"/>
    <w:rsid w:val="00E57425"/>
    <w:rsid w:val="00E57E52"/>
    <w:rsid w:val="00E601B2"/>
    <w:rsid w:val="00E6043E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5B2"/>
    <w:rsid w:val="00E927FE"/>
    <w:rsid w:val="00E929A8"/>
    <w:rsid w:val="00E939B0"/>
    <w:rsid w:val="00E94AF3"/>
    <w:rsid w:val="00E9573A"/>
    <w:rsid w:val="00E96341"/>
    <w:rsid w:val="00E96BB8"/>
    <w:rsid w:val="00E96C65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0808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BF9"/>
    <w:rsid w:val="00EF202A"/>
    <w:rsid w:val="00EF2039"/>
    <w:rsid w:val="00EF2628"/>
    <w:rsid w:val="00EF53EA"/>
    <w:rsid w:val="00EF60BB"/>
    <w:rsid w:val="00EF6910"/>
    <w:rsid w:val="00EF6B75"/>
    <w:rsid w:val="00F00062"/>
    <w:rsid w:val="00F001AB"/>
    <w:rsid w:val="00F025E5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591A"/>
    <w:rsid w:val="00F26B6B"/>
    <w:rsid w:val="00F276CF"/>
    <w:rsid w:val="00F276DE"/>
    <w:rsid w:val="00F31355"/>
    <w:rsid w:val="00F31C41"/>
    <w:rsid w:val="00F3269D"/>
    <w:rsid w:val="00F3353C"/>
    <w:rsid w:val="00F3572E"/>
    <w:rsid w:val="00F359C6"/>
    <w:rsid w:val="00F36442"/>
    <w:rsid w:val="00F36846"/>
    <w:rsid w:val="00F3699A"/>
    <w:rsid w:val="00F404F7"/>
    <w:rsid w:val="00F409D7"/>
    <w:rsid w:val="00F4172E"/>
    <w:rsid w:val="00F42CFF"/>
    <w:rsid w:val="00F42E48"/>
    <w:rsid w:val="00F43E8D"/>
    <w:rsid w:val="00F45413"/>
    <w:rsid w:val="00F45AC2"/>
    <w:rsid w:val="00F46260"/>
    <w:rsid w:val="00F464D4"/>
    <w:rsid w:val="00F46D0B"/>
    <w:rsid w:val="00F51395"/>
    <w:rsid w:val="00F51983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67D90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C53"/>
    <w:rsid w:val="00F80555"/>
    <w:rsid w:val="00F81E33"/>
    <w:rsid w:val="00F82FE5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8CE"/>
    <w:rsid w:val="00FA55B9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336"/>
    <w:rsid w:val="00FC05BB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633D"/>
    <w:rsid w:val="00FC7F74"/>
    <w:rsid w:val="00FD00D1"/>
    <w:rsid w:val="00FD1BFB"/>
    <w:rsid w:val="00FD222F"/>
    <w:rsid w:val="00FD2857"/>
    <w:rsid w:val="00FD4AED"/>
    <w:rsid w:val="00FD502D"/>
    <w:rsid w:val="00FD5281"/>
    <w:rsid w:val="00FD5DEF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9F8"/>
    <w:rsid w:val="00FF5547"/>
    <w:rsid w:val="00FF56EB"/>
    <w:rsid w:val="00FF59D1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20C6E"/>
  <w15:docId w15:val="{55ABB694-B9DB-4E42-8A76-04C53D14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251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251F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51FD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251FD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28</Pages>
  <Words>4575</Words>
  <Characters>27451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31963</CharactersWithSpaces>
  <SharedDoc>false</SharedDoc>
  <HLinks>
    <vt:vector size="6" baseType="variant"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56</cp:revision>
  <cp:lastPrinted>2023-03-02T09:27:00Z</cp:lastPrinted>
  <dcterms:created xsi:type="dcterms:W3CDTF">2024-06-18T08:52:00Z</dcterms:created>
  <dcterms:modified xsi:type="dcterms:W3CDTF">2025-06-09T11:05:00Z</dcterms:modified>
</cp:coreProperties>
</file>