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56F9EE" w14:textId="77777777" w:rsidR="003B0164" w:rsidRPr="00CE45E9" w:rsidRDefault="003B0164" w:rsidP="00CC11E5">
      <w:pPr>
        <w:pStyle w:val="Tytu"/>
        <w:spacing w:before="100" w:beforeAutospacing="1" w:after="100" w:afterAutospacing="1" w:line="276" w:lineRule="auto"/>
        <w:rPr>
          <w:rFonts w:ascii="Arial" w:hAnsi="Arial" w:cs="Arial"/>
          <w:b/>
          <w:bCs/>
          <w:spacing w:val="0"/>
          <w:sz w:val="24"/>
          <w:szCs w:val="24"/>
        </w:rPr>
      </w:pPr>
      <w:r w:rsidRPr="00CE45E9">
        <w:rPr>
          <w:rFonts w:ascii="Arial" w:hAnsi="Arial" w:cs="Arial"/>
          <w:b/>
          <w:bCs/>
          <w:spacing w:val="0"/>
          <w:sz w:val="24"/>
          <w:szCs w:val="24"/>
        </w:rPr>
        <w:t>Kryteria wyboru projektów</w:t>
      </w:r>
    </w:p>
    <w:p w14:paraId="78BF0E47" w14:textId="77777777" w:rsidR="003B0164" w:rsidRPr="00CE45E9" w:rsidRDefault="003B0164" w:rsidP="00CC11E5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CE45E9">
        <w:rPr>
          <w:rFonts w:ascii="Arial" w:hAnsi="Arial" w:cs="Arial"/>
          <w:b/>
          <w:bCs/>
          <w:sz w:val="24"/>
          <w:szCs w:val="24"/>
        </w:rPr>
        <w:t>Priorytet</w:t>
      </w:r>
      <w:r w:rsidRPr="00CE45E9">
        <w:rPr>
          <w:rFonts w:ascii="Arial" w:hAnsi="Arial" w:cs="Arial"/>
          <w:sz w:val="24"/>
          <w:szCs w:val="24"/>
        </w:rPr>
        <w:t xml:space="preserve"> </w:t>
      </w:r>
      <w:r w:rsidR="00B75BC4" w:rsidRPr="00CE45E9">
        <w:rPr>
          <w:rFonts w:ascii="Arial" w:hAnsi="Arial" w:cs="Arial"/>
          <w:b/>
          <w:bCs/>
          <w:sz w:val="24"/>
          <w:szCs w:val="24"/>
        </w:rPr>
        <w:t>6</w:t>
      </w:r>
      <w:r w:rsidRPr="00CE45E9">
        <w:rPr>
          <w:rFonts w:ascii="Arial" w:hAnsi="Arial" w:cs="Arial"/>
          <w:b/>
          <w:bCs/>
          <w:sz w:val="24"/>
          <w:szCs w:val="24"/>
        </w:rPr>
        <w:t>.</w:t>
      </w:r>
      <w:r w:rsidRPr="00CE45E9">
        <w:rPr>
          <w:rFonts w:ascii="Arial" w:hAnsi="Arial" w:cs="Arial"/>
          <w:sz w:val="24"/>
          <w:szCs w:val="24"/>
        </w:rPr>
        <w:t xml:space="preserve"> </w:t>
      </w:r>
      <w:r w:rsidR="00B75BC4" w:rsidRPr="00CE45E9">
        <w:rPr>
          <w:rFonts w:ascii="Arial" w:hAnsi="Arial" w:cs="Arial"/>
          <w:sz w:val="24"/>
          <w:szCs w:val="24"/>
        </w:rPr>
        <w:t>Fundusze europejskie na rzecz zwiększenia dostępności regionalnej infrastruktury dla mieszkańców</w:t>
      </w:r>
    </w:p>
    <w:p w14:paraId="5493AC6F" w14:textId="77777777" w:rsidR="003B0164" w:rsidRPr="00CE45E9" w:rsidRDefault="003B0164" w:rsidP="00CC11E5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CE45E9">
        <w:rPr>
          <w:rFonts w:ascii="Arial" w:hAnsi="Arial" w:cs="Arial"/>
          <w:b/>
          <w:bCs/>
          <w:sz w:val="24"/>
          <w:szCs w:val="24"/>
        </w:rPr>
        <w:t xml:space="preserve">Cel szczegółowy </w:t>
      </w:r>
      <w:r w:rsidR="00B75BC4" w:rsidRPr="00CE45E9">
        <w:rPr>
          <w:rFonts w:ascii="Arial" w:hAnsi="Arial" w:cs="Arial"/>
          <w:b/>
          <w:bCs/>
          <w:sz w:val="24"/>
          <w:szCs w:val="24"/>
        </w:rPr>
        <w:t>4</w:t>
      </w:r>
      <w:r w:rsidRPr="00CE45E9">
        <w:rPr>
          <w:rFonts w:ascii="Arial" w:hAnsi="Arial" w:cs="Arial"/>
          <w:b/>
          <w:bCs/>
          <w:sz w:val="24"/>
          <w:szCs w:val="24"/>
        </w:rPr>
        <w:t xml:space="preserve"> i</w:t>
      </w:r>
      <w:r w:rsidR="00425AC4" w:rsidRPr="00CE45E9">
        <w:rPr>
          <w:rFonts w:ascii="Arial" w:hAnsi="Arial" w:cs="Arial"/>
          <w:b/>
          <w:bCs/>
          <w:sz w:val="24"/>
          <w:szCs w:val="24"/>
        </w:rPr>
        <w:t>i</w:t>
      </w:r>
      <w:r w:rsidR="00B75BC4" w:rsidRPr="00CE45E9">
        <w:rPr>
          <w:rFonts w:ascii="Arial" w:hAnsi="Arial" w:cs="Arial"/>
          <w:b/>
          <w:bCs/>
          <w:sz w:val="24"/>
          <w:szCs w:val="24"/>
        </w:rPr>
        <w:t>i</w:t>
      </w:r>
      <w:r w:rsidRPr="00CE45E9">
        <w:rPr>
          <w:rFonts w:ascii="Arial" w:hAnsi="Arial" w:cs="Arial"/>
          <w:b/>
          <w:bCs/>
          <w:sz w:val="24"/>
          <w:szCs w:val="24"/>
        </w:rPr>
        <w:t>.</w:t>
      </w:r>
      <w:r w:rsidRPr="00CE45E9">
        <w:rPr>
          <w:rFonts w:ascii="Arial" w:hAnsi="Arial" w:cs="Arial"/>
          <w:sz w:val="24"/>
          <w:szCs w:val="24"/>
        </w:rPr>
        <w:t xml:space="preserve"> </w:t>
      </w:r>
      <w:r w:rsidR="00E86817" w:rsidRPr="00CE45E9">
        <w:rPr>
          <w:rFonts w:ascii="Arial" w:hAnsi="Arial" w:cs="Arial"/>
          <w:sz w:val="24"/>
          <w:szCs w:val="24"/>
        </w:rPr>
        <w:t>Wspieranie włączenia społeczno-gospodarczego społeczności marginalizowanych, gospodarstw domowych o niskich dochodach oraz grup w niekorzystnej sytuacji, w tym osób o szczególnych potrzebach, dzięki zintegrowanym działaniom obejmującym usługi mieszkaniowe i usługi społeczne</w:t>
      </w:r>
    </w:p>
    <w:p w14:paraId="404AF4DE" w14:textId="77777777" w:rsidR="003B0164" w:rsidRPr="00CE45E9" w:rsidRDefault="003B0164" w:rsidP="00CC11E5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CE45E9">
        <w:rPr>
          <w:rFonts w:ascii="Arial" w:hAnsi="Arial" w:cs="Arial"/>
          <w:b/>
          <w:bCs/>
          <w:sz w:val="24"/>
          <w:szCs w:val="24"/>
        </w:rPr>
        <w:t xml:space="preserve">Działanie </w:t>
      </w:r>
      <w:r w:rsidR="00B75BC4" w:rsidRPr="00CE45E9">
        <w:rPr>
          <w:rFonts w:ascii="Arial" w:hAnsi="Arial" w:cs="Arial"/>
          <w:b/>
          <w:bCs/>
          <w:sz w:val="24"/>
          <w:szCs w:val="24"/>
        </w:rPr>
        <w:t>6.</w:t>
      </w:r>
      <w:r w:rsidR="00E86817" w:rsidRPr="00CE45E9">
        <w:rPr>
          <w:rFonts w:ascii="Arial" w:hAnsi="Arial" w:cs="Arial"/>
          <w:b/>
          <w:bCs/>
          <w:sz w:val="24"/>
          <w:szCs w:val="24"/>
        </w:rPr>
        <w:t>8</w:t>
      </w:r>
      <w:r w:rsidR="00B75BC4" w:rsidRPr="00CE45E9">
        <w:rPr>
          <w:rFonts w:ascii="Arial" w:hAnsi="Arial" w:cs="Arial"/>
          <w:b/>
          <w:bCs/>
          <w:sz w:val="24"/>
          <w:szCs w:val="24"/>
        </w:rPr>
        <w:t xml:space="preserve"> </w:t>
      </w:r>
      <w:r w:rsidR="00B0607F" w:rsidRPr="00CE45E9">
        <w:rPr>
          <w:rFonts w:ascii="Arial" w:hAnsi="Arial" w:cs="Arial"/>
          <w:sz w:val="24"/>
          <w:szCs w:val="24"/>
        </w:rPr>
        <w:t>Inwestycje w infrastrukturę</w:t>
      </w:r>
      <w:r w:rsidR="00C949F7" w:rsidRPr="00CE45E9">
        <w:rPr>
          <w:rFonts w:ascii="Arial" w:hAnsi="Arial" w:cs="Arial"/>
          <w:sz w:val="24"/>
          <w:szCs w:val="24"/>
        </w:rPr>
        <w:t xml:space="preserve"> </w:t>
      </w:r>
      <w:r w:rsidR="00E86817" w:rsidRPr="00CE45E9">
        <w:rPr>
          <w:rFonts w:ascii="Arial" w:hAnsi="Arial" w:cs="Arial"/>
          <w:sz w:val="24"/>
          <w:szCs w:val="24"/>
        </w:rPr>
        <w:t>społeczną</w:t>
      </w:r>
    </w:p>
    <w:p w14:paraId="16A0BA9F" w14:textId="77777777" w:rsidR="00E86817" w:rsidRPr="00552A3C" w:rsidRDefault="00E86817" w:rsidP="00CC11E5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CE45E9">
        <w:rPr>
          <w:rFonts w:ascii="Arial" w:hAnsi="Arial" w:cs="Arial"/>
          <w:b/>
          <w:bCs/>
          <w:sz w:val="24"/>
          <w:szCs w:val="24"/>
        </w:rPr>
        <w:t>Schemat:</w:t>
      </w:r>
      <w:r w:rsidR="00552A3C">
        <w:rPr>
          <w:rFonts w:ascii="Arial" w:hAnsi="Arial" w:cs="Arial"/>
          <w:b/>
          <w:bCs/>
          <w:sz w:val="24"/>
          <w:szCs w:val="24"/>
        </w:rPr>
        <w:t xml:space="preserve"> </w:t>
      </w:r>
      <w:r w:rsidR="0019377D" w:rsidRPr="0019377D">
        <w:rPr>
          <w:rFonts w:ascii="Arial" w:hAnsi="Arial" w:cs="Arial"/>
          <w:sz w:val="24"/>
          <w:szCs w:val="24"/>
        </w:rPr>
        <w:t>Inwestycje w infrastrukturę na potrzeby</w:t>
      </w:r>
      <w:r w:rsidR="00C42DE2">
        <w:rPr>
          <w:rFonts w:ascii="Arial" w:hAnsi="Arial" w:cs="Arial"/>
          <w:sz w:val="24"/>
          <w:szCs w:val="24"/>
        </w:rPr>
        <w:t xml:space="preserve"> rodzinnych form pieczy zastępczej</w:t>
      </w:r>
    </w:p>
    <w:p w14:paraId="2F2434AA" w14:textId="77777777" w:rsidR="003B0164" w:rsidRPr="00CE45E9" w:rsidRDefault="003B0164" w:rsidP="00CC11E5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CE45E9">
        <w:rPr>
          <w:rFonts w:ascii="Arial" w:hAnsi="Arial" w:cs="Arial"/>
          <w:b/>
          <w:bCs/>
          <w:sz w:val="24"/>
          <w:szCs w:val="24"/>
        </w:rPr>
        <w:t>Sposób wyboru projektów:</w:t>
      </w:r>
      <w:r w:rsidRPr="00CE45E9">
        <w:rPr>
          <w:rFonts w:ascii="Arial" w:hAnsi="Arial" w:cs="Arial"/>
          <w:sz w:val="24"/>
          <w:szCs w:val="24"/>
        </w:rPr>
        <w:t xml:space="preserve"> konkurencyjny</w:t>
      </w:r>
    </w:p>
    <w:p w14:paraId="1B051B80" w14:textId="77777777" w:rsidR="0019377D" w:rsidRDefault="00871D13" w:rsidP="0019377D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8C2C17">
        <w:rPr>
          <w:rFonts w:ascii="Arial" w:hAnsi="Arial" w:cs="Arial"/>
          <w:sz w:val="24"/>
          <w:szCs w:val="24"/>
        </w:rPr>
        <w:t>Nabór</w:t>
      </w:r>
      <w:r w:rsidR="00A621A3" w:rsidRPr="008C2C17">
        <w:rPr>
          <w:rFonts w:ascii="Arial" w:hAnsi="Arial" w:cs="Arial"/>
          <w:sz w:val="24"/>
          <w:szCs w:val="24"/>
        </w:rPr>
        <w:t xml:space="preserve"> jest skierowany</w:t>
      </w:r>
      <w:r w:rsidR="00D30414" w:rsidRPr="008C2C17">
        <w:rPr>
          <w:rFonts w:ascii="Arial" w:hAnsi="Arial" w:cs="Arial"/>
          <w:sz w:val="24"/>
          <w:szCs w:val="24"/>
        </w:rPr>
        <w:t xml:space="preserve"> </w:t>
      </w:r>
      <w:r w:rsidR="00A93D72" w:rsidRPr="008C2C17">
        <w:rPr>
          <w:rFonts w:ascii="Arial" w:hAnsi="Arial" w:cs="Arial"/>
          <w:sz w:val="24"/>
          <w:szCs w:val="24"/>
        </w:rPr>
        <w:t>do</w:t>
      </w:r>
      <w:r w:rsidR="00552A3C" w:rsidRPr="008C2C17">
        <w:rPr>
          <w:rFonts w:ascii="Arial" w:hAnsi="Arial" w:cs="Arial"/>
          <w:sz w:val="24"/>
          <w:szCs w:val="24"/>
        </w:rPr>
        <w:t xml:space="preserve"> jednostek samorządu terytorialnego</w:t>
      </w:r>
      <w:r w:rsidR="00C42DE2">
        <w:rPr>
          <w:rFonts w:ascii="Arial" w:hAnsi="Arial" w:cs="Arial"/>
          <w:sz w:val="24"/>
          <w:szCs w:val="24"/>
        </w:rPr>
        <w:t>.</w:t>
      </w:r>
      <w:r w:rsidR="000D5AE2" w:rsidRPr="008C2C17">
        <w:rPr>
          <w:rFonts w:ascii="Arial" w:hAnsi="Arial" w:cs="Arial"/>
          <w:sz w:val="24"/>
          <w:szCs w:val="24"/>
        </w:rPr>
        <w:t xml:space="preserve"> </w:t>
      </w:r>
      <w:r w:rsidR="008002A5" w:rsidRPr="008C2C17">
        <w:rPr>
          <w:rFonts w:ascii="Arial" w:hAnsi="Arial" w:cs="Arial"/>
          <w:sz w:val="24"/>
          <w:szCs w:val="24"/>
        </w:rPr>
        <w:t xml:space="preserve">Zakres wsparcia </w:t>
      </w:r>
      <w:r w:rsidR="00A621A3" w:rsidRPr="008C2C17">
        <w:rPr>
          <w:rFonts w:ascii="Arial" w:hAnsi="Arial" w:cs="Arial"/>
          <w:sz w:val="24"/>
          <w:szCs w:val="24"/>
        </w:rPr>
        <w:t>obejmuje</w:t>
      </w:r>
      <w:r w:rsidR="00552A3C" w:rsidRPr="008C2C17">
        <w:rPr>
          <w:rFonts w:ascii="Arial" w:hAnsi="Arial" w:cs="Arial"/>
          <w:sz w:val="24"/>
          <w:szCs w:val="24"/>
        </w:rPr>
        <w:t xml:space="preserve">: </w:t>
      </w:r>
      <w:r w:rsidR="0019377D">
        <w:rPr>
          <w:rFonts w:ascii="Arial" w:hAnsi="Arial" w:cs="Arial"/>
          <w:sz w:val="24"/>
          <w:szCs w:val="24"/>
        </w:rPr>
        <w:t>b</w:t>
      </w:r>
      <w:r w:rsidR="0019377D" w:rsidRPr="0019377D">
        <w:rPr>
          <w:rFonts w:ascii="Arial" w:hAnsi="Arial" w:cs="Arial"/>
          <w:sz w:val="24"/>
          <w:szCs w:val="24"/>
        </w:rPr>
        <w:t>udow</w:t>
      </w:r>
      <w:r w:rsidR="0019377D">
        <w:rPr>
          <w:rFonts w:ascii="Arial" w:hAnsi="Arial" w:cs="Arial"/>
          <w:sz w:val="24"/>
          <w:szCs w:val="24"/>
        </w:rPr>
        <w:t>ę</w:t>
      </w:r>
      <w:r w:rsidR="0019377D" w:rsidRPr="0019377D">
        <w:rPr>
          <w:rFonts w:ascii="Arial" w:hAnsi="Arial" w:cs="Arial"/>
          <w:sz w:val="24"/>
          <w:szCs w:val="24"/>
        </w:rPr>
        <w:t>, przebudow</w:t>
      </w:r>
      <w:r w:rsidR="0019377D">
        <w:rPr>
          <w:rFonts w:ascii="Arial" w:hAnsi="Arial" w:cs="Arial"/>
          <w:sz w:val="24"/>
          <w:szCs w:val="24"/>
        </w:rPr>
        <w:t>ę</w:t>
      </w:r>
      <w:r w:rsidR="0019377D" w:rsidRPr="0019377D">
        <w:rPr>
          <w:rFonts w:ascii="Arial" w:hAnsi="Arial" w:cs="Arial"/>
          <w:sz w:val="24"/>
          <w:szCs w:val="24"/>
        </w:rPr>
        <w:t>, remont, wyposażenie obiektów na potrzeby</w:t>
      </w:r>
      <w:r w:rsidR="0019377D">
        <w:rPr>
          <w:rFonts w:ascii="Arial" w:hAnsi="Arial" w:cs="Arial"/>
          <w:sz w:val="24"/>
          <w:szCs w:val="24"/>
        </w:rPr>
        <w:t>:</w:t>
      </w:r>
    </w:p>
    <w:p w14:paraId="2DFCCAC1" w14:textId="77777777" w:rsidR="00BE7AD4" w:rsidRDefault="00BE7AD4" w:rsidP="005A3B17">
      <w:pPr>
        <w:pStyle w:val="Akapitzlist"/>
        <w:numPr>
          <w:ilvl w:val="0"/>
          <w:numId w:val="26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rodzinnych domów dziecka lub</w:t>
      </w:r>
    </w:p>
    <w:p w14:paraId="1B085D8E" w14:textId="64BCBC3D" w:rsidR="006A482B" w:rsidRPr="006A0D6B" w:rsidRDefault="00C42DE2" w:rsidP="006A0D6B">
      <w:pPr>
        <w:pStyle w:val="Akapitzlist"/>
        <w:numPr>
          <w:ilvl w:val="0"/>
          <w:numId w:val="26"/>
        </w:numPr>
        <w:spacing w:before="100" w:beforeAutospacing="1" w:after="1440"/>
        <w:ind w:left="71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placówek opiekuńczo-wychowawczych typu rodzinnego</w:t>
      </w:r>
      <w:r w:rsidR="00BC6624" w:rsidRPr="00BC6624">
        <w:rPr>
          <w:rFonts w:ascii="Arial" w:hAnsi="Arial" w:cs="Arial"/>
          <w:sz w:val="24"/>
          <w:szCs w:val="24"/>
        </w:rPr>
        <w:t>.</w:t>
      </w:r>
    </w:p>
    <w:p w14:paraId="2AF9C63C" w14:textId="77777777" w:rsidR="005172B5" w:rsidRPr="00EA6124" w:rsidRDefault="007257F1" w:rsidP="00E470F6">
      <w:pPr>
        <w:pStyle w:val="Nagwek1"/>
        <w:numPr>
          <w:ilvl w:val="0"/>
          <w:numId w:val="10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EA6124">
        <w:rPr>
          <w:rFonts w:ascii="Arial" w:hAnsi="Arial" w:cs="Arial"/>
          <w:sz w:val="24"/>
          <w:szCs w:val="24"/>
        </w:rPr>
        <w:lastRenderedPageBreak/>
        <w:t>KRYTERIA FORMALNE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6915"/>
        <w:gridCol w:w="3402"/>
      </w:tblGrid>
      <w:tr w:rsidR="003E4D45" w:rsidRPr="00EA6124" w14:paraId="5B2DF25C" w14:textId="77777777" w:rsidTr="006A482B">
        <w:trPr>
          <w:tblHeader/>
        </w:trPr>
        <w:tc>
          <w:tcPr>
            <w:tcW w:w="1110" w:type="dxa"/>
            <w:shd w:val="clear" w:color="auto" w:fill="D9D9D9"/>
            <w:vAlign w:val="center"/>
          </w:tcPr>
          <w:p w14:paraId="4B36C7BC" w14:textId="7777777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26562839"/>
            <w:r w:rsidRPr="00EA6124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2856" w:type="dxa"/>
            <w:shd w:val="clear" w:color="auto" w:fill="D9D9D9"/>
            <w:vAlign w:val="center"/>
          </w:tcPr>
          <w:p w14:paraId="0F994C45" w14:textId="7777777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6915" w:type="dxa"/>
            <w:shd w:val="clear" w:color="auto" w:fill="D9D9D9"/>
            <w:vAlign w:val="center"/>
          </w:tcPr>
          <w:p w14:paraId="070FA5CC" w14:textId="7777777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7E583575" w14:textId="7777777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1907CC1B" w14:textId="7777777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0"/>
      <w:tr w:rsidR="003E4D45" w:rsidRPr="00EA6124" w14:paraId="6FCFE502" w14:textId="77777777" w:rsidTr="002956C4">
        <w:trPr>
          <w:trHeight w:val="708"/>
        </w:trPr>
        <w:tc>
          <w:tcPr>
            <w:tcW w:w="1110" w:type="dxa"/>
            <w:vAlign w:val="center"/>
          </w:tcPr>
          <w:p w14:paraId="0CB7A95D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856" w:type="dxa"/>
            <w:vAlign w:val="center"/>
          </w:tcPr>
          <w:p w14:paraId="7CE90483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6915" w:type="dxa"/>
          </w:tcPr>
          <w:p w14:paraId="125F0A7B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6321D1F2" w14:textId="77777777" w:rsidR="003E4D45" w:rsidRPr="00EA6124" w:rsidRDefault="003E4D45" w:rsidP="00E470F6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238012C6" w14:textId="77777777" w:rsidR="003E4D45" w:rsidRPr="00EA6124" w:rsidRDefault="003E4D45" w:rsidP="00E470F6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 wniosku;</w:t>
            </w:r>
          </w:p>
          <w:p w14:paraId="035CF1F4" w14:textId="77777777" w:rsidR="003E4D45" w:rsidRPr="00067247" w:rsidRDefault="00067247" w:rsidP="00382F2C">
            <w:pPr>
              <w:numPr>
                <w:ilvl w:val="0"/>
                <w:numId w:val="7"/>
              </w:numPr>
              <w:spacing w:before="60" w:after="0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wszystkie</w:t>
            </w:r>
            <w:r w:rsidRPr="008C730B">
              <w:rPr>
                <w:rFonts w:ascii="Arial" w:hAnsi="Arial" w:cs="Arial"/>
                <w:bCs/>
                <w:sz w:val="24"/>
                <w:szCs w:val="24"/>
              </w:rPr>
              <w:t xml:space="preserve"> załączniki zostały podpisane zgodnie ze sposobem wskazanym w Regulaminie wyboru projektów.</w:t>
            </w:r>
          </w:p>
          <w:p w14:paraId="1FBABDB6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5A0CBF10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60AC1BF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5B79CAB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00235A0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E4D45" w:rsidRPr="00EA6124" w14:paraId="38D8CA46" w14:textId="77777777" w:rsidTr="002956C4">
        <w:trPr>
          <w:trHeight w:val="708"/>
        </w:trPr>
        <w:tc>
          <w:tcPr>
            <w:tcW w:w="1110" w:type="dxa"/>
            <w:vAlign w:val="center"/>
          </w:tcPr>
          <w:p w14:paraId="15916C2D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A.2</w:t>
            </w:r>
          </w:p>
        </w:tc>
        <w:tc>
          <w:tcPr>
            <w:tcW w:w="2856" w:type="dxa"/>
            <w:vAlign w:val="center"/>
          </w:tcPr>
          <w:p w14:paraId="06EFB1B9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Wykluczenia przedmiotowe</w:t>
            </w:r>
            <w:r w:rsidR="00B21F03" w:rsidRPr="00EA6124">
              <w:rPr>
                <w:rFonts w:ascii="Arial" w:hAnsi="Arial" w:cs="Arial"/>
                <w:sz w:val="24"/>
                <w:szCs w:val="24"/>
              </w:rPr>
              <w:t xml:space="preserve"> i podmiotowe</w:t>
            </w:r>
          </w:p>
        </w:tc>
        <w:tc>
          <w:tcPr>
            <w:tcW w:w="6915" w:type="dxa"/>
          </w:tcPr>
          <w:p w14:paraId="3481C29A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</w:t>
            </w:r>
            <w:r w:rsidR="00B21F03" w:rsidRPr="00EA6124">
              <w:rPr>
                <w:rFonts w:ascii="Arial" w:hAnsi="Arial" w:cs="Arial"/>
                <w:bCs/>
                <w:sz w:val="24"/>
                <w:szCs w:val="24"/>
              </w:rPr>
              <w:t xml:space="preserve"> i podmiotowe (dotyczące wnioskodawców</w:t>
            </w:r>
            <w:r w:rsidR="00067247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 w:rsidR="00B21F03" w:rsidRPr="00EA6124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Pr="00EA6124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Pr="00EA6124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711350DB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Cs/>
                <w:sz w:val="24"/>
                <w:szCs w:val="24"/>
              </w:rPr>
              <w:lastRenderedPageBreak/>
              <w:t>Oceniamy, czy:</w:t>
            </w:r>
          </w:p>
          <w:p w14:paraId="0D11C345" w14:textId="77777777" w:rsidR="003E4D45" w:rsidRPr="00EA6124" w:rsidRDefault="003E4D45" w:rsidP="00D32227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przedmiot realizacji projektu nie dotyczy rodzajów działalności wykluczonych z możliwości uzyskania pomocy finansowej, o których mowa:</w:t>
            </w:r>
          </w:p>
          <w:p w14:paraId="7D7CDC25" w14:textId="77777777" w:rsidR="003E4D45" w:rsidRPr="00EA6124" w:rsidRDefault="003E4D45" w:rsidP="00D3222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art. 7 ust. 1 rozporządzenia nr 2021/1058</w:t>
            </w:r>
            <w:r w:rsidR="002F5391" w:rsidRPr="00EA6124">
              <w:rPr>
                <w:rFonts w:ascii="Arial" w:hAnsi="Arial" w:cs="Arial"/>
                <w:sz w:val="24"/>
                <w:szCs w:val="24"/>
              </w:rPr>
              <w:t xml:space="preserve"> (Rozporządzenie Parlamentu Europejskiego i Rady (UE) 2021/1058 z dnia 24 czerwca 2021 r. w sprawie Europejskiego Funduszu Rozwoju Regionalnego i Funduszu Spójności (Dz. </w:t>
            </w:r>
            <w:proofErr w:type="spellStart"/>
            <w:r w:rsidR="002F5391" w:rsidRPr="00EA6124">
              <w:rPr>
                <w:rFonts w:ascii="Arial" w:hAnsi="Arial" w:cs="Arial"/>
                <w:sz w:val="24"/>
                <w:szCs w:val="24"/>
              </w:rPr>
              <w:t>U</w:t>
            </w:r>
            <w:r w:rsidR="006F03F0">
              <w:rPr>
                <w:rFonts w:ascii="Arial" w:hAnsi="Arial" w:cs="Arial"/>
                <w:sz w:val="24"/>
                <w:szCs w:val="24"/>
              </w:rPr>
              <w:t>rz</w:t>
            </w:r>
            <w:proofErr w:type="spellEnd"/>
            <w:r w:rsidR="002F5391" w:rsidRPr="00EA6124">
              <w:rPr>
                <w:rFonts w:ascii="Arial" w:hAnsi="Arial" w:cs="Arial"/>
                <w:sz w:val="24"/>
                <w:szCs w:val="24"/>
              </w:rPr>
              <w:t xml:space="preserve"> UE. L. z 2021 r. 231</w:t>
            </w:r>
            <w:r w:rsidR="006F03F0">
              <w:rPr>
                <w:rFonts w:ascii="Arial" w:hAnsi="Arial" w:cs="Arial"/>
                <w:sz w:val="24"/>
                <w:szCs w:val="24"/>
              </w:rPr>
              <w:t>/</w:t>
            </w:r>
            <w:r w:rsidR="002F5391" w:rsidRPr="00EA6124">
              <w:rPr>
                <w:rFonts w:ascii="Arial" w:hAnsi="Arial" w:cs="Arial"/>
                <w:sz w:val="24"/>
                <w:szCs w:val="24"/>
              </w:rPr>
              <w:t xml:space="preserve">60 z </w:t>
            </w:r>
            <w:r w:rsidR="006F03F0">
              <w:rPr>
                <w:rFonts w:ascii="Arial" w:hAnsi="Arial" w:cs="Arial"/>
                <w:sz w:val="24"/>
                <w:szCs w:val="24"/>
              </w:rPr>
              <w:t xml:space="preserve">30.06.2024 r. z </w:t>
            </w:r>
            <w:proofErr w:type="spellStart"/>
            <w:r w:rsidR="002F5391" w:rsidRPr="00EA6124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2F5391" w:rsidRPr="00EA6124">
              <w:rPr>
                <w:rFonts w:ascii="Arial" w:hAnsi="Arial" w:cs="Arial"/>
                <w:sz w:val="24"/>
                <w:szCs w:val="24"/>
              </w:rPr>
              <w:t>. zm.);</w:t>
            </w:r>
          </w:p>
          <w:p w14:paraId="3A166C7B" w14:textId="77777777" w:rsidR="003E4D45" w:rsidRPr="00023DC6" w:rsidRDefault="003E4D45" w:rsidP="00023DC6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art. 1 Rozporządzenia Komisji (UE) Nr 651/2014 z dnia 17 czerwca 2014 r. uznającego niektóre rodzaje pomocy za zgodne z rynkiem wewnętrznym w zastosowaniu art. 107 i 108 Traktatu) (Dz. Urz. UE L 187</w:t>
            </w:r>
            <w:r w:rsidR="006F03F0">
              <w:rPr>
                <w:rFonts w:ascii="Arial" w:hAnsi="Arial" w:cs="Arial"/>
                <w:sz w:val="24"/>
                <w:szCs w:val="24"/>
              </w:rPr>
              <w:t>/1</w:t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 z 26.06.2014 z </w:t>
            </w:r>
            <w:proofErr w:type="spellStart"/>
            <w:r w:rsidRPr="00EA6124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EA6124">
              <w:rPr>
                <w:rFonts w:ascii="Arial" w:hAnsi="Arial" w:cs="Arial"/>
                <w:sz w:val="24"/>
                <w:szCs w:val="24"/>
              </w:rPr>
              <w:t>. zm.)</w:t>
            </w:r>
            <w:r w:rsidR="002F5391" w:rsidRPr="00EA6124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94C7A09" w14:textId="77777777" w:rsidR="003E4D45" w:rsidRPr="00EA6124" w:rsidRDefault="003E4D45" w:rsidP="00D32227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wnioskodawca nie rozpoczął realizacji projektu przed dniem złożenia wniosku o dofinansowanie projektu, lub złożył oświadczenie, że realizując projekt przed dniem złożenia wniosku o dofinansowanie projektu przestrzegał obowiązujących przepisów prawa dotyczących danego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projektu, zgodnie z art. 73 ust. 2 lit. f) rozporządzenia nr 2021/1060</w:t>
            </w:r>
            <w:r w:rsidR="006F03F0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 w:rsidRPr="00EA6124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55F26C75" w14:textId="77777777" w:rsidR="003E4D45" w:rsidRPr="00EA6124" w:rsidRDefault="003E4D45" w:rsidP="00D32227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projekt nie został fizycznie ukończony lub w pełni wdrożony przed złożeniem wniosku o dofinansowanie projektu zgodnie z art. 63 ust. 6 rozporządzenia nr 2021/1060</w:t>
            </w:r>
            <w:r w:rsidR="00B21F03" w:rsidRPr="00EA6124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50379F64" w14:textId="77777777" w:rsidR="003E4D45" w:rsidRPr="00EA6124" w:rsidRDefault="00B21F03" w:rsidP="00D32227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dany podmiot nie jest przedsiębiorstwem w trudnej sytuacji w rozumieniu pkt. 24 Wytycznych dotyczących pomocy państwa na ratowanie i restrukturyzację przedsiębiorstw niefinansowych znajdujących się w trudnej sytuacji (Dz. Urz. UE C 249/1 z 31.07.2014 r.).</w:t>
            </w:r>
          </w:p>
          <w:p w14:paraId="00EAA5D6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44E8A270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BAC7629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123DCF2D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063324" w:rsidRPr="00EA612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841A160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63324" w:rsidRPr="00EA6124" w14:paraId="2FEE92DB" w14:textId="77777777" w:rsidTr="002956C4">
        <w:trPr>
          <w:trHeight w:val="708"/>
        </w:trPr>
        <w:tc>
          <w:tcPr>
            <w:tcW w:w="1110" w:type="dxa"/>
            <w:vAlign w:val="center"/>
          </w:tcPr>
          <w:p w14:paraId="6FD4B692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A.3</w:t>
            </w:r>
          </w:p>
        </w:tc>
        <w:tc>
          <w:tcPr>
            <w:tcW w:w="2856" w:type="dxa"/>
            <w:vAlign w:val="center"/>
          </w:tcPr>
          <w:p w14:paraId="4E6CE265" w14:textId="77777777" w:rsidR="002F5391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Klauzula antydyskryminacyjna</w:t>
            </w:r>
            <w:r w:rsidR="00571EFC" w:rsidRPr="00EA612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F5391" w:rsidRPr="00EA6124">
              <w:rPr>
                <w:rFonts w:ascii="Arial" w:hAnsi="Arial" w:cs="Arial"/>
                <w:sz w:val="24"/>
                <w:szCs w:val="24"/>
              </w:rPr>
              <w:t>(dotyczy JST)</w:t>
            </w:r>
          </w:p>
        </w:tc>
        <w:tc>
          <w:tcPr>
            <w:tcW w:w="6915" w:type="dxa"/>
          </w:tcPr>
          <w:p w14:paraId="42361123" w14:textId="77777777" w:rsidR="00003264" w:rsidRPr="00003264" w:rsidRDefault="00003264" w:rsidP="00003264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003264">
              <w:rPr>
                <w:rFonts w:ascii="Arial" w:hAnsi="Arial" w:cs="Arial"/>
                <w:kern w:val="2"/>
                <w:sz w:val="24"/>
                <w:szCs w:val="24"/>
              </w:rPr>
              <w:t xml:space="preserve">W przypadku, gdy wnioskodawcą jest jednostka samorządu terytorialnego (lub podmiot przez nią kontrolowany lub od niej zależny) w kryterium sprawdzimy, czy przestrzega ona przepisów antydyskryminacyjnych, o których mowa w art. 9 </w:t>
            </w:r>
            <w:r w:rsidRPr="00003264">
              <w:rPr>
                <w:rFonts w:ascii="Arial" w:hAnsi="Arial" w:cs="Arial"/>
                <w:kern w:val="2"/>
                <w:sz w:val="24"/>
                <w:szCs w:val="24"/>
              </w:rPr>
              <w:lastRenderedPageBreak/>
              <w:t>ust. 3 rozporządzenia nr 2021/1060.</w:t>
            </w:r>
          </w:p>
          <w:p w14:paraId="2F3C3A64" w14:textId="77777777" w:rsidR="00003264" w:rsidRPr="00003264" w:rsidRDefault="00003264" w:rsidP="00003264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003264">
              <w:rPr>
                <w:rFonts w:ascii="Arial" w:hAnsi="Arial" w:cs="Arial"/>
                <w:kern w:val="2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3498DD87" w14:textId="77777777" w:rsidR="00003264" w:rsidRPr="00003264" w:rsidRDefault="00003264" w:rsidP="00003264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003264">
              <w:rPr>
                <w:rFonts w:ascii="Arial" w:hAnsi="Arial" w:cs="Arial"/>
                <w:kern w:val="2"/>
                <w:sz w:val="24"/>
                <w:szCs w:val="24"/>
              </w:rPr>
              <w:t>W przypadku, gdy JST przyjęła dyskryminujące akty prawa miejscowego, sprzeczne z zasadami, o których mowa w art. 9 ust. 3 rozporządzenia nr 2021/1060, a następnie podjęła skuteczne działania naprawcze kryterium uznaje się za spełnione. Podjęte działania naprawcze powinny być opisane we wniosku o dofinansowanie.</w:t>
            </w:r>
          </w:p>
          <w:p w14:paraId="67775DA8" w14:textId="77777777" w:rsidR="00063324" w:rsidRPr="000459E5" w:rsidRDefault="00003264" w:rsidP="000459E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003264">
              <w:rPr>
                <w:rFonts w:ascii="Arial" w:hAnsi="Arial" w:cs="Arial"/>
                <w:sz w:val="24"/>
                <w:szCs w:val="24"/>
              </w:rPr>
              <w:t>Kryterium weryfikowane jest m.in. w oparciu o oświadczenie wnioskodawcy</w:t>
            </w:r>
            <w:r w:rsidR="000459E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Pr="00003264">
              <w:rPr>
                <w:rFonts w:ascii="Arial" w:hAnsi="Arial" w:cs="Arial"/>
                <w:sz w:val="24"/>
                <w:szCs w:val="24"/>
              </w:rPr>
              <w:t xml:space="preserve">, zawarte we wniosku o dofinansowanie projektu, o braku obowiązywania na terenie jednostki samorządu terytorialnego dyskryminujących aktów prawa miejscowego oraz w oparciu o </w:t>
            </w:r>
            <w:r w:rsidR="006F03F0">
              <w:rPr>
                <w:rFonts w:ascii="Arial" w:hAnsi="Arial" w:cs="Arial"/>
                <w:sz w:val="24"/>
                <w:szCs w:val="24"/>
              </w:rPr>
              <w:t xml:space="preserve">informacje znajdujące się na </w:t>
            </w:r>
            <w:r w:rsidR="006F03F0">
              <w:rPr>
                <w:rFonts w:ascii="Arial" w:hAnsi="Arial" w:cs="Arial"/>
                <w:sz w:val="24"/>
                <w:szCs w:val="24"/>
              </w:rPr>
              <w:lastRenderedPageBreak/>
              <w:t>stronie internetowej</w:t>
            </w:r>
            <w:r w:rsidRPr="00003264">
              <w:rPr>
                <w:rFonts w:ascii="Arial" w:hAnsi="Arial" w:cs="Arial"/>
                <w:sz w:val="24"/>
                <w:szCs w:val="24"/>
              </w:rPr>
              <w:t xml:space="preserve"> Rzecznika Praw Obywatelskich (RPO) </w:t>
            </w:r>
            <w:r w:rsidR="006F03F0">
              <w:rPr>
                <w:rFonts w:ascii="Arial" w:hAnsi="Arial" w:cs="Arial"/>
                <w:sz w:val="24"/>
                <w:szCs w:val="24"/>
              </w:rPr>
              <w:t>dotyczące</w:t>
            </w:r>
            <w:r w:rsidRPr="00003264">
              <w:rPr>
                <w:rFonts w:ascii="Arial" w:hAnsi="Arial" w:cs="Arial"/>
                <w:sz w:val="24"/>
                <w:szCs w:val="24"/>
              </w:rPr>
              <w:t xml:space="preserve"> JST, które ustanowiły obowiązujące i uznane przez RPO za dyskryminujące akty prawa miejscowego (aktualn</w:t>
            </w:r>
            <w:r w:rsidR="00080725">
              <w:rPr>
                <w:rFonts w:ascii="Arial" w:hAnsi="Arial" w:cs="Arial"/>
                <w:sz w:val="24"/>
                <w:szCs w:val="24"/>
              </w:rPr>
              <w:t>e</w:t>
            </w:r>
            <w:r w:rsidRPr="00003264">
              <w:rPr>
                <w:rFonts w:ascii="Arial" w:hAnsi="Arial" w:cs="Arial"/>
                <w:sz w:val="24"/>
                <w:szCs w:val="24"/>
              </w:rPr>
              <w:t xml:space="preserve"> na dzień zakończenia naboru).</w:t>
            </w:r>
          </w:p>
        </w:tc>
        <w:tc>
          <w:tcPr>
            <w:tcW w:w="3402" w:type="dxa"/>
          </w:tcPr>
          <w:p w14:paraId="6950D929" w14:textId="594CAA7F" w:rsidR="00063324" w:rsidRPr="00EA6124" w:rsidRDefault="00063324" w:rsidP="00A13F26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5DA7DFA5" w14:textId="77777777" w:rsidR="00063324" w:rsidRPr="00EA6124" w:rsidRDefault="00063324" w:rsidP="00A13F26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C3BB069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Kryterium obligatoryjne –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spełnienie kryterium jest niezbędne do przyznania dofinansowania.</w:t>
            </w:r>
          </w:p>
          <w:p w14:paraId="68EB5C19" w14:textId="5A6037BF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B21AA0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8390E83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63324" w:rsidRPr="00EA6124" w14:paraId="07D7FEA5" w14:textId="77777777" w:rsidTr="00EE3271">
        <w:trPr>
          <w:trHeight w:val="283"/>
        </w:trPr>
        <w:tc>
          <w:tcPr>
            <w:tcW w:w="1110" w:type="dxa"/>
            <w:vAlign w:val="center"/>
          </w:tcPr>
          <w:p w14:paraId="6E84982C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A.4</w:t>
            </w:r>
          </w:p>
        </w:tc>
        <w:tc>
          <w:tcPr>
            <w:tcW w:w="2856" w:type="dxa"/>
            <w:vAlign w:val="center"/>
          </w:tcPr>
          <w:p w14:paraId="6FCECE29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6915" w:type="dxa"/>
          </w:tcPr>
          <w:p w14:paraId="6BC7F699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kryterium sprawdzamy, czy projekt realizowany jest/będzie na terytorium województwa kujawsko-pomorskiego.</w:t>
            </w:r>
          </w:p>
          <w:p w14:paraId="714C4796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16633703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74228C1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0227CEF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61FAA61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63324" w:rsidRPr="00EA6124" w14:paraId="2CD058BB" w14:textId="77777777" w:rsidTr="00C77E9A">
        <w:trPr>
          <w:trHeight w:val="708"/>
        </w:trPr>
        <w:tc>
          <w:tcPr>
            <w:tcW w:w="1110" w:type="dxa"/>
            <w:vAlign w:val="center"/>
          </w:tcPr>
          <w:p w14:paraId="0450A449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A.5</w:t>
            </w:r>
          </w:p>
        </w:tc>
        <w:tc>
          <w:tcPr>
            <w:tcW w:w="2856" w:type="dxa"/>
            <w:vAlign w:val="center"/>
          </w:tcPr>
          <w:p w14:paraId="24BB3BAB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Gotowość techniczna projektu do realizacji</w:t>
            </w:r>
          </w:p>
        </w:tc>
        <w:tc>
          <w:tcPr>
            <w:tcW w:w="6915" w:type="dxa"/>
          </w:tcPr>
          <w:p w14:paraId="3DECDCF9" w14:textId="77777777" w:rsidR="000633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6124">
              <w:rPr>
                <w:rFonts w:ascii="Arial" w:hAnsi="Arial" w:cs="Arial"/>
                <w:color w:val="000000"/>
                <w:sz w:val="24"/>
                <w:szCs w:val="24"/>
              </w:rPr>
              <w:t xml:space="preserve">W kryterium sprawdzamy, czy </w:t>
            </w:r>
            <w:r w:rsidR="002F5391" w:rsidRPr="00EA6124">
              <w:rPr>
                <w:rFonts w:ascii="Arial" w:hAnsi="Arial" w:cs="Arial"/>
                <w:color w:val="000000"/>
                <w:sz w:val="24"/>
                <w:szCs w:val="24"/>
              </w:rPr>
              <w:t xml:space="preserve">na moment złożenia wniosku o dofinansowanie </w:t>
            </w:r>
            <w:r w:rsidRPr="00EA6124">
              <w:rPr>
                <w:rFonts w:ascii="Arial" w:hAnsi="Arial" w:cs="Arial"/>
                <w:color w:val="000000"/>
                <w:sz w:val="24"/>
                <w:szCs w:val="24"/>
              </w:rPr>
              <w:t xml:space="preserve">wnioskodawca posiada prawo do dysponowania gruntami lub obiektami na cele inwestycji, posiada wymaganą dokumentację techniczną i projektową, </w:t>
            </w:r>
            <w:r w:rsidRPr="00EA612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wymagane prawem decyzje, uzgodnienia i pozwolenia administracyjne.</w:t>
            </w:r>
          </w:p>
          <w:p w14:paraId="42E60BBB" w14:textId="77777777" w:rsidR="006F03F0" w:rsidRPr="006F03F0" w:rsidRDefault="006F03F0" w:rsidP="006F03F0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F03F0">
              <w:rPr>
                <w:rFonts w:ascii="Arial" w:hAnsi="Arial" w:cs="Arial"/>
                <w:color w:val="000000"/>
                <w:sz w:val="24"/>
                <w:szCs w:val="24"/>
              </w:rPr>
              <w:t>Jeśli wydane pozwolenie zezwalające na realizację inwestycji (np. decyzja o pozwoleniu na budowę, zezwolenie na realizację inwestycji drogowej) nie jest prawomocne w momencie składania wniosku o dofinansowanie, należy przedłożyć decyzję opatrzoną klauzulą ostateczności najpóźniej na etapie podpisania umowy o dofinansowanie projektu.</w:t>
            </w:r>
          </w:p>
          <w:p w14:paraId="0E5CE585" w14:textId="77777777" w:rsidR="006F03F0" w:rsidRPr="006F03F0" w:rsidRDefault="006F03F0" w:rsidP="006F03F0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F03F0">
              <w:rPr>
                <w:rFonts w:ascii="Arial" w:hAnsi="Arial" w:cs="Arial"/>
                <w:color w:val="000000"/>
                <w:sz w:val="24"/>
                <w:szCs w:val="24"/>
              </w:rPr>
              <w:t>Jeśli na moment złożenia wniosku o dofinansowanie, wnioskodawca nie posiada pozwolenia administracyjnego zezwalającego na realizację inwestycji (np. decyzji o pozwoleniu na budowę, zezwolenia na realizację inwestycji drogowej)</w:t>
            </w:r>
            <w:bookmarkStart w:id="1" w:name="_Hlk177989520"/>
            <w:r w:rsidRPr="006F03F0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footnoteReference w:id="5"/>
            </w:r>
            <w:r w:rsidRPr="006F03F0">
              <w:rPr>
                <w:rFonts w:ascii="Arial" w:hAnsi="Arial" w:cs="Arial"/>
                <w:color w:val="000000"/>
                <w:sz w:val="24"/>
                <w:szCs w:val="24"/>
              </w:rPr>
              <w:t>, w przypadku zatwierdzenia projektu do dofinansowania zobowiązany będzie dostarczyć wymagane pozwolenie opatrzone klauzulą ostateczności w terminie wskazanym w umowie o dofinansowanie projektu</w:t>
            </w:r>
            <w:r w:rsidRPr="006F03F0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footnoteReference w:id="6"/>
            </w:r>
            <w:r w:rsidRPr="006F03F0">
              <w:rPr>
                <w:rFonts w:ascii="Arial" w:hAnsi="Arial" w:cs="Arial"/>
                <w:color w:val="000000"/>
                <w:sz w:val="24"/>
                <w:szCs w:val="24"/>
              </w:rPr>
              <w:t>, jednakże nie później niż 12 m-</w:t>
            </w:r>
            <w:proofErr w:type="spellStart"/>
            <w:r w:rsidRPr="006F03F0">
              <w:rPr>
                <w:rFonts w:ascii="Arial" w:hAnsi="Arial" w:cs="Arial"/>
                <w:color w:val="000000"/>
                <w:sz w:val="24"/>
                <w:szCs w:val="24"/>
              </w:rPr>
              <w:t>cy</w:t>
            </w:r>
            <w:proofErr w:type="spellEnd"/>
            <w:r w:rsidRPr="006F03F0">
              <w:rPr>
                <w:rFonts w:ascii="Arial" w:hAnsi="Arial" w:cs="Arial"/>
                <w:color w:val="000000"/>
                <w:sz w:val="24"/>
                <w:szCs w:val="24"/>
              </w:rPr>
              <w:t xml:space="preserve"> od daty uchwały zarządu województwa </w:t>
            </w:r>
            <w:r w:rsidRPr="006F03F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o wyborze projektu do dofinansowania.</w:t>
            </w:r>
          </w:p>
          <w:p w14:paraId="1CDDD7F7" w14:textId="77777777" w:rsidR="006F03F0" w:rsidRPr="00EA6124" w:rsidRDefault="006F03F0" w:rsidP="00D32227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F03F0">
              <w:rPr>
                <w:rFonts w:ascii="Arial" w:hAnsi="Arial" w:cs="Arial"/>
                <w:color w:val="000000"/>
                <w:sz w:val="24"/>
                <w:szCs w:val="24"/>
              </w:rPr>
              <w:t>W każdym przypadku pozwolenie nieostateczne posiadające klauzulę natychmiastowej wykonalności należy uznać za pozwolenie spełniające warunki kryterium.</w:t>
            </w:r>
            <w:bookmarkEnd w:id="1"/>
          </w:p>
          <w:p w14:paraId="05B2DE80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3A0E77B8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8138F8E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Kryterium obligatoryjne –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spełnienie kryterium jest niezbędne do przyznania dofinansowania.</w:t>
            </w:r>
          </w:p>
          <w:p w14:paraId="01771FE5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520F377B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A57AC2" w:rsidRPr="00EA6124" w14:paraId="13D7C847" w14:textId="77777777" w:rsidTr="00C77E9A">
        <w:trPr>
          <w:trHeight w:val="708"/>
        </w:trPr>
        <w:tc>
          <w:tcPr>
            <w:tcW w:w="1110" w:type="dxa"/>
            <w:vAlign w:val="center"/>
          </w:tcPr>
          <w:p w14:paraId="4FE8C437" w14:textId="77777777" w:rsidR="00A57AC2" w:rsidRPr="00B766B7" w:rsidRDefault="00A57AC2" w:rsidP="00554A8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766B7">
              <w:rPr>
                <w:rFonts w:ascii="Arial" w:hAnsi="Arial" w:cs="Arial"/>
                <w:sz w:val="24"/>
                <w:szCs w:val="24"/>
              </w:rPr>
              <w:lastRenderedPageBreak/>
              <w:t>A.6</w:t>
            </w:r>
          </w:p>
        </w:tc>
        <w:tc>
          <w:tcPr>
            <w:tcW w:w="2856" w:type="dxa"/>
            <w:vAlign w:val="center"/>
          </w:tcPr>
          <w:p w14:paraId="2FBC5A5B" w14:textId="77777777" w:rsidR="00A57AC2" w:rsidRPr="00B766B7" w:rsidRDefault="00A57AC2" w:rsidP="00554A8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766B7">
              <w:rPr>
                <w:rFonts w:ascii="Arial" w:hAnsi="Arial" w:cs="Arial"/>
                <w:sz w:val="24"/>
                <w:szCs w:val="24"/>
              </w:rPr>
              <w:t>Okres realizacji projektu</w:t>
            </w:r>
          </w:p>
        </w:tc>
        <w:tc>
          <w:tcPr>
            <w:tcW w:w="6915" w:type="dxa"/>
          </w:tcPr>
          <w:p w14:paraId="67E32FDF" w14:textId="77777777" w:rsidR="00A57AC2" w:rsidRPr="00B766B7" w:rsidRDefault="00A57AC2" w:rsidP="00554A8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766B7">
              <w:rPr>
                <w:rFonts w:ascii="Arial" w:hAnsi="Arial" w:cs="Arial"/>
                <w:sz w:val="24"/>
                <w:szCs w:val="24"/>
              </w:rPr>
              <w:t xml:space="preserve">W kryterium sprawdzamy, czy zakładany maksymalny okres realizacji projektu nie </w:t>
            </w:r>
            <w:r w:rsidRPr="00B21AA0">
              <w:rPr>
                <w:rFonts w:ascii="Arial" w:hAnsi="Arial" w:cs="Arial"/>
                <w:sz w:val="24"/>
                <w:szCs w:val="24"/>
              </w:rPr>
              <w:t xml:space="preserve">przekracza </w:t>
            </w:r>
            <w:r w:rsidR="00BC6624" w:rsidRPr="00B21AA0">
              <w:rPr>
                <w:rFonts w:ascii="Arial" w:hAnsi="Arial" w:cs="Arial"/>
                <w:sz w:val="24"/>
                <w:szCs w:val="24"/>
              </w:rPr>
              <w:t>36 miesięcy</w:t>
            </w:r>
            <w:r w:rsidRPr="00B21AA0">
              <w:rPr>
                <w:rFonts w:ascii="Arial" w:hAnsi="Arial" w:cs="Arial"/>
                <w:sz w:val="24"/>
                <w:szCs w:val="24"/>
              </w:rPr>
              <w:t xml:space="preserve"> od</w:t>
            </w:r>
            <w:r w:rsidRPr="00B766B7">
              <w:rPr>
                <w:rFonts w:ascii="Arial" w:hAnsi="Arial" w:cs="Arial"/>
                <w:sz w:val="24"/>
                <w:szCs w:val="24"/>
              </w:rPr>
              <w:t xml:space="preserve"> terminu zakończenia naboru.</w:t>
            </w:r>
          </w:p>
          <w:p w14:paraId="11B05D8C" w14:textId="77777777" w:rsidR="00A57AC2" w:rsidRPr="00B766B7" w:rsidRDefault="00A57AC2" w:rsidP="00554A8A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B766B7">
              <w:rPr>
                <w:rFonts w:ascii="Arial" w:hAnsi="Arial" w:cs="Arial"/>
                <w:sz w:val="24"/>
                <w:szCs w:val="24"/>
              </w:rPr>
              <w:t>W uzasadnionych przypadkach Instytucja Zarządzająca może na wniosek beneficjenta złożony w trakcie realizacji projektu wyrazić zgodę na wydłużenie okresu realizacji projektu.</w:t>
            </w:r>
          </w:p>
          <w:p w14:paraId="36018E0A" w14:textId="77777777" w:rsidR="00A57AC2" w:rsidRPr="00B766B7" w:rsidRDefault="00A57AC2" w:rsidP="00554A8A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66B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74B2E8BA" w14:textId="77777777" w:rsidR="00A57AC2" w:rsidRPr="00B766B7" w:rsidRDefault="00A57AC2" w:rsidP="00554A8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766B7">
              <w:rPr>
                <w:rFonts w:ascii="Arial" w:hAnsi="Arial" w:cs="Arial"/>
                <w:sz w:val="24"/>
                <w:szCs w:val="24"/>
              </w:rPr>
              <w:t>TAK/NIE</w:t>
            </w:r>
            <w:r w:rsidRPr="00B766B7" w:rsidDel="0059675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766B7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E971246" w14:textId="77777777" w:rsidR="00A57AC2" w:rsidRPr="00B766B7" w:rsidRDefault="00A57AC2" w:rsidP="00554A8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766B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4A4ADB8" w14:textId="77777777" w:rsidR="00A57AC2" w:rsidRPr="00B766B7" w:rsidRDefault="00A57AC2" w:rsidP="00554A8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766B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. </w:t>
            </w:r>
          </w:p>
          <w:p w14:paraId="4CA93EB7" w14:textId="77777777" w:rsidR="00A57AC2" w:rsidRPr="00B766B7" w:rsidRDefault="00A57AC2" w:rsidP="00554A8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766B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2B526B" w:rsidRPr="00EA6124" w14:paraId="367C66C9" w14:textId="77777777" w:rsidTr="00C77E9A">
        <w:trPr>
          <w:trHeight w:val="708"/>
        </w:trPr>
        <w:tc>
          <w:tcPr>
            <w:tcW w:w="1110" w:type="dxa"/>
            <w:vAlign w:val="center"/>
          </w:tcPr>
          <w:p w14:paraId="582AFE71" w14:textId="77777777" w:rsidR="002B526B" w:rsidRPr="00B766B7" w:rsidRDefault="002B526B" w:rsidP="00554A8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A.7</w:t>
            </w:r>
          </w:p>
        </w:tc>
        <w:tc>
          <w:tcPr>
            <w:tcW w:w="2856" w:type="dxa"/>
            <w:vAlign w:val="center"/>
          </w:tcPr>
          <w:p w14:paraId="04702D2A" w14:textId="77777777" w:rsidR="002B526B" w:rsidRPr="00B766B7" w:rsidRDefault="002B526B" w:rsidP="00554A8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Wnioskodawca </w:t>
            </w:r>
            <w:r w:rsidRPr="001F4655">
              <w:rPr>
                <w:rFonts w:ascii="Arial" w:hAnsi="Arial" w:cs="Arial"/>
                <w:sz w:val="24"/>
                <w:szCs w:val="24"/>
              </w:rPr>
              <w:t xml:space="preserve">występuje maksymalnie </w:t>
            </w:r>
            <w:r>
              <w:rPr>
                <w:rFonts w:ascii="Arial" w:hAnsi="Arial" w:cs="Arial"/>
                <w:sz w:val="24"/>
                <w:szCs w:val="24"/>
              </w:rPr>
              <w:t xml:space="preserve">2 </w:t>
            </w:r>
            <w:r w:rsidRPr="001F4655">
              <w:rPr>
                <w:rFonts w:ascii="Arial" w:hAnsi="Arial" w:cs="Arial"/>
                <w:sz w:val="24"/>
                <w:szCs w:val="24"/>
              </w:rPr>
              <w:t>raz</w:t>
            </w:r>
            <w:r>
              <w:rPr>
                <w:rFonts w:ascii="Arial" w:hAnsi="Arial" w:cs="Arial"/>
                <w:sz w:val="24"/>
                <w:szCs w:val="24"/>
              </w:rPr>
              <w:t>y</w:t>
            </w:r>
            <w:r w:rsidRPr="001F4655">
              <w:rPr>
                <w:rFonts w:ascii="Arial" w:hAnsi="Arial" w:cs="Arial"/>
                <w:sz w:val="24"/>
                <w:szCs w:val="24"/>
              </w:rPr>
              <w:t xml:space="preserve"> w ramach naboru</w:t>
            </w:r>
          </w:p>
        </w:tc>
        <w:tc>
          <w:tcPr>
            <w:tcW w:w="6915" w:type="dxa"/>
          </w:tcPr>
          <w:p w14:paraId="5E815E40" w14:textId="77777777" w:rsidR="002B526B" w:rsidRDefault="002B526B" w:rsidP="00554A8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F4655">
              <w:rPr>
                <w:rFonts w:ascii="Arial" w:hAnsi="Arial" w:cs="Arial"/>
                <w:sz w:val="24"/>
                <w:szCs w:val="24"/>
              </w:rPr>
              <w:t>W kryterium sprawdzamy, czy wnioskodawca w ramach przedmiotowego naboru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F4655">
              <w:rPr>
                <w:rFonts w:ascii="Arial" w:hAnsi="Arial" w:cs="Arial"/>
                <w:sz w:val="24"/>
                <w:szCs w:val="24"/>
              </w:rPr>
              <w:t xml:space="preserve">złożył </w:t>
            </w:r>
            <w:r>
              <w:rPr>
                <w:rFonts w:ascii="Arial" w:hAnsi="Arial" w:cs="Arial"/>
                <w:sz w:val="24"/>
                <w:szCs w:val="24"/>
              </w:rPr>
              <w:t>maksymalnie dwa</w:t>
            </w:r>
            <w:r w:rsidRPr="001F4655">
              <w:rPr>
                <w:rFonts w:ascii="Arial" w:hAnsi="Arial" w:cs="Arial"/>
                <w:sz w:val="24"/>
                <w:szCs w:val="24"/>
              </w:rPr>
              <w:t xml:space="preserve"> projekt</w:t>
            </w:r>
            <w:r>
              <w:rPr>
                <w:rFonts w:ascii="Arial" w:hAnsi="Arial" w:cs="Arial"/>
                <w:sz w:val="24"/>
                <w:szCs w:val="24"/>
              </w:rPr>
              <w:t>y rozumiane jako odrębne inwestycje, a każdy z nich</w:t>
            </w:r>
            <w:r w:rsidRPr="001F4655">
              <w:rPr>
                <w:rFonts w:ascii="Arial" w:hAnsi="Arial" w:cs="Arial"/>
                <w:sz w:val="24"/>
                <w:szCs w:val="24"/>
              </w:rPr>
              <w:t xml:space="preserve"> objęty </w:t>
            </w:r>
            <w:r>
              <w:rPr>
                <w:rFonts w:ascii="Arial" w:hAnsi="Arial" w:cs="Arial"/>
                <w:sz w:val="24"/>
                <w:szCs w:val="24"/>
              </w:rPr>
              <w:t>oddzielnym</w:t>
            </w:r>
            <w:r w:rsidRPr="001F4655">
              <w:rPr>
                <w:rFonts w:ascii="Arial" w:hAnsi="Arial" w:cs="Arial"/>
                <w:sz w:val="24"/>
                <w:szCs w:val="24"/>
              </w:rPr>
              <w:t xml:space="preserve"> wnioskiem o dofinansowanie projektu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409ADB8" w14:textId="04A37775" w:rsidR="002B526B" w:rsidRPr="00B766B7" w:rsidRDefault="002B526B" w:rsidP="00554A8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F4655">
              <w:rPr>
                <w:rFonts w:ascii="Arial" w:hAnsi="Arial" w:cs="Arial"/>
                <w:sz w:val="24"/>
                <w:szCs w:val="24"/>
              </w:rPr>
              <w:t>Kryterium weryfikowane na podstawie rejestru wniosków o dofinansowanie realizacji projektów złożonych w odpowiedzi na nabór.</w:t>
            </w:r>
            <w:r w:rsidR="00EA6AA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A6AA5" w:rsidRPr="00C708AF">
              <w:rPr>
                <w:rFonts w:ascii="Arial" w:hAnsi="Arial" w:cs="Arial"/>
                <w:sz w:val="24"/>
                <w:szCs w:val="24"/>
              </w:rPr>
              <w:t xml:space="preserve">W przypadku gdy dany </w:t>
            </w:r>
            <w:r w:rsidR="00EA6AA5">
              <w:rPr>
                <w:rFonts w:ascii="Arial" w:hAnsi="Arial" w:cs="Arial"/>
                <w:sz w:val="24"/>
                <w:szCs w:val="24"/>
              </w:rPr>
              <w:t>wnioskodawca</w:t>
            </w:r>
            <w:r w:rsidR="00EA6AA5" w:rsidRPr="00C708AF">
              <w:rPr>
                <w:rFonts w:ascii="Arial" w:hAnsi="Arial" w:cs="Arial"/>
                <w:sz w:val="24"/>
                <w:szCs w:val="24"/>
              </w:rPr>
              <w:t xml:space="preserve"> wystąpi w ramach naboru więcej niż </w:t>
            </w:r>
            <w:r w:rsidR="00EA6AA5">
              <w:rPr>
                <w:rFonts w:ascii="Arial" w:hAnsi="Arial" w:cs="Arial"/>
                <w:sz w:val="24"/>
                <w:szCs w:val="24"/>
              </w:rPr>
              <w:t xml:space="preserve">dwa </w:t>
            </w:r>
            <w:r w:rsidR="00EA6AA5" w:rsidRPr="00C708AF">
              <w:rPr>
                <w:rFonts w:ascii="Arial" w:hAnsi="Arial" w:cs="Arial"/>
                <w:sz w:val="24"/>
                <w:szCs w:val="24"/>
              </w:rPr>
              <w:t>raz</w:t>
            </w:r>
            <w:r w:rsidR="00EA6AA5">
              <w:rPr>
                <w:rFonts w:ascii="Arial" w:hAnsi="Arial" w:cs="Arial"/>
                <w:sz w:val="24"/>
                <w:szCs w:val="24"/>
              </w:rPr>
              <w:t xml:space="preserve">y, </w:t>
            </w:r>
            <w:r w:rsidR="00EA6AA5" w:rsidRPr="00C708AF">
              <w:rPr>
                <w:rFonts w:ascii="Arial" w:hAnsi="Arial" w:cs="Arial"/>
                <w:sz w:val="24"/>
                <w:szCs w:val="24"/>
              </w:rPr>
              <w:t>wszystkie wnioski, których dotyczy opisany przypadek zostaną odrzucone.</w:t>
            </w:r>
          </w:p>
        </w:tc>
        <w:tc>
          <w:tcPr>
            <w:tcW w:w="3402" w:type="dxa"/>
          </w:tcPr>
          <w:p w14:paraId="225A37F9" w14:textId="4DA1A0F9" w:rsidR="002B526B" w:rsidRDefault="002B526B" w:rsidP="00554A8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F4655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="00B21AA0">
              <w:rPr>
                <w:rFonts w:ascii="Arial" w:hAnsi="Arial" w:cs="Arial"/>
                <w:sz w:val="24"/>
                <w:szCs w:val="24"/>
              </w:rPr>
              <w:br/>
            </w:r>
            <w:r w:rsidRPr="001F465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A2213E9" w14:textId="77777777" w:rsidR="002B526B" w:rsidRDefault="002B526B" w:rsidP="00554A8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F4655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niezbędne do przyznania dofinansowania. </w:t>
            </w:r>
          </w:p>
          <w:p w14:paraId="0862C44A" w14:textId="77777777" w:rsidR="002B526B" w:rsidRDefault="002B526B" w:rsidP="00554A8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F465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010FB10" w14:textId="77777777" w:rsidR="002B526B" w:rsidRPr="00B766B7" w:rsidRDefault="002B526B" w:rsidP="00554A8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F465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5D7FFBEB" w14:textId="77777777" w:rsidR="002C2CE8" w:rsidRPr="00EA6124" w:rsidRDefault="007257F1" w:rsidP="00E470F6">
      <w:pPr>
        <w:pStyle w:val="Nagwek1"/>
        <w:numPr>
          <w:ilvl w:val="0"/>
          <w:numId w:val="10"/>
        </w:numPr>
        <w:spacing w:before="100" w:beforeAutospacing="1" w:after="100" w:afterAutospacing="1"/>
        <w:ind w:left="714" w:hanging="357"/>
        <w:rPr>
          <w:rFonts w:ascii="Arial" w:hAnsi="Arial" w:cs="Arial"/>
          <w:sz w:val="24"/>
          <w:szCs w:val="24"/>
        </w:rPr>
      </w:pPr>
      <w:r w:rsidRPr="00EA6124">
        <w:rPr>
          <w:rFonts w:ascii="Arial" w:hAnsi="Arial" w:cs="Arial"/>
          <w:sz w:val="24"/>
          <w:szCs w:val="24"/>
        </w:rPr>
        <w:t>KRYTERIA MERYTORYCZNE – OGÓLNE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6915"/>
        <w:gridCol w:w="3402"/>
      </w:tblGrid>
      <w:tr w:rsidR="003E4D45" w:rsidRPr="00EA6124" w14:paraId="015CDD2F" w14:textId="77777777" w:rsidTr="004C17EE">
        <w:trPr>
          <w:trHeight w:val="283"/>
          <w:tblHeader/>
        </w:trPr>
        <w:tc>
          <w:tcPr>
            <w:tcW w:w="1110" w:type="dxa"/>
            <w:shd w:val="clear" w:color="auto" w:fill="E7E6E6"/>
            <w:vAlign w:val="center"/>
          </w:tcPr>
          <w:p w14:paraId="11F04A7A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4A65F792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6915" w:type="dxa"/>
            <w:shd w:val="clear" w:color="auto" w:fill="E7E6E6"/>
            <w:vAlign w:val="center"/>
          </w:tcPr>
          <w:p w14:paraId="44D7804B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402" w:type="dxa"/>
            <w:shd w:val="clear" w:color="auto" w:fill="E7E6E6"/>
            <w:vAlign w:val="center"/>
          </w:tcPr>
          <w:p w14:paraId="1A619870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2D21B656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tr w:rsidR="003E4D45" w:rsidRPr="00EA6124" w14:paraId="4D222ADB" w14:textId="77777777" w:rsidTr="002956C4">
        <w:trPr>
          <w:trHeight w:val="283"/>
        </w:trPr>
        <w:tc>
          <w:tcPr>
            <w:tcW w:w="1110" w:type="dxa"/>
            <w:vAlign w:val="center"/>
          </w:tcPr>
          <w:p w14:paraId="629E02AE" w14:textId="77777777" w:rsidR="003E4D45" w:rsidRPr="00D17325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bookmarkStart w:id="2" w:name="_Hlk158130344"/>
            <w:r w:rsidRPr="00D17325">
              <w:rPr>
                <w:rFonts w:ascii="Arial" w:hAnsi="Arial" w:cs="Arial"/>
                <w:sz w:val="24"/>
                <w:szCs w:val="24"/>
              </w:rPr>
              <w:t>B.1</w:t>
            </w:r>
          </w:p>
        </w:tc>
        <w:tc>
          <w:tcPr>
            <w:tcW w:w="2856" w:type="dxa"/>
            <w:vAlign w:val="center"/>
          </w:tcPr>
          <w:p w14:paraId="62D9A64D" w14:textId="7FDFD0F8" w:rsidR="003E4D45" w:rsidRPr="00D17325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75F11">
              <w:rPr>
                <w:rFonts w:ascii="Arial" w:hAnsi="Arial" w:cs="Arial"/>
                <w:sz w:val="24"/>
                <w:szCs w:val="24"/>
              </w:rPr>
              <w:t>Kwalifikowalność wnioskodawcy</w:t>
            </w:r>
          </w:p>
        </w:tc>
        <w:tc>
          <w:tcPr>
            <w:tcW w:w="6915" w:type="dxa"/>
            <w:shd w:val="clear" w:color="auto" w:fill="auto"/>
          </w:tcPr>
          <w:p w14:paraId="52CDBC27" w14:textId="77777777" w:rsidR="00D35BFA" w:rsidRPr="00F75F11" w:rsidRDefault="00D35BFA" w:rsidP="00D35B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bookmarkStart w:id="3" w:name="_Hlk161236820"/>
            <w:r w:rsidRPr="00F75F11">
              <w:rPr>
                <w:rFonts w:ascii="Arial" w:hAnsi="Arial" w:cs="Arial"/>
                <w:sz w:val="24"/>
                <w:szCs w:val="24"/>
              </w:rPr>
              <w:t>W tym kryterium sprawdz</w:t>
            </w:r>
            <w:r w:rsidR="00063F80" w:rsidRPr="00F75F11">
              <w:rPr>
                <w:rFonts w:ascii="Arial" w:hAnsi="Arial" w:cs="Arial"/>
                <w:sz w:val="24"/>
                <w:szCs w:val="24"/>
              </w:rPr>
              <w:t>a</w:t>
            </w:r>
            <w:r w:rsidRPr="00F75F11">
              <w:rPr>
                <w:rFonts w:ascii="Arial" w:hAnsi="Arial" w:cs="Arial"/>
                <w:sz w:val="24"/>
                <w:szCs w:val="24"/>
              </w:rPr>
              <w:t>my, czy wnioskodawc</w:t>
            </w:r>
            <w:r w:rsidR="00EA5941" w:rsidRPr="00F75F11">
              <w:rPr>
                <w:rFonts w:ascii="Arial" w:hAnsi="Arial" w:cs="Arial"/>
                <w:sz w:val="24"/>
                <w:szCs w:val="24"/>
              </w:rPr>
              <w:t>a</w:t>
            </w:r>
            <w:r w:rsidR="002D46FA" w:rsidRPr="00F75F1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1701D">
              <w:rPr>
                <w:rFonts w:ascii="Arial" w:hAnsi="Arial" w:cs="Arial"/>
                <w:sz w:val="24"/>
                <w:szCs w:val="24"/>
              </w:rPr>
              <w:t>jest podmiotem</w:t>
            </w:r>
            <w:r w:rsidR="002D46FA" w:rsidRPr="00F75F11">
              <w:rPr>
                <w:rFonts w:ascii="Arial" w:hAnsi="Arial" w:cs="Arial"/>
                <w:sz w:val="24"/>
                <w:szCs w:val="24"/>
              </w:rPr>
              <w:t xml:space="preserve"> uprawni</w:t>
            </w:r>
            <w:r w:rsidR="00F1701D">
              <w:rPr>
                <w:rFonts w:ascii="Arial" w:hAnsi="Arial" w:cs="Arial"/>
                <w:sz w:val="24"/>
                <w:szCs w:val="24"/>
              </w:rPr>
              <w:t>onym</w:t>
            </w:r>
            <w:r w:rsidR="002D46FA" w:rsidRPr="00F75F11">
              <w:rPr>
                <w:rFonts w:ascii="Arial" w:hAnsi="Arial" w:cs="Arial"/>
                <w:sz w:val="24"/>
                <w:szCs w:val="24"/>
              </w:rPr>
              <w:t xml:space="preserve"> do ubiegania się o dofinansowanie, </w:t>
            </w:r>
            <w:r w:rsidR="002D46FA" w:rsidRPr="00F75F11">
              <w:rPr>
                <w:rFonts w:ascii="Arial" w:hAnsi="Arial" w:cs="Arial"/>
                <w:sz w:val="24"/>
                <w:szCs w:val="24"/>
              </w:rPr>
              <w:lastRenderedPageBreak/>
              <w:t>tj. czy należy do poniższej grupy</w:t>
            </w:r>
            <w:r w:rsidRPr="00F75F11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  <w:p w14:paraId="39B7F863" w14:textId="77777777" w:rsidR="00046ABA" w:rsidRPr="00F1701D" w:rsidRDefault="00D35BFA" w:rsidP="00F1701D">
            <w:pPr>
              <w:pStyle w:val="Akapitzlist"/>
              <w:numPr>
                <w:ilvl w:val="0"/>
                <w:numId w:val="22"/>
              </w:numPr>
              <w:spacing w:before="100" w:beforeAutospacing="1" w:after="100" w:afterAutospacing="1"/>
            </w:pPr>
            <w:r w:rsidRPr="00F75F11">
              <w:rPr>
                <w:rFonts w:ascii="Arial" w:hAnsi="Arial" w:cs="Arial"/>
                <w:sz w:val="24"/>
                <w:szCs w:val="24"/>
              </w:rPr>
              <w:t>jednostk</w:t>
            </w:r>
            <w:r w:rsidR="002D46FA" w:rsidRPr="00F75F11">
              <w:rPr>
                <w:rFonts w:ascii="Arial" w:hAnsi="Arial" w:cs="Arial"/>
                <w:sz w:val="24"/>
                <w:szCs w:val="24"/>
              </w:rPr>
              <w:t>i</w:t>
            </w:r>
            <w:r w:rsidRPr="00F75F11">
              <w:rPr>
                <w:rFonts w:ascii="Arial" w:hAnsi="Arial" w:cs="Arial"/>
                <w:sz w:val="24"/>
                <w:szCs w:val="24"/>
              </w:rPr>
              <w:t xml:space="preserve"> samorządu terytorialnego</w:t>
            </w:r>
            <w:r w:rsidR="00F1701D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1C0CE19" w14:textId="74A75805" w:rsidR="003E4D45" w:rsidRPr="00F75F11" w:rsidDel="007968FF" w:rsidRDefault="00D35BFA" w:rsidP="000206F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F75F11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</w:t>
            </w:r>
            <w:r w:rsidR="00517A8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17A80" w:rsidRPr="00517A80">
              <w:rPr>
                <w:rFonts w:ascii="Arial" w:hAnsi="Arial" w:cs="Arial"/>
                <w:sz w:val="24"/>
                <w:szCs w:val="24"/>
              </w:rPr>
              <w:t>(porozumienie/umowa o partnerstwie)</w:t>
            </w:r>
            <w:r w:rsidRPr="00F75F11">
              <w:rPr>
                <w:rFonts w:ascii="Arial" w:hAnsi="Arial" w:cs="Arial"/>
                <w:sz w:val="24"/>
                <w:szCs w:val="24"/>
              </w:rPr>
              <w:t>.</w:t>
            </w:r>
            <w:r w:rsidRPr="00F75F11">
              <w:rPr>
                <w:rFonts w:ascii="Arial" w:hAnsi="Arial" w:cs="Arial"/>
                <w:sz w:val="24"/>
                <w:szCs w:val="24"/>
                <w:lang w:eastAsia="pl-PL"/>
              </w:rPr>
              <w:t xml:space="preserve"> </w:t>
            </w:r>
            <w:bookmarkEnd w:id="3"/>
          </w:p>
        </w:tc>
        <w:tc>
          <w:tcPr>
            <w:tcW w:w="3402" w:type="dxa"/>
          </w:tcPr>
          <w:p w14:paraId="3CAF70A5" w14:textId="77777777" w:rsidR="003E4D45" w:rsidRPr="00D17325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17325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D17325">
              <w:rPr>
                <w:rFonts w:ascii="Arial" w:hAnsi="Arial" w:cs="Arial"/>
                <w:sz w:val="24"/>
                <w:szCs w:val="24"/>
              </w:rPr>
              <w:br/>
              <w:t xml:space="preserve">(NIE oznacza odrzucenie </w:t>
            </w:r>
            <w:r w:rsidRPr="00D17325">
              <w:rPr>
                <w:rFonts w:ascii="Arial" w:hAnsi="Arial" w:cs="Arial"/>
                <w:sz w:val="24"/>
                <w:szCs w:val="24"/>
              </w:rPr>
              <w:lastRenderedPageBreak/>
              <w:t>wniosku)</w:t>
            </w:r>
          </w:p>
          <w:p w14:paraId="3181426F" w14:textId="77777777" w:rsidR="003E4D45" w:rsidRPr="00D17325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1732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6DE63A8" w14:textId="77777777" w:rsidR="003E4D45" w:rsidRPr="00D17325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17325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5CA1FADF" w14:textId="77777777" w:rsidR="003E4D45" w:rsidRPr="00D17325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1732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bookmarkEnd w:id="2"/>
      <w:tr w:rsidR="00FF5DEB" w:rsidRPr="00EA6124" w14:paraId="3CBACA13" w14:textId="77777777" w:rsidTr="002956C4">
        <w:trPr>
          <w:trHeight w:val="283"/>
        </w:trPr>
        <w:tc>
          <w:tcPr>
            <w:tcW w:w="1110" w:type="dxa"/>
            <w:vAlign w:val="center"/>
          </w:tcPr>
          <w:p w14:paraId="32D2F857" w14:textId="77777777" w:rsidR="00FF5DEB" w:rsidRPr="00517A80" w:rsidRDefault="00BC66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17A80">
              <w:rPr>
                <w:rFonts w:ascii="Arial" w:hAnsi="Arial" w:cs="Arial"/>
                <w:sz w:val="24"/>
                <w:szCs w:val="24"/>
              </w:rPr>
              <w:lastRenderedPageBreak/>
              <w:t>B.2</w:t>
            </w:r>
          </w:p>
        </w:tc>
        <w:tc>
          <w:tcPr>
            <w:tcW w:w="2856" w:type="dxa"/>
            <w:vAlign w:val="center"/>
          </w:tcPr>
          <w:p w14:paraId="628DE0D8" w14:textId="77777777" w:rsidR="00FF5DEB" w:rsidRPr="00517A80" w:rsidRDefault="00BC66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17A80">
              <w:rPr>
                <w:rFonts w:ascii="Arial" w:hAnsi="Arial" w:cs="Arial"/>
                <w:sz w:val="24"/>
                <w:szCs w:val="24"/>
              </w:rPr>
              <w:t>Prawidłowość wyboru partnerów uczestniczących/ realizujących projekt</w:t>
            </w:r>
          </w:p>
        </w:tc>
        <w:tc>
          <w:tcPr>
            <w:tcW w:w="6915" w:type="dxa"/>
            <w:shd w:val="clear" w:color="auto" w:fill="auto"/>
          </w:tcPr>
          <w:p w14:paraId="77F7A3FE" w14:textId="77777777" w:rsidR="00FF5DEB" w:rsidRPr="00517A80" w:rsidRDefault="00BC6624" w:rsidP="00FF5DE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17A80">
              <w:rPr>
                <w:rFonts w:ascii="Arial" w:hAnsi="Arial" w:cs="Arial"/>
                <w:sz w:val="24"/>
                <w:szCs w:val="24"/>
              </w:rPr>
              <w:t xml:space="preserve">W kryterium sprawdzamy, czy wnioskodawca dokonał wyboru partnera/ów zgodnie z przepisami ustawy z dnia 28 kwietnia 2022 r. o zasadach realizacji zadań finansowanych ze środków europejskich w perspektywie finansowej 2021-2027 (Dz.U. poz. 1079 z </w:t>
            </w:r>
            <w:proofErr w:type="spellStart"/>
            <w:r w:rsidRPr="00517A80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517A80">
              <w:rPr>
                <w:rFonts w:ascii="Arial" w:hAnsi="Arial" w:cs="Arial"/>
                <w:sz w:val="24"/>
                <w:szCs w:val="24"/>
              </w:rPr>
              <w:t>. zm.).</w:t>
            </w:r>
          </w:p>
          <w:p w14:paraId="725B4C32" w14:textId="77777777" w:rsidR="00FF5DEB" w:rsidRPr="00517A80" w:rsidRDefault="00BC66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17A80">
              <w:rPr>
                <w:rFonts w:ascii="Arial" w:hAnsi="Arial" w:cs="Arial"/>
                <w:sz w:val="24"/>
                <w:szCs w:val="24"/>
              </w:rPr>
              <w:t>Kryterium jest weryfikowane w oparciu o treść oświadczenia stanowiącego załącznik do wniosku o dofinansowanie projektu.</w:t>
            </w:r>
          </w:p>
        </w:tc>
        <w:tc>
          <w:tcPr>
            <w:tcW w:w="3402" w:type="dxa"/>
          </w:tcPr>
          <w:p w14:paraId="3386FCFF" w14:textId="77777777" w:rsidR="00FF5DEB" w:rsidRPr="00517A80" w:rsidRDefault="00BC6624" w:rsidP="00A13F26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517A80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5CA48C97" w14:textId="77777777" w:rsidR="00FF5DEB" w:rsidRPr="00517A80" w:rsidRDefault="00BC6624" w:rsidP="00A13F26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17A80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FB26169" w14:textId="77777777" w:rsidR="00FF5DEB" w:rsidRPr="00517A80" w:rsidRDefault="00BC6624" w:rsidP="00FF5DE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17A80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94FC9D7" w14:textId="77777777" w:rsidR="00FF5DEB" w:rsidRPr="00517A80" w:rsidRDefault="00BC6624" w:rsidP="00FF5DE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17A80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</w:t>
            </w:r>
            <w:r w:rsidRPr="00517A80">
              <w:rPr>
                <w:rFonts w:ascii="Arial" w:hAnsi="Arial" w:cs="Arial"/>
                <w:sz w:val="24"/>
                <w:szCs w:val="24"/>
              </w:rPr>
              <w:lastRenderedPageBreak/>
              <w:t>będzie pozytywna (wartość logiczna: „TAK” lub „NIE DOTYCZY”).</w:t>
            </w:r>
          </w:p>
          <w:p w14:paraId="34FF2EFF" w14:textId="77777777" w:rsidR="00FF5DEB" w:rsidRPr="00517A80" w:rsidRDefault="00BC66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17A80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E4D45" w:rsidRPr="00EA6124" w14:paraId="4878AB05" w14:textId="77777777" w:rsidTr="002956C4">
        <w:trPr>
          <w:trHeight w:val="283"/>
        </w:trPr>
        <w:tc>
          <w:tcPr>
            <w:tcW w:w="1110" w:type="dxa"/>
            <w:vAlign w:val="center"/>
          </w:tcPr>
          <w:p w14:paraId="64E701C8" w14:textId="77777777" w:rsidR="003E4D45" w:rsidRPr="0036270D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0D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3C56E3" w:rsidRPr="0036270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56" w:type="dxa"/>
            <w:vAlign w:val="center"/>
          </w:tcPr>
          <w:p w14:paraId="0D3C4F6B" w14:textId="77777777" w:rsidR="003E4D45" w:rsidRPr="0036270D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0D">
              <w:rPr>
                <w:rFonts w:ascii="Arial" w:hAnsi="Arial" w:cs="Arial"/>
                <w:sz w:val="24"/>
                <w:szCs w:val="24"/>
              </w:rPr>
              <w:t xml:space="preserve">Projekt jest zgodny z typami projektów przewidzianymi </w:t>
            </w:r>
            <w:r w:rsidRPr="0036270D">
              <w:rPr>
                <w:rFonts w:ascii="Arial" w:hAnsi="Arial" w:cs="Arial"/>
                <w:sz w:val="24"/>
                <w:szCs w:val="24"/>
              </w:rPr>
              <w:br/>
              <w:t>do wsparcia w ramach działania</w:t>
            </w:r>
          </w:p>
        </w:tc>
        <w:tc>
          <w:tcPr>
            <w:tcW w:w="6915" w:type="dxa"/>
          </w:tcPr>
          <w:p w14:paraId="5DBF75B7" w14:textId="77777777" w:rsidR="003E4D45" w:rsidRPr="0036270D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0D">
              <w:rPr>
                <w:rFonts w:ascii="Arial" w:hAnsi="Arial" w:cs="Arial"/>
                <w:sz w:val="24"/>
                <w:szCs w:val="24"/>
              </w:rPr>
              <w:t>W tym kryterium sprawdzamy, czy projekt dotyczy następującego przedsięwzięcia:</w:t>
            </w:r>
          </w:p>
          <w:p w14:paraId="1513D004" w14:textId="77777777" w:rsidR="004E41FD" w:rsidRDefault="004E41FD" w:rsidP="004E41F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bookmarkStart w:id="4" w:name="_Hlk151384520"/>
            <w:r>
              <w:rPr>
                <w:rFonts w:ascii="Arial" w:hAnsi="Arial" w:cs="Arial"/>
                <w:sz w:val="24"/>
                <w:szCs w:val="24"/>
              </w:rPr>
              <w:t>B</w:t>
            </w:r>
            <w:r w:rsidRPr="0019377D">
              <w:rPr>
                <w:rFonts w:ascii="Arial" w:hAnsi="Arial" w:cs="Arial"/>
                <w:sz w:val="24"/>
                <w:szCs w:val="24"/>
              </w:rPr>
              <w:t>udow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19377D">
              <w:rPr>
                <w:rFonts w:ascii="Arial" w:hAnsi="Arial" w:cs="Arial"/>
                <w:sz w:val="24"/>
                <w:szCs w:val="24"/>
              </w:rPr>
              <w:t>, przebudow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19377D">
              <w:rPr>
                <w:rFonts w:ascii="Arial" w:hAnsi="Arial" w:cs="Arial"/>
                <w:sz w:val="24"/>
                <w:szCs w:val="24"/>
              </w:rPr>
              <w:t>, remont, wyposażenie obiektów na potrzeby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341FD776" w14:textId="77777777" w:rsidR="004E41FD" w:rsidRDefault="003A5184" w:rsidP="005A3B17">
            <w:pPr>
              <w:pStyle w:val="Akapitzlist"/>
              <w:numPr>
                <w:ilvl w:val="0"/>
                <w:numId w:val="2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rodzinnych domów dziecka</w:t>
            </w:r>
            <w:r w:rsidR="00F1701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E41FD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44999193" w14:textId="77777777" w:rsidR="004E41FD" w:rsidRPr="0019377D" w:rsidRDefault="003A5184" w:rsidP="005A3B17">
            <w:pPr>
              <w:pStyle w:val="Akapitzlist"/>
              <w:numPr>
                <w:ilvl w:val="0"/>
                <w:numId w:val="2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placówek opiekuńczo-wychowawczych typu rodzinnego</w:t>
            </w:r>
            <w:r w:rsidR="004E41FD">
              <w:rPr>
                <w:rFonts w:ascii="Arial" w:hAnsi="Arial" w:cs="Arial"/>
                <w:sz w:val="24"/>
                <w:szCs w:val="24"/>
              </w:rPr>
              <w:t>.</w:t>
            </w:r>
          </w:p>
          <w:bookmarkEnd w:id="4"/>
          <w:p w14:paraId="527287B9" w14:textId="77777777" w:rsidR="003E4D45" w:rsidRPr="001B693E" w:rsidRDefault="001B693E" w:rsidP="001B693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B693E">
              <w:rPr>
                <w:rFonts w:ascii="Arial" w:hAnsi="Arial" w:cs="Arial"/>
                <w:sz w:val="24"/>
                <w:szCs w:val="24"/>
              </w:rPr>
              <w:t>Budowa nowych obiektów jest możliwa jedynie gdy Wnioskodawca uzasadni brak możliwości wykorzystania, zgodnie z przeznaczeniem opisanym w projekcie, obiektów na danym obszarze.</w:t>
            </w:r>
          </w:p>
          <w:p w14:paraId="0ECD9D73" w14:textId="77777777" w:rsidR="003E4D45" w:rsidRPr="0036270D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0D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="00080725">
              <w:rPr>
                <w:rFonts w:ascii="Arial" w:hAnsi="Arial" w:cs="Arial"/>
                <w:sz w:val="24"/>
                <w:szCs w:val="24"/>
              </w:rPr>
              <w:t xml:space="preserve"> i załączniki.</w:t>
            </w:r>
          </w:p>
        </w:tc>
        <w:tc>
          <w:tcPr>
            <w:tcW w:w="3402" w:type="dxa"/>
          </w:tcPr>
          <w:p w14:paraId="011E0512" w14:textId="77777777" w:rsidR="003E4D45" w:rsidRPr="0036270D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0D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36270D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77B5312B" w14:textId="77777777" w:rsidR="003E4D45" w:rsidRPr="0036270D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0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D2C3036" w14:textId="77777777" w:rsidR="003E4D45" w:rsidRPr="0036270D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0D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3427B15" w14:textId="77777777" w:rsidR="003E4D45" w:rsidRPr="0036270D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0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F63231" w:rsidRPr="00EA6124" w14:paraId="5851C724" w14:textId="77777777" w:rsidTr="002956C4">
        <w:trPr>
          <w:trHeight w:val="283"/>
        </w:trPr>
        <w:tc>
          <w:tcPr>
            <w:tcW w:w="1110" w:type="dxa"/>
            <w:vAlign w:val="center"/>
          </w:tcPr>
          <w:p w14:paraId="5845C937" w14:textId="77777777" w:rsidR="00F63231" w:rsidRPr="00BC59D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C59D4">
              <w:rPr>
                <w:rFonts w:ascii="Arial" w:hAnsi="Arial" w:cs="Arial"/>
                <w:sz w:val="24"/>
                <w:szCs w:val="24"/>
              </w:rPr>
              <w:t>B.4</w:t>
            </w:r>
          </w:p>
        </w:tc>
        <w:tc>
          <w:tcPr>
            <w:tcW w:w="2856" w:type="dxa"/>
            <w:vAlign w:val="center"/>
          </w:tcPr>
          <w:p w14:paraId="08451A20" w14:textId="77777777" w:rsidR="00F63231" w:rsidRPr="00BC59D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C59D4">
              <w:rPr>
                <w:rFonts w:ascii="Arial" w:hAnsi="Arial" w:cs="Arial"/>
                <w:sz w:val="24"/>
                <w:szCs w:val="24"/>
              </w:rPr>
              <w:t>Prawidłowość określeni</w:t>
            </w:r>
            <w:r w:rsidR="002E3455" w:rsidRPr="00BC59D4">
              <w:rPr>
                <w:rFonts w:ascii="Arial" w:hAnsi="Arial" w:cs="Arial"/>
                <w:sz w:val="24"/>
                <w:szCs w:val="24"/>
              </w:rPr>
              <w:t>a</w:t>
            </w:r>
            <w:r w:rsidRPr="00BC59D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C59D4">
              <w:rPr>
                <w:rFonts w:ascii="Arial" w:hAnsi="Arial" w:cs="Arial"/>
                <w:sz w:val="24"/>
                <w:szCs w:val="24"/>
              </w:rPr>
              <w:lastRenderedPageBreak/>
              <w:t>wkładu własnego</w:t>
            </w:r>
          </w:p>
        </w:tc>
        <w:tc>
          <w:tcPr>
            <w:tcW w:w="6915" w:type="dxa"/>
          </w:tcPr>
          <w:p w14:paraId="5E07FA9D" w14:textId="77777777" w:rsidR="00F63231" w:rsidRPr="00BC59D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C59D4">
              <w:rPr>
                <w:rFonts w:ascii="Arial" w:hAnsi="Arial" w:cs="Arial"/>
                <w:sz w:val="24"/>
                <w:szCs w:val="24"/>
              </w:rPr>
              <w:lastRenderedPageBreak/>
              <w:t>W tym kryterium sprawdzamy</w:t>
            </w:r>
            <w:r w:rsidR="00A52033" w:rsidRPr="00BC59D4">
              <w:rPr>
                <w:rFonts w:ascii="Arial" w:hAnsi="Arial" w:cs="Arial"/>
                <w:sz w:val="24"/>
                <w:szCs w:val="24"/>
              </w:rPr>
              <w:t xml:space="preserve">, czy wkład własny </w:t>
            </w:r>
            <w:r w:rsidR="00A52033" w:rsidRPr="00BC59D4">
              <w:rPr>
                <w:rFonts w:ascii="Arial" w:hAnsi="Arial" w:cs="Arial"/>
                <w:sz w:val="24"/>
                <w:szCs w:val="24"/>
              </w:rPr>
              <w:lastRenderedPageBreak/>
              <w:t xml:space="preserve">wnioskodawcy stanowi nie </w:t>
            </w:r>
            <w:r w:rsidR="00A52033" w:rsidRPr="00517A80">
              <w:rPr>
                <w:rFonts w:ascii="Arial" w:hAnsi="Arial" w:cs="Arial"/>
                <w:sz w:val="24"/>
                <w:szCs w:val="24"/>
              </w:rPr>
              <w:t xml:space="preserve">mniej </w:t>
            </w:r>
            <w:r w:rsidR="00BC6624" w:rsidRPr="00517A80">
              <w:rPr>
                <w:rFonts w:ascii="Arial" w:hAnsi="Arial" w:cs="Arial"/>
                <w:sz w:val="24"/>
                <w:szCs w:val="24"/>
              </w:rPr>
              <w:t>niż 25%</w:t>
            </w:r>
            <w:r w:rsidR="00A52033" w:rsidRPr="00517A80">
              <w:rPr>
                <w:rFonts w:ascii="Arial" w:hAnsi="Arial" w:cs="Arial"/>
                <w:sz w:val="24"/>
                <w:szCs w:val="24"/>
              </w:rPr>
              <w:t xml:space="preserve"> w wydatkach</w:t>
            </w:r>
            <w:r w:rsidR="00A52033" w:rsidRPr="00BC59D4">
              <w:rPr>
                <w:rFonts w:ascii="Arial" w:hAnsi="Arial" w:cs="Arial"/>
                <w:sz w:val="24"/>
                <w:szCs w:val="24"/>
              </w:rPr>
              <w:t xml:space="preserve"> kwalifi</w:t>
            </w:r>
            <w:r w:rsidR="002E3455" w:rsidRPr="00BC59D4">
              <w:rPr>
                <w:rFonts w:ascii="Arial" w:hAnsi="Arial" w:cs="Arial"/>
                <w:sz w:val="24"/>
                <w:szCs w:val="24"/>
              </w:rPr>
              <w:t>kowalnych projektu</w:t>
            </w:r>
            <w:r w:rsidRPr="00BC59D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32653B1" w14:textId="77777777" w:rsidR="00F63231" w:rsidRPr="00BC59D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C59D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20659468" w14:textId="77777777" w:rsidR="00F63231" w:rsidRPr="00BC59D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C59D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BC59D4">
              <w:rPr>
                <w:rFonts w:ascii="Arial" w:hAnsi="Arial" w:cs="Arial"/>
                <w:sz w:val="24"/>
                <w:szCs w:val="24"/>
              </w:rPr>
              <w:br/>
            </w:r>
            <w:r w:rsidRPr="00BC59D4">
              <w:rPr>
                <w:rFonts w:ascii="Arial" w:hAnsi="Arial" w:cs="Arial"/>
                <w:sz w:val="24"/>
                <w:szCs w:val="24"/>
              </w:rPr>
              <w:lastRenderedPageBreak/>
              <w:t xml:space="preserve">(NIE oznacza odrzucenie wniosku) </w:t>
            </w:r>
          </w:p>
          <w:p w14:paraId="73FB0ADB" w14:textId="77777777" w:rsidR="00F63231" w:rsidRPr="00BC59D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C59D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0DC72CB" w14:textId="77777777" w:rsidR="00F63231" w:rsidRPr="00BC59D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C59D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42C7358" w14:textId="77777777" w:rsidR="00F63231" w:rsidRPr="00BC59D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C59D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F63231" w:rsidRPr="00EA6124" w14:paraId="6761A896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5451A30E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56" w:type="dxa"/>
            <w:vAlign w:val="center"/>
          </w:tcPr>
          <w:p w14:paraId="5AE932B1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Zgodność z prawem pomocy publiczne</w:t>
            </w:r>
            <w:r>
              <w:rPr>
                <w:rFonts w:ascii="Arial" w:hAnsi="Arial" w:cs="Arial"/>
                <w:sz w:val="24"/>
                <w:szCs w:val="24"/>
              </w:rPr>
              <w:t>j</w:t>
            </w:r>
          </w:p>
        </w:tc>
        <w:tc>
          <w:tcPr>
            <w:tcW w:w="6915" w:type="dxa"/>
          </w:tcPr>
          <w:p w14:paraId="3F4A8BA4" w14:textId="77777777" w:rsidR="00F63231" w:rsidRDefault="00F63231" w:rsidP="00F63231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sprawdzamy, czy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29DBD62A" w14:textId="77777777" w:rsidR="00F63231" w:rsidRDefault="00F63231" w:rsidP="00F63231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projekcie nie występuje pomoc publiczna lub</w:t>
            </w:r>
          </w:p>
          <w:p w14:paraId="71B3DCF3" w14:textId="77777777" w:rsidR="00F63231" w:rsidRDefault="00F63231" w:rsidP="00F63231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pomoc jest zgodna z rozporządzeniem nr 651/2014</w:t>
            </w:r>
            <w:del w:id="5" w:author="Sylwia Szada" w:date="2025-06-05T11:48:00Z" w16du:dateUtc="2025-06-05T09:48:00Z">
              <w:r w:rsidDel="00E24DE8">
                <w:rPr>
                  <w:rFonts w:ascii="Arial" w:hAnsi="Arial" w:cs="Arial"/>
                  <w:sz w:val="24"/>
                  <w:szCs w:val="24"/>
                </w:rPr>
                <w:delText xml:space="preserve"> 2014</w:delText>
              </w:r>
            </w:del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commentRangeStart w:id="6"/>
            <w:r>
              <w:rPr>
                <w:rFonts w:ascii="Arial" w:hAnsi="Arial" w:cs="Arial"/>
                <w:sz w:val="24"/>
                <w:szCs w:val="24"/>
              </w:rPr>
              <w:t xml:space="preserve">z </w:t>
            </w:r>
            <w:commentRangeEnd w:id="6"/>
            <w:r w:rsidR="00E24DE8">
              <w:rPr>
                <w:rStyle w:val="Odwoaniedokomentarza"/>
              </w:rPr>
              <w:commentReference w:id="6"/>
            </w:r>
            <w:r>
              <w:rPr>
                <w:rFonts w:ascii="Arial" w:hAnsi="Arial" w:cs="Arial"/>
                <w:sz w:val="24"/>
                <w:szCs w:val="24"/>
              </w:rPr>
              <w:t xml:space="preserve">dnia 17 czerwca 2014 r. uznającym niektóre rodzaje pomocy za zgodne z rynkiem wewnętrznym w zastosowaniu art. 107 i 108 Traktatu) (Dz. Urz. UE L 187/1 z 26.06.2014 z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 zm.) oraz z:</w:t>
            </w:r>
          </w:p>
          <w:p w14:paraId="1C30525C" w14:textId="77777777" w:rsidR="00F63231" w:rsidRPr="00F4448F" w:rsidRDefault="00F63231" w:rsidP="00F63231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rozporządzeniem Ministra Funduszy i Polityki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Regionalnej z dnia 11 grudnia 2022 r. w sprawie udzielania pomocy inwestycyjnej na infrastrukturę lokalną w ramach regionalnych programów na lata 2021–2027 (Dz.U. poz. 2686).</w:t>
            </w:r>
          </w:p>
          <w:p w14:paraId="04D46579" w14:textId="77777777" w:rsidR="00F63231" w:rsidRPr="00B065A1" w:rsidRDefault="00F63231" w:rsidP="00F63231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065A1">
              <w:rPr>
                <w:rFonts w:ascii="Arial" w:hAnsi="Arial" w:cs="Arial"/>
                <w:sz w:val="24"/>
                <w:szCs w:val="24"/>
              </w:rPr>
              <w:t>Nie stanowi pomocy publicznej sytuacja, w której wykorzystywanie infrastruktury (budynków oraz sprzętu) do celów działalności gospodarczej ma charakter pomocniczy tj. działalności bezpośrednio powiązanej z eksploatacją infrastruktury</w:t>
            </w:r>
            <w:r>
              <w:rPr>
                <w:rFonts w:ascii="Arial" w:hAnsi="Arial" w:cs="Arial"/>
                <w:sz w:val="24"/>
                <w:szCs w:val="24"/>
              </w:rPr>
              <w:t>, koniecznej do eksploatacji infrastruktury</w:t>
            </w:r>
            <w:r w:rsidRPr="00B065A1">
              <w:rPr>
                <w:rFonts w:ascii="Arial" w:hAnsi="Arial" w:cs="Arial"/>
                <w:sz w:val="24"/>
                <w:szCs w:val="24"/>
              </w:rPr>
              <w:t xml:space="preserve"> lub nieodłącznie związanej z podstawowym wykorzystaniem o charakterze niegospodarczym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7"/>
            </w:r>
            <w:r w:rsidRPr="00B065A1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3458276" w14:textId="77777777" w:rsidR="00F63231" w:rsidRDefault="00F63231" w:rsidP="00F63231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065A1">
              <w:rPr>
                <w:rFonts w:ascii="Arial" w:hAnsi="Arial" w:cs="Arial"/>
                <w:sz w:val="24"/>
                <w:szCs w:val="24"/>
              </w:rPr>
              <w:t xml:space="preserve">W przypadku prowadzenia działalności gospodarczej o charakterze pomocniczym wnioskodawca obowiązany jest przedstawić w dokumentacji projektowej informację nt. mechanizmu monitorowania i wycofania jaki znajdzie zastosowanie, w celu zapewnienia, że działalność gospodarcza w całym okresie amortyzacji infrastruktury sfinansowanej ze środków FEdKP 2021-2027 będzie miała </w:t>
            </w:r>
            <w:r w:rsidRPr="00B065A1">
              <w:rPr>
                <w:rFonts w:ascii="Arial" w:hAnsi="Arial" w:cs="Arial"/>
                <w:sz w:val="24"/>
                <w:szCs w:val="24"/>
              </w:rPr>
              <w:lastRenderedPageBreak/>
              <w:t>charakter pomocniczy.</w:t>
            </w:r>
          </w:p>
          <w:p w14:paraId="7CAAC8D9" w14:textId="77777777" w:rsidR="00F63231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63231">
              <w:rPr>
                <w:rFonts w:ascii="Arial" w:hAnsi="Arial" w:cs="Arial"/>
                <w:sz w:val="24"/>
                <w:szCs w:val="24"/>
              </w:rPr>
              <w:t>W przypadku projektu partnerskiego, w którym wystąpi pomoc publiczna i wsparcie będzie udzielone w oparciu o rozporządzenie KE nr 651/2014, pomoc może otrzymać wyłącznie partner wiodący.</w:t>
            </w:r>
          </w:p>
          <w:p w14:paraId="3EE820D2" w14:textId="77777777" w:rsidR="00F63231" w:rsidRPr="00EA6124" w:rsidRDefault="00F63231" w:rsidP="00F63231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6A3FF905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34121C3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4B913B9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Kryterium uznaje się za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spełnione, jeżeli odpowiedź będzie pozytywna.</w:t>
            </w:r>
          </w:p>
          <w:p w14:paraId="2B3690E7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F63231" w:rsidRPr="00EA6124" w14:paraId="4D123E4C" w14:textId="77777777" w:rsidTr="002956C4">
        <w:trPr>
          <w:trHeight w:val="992"/>
        </w:trPr>
        <w:tc>
          <w:tcPr>
            <w:tcW w:w="1110" w:type="dxa"/>
            <w:vAlign w:val="center"/>
          </w:tcPr>
          <w:p w14:paraId="288D64F3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56" w:type="dxa"/>
            <w:vAlign w:val="center"/>
          </w:tcPr>
          <w:p w14:paraId="53668BAD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Zgodność projektu z zasadą zrównoważonego rozwoju</w:t>
            </w:r>
          </w:p>
        </w:tc>
        <w:tc>
          <w:tcPr>
            <w:tcW w:w="6915" w:type="dxa"/>
          </w:tcPr>
          <w:p w14:paraId="20095E0A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 czy projekt jest zgodny z zasadą zrównoważonego rozwoju, określoną w art. 9 ust. 4 Rozporządzenia 2021/1060.</w:t>
            </w:r>
          </w:p>
          <w:p w14:paraId="22697895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Wnioskodawca wykaże, że projekt jest zgodny z celami zrównoważonego rozwoju ONZ, Porozumienia Paryskiego oraz zasadą „nie czyń poważnych szkód” (DNSH). W ramach prezentacji spełnienia przez projekt celów zrównoważonego rozwoju ONZ, należy odnieść się do tych celów, które dotyczą danego rodzaju projekt</w:t>
            </w:r>
            <w:r>
              <w:rPr>
                <w:rFonts w:ascii="Arial" w:hAnsi="Arial" w:cs="Arial"/>
                <w:sz w:val="24"/>
                <w:szCs w:val="24"/>
              </w:rPr>
              <w:t>ów</w:t>
            </w:r>
            <w:r w:rsidRPr="00EA6124">
              <w:rPr>
                <w:rFonts w:ascii="Arial" w:hAnsi="Arial" w:cs="Arial"/>
                <w:sz w:val="24"/>
                <w:szCs w:val="24"/>
              </w:rPr>
              <w:t>. Należy przedstawić jak projekt wspiera działania respektujące standardy i priorytety klimatyczne UE.</w:t>
            </w:r>
          </w:p>
          <w:p w14:paraId="4343A287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W ramach potwierdzenia spełnienia zasady DNSH należy odnieść się do zapisów „Oceny zgodności z zasadą „nie czyń poważnych szkód” (DNSH) zakresów wsparcia zawartych w projekcie programu regionalnego Fundusze Europejskie dla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Kujaw i Pomorza na lata 2021-2027” i zamieszczonych w niej ustaleń dla poszczególnych obszarów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r w:rsidRPr="00EA612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4BEE9F1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>
              <w:rPr>
                <w:rFonts w:ascii="Arial" w:hAnsi="Arial" w:cs="Arial"/>
                <w:sz w:val="24"/>
                <w:szCs w:val="24"/>
              </w:rPr>
              <w:t xml:space="preserve"> i załączniki</w:t>
            </w:r>
            <w:r w:rsidRPr="00EA6124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14:paraId="7B216E4E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C91A989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B21C8B6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A1D9CB9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F63231" w:rsidRPr="00EA6124" w14:paraId="52A02711" w14:textId="77777777" w:rsidTr="002956C4">
        <w:trPr>
          <w:trHeight w:val="992"/>
        </w:trPr>
        <w:tc>
          <w:tcPr>
            <w:tcW w:w="1110" w:type="dxa"/>
            <w:vAlign w:val="center"/>
          </w:tcPr>
          <w:p w14:paraId="4FECC253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B.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56" w:type="dxa"/>
            <w:vAlign w:val="center"/>
          </w:tcPr>
          <w:p w14:paraId="48E7C664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Odporność infrastruktury na zmiany klimatu</w:t>
            </w:r>
          </w:p>
        </w:tc>
        <w:tc>
          <w:tcPr>
            <w:tcW w:w="6915" w:type="dxa"/>
          </w:tcPr>
          <w:p w14:paraId="7EB2B4CE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Weryfikacji podlega, czy projekt jest zgodny z art. 73 ust. 2 lit. j rozporządzenia nr 2021/1060, tzn. czy inwestycja w infrastrukturę o przewidywanej trwałości wynoszącej co najmniej pięć lat przewidziana w ramach projektu jest odporna na zmiany klimatu.</w:t>
            </w:r>
          </w:p>
          <w:p w14:paraId="28CF31CE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Weryfikacja przeprowadzana jest na podstawie uzasadnienia odporności przedsięwzięcia na zmiany klimatu przedstawionego we wniosku o dofinansowanie projektu.</w:t>
            </w:r>
          </w:p>
          <w:p w14:paraId="2FB68620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dofinasowanie projektu i załączniki.</w:t>
            </w:r>
          </w:p>
        </w:tc>
        <w:tc>
          <w:tcPr>
            <w:tcW w:w="3402" w:type="dxa"/>
          </w:tcPr>
          <w:p w14:paraId="08444EBF" w14:textId="77777777" w:rsidR="00F63231" w:rsidRPr="00EA6124" w:rsidRDefault="00F63231" w:rsidP="00A13F26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3F8DB60D" w14:textId="77777777" w:rsidR="00F63231" w:rsidRPr="00EA6124" w:rsidRDefault="00F63231" w:rsidP="00A13F26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A8DE132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0051826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0E7C539B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F63231" w:rsidRPr="00EA6124" w14:paraId="670391C5" w14:textId="77777777" w:rsidTr="002956C4">
        <w:trPr>
          <w:trHeight w:val="992"/>
        </w:trPr>
        <w:tc>
          <w:tcPr>
            <w:tcW w:w="1110" w:type="dxa"/>
            <w:vAlign w:val="center"/>
          </w:tcPr>
          <w:p w14:paraId="65079522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856" w:type="dxa"/>
            <w:vAlign w:val="center"/>
          </w:tcPr>
          <w:p w14:paraId="6EF13102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Zgodność projektu z wymaganiami prawa ochrony środowiska</w:t>
            </w:r>
          </w:p>
        </w:tc>
        <w:tc>
          <w:tcPr>
            <w:tcW w:w="6915" w:type="dxa"/>
          </w:tcPr>
          <w:p w14:paraId="35F21D00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244F6BD5" w14:textId="77777777" w:rsidR="00F63231" w:rsidRDefault="00F63231" w:rsidP="005A3B17">
            <w:pPr>
              <w:pStyle w:val="Akapitzlist"/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A1017">
              <w:rPr>
                <w:rFonts w:ascii="Arial" w:hAnsi="Arial" w:cs="Arial"/>
                <w:sz w:val="24"/>
                <w:szCs w:val="24"/>
              </w:rPr>
              <w:t>ustawą z dnia 3 października 2008 r. o udostępnianiu informacji o środowisku i jego ochronie, udziale społeczeństwa w ochronie środowiska oraz o ocenach oddziaływania na środowisko (Dz.U. z 202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FA1017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>
              <w:rPr>
                <w:rFonts w:ascii="Arial" w:hAnsi="Arial" w:cs="Arial"/>
                <w:sz w:val="24"/>
                <w:szCs w:val="24"/>
              </w:rPr>
              <w:t>1112</w:t>
            </w:r>
            <w:r w:rsidRPr="00FA1017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FA1017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FA1017">
              <w:rPr>
                <w:rFonts w:ascii="Arial" w:hAnsi="Arial" w:cs="Arial"/>
                <w:sz w:val="24"/>
                <w:szCs w:val="24"/>
              </w:rPr>
              <w:t>. zm.) i Dyrektywą Parlamentu Europejskiego i Rady 2011/92/UE z dnia 13 grudnia 2011 r. w sprawie oceny skutków wywieranych przez niektóre przedsięwzięcia publiczne i prywatne na środowisko;</w:t>
            </w:r>
          </w:p>
          <w:p w14:paraId="15E89443" w14:textId="645A2080" w:rsidR="00F63231" w:rsidRDefault="00F63231" w:rsidP="005A3B17">
            <w:pPr>
              <w:pStyle w:val="Akapitzlist"/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A1017">
              <w:rPr>
                <w:rFonts w:ascii="Arial" w:hAnsi="Arial" w:cs="Arial"/>
                <w:sz w:val="24"/>
                <w:szCs w:val="24"/>
              </w:rPr>
              <w:t>ustawą z dnia 27 kwietnia 2001 r. Prawo ochrony środowiska (</w:t>
            </w:r>
            <w:commentRangeStart w:id="10"/>
            <w:r w:rsidRPr="00FA1017">
              <w:rPr>
                <w:rFonts w:ascii="Arial" w:hAnsi="Arial" w:cs="Arial"/>
                <w:sz w:val="24"/>
                <w:szCs w:val="24"/>
              </w:rPr>
              <w:t>Dz.U. z</w:t>
            </w:r>
            <w:commentRangeEnd w:id="10"/>
            <w:r w:rsidR="00876CBF">
              <w:rPr>
                <w:rStyle w:val="Odwoaniedokomentarza"/>
              </w:rPr>
              <w:commentReference w:id="10"/>
            </w:r>
            <w:r w:rsidRPr="00FA1017">
              <w:rPr>
                <w:rFonts w:ascii="Arial" w:hAnsi="Arial" w:cs="Arial"/>
                <w:sz w:val="24"/>
                <w:szCs w:val="24"/>
              </w:rPr>
              <w:t xml:space="preserve"> </w:t>
            </w:r>
            <w:ins w:id="11" w:author="Sylwia Szada" w:date="2025-06-05T11:59:00Z" w16du:dateUtc="2025-06-05T09:59:00Z">
              <w:r w:rsidR="00876CBF">
                <w:rPr>
                  <w:rFonts w:ascii="Arial" w:hAnsi="Arial" w:cs="Arial"/>
                  <w:sz w:val="24"/>
                  <w:szCs w:val="24"/>
                </w:rPr>
                <w:t>2025 r.</w:t>
              </w:r>
            </w:ins>
            <w:del w:id="12" w:author="Sylwia Szada" w:date="2025-06-05T11:59:00Z" w16du:dateUtc="2025-06-05T09:59:00Z">
              <w:r w:rsidRPr="00FA1017" w:rsidDel="00876CBF">
                <w:rPr>
                  <w:rFonts w:ascii="Arial" w:hAnsi="Arial" w:cs="Arial"/>
                  <w:sz w:val="24"/>
                  <w:szCs w:val="24"/>
                </w:rPr>
                <w:delText>20</w:delText>
              </w:r>
            </w:del>
            <w:del w:id="13" w:author="Sylwia Szada" w:date="2025-06-05T11:58:00Z" w16du:dateUtc="2025-06-05T09:58:00Z">
              <w:r w:rsidRPr="00FA1017" w:rsidDel="00876CBF">
                <w:rPr>
                  <w:rFonts w:ascii="Arial" w:hAnsi="Arial" w:cs="Arial"/>
                  <w:sz w:val="24"/>
                  <w:szCs w:val="24"/>
                </w:rPr>
                <w:delText>24 r.</w:delText>
              </w:r>
            </w:del>
            <w:r w:rsidRPr="00FA1017">
              <w:rPr>
                <w:rFonts w:ascii="Arial" w:hAnsi="Arial" w:cs="Arial"/>
                <w:sz w:val="24"/>
                <w:szCs w:val="24"/>
              </w:rPr>
              <w:t xml:space="preserve"> poz. </w:t>
            </w:r>
            <w:ins w:id="14" w:author="Sylwia Szada" w:date="2025-06-05T11:59:00Z" w16du:dateUtc="2025-06-05T09:59:00Z">
              <w:r w:rsidR="00876CBF">
                <w:rPr>
                  <w:rFonts w:ascii="Arial" w:hAnsi="Arial" w:cs="Arial"/>
                  <w:sz w:val="24"/>
                  <w:szCs w:val="24"/>
                </w:rPr>
                <w:t>647</w:t>
              </w:r>
            </w:ins>
            <w:del w:id="15" w:author="Sylwia Szada" w:date="2025-06-05T11:59:00Z" w16du:dateUtc="2025-06-05T09:59:00Z">
              <w:r w:rsidRPr="00FA1017" w:rsidDel="00876CBF">
                <w:rPr>
                  <w:rFonts w:ascii="Arial" w:hAnsi="Arial" w:cs="Arial"/>
                  <w:sz w:val="24"/>
                  <w:szCs w:val="24"/>
                </w:rPr>
                <w:delText>54</w:delText>
              </w:r>
              <w:r w:rsidDel="00876CBF">
                <w:rPr>
                  <w:rFonts w:ascii="Arial" w:hAnsi="Arial" w:cs="Arial"/>
                  <w:sz w:val="24"/>
                  <w:szCs w:val="24"/>
                </w:rPr>
                <w:delText xml:space="preserve"> z późn. zm.</w:delText>
              </w:r>
            </w:del>
            <w:r w:rsidRPr="00FA1017">
              <w:rPr>
                <w:rFonts w:ascii="Arial" w:hAnsi="Arial" w:cs="Arial"/>
                <w:sz w:val="24"/>
                <w:szCs w:val="24"/>
              </w:rPr>
              <w:t>);</w:t>
            </w:r>
          </w:p>
          <w:p w14:paraId="168C8591" w14:textId="77777777" w:rsidR="00F63231" w:rsidRDefault="00F63231" w:rsidP="005A3B17">
            <w:pPr>
              <w:pStyle w:val="Akapitzlist"/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A1017">
              <w:rPr>
                <w:rFonts w:ascii="Arial" w:hAnsi="Arial" w:cs="Arial"/>
                <w:sz w:val="24"/>
                <w:szCs w:val="24"/>
              </w:rPr>
              <w:t>ustawą z dnia 16 kwietnia 2004 r. o ochronie przyrody (Dz.U. z 20</w:t>
            </w:r>
            <w:r>
              <w:rPr>
                <w:rFonts w:ascii="Arial" w:hAnsi="Arial" w:cs="Arial"/>
                <w:sz w:val="24"/>
                <w:szCs w:val="24"/>
              </w:rPr>
              <w:t>24</w:t>
            </w:r>
            <w:r w:rsidRPr="00FA1017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>
              <w:rPr>
                <w:rFonts w:ascii="Arial" w:hAnsi="Arial" w:cs="Arial"/>
                <w:sz w:val="24"/>
                <w:szCs w:val="24"/>
              </w:rPr>
              <w:t>1478</w:t>
            </w:r>
            <w:r w:rsidR="00080725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="00080725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080725">
              <w:rPr>
                <w:rFonts w:ascii="Arial" w:hAnsi="Arial" w:cs="Arial"/>
                <w:sz w:val="24"/>
                <w:szCs w:val="24"/>
              </w:rPr>
              <w:t>. zm.</w:t>
            </w:r>
            <w:r w:rsidRPr="00FA1017">
              <w:rPr>
                <w:rFonts w:ascii="Arial" w:hAnsi="Arial" w:cs="Arial"/>
                <w:sz w:val="24"/>
                <w:szCs w:val="24"/>
              </w:rPr>
              <w:t>) i Dyrektywą Rady 92/43/EWG z dnia 21 maja 1992 r. w sprawie ochrony siedlisk przyrodniczych oraz dzikiej fauny i flory;</w:t>
            </w:r>
          </w:p>
          <w:p w14:paraId="27ECBA22" w14:textId="77777777" w:rsidR="00F63231" w:rsidRDefault="00F63231" w:rsidP="005A3B17">
            <w:pPr>
              <w:pStyle w:val="Akapitzlist"/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A1017">
              <w:rPr>
                <w:rFonts w:ascii="Arial" w:hAnsi="Arial" w:cs="Arial"/>
                <w:sz w:val="24"/>
                <w:szCs w:val="24"/>
              </w:rPr>
              <w:t>ustawą z dnia 20 lipca 2017 r. Prawo wodne (Dz. U. z 20</w:t>
            </w:r>
            <w:r>
              <w:rPr>
                <w:rFonts w:ascii="Arial" w:hAnsi="Arial" w:cs="Arial"/>
                <w:sz w:val="24"/>
                <w:szCs w:val="24"/>
              </w:rPr>
              <w:t>24</w:t>
            </w:r>
            <w:r w:rsidRPr="00FA1017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>
              <w:rPr>
                <w:rFonts w:ascii="Arial" w:hAnsi="Arial" w:cs="Arial"/>
                <w:sz w:val="24"/>
                <w:szCs w:val="24"/>
              </w:rPr>
              <w:t>1087</w:t>
            </w:r>
            <w:r w:rsidRPr="00FA1017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FA1017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FA1017">
              <w:rPr>
                <w:rFonts w:ascii="Arial" w:hAnsi="Arial" w:cs="Arial"/>
                <w:sz w:val="24"/>
                <w:szCs w:val="24"/>
              </w:rPr>
              <w:t xml:space="preserve">. zm.) i Dyrektywą Parlamentu Europejskiego i Rady 2000/60/WE z dnia 23 </w:t>
            </w:r>
            <w:r w:rsidRPr="00FA1017">
              <w:rPr>
                <w:rFonts w:ascii="Arial" w:hAnsi="Arial" w:cs="Arial"/>
                <w:sz w:val="24"/>
                <w:szCs w:val="24"/>
              </w:rPr>
              <w:lastRenderedPageBreak/>
              <w:t>października 2000 r. ustanawiającą ramy wspólnotowego działania w dziedzinie polityki wodnej;</w:t>
            </w:r>
          </w:p>
          <w:p w14:paraId="3FAD7581" w14:textId="77777777" w:rsidR="00F63231" w:rsidRPr="00FA1017" w:rsidRDefault="00F63231" w:rsidP="005A3B17">
            <w:pPr>
              <w:pStyle w:val="Akapitzlist"/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A1017">
              <w:rPr>
                <w:rFonts w:ascii="Arial" w:hAnsi="Arial" w:cs="Arial"/>
                <w:sz w:val="24"/>
                <w:szCs w:val="24"/>
              </w:rPr>
              <w:t>Wytycznymi w sprawie działań naprawczych w odniesieniu do projektów współfinansowanych w okresie programowania 2014-2020 oraz ubiegających się o współfinansowanie w okresie 2021-2027 z Funduszy UE, dotkniętych naruszeniem 2016/2046 w zakresie specustaw, dla których prowadzone jest postępowanie w sprawie oceny oddziaływania na środowisko (Ares(2021)1432319 z 23.02.2021 r.).</w:t>
            </w:r>
          </w:p>
          <w:p w14:paraId="7C81B6D1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sprawdzamy, czy wnioskodawca posiada dokumentację środowiskową zgodną z regulaminem wyboru projektów, w szczególności decyzję o środowiskowych uwarunkowaniach – jeżeli jest ona wymagana. Jeśli tak to czy została załączona do wniosku oraz czy zakres projektu jest zgodny z decyzją o środowiskowych uwarunkowaniach oraz   zezwoleniem na realizację inwestycji.</w:t>
            </w:r>
          </w:p>
          <w:p w14:paraId="174F71C8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5DCCB0E3" w14:textId="77777777" w:rsidR="00F63231" w:rsidRPr="00EA6124" w:rsidRDefault="00F63231" w:rsidP="00A13F26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10AAED41" w14:textId="77777777" w:rsidR="00F63231" w:rsidRPr="00EA6124" w:rsidRDefault="00F63231" w:rsidP="00A13F26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85C829A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00AF2F5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1F1796DE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F63231" w:rsidRPr="00EA6124" w14:paraId="23DD689E" w14:textId="77777777" w:rsidTr="002956C4">
        <w:trPr>
          <w:trHeight w:val="1559"/>
        </w:trPr>
        <w:tc>
          <w:tcPr>
            <w:tcW w:w="1110" w:type="dxa"/>
            <w:vAlign w:val="center"/>
          </w:tcPr>
          <w:p w14:paraId="0EFC2B94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856" w:type="dxa"/>
            <w:vAlign w:val="center"/>
          </w:tcPr>
          <w:p w14:paraId="7B208DA6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6915" w:type="dxa"/>
          </w:tcPr>
          <w:p w14:paraId="2AE7250C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sprawdzamy, czy:</w:t>
            </w:r>
          </w:p>
          <w:p w14:paraId="00850E10" w14:textId="77777777" w:rsidR="00F63231" w:rsidRPr="00EA6124" w:rsidRDefault="00F63231" w:rsidP="00F63231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liczbowo,</w:t>
            </w:r>
          </w:p>
          <w:p w14:paraId="0B7920FB" w14:textId="77777777" w:rsidR="00F63231" w:rsidRPr="00EA6124" w:rsidRDefault="00F63231" w:rsidP="00F63231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wskaźniki zostały właściwie oszacowane w odniesieniu do zakresu projektu,</w:t>
            </w:r>
          </w:p>
          <w:p w14:paraId="40F2F442" w14:textId="77777777" w:rsidR="00F63231" w:rsidRPr="00EA6124" w:rsidRDefault="00F63231" w:rsidP="00F63231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wybrano wszystkie wskaźniki związane z realizacją projektu.</w:t>
            </w:r>
          </w:p>
          <w:p w14:paraId="43915A5C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Lista obowiązujących wskaźników wraz z ich definicjami zamieszczona jest w regulaminie wyboru projektów.</w:t>
            </w:r>
          </w:p>
          <w:p w14:paraId="3A445D6E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6BC10EEA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8660B8F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DD66429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14CD525D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F63231" w:rsidRPr="00EA6124" w14:paraId="533CB5BD" w14:textId="77777777" w:rsidTr="002956C4">
        <w:trPr>
          <w:trHeight w:val="416"/>
        </w:trPr>
        <w:tc>
          <w:tcPr>
            <w:tcW w:w="1110" w:type="dxa"/>
            <w:vAlign w:val="center"/>
          </w:tcPr>
          <w:p w14:paraId="00033D09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B.</w:t>
            </w: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856" w:type="dxa"/>
            <w:vAlign w:val="center"/>
          </w:tcPr>
          <w:p w14:paraId="17492843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Wykonalność techniczna, technologiczna i instytucjonalna projektu</w:t>
            </w:r>
          </w:p>
        </w:tc>
        <w:tc>
          <w:tcPr>
            <w:tcW w:w="6915" w:type="dxa"/>
          </w:tcPr>
          <w:p w14:paraId="6C9A4956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sprawdzamy, czy:</w:t>
            </w:r>
          </w:p>
          <w:p w14:paraId="75FC5C57" w14:textId="77777777" w:rsidR="00F63231" w:rsidRPr="00EA6124" w:rsidRDefault="00F63231" w:rsidP="00F63231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harmonogram realizacji projektu jest realistyczny i uwzględnia zakres rzeczowy oraz czas niezbędny na realizację procedur przetargowych i inne okoliczności niezbędne do realizacji tych procedur,</w:t>
            </w:r>
          </w:p>
          <w:p w14:paraId="6D6F7402" w14:textId="77777777" w:rsidR="00F63231" w:rsidRPr="00EA6124" w:rsidRDefault="00F63231" w:rsidP="00F63231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67C25B0C" w14:textId="77777777" w:rsidR="00F63231" w:rsidRPr="00EA6124" w:rsidRDefault="00F63231" w:rsidP="00F63231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zakres rzeczowy projektu jest technologicznie wykonalny,</w:t>
            </w:r>
          </w:p>
          <w:p w14:paraId="262BD1F9" w14:textId="77777777" w:rsidR="00F63231" w:rsidRPr="00EA6124" w:rsidRDefault="00F63231" w:rsidP="00F63231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wnioskodawca posiada potencjał do prawidłowej obsługi projektu.</w:t>
            </w:r>
          </w:p>
          <w:p w14:paraId="7A230589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2C984EEF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A18EB88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910AFE6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7038EF2E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F63231" w:rsidRPr="00EA6124" w14:paraId="60CEFF8F" w14:textId="77777777" w:rsidTr="002956C4">
        <w:trPr>
          <w:trHeight w:val="416"/>
        </w:trPr>
        <w:tc>
          <w:tcPr>
            <w:tcW w:w="1110" w:type="dxa"/>
            <w:vAlign w:val="center"/>
          </w:tcPr>
          <w:p w14:paraId="5B150194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56" w:type="dxa"/>
            <w:vAlign w:val="center"/>
          </w:tcPr>
          <w:p w14:paraId="4FEA7683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Wykonalność finansowa i ekonomiczna projektu</w:t>
            </w:r>
          </w:p>
        </w:tc>
        <w:tc>
          <w:tcPr>
            <w:tcW w:w="6915" w:type="dxa"/>
          </w:tcPr>
          <w:p w14:paraId="70D16112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sprawdzamy, czy projekt wykazuje pozytywne efekty ekonomiczne oraz czy analiza finansowa przedsięwzięcia została przeprowadzona poprawnie, w szczególności czy:</w:t>
            </w:r>
          </w:p>
          <w:p w14:paraId="2B85D571" w14:textId="77777777" w:rsidR="00F63231" w:rsidRPr="00EA6124" w:rsidRDefault="00F63231" w:rsidP="00F63231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wskazano źródła finansowania wkładu własnego oraz wydatków niekwalifikowalnych,</w:t>
            </w:r>
          </w:p>
          <w:p w14:paraId="485A2B17" w14:textId="77777777" w:rsidR="00F63231" w:rsidRPr="00EA6124" w:rsidRDefault="00F63231" w:rsidP="00F63231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przyjęte założenia analiz finansowych są spójne i uzasadnione,</w:t>
            </w:r>
          </w:p>
          <w:p w14:paraId="4633DF6E" w14:textId="77777777" w:rsidR="00F63231" w:rsidRPr="00EA6124" w:rsidRDefault="00F63231" w:rsidP="00F63231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4F0F6324" w14:textId="77777777" w:rsidR="00F63231" w:rsidRPr="00EA6124" w:rsidRDefault="00F63231" w:rsidP="00F63231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analizie finansowej wykorzystano podejście rachunku wartości pieniądza w czasie, tj. wszystkie przyszłe przepływy pieniężne są dyskontowane w celu określenia ich wartości bieżącej,</w:t>
            </w:r>
          </w:p>
          <w:p w14:paraId="1C5B304D" w14:textId="77777777" w:rsidR="00F63231" w:rsidRPr="00EA6124" w:rsidRDefault="00F63231" w:rsidP="00F63231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wykazana została stabilność finansowa (wymagane dla projektów obejmujących inwestycje w infrastrukturę lub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inwestycje produkcyjne).</w:t>
            </w:r>
          </w:p>
          <w:p w14:paraId="7158B3BD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72F45B95" w14:textId="77777777" w:rsidR="00F63231" w:rsidRPr="00EA6124" w:rsidRDefault="00F63231" w:rsidP="00A13F26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236A6222" w14:textId="77777777" w:rsidR="00F63231" w:rsidRPr="00EA6124" w:rsidRDefault="00F63231" w:rsidP="00A13F26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34387B2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0B98D3C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E857463" w14:textId="4265A4C6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F63231" w:rsidRPr="00EA6124" w14:paraId="6EE9FD66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002F0C10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B.1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56" w:type="dxa"/>
            <w:vAlign w:val="center"/>
          </w:tcPr>
          <w:p w14:paraId="27EE5FA3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6915" w:type="dxa"/>
          </w:tcPr>
          <w:p w14:paraId="7ED7AEEE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sprawdzamy, czy wydatki wskazane w projekcie spełniają warunki kwalifikowalności, tj.:</w:t>
            </w:r>
          </w:p>
          <w:p w14:paraId="335EC9F6" w14:textId="77777777" w:rsidR="00F63231" w:rsidRPr="00EA6124" w:rsidRDefault="00F63231" w:rsidP="00F63231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zostały/</w:t>
            </w:r>
            <w:proofErr w:type="spellStart"/>
            <w:r w:rsidRPr="00EA6124">
              <w:rPr>
                <w:rFonts w:ascii="Arial" w:hAnsi="Arial" w:cs="Arial"/>
                <w:sz w:val="24"/>
                <w:szCs w:val="24"/>
              </w:rPr>
              <w:t>ną</w:t>
            </w:r>
            <w:proofErr w:type="spellEnd"/>
            <w:r w:rsidRPr="00EA6124">
              <w:rPr>
                <w:rFonts w:ascii="Arial" w:hAnsi="Arial" w:cs="Arial"/>
                <w:sz w:val="24"/>
                <w:szCs w:val="24"/>
              </w:rPr>
              <w:t xml:space="preserve"> poniesione w okresie kwalifikowalności wydatków określonym w regulaminie wyboru projektów. Przy czym okres kwalifikowalności powinien mieścić się w ramach czasowych określonych w art. 63 ust. 2 rozporządzenia nr 2021/1060,</w:t>
            </w:r>
          </w:p>
          <w:p w14:paraId="5676B29D" w14:textId="77777777" w:rsidR="00F63231" w:rsidRPr="00EA6124" w:rsidRDefault="00F63231" w:rsidP="00F63231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są zgodne z zasadami określonymi w Wytycznych </w:t>
            </w:r>
            <w:bookmarkStart w:id="16" w:name="_Hlk126574575"/>
            <w:r w:rsidRPr="00EA6124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16"/>
            <w:r w:rsidRPr="00EA612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 oraz zapisami dotyczącymi kwalifikowalności wydatków określonymi w regulaminie wyboru projektów,</w:t>
            </w:r>
          </w:p>
          <w:p w14:paraId="22AF1F7B" w14:textId="77777777" w:rsidR="00F63231" w:rsidRPr="00EA6124" w:rsidRDefault="00F63231" w:rsidP="00F63231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zostały uwzględnione w budżecie projektu,</w:t>
            </w:r>
          </w:p>
          <w:p w14:paraId="3357817C" w14:textId="77777777" w:rsidR="00F63231" w:rsidRPr="00EA6124" w:rsidRDefault="00F63231" w:rsidP="00F63231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są niezbędne do realizacji celów projektu i zostaną poniesione w związku z realizacją projektu,</w:t>
            </w:r>
          </w:p>
          <w:p w14:paraId="3F0F36AE" w14:textId="77777777" w:rsidR="00F63231" w:rsidRPr="00EA6124" w:rsidRDefault="00F63231" w:rsidP="00F63231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zostaną dokonane w sposób racjonalny i efektywny z zachowaniem zasad uzyskiwania najlepszych efektów z danych nakładów,</w:t>
            </w:r>
          </w:p>
          <w:p w14:paraId="45B199BC" w14:textId="77777777" w:rsidR="00F63231" w:rsidRPr="00EA6124" w:rsidRDefault="00F63231" w:rsidP="00F63231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4963AA0C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0F7F65A7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56B8299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87DF3A3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10C84ACB" w14:textId="506F132D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lub poprawienie wniosku.</w:t>
            </w:r>
          </w:p>
        </w:tc>
      </w:tr>
      <w:tr w:rsidR="00F63231" w:rsidRPr="00EA6124" w14:paraId="54B42C73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21AB36FB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56" w:type="dxa"/>
            <w:vAlign w:val="center"/>
          </w:tcPr>
          <w:p w14:paraId="4068F7A7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Projekt jest zgodny z zasadą równości szans i niedyskryminacji, w tym dostępności dla osób z niepełnosprawnościami</w:t>
            </w:r>
          </w:p>
        </w:tc>
        <w:tc>
          <w:tcPr>
            <w:tcW w:w="6915" w:type="dxa"/>
          </w:tcPr>
          <w:p w14:paraId="15F18B8D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sprawdzamy, czy nie występują niezgodności zapisów wniosku o dofinansowanie projektu z zasadą równości szans i niedyskryminacji, określoną w art. 9 Rozporządzenia 2021/1060 oraz we wniosku o dofinansowanie projektu zadeklarowano dostępność wszystkich produktów projektu (które nie zostały uznane za neutralne) - zgodnie z załącznikiem nr 2 do Wytycznych dotyczących realizacji zasad równościowych w ramach funduszy unijnych na lata 2021-2027.</w:t>
            </w:r>
          </w:p>
          <w:p w14:paraId="6E835771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3FBE853C" w14:textId="77777777" w:rsidR="00F63231" w:rsidRPr="00EA6124" w:rsidRDefault="00F63231" w:rsidP="00A13F26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0B0A19F4" w14:textId="77777777" w:rsidR="00F63231" w:rsidRPr="00EA6124" w:rsidRDefault="00F63231" w:rsidP="00A13F26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D92603D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382B94A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190AF70B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F63231" w:rsidRPr="00EA6124" w14:paraId="60D6D970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1F1A0E3F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45A151E4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6915" w:type="dxa"/>
          </w:tcPr>
          <w:p w14:paraId="58CF6AD9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W kryterium sprawdzamy, czy projekt jest zgodny z Kartą Praw Podstawowych Unii Europejskiej z dnia </w:t>
            </w:r>
            <w:r w:rsidR="003A5184">
              <w:rPr>
                <w:rFonts w:ascii="Arial" w:hAnsi="Arial" w:cs="Arial"/>
                <w:sz w:val="24"/>
                <w:szCs w:val="24"/>
              </w:rPr>
              <w:t>7</w:t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A5184">
              <w:rPr>
                <w:rFonts w:ascii="Arial" w:hAnsi="Arial" w:cs="Arial"/>
                <w:sz w:val="24"/>
                <w:szCs w:val="24"/>
              </w:rPr>
              <w:t>czerwca</w:t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A5184">
              <w:rPr>
                <w:rFonts w:ascii="Arial" w:hAnsi="Arial" w:cs="Arial"/>
                <w:sz w:val="24"/>
                <w:szCs w:val="24"/>
              </w:rPr>
              <w:t>2016</w:t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 r. (Dz. Urz. UE C </w:t>
            </w:r>
            <w:r w:rsidR="003A5184">
              <w:rPr>
                <w:rFonts w:ascii="Arial" w:hAnsi="Arial" w:cs="Arial"/>
                <w:sz w:val="24"/>
                <w:szCs w:val="24"/>
              </w:rPr>
              <w:t>202</w:t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="003A5184">
              <w:rPr>
                <w:rFonts w:ascii="Arial" w:hAnsi="Arial" w:cs="Arial"/>
                <w:sz w:val="24"/>
                <w:szCs w:val="24"/>
              </w:rPr>
              <w:t>07</w:t>
            </w:r>
            <w:r w:rsidRPr="00EA6124">
              <w:rPr>
                <w:rFonts w:ascii="Arial" w:hAnsi="Arial" w:cs="Arial"/>
                <w:sz w:val="24"/>
                <w:szCs w:val="24"/>
              </w:rPr>
              <w:t>.</w:t>
            </w:r>
            <w:r w:rsidR="003A5184">
              <w:rPr>
                <w:rFonts w:ascii="Arial" w:hAnsi="Arial" w:cs="Arial"/>
                <w:sz w:val="24"/>
                <w:szCs w:val="24"/>
              </w:rPr>
              <w:t>06</w:t>
            </w:r>
            <w:r w:rsidRPr="00EA6124">
              <w:rPr>
                <w:rFonts w:ascii="Arial" w:hAnsi="Arial" w:cs="Arial"/>
                <w:sz w:val="24"/>
                <w:szCs w:val="24"/>
              </w:rPr>
              <w:t>.</w:t>
            </w:r>
            <w:r w:rsidR="003A5184">
              <w:rPr>
                <w:rFonts w:ascii="Arial" w:hAnsi="Arial" w:cs="Arial"/>
                <w:sz w:val="24"/>
                <w:szCs w:val="24"/>
              </w:rPr>
              <w:t>2016, str. 389</w:t>
            </w:r>
            <w:r w:rsidRPr="00EA6124">
              <w:rPr>
                <w:rFonts w:ascii="Arial" w:hAnsi="Arial" w:cs="Arial"/>
                <w:sz w:val="24"/>
                <w:szCs w:val="24"/>
              </w:rPr>
              <w:t>) w zakresie odnoszącym się do sposobu realizacji, zakresu projektu i wnioskodawcy.</w:t>
            </w:r>
          </w:p>
          <w:p w14:paraId="2842EA90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Zgodność projektu z Kartą praw podstawowych 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  <w:p w14:paraId="2A2D6716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2AD8897D" w14:textId="77777777" w:rsidR="00F63231" w:rsidRPr="00EA6124" w:rsidRDefault="00F63231" w:rsidP="00A13F26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501F59B9" w14:textId="77777777" w:rsidR="00F63231" w:rsidRPr="00EA6124" w:rsidRDefault="00F63231" w:rsidP="00A13F26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DC1FBD3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5E6C3E3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0F5CD6F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F63231" w:rsidRPr="00EA6124" w14:paraId="0F97D309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2D608DC8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B.1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56" w:type="dxa"/>
            <w:vAlign w:val="center"/>
          </w:tcPr>
          <w:p w14:paraId="6C2C014D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Projekt jest zgodny z Konwencją o </w:t>
            </w:r>
            <w:r w:rsidR="002B526B">
              <w:rPr>
                <w:rFonts w:ascii="Arial" w:hAnsi="Arial" w:cs="Arial"/>
                <w:sz w:val="24"/>
                <w:szCs w:val="24"/>
              </w:rPr>
              <w:t>p</w:t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rawach </w:t>
            </w:r>
            <w:r w:rsidR="002B526B">
              <w:rPr>
                <w:rFonts w:ascii="Arial" w:hAnsi="Arial" w:cs="Arial"/>
                <w:sz w:val="24"/>
                <w:szCs w:val="24"/>
              </w:rPr>
              <w:t>o</w:t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sób </w:t>
            </w:r>
            <w:r w:rsidR="002B526B">
              <w:rPr>
                <w:rFonts w:ascii="Arial" w:hAnsi="Arial" w:cs="Arial"/>
                <w:sz w:val="24"/>
                <w:szCs w:val="24"/>
              </w:rPr>
              <w:t>n</w:t>
            </w:r>
            <w:r w:rsidRPr="00EA6124">
              <w:rPr>
                <w:rFonts w:ascii="Arial" w:hAnsi="Arial" w:cs="Arial"/>
                <w:sz w:val="24"/>
                <w:szCs w:val="24"/>
              </w:rPr>
              <w:t>iepełnosprawnych</w:t>
            </w:r>
          </w:p>
        </w:tc>
        <w:tc>
          <w:tcPr>
            <w:tcW w:w="6915" w:type="dxa"/>
          </w:tcPr>
          <w:p w14:paraId="6F3AEA65" w14:textId="77777777" w:rsidR="00F63231" w:rsidRPr="00C2416A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2416A">
              <w:rPr>
                <w:rFonts w:ascii="Arial" w:hAnsi="Arial" w:cs="Arial"/>
                <w:sz w:val="24"/>
                <w:szCs w:val="24"/>
              </w:rPr>
              <w:t xml:space="preserve">W kryterium sprawdzamy, czy projekt jest zgodny z Konwencją o </w:t>
            </w:r>
            <w:r w:rsidR="002B526B">
              <w:rPr>
                <w:rFonts w:ascii="Arial" w:hAnsi="Arial" w:cs="Arial"/>
                <w:sz w:val="24"/>
                <w:szCs w:val="24"/>
              </w:rPr>
              <w:t>p</w:t>
            </w:r>
            <w:r w:rsidRPr="00C2416A">
              <w:rPr>
                <w:rFonts w:ascii="Arial" w:hAnsi="Arial" w:cs="Arial"/>
                <w:sz w:val="24"/>
                <w:szCs w:val="24"/>
              </w:rPr>
              <w:t xml:space="preserve">rawach </w:t>
            </w:r>
            <w:r w:rsidR="002B526B">
              <w:rPr>
                <w:rFonts w:ascii="Arial" w:hAnsi="Arial" w:cs="Arial"/>
                <w:sz w:val="24"/>
                <w:szCs w:val="24"/>
              </w:rPr>
              <w:t>o</w:t>
            </w:r>
            <w:r w:rsidRPr="00C2416A">
              <w:rPr>
                <w:rFonts w:ascii="Arial" w:hAnsi="Arial" w:cs="Arial"/>
                <w:sz w:val="24"/>
                <w:szCs w:val="24"/>
              </w:rPr>
              <w:t xml:space="preserve">sób </w:t>
            </w:r>
            <w:r w:rsidR="002B526B">
              <w:rPr>
                <w:rFonts w:ascii="Arial" w:hAnsi="Arial" w:cs="Arial"/>
                <w:sz w:val="24"/>
                <w:szCs w:val="24"/>
              </w:rPr>
              <w:t>n</w:t>
            </w:r>
            <w:r w:rsidRPr="00C2416A">
              <w:rPr>
                <w:rFonts w:ascii="Arial" w:hAnsi="Arial" w:cs="Arial"/>
                <w:sz w:val="24"/>
                <w:szCs w:val="24"/>
              </w:rPr>
              <w:t xml:space="preserve">iepełnosprawnych sporządzoną w Nowym Jorku dnia 13 grudnia 2006 r. (Dz. U. z 2012 r. poz. 1169 z </w:t>
            </w:r>
            <w:proofErr w:type="spellStart"/>
            <w:r w:rsidRPr="00C2416A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C2416A">
              <w:rPr>
                <w:rFonts w:ascii="Arial" w:hAnsi="Arial" w:cs="Arial"/>
                <w:sz w:val="24"/>
                <w:szCs w:val="24"/>
              </w:rPr>
              <w:t xml:space="preserve">. zm.) w zakresie odnoszącym się do sposobu realizacji, zakresu projektu i wnioskodawcy, z poszanowaniem zasad równości, wolności wyboru, prawa do niezależnego życia, </w:t>
            </w:r>
            <w:r w:rsidRPr="00C2416A">
              <w:rPr>
                <w:rFonts w:ascii="Arial" w:hAnsi="Arial" w:cs="Arial"/>
                <w:sz w:val="24"/>
                <w:szCs w:val="24"/>
              </w:rPr>
              <w:lastRenderedPageBreak/>
              <w:t>dostępności i zakazu wszelkich form segregacji.</w:t>
            </w:r>
          </w:p>
          <w:p w14:paraId="423F159C" w14:textId="77777777" w:rsidR="00F63231" w:rsidRPr="00C2416A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2416A">
              <w:rPr>
                <w:rFonts w:ascii="Arial" w:hAnsi="Arial" w:cs="Arial"/>
                <w:sz w:val="24"/>
                <w:szCs w:val="24"/>
              </w:rPr>
              <w:t xml:space="preserve">Zgodność projektu z Konwencją o </w:t>
            </w:r>
            <w:r w:rsidR="002B526B">
              <w:rPr>
                <w:rFonts w:ascii="Arial" w:hAnsi="Arial" w:cs="Arial"/>
                <w:sz w:val="24"/>
                <w:szCs w:val="24"/>
              </w:rPr>
              <w:t>p</w:t>
            </w:r>
            <w:r w:rsidRPr="00C2416A">
              <w:rPr>
                <w:rFonts w:ascii="Arial" w:hAnsi="Arial" w:cs="Arial"/>
                <w:sz w:val="24"/>
                <w:szCs w:val="24"/>
              </w:rPr>
              <w:t xml:space="preserve">rawach </w:t>
            </w:r>
            <w:r w:rsidR="002B526B">
              <w:rPr>
                <w:rFonts w:ascii="Arial" w:hAnsi="Arial" w:cs="Arial"/>
                <w:sz w:val="24"/>
                <w:szCs w:val="24"/>
              </w:rPr>
              <w:t>o</w:t>
            </w:r>
            <w:r w:rsidRPr="00C2416A">
              <w:rPr>
                <w:rFonts w:ascii="Arial" w:hAnsi="Arial" w:cs="Arial"/>
                <w:sz w:val="24"/>
                <w:szCs w:val="24"/>
              </w:rPr>
              <w:t xml:space="preserve">sób </w:t>
            </w:r>
            <w:r w:rsidR="002B526B">
              <w:rPr>
                <w:rFonts w:ascii="Arial" w:hAnsi="Arial" w:cs="Arial"/>
                <w:sz w:val="24"/>
                <w:szCs w:val="24"/>
              </w:rPr>
              <w:t>n</w:t>
            </w:r>
            <w:r w:rsidRPr="00C2416A">
              <w:rPr>
                <w:rFonts w:ascii="Arial" w:hAnsi="Arial" w:cs="Arial"/>
                <w:sz w:val="24"/>
                <w:szCs w:val="24"/>
              </w:rPr>
              <w:t>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092CD153" w14:textId="77777777" w:rsidR="00F63231" w:rsidRPr="00C2416A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2416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176713DA" w14:textId="77777777" w:rsidR="00F63231" w:rsidRPr="00EA6124" w:rsidRDefault="00F63231" w:rsidP="00A13F2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68715C99" w14:textId="77777777" w:rsidR="00F63231" w:rsidRPr="00EA6124" w:rsidRDefault="00F63231" w:rsidP="00A13F26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FFA4195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niezbędne do przyznania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dofinansowania.</w:t>
            </w:r>
          </w:p>
          <w:p w14:paraId="1EB2CF77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CCDD601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F63231" w:rsidRPr="00EA6124" w14:paraId="537C7B38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4E87BE9C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56" w:type="dxa"/>
            <w:vAlign w:val="center"/>
          </w:tcPr>
          <w:p w14:paraId="48A8454E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Projekt jest zgodny z zasadą równości kobiet i mężczyzn</w:t>
            </w:r>
          </w:p>
        </w:tc>
        <w:tc>
          <w:tcPr>
            <w:tcW w:w="6915" w:type="dxa"/>
          </w:tcPr>
          <w:p w14:paraId="7A77AAFB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sprawdzamy, czy projekt jest zgodny z zasadą równości kobiet i mężczyzn. Przez zgodność z tą zasadą należy rozumieć, z jednej strony zaplanowanie takich działań w 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i wykluczenia ze względu na płeć.</w:t>
            </w:r>
          </w:p>
          <w:p w14:paraId="5BE763BB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56E9E336" w14:textId="77777777" w:rsidR="00F63231" w:rsidRPr="00EA6124" w:rsidRDefault="00F63231" w:rsidP="00A13F26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65BE6622" w14:textId="77777777" w:rsidR="00F63231" w:rsidRPr="00EA6124" w:rsidRDefault="00F63231" w:rsidP="00A13F26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461062F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9371F21" w14:textId="77777777" w:rsidR="00F63231" w:rsidRDefault="00F63231" w:rsidP="00CD76D4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Kryterium uznaje się za </w:t>
            </w:r>
          </w:p>
          <w:p w14:paraId="42B1F79A" w14:textId="77777777" w:rsidR="00F63231" w:rsidRPr="00EA6124" w:rsidRDefault="00F63231" w:rsidP="00CD76D4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spełnione, jeżeli odpowiedź będzie pozytywna.</w:t>
            </w:r>
          </w:p>
          <w:p w14:paraId="407494C7" w14:textId="77777777" w:rsidR="00F63231" w:rsidRPr="00EA6124" w:rsidRDefault="00F63231" w:rsidP="00F6323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lub poprawienie wniosku.</w:t>
            </w:r>
          </w:p>
        </w:tc>
      </w:tr>
    </w:tbl>
    <w:p w14:paraId="699006E2" w14:textId="77777777" w:rsidR="007257F1" w:rsidRPr="00EA6124" w:rsidRDefault="007257F1" w:rsidP="00E470F6">
      <w:pPr>
        <w:pStyle w:val="Nagwek1"/>
        <w:numPr>
          <w:ilvl w:val="0"/>
          <w:numId w:val="10"/>
        </w:numPr>
        <w:spacing w:before="100" w:beforeAutospacing="1" w:after="100" w:afterAutospacing="1"/>
        <w:ind w:left="714" w:hanging="357"/>
        <w:rPr>
          <w:rFonts w:ascii="Arial" w:hAnsi="Arial" w:cs="Arial"/>
          <w:sz w:val="24"/>
          <w:szCs w:val="24"/>
        </w:rPr>
      </w:pPr>
      <w:r w:rsidRPr="00EA6124">
        <w:rPr>
          <w:rFonts w:ascii="Arial" w:hAnsi="Arial" w:cs="Arial"/>
          <w:sz w:val="24"/>
          <w:szCs w:val="24"/>
        </w:rPr>
        <w:lastRenderedPageBreak/>
        <w:t>KRYTERIA MERYTORYCZNE SZCZEGÓŁOWE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6915"/>
        <w:gridCol w:w="3402"/>
      </w:tblGrid>
      <w:tr w:rsidR="00BB5971" w:rsidRPr="00EA6124" w14:paraId="01D5968F" w14:textId="77777777" w:rsidTr="008E616F">
        <w:trPr>
          <w:tblHeader/>
        </w:trPr>
        <w:tc>
          <w:tcPr>
            <w:tcW w:w="1110" w:type="dxa"/>
            <w:shd w:val="clear" w:color="auto" w:fill="E7E6E6"/>
            <w:vAlign w:val="center"/>
          </w:tcPr>
          <w:p w14:paraId="5564E963" w14:textId="77777777" w:rsidR="00A57E1E" w:rsidRPr="00EA6124" w:rsidRDefault="00A57E1E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Numer 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1B5A5A47" w14:textId="77777777" w:rsidR="00A57E1E" w:rsidRPr="00EA6124" w:rsidRDefault="00A57E1E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6915" w:type="dxa"/>
            <w:shd w:val="clear" w:color="auto" w:fill="E7E6E6"/>
            <w:vAlign w:val="center"/>
          </w:tcPr>
          <w:p w14:paraId="74460B10" w14:textId="77777777" w:rsidR="00A57E1E" w:rsidRPr="00EA6124" w:rsidRDefault="00A57E1E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402" w:type="dxa"/>
            <w:shd w:val="clear" w:color="auto" w:fill="E7E6E6"/>
            <w:vAlign w:val="center"/>
          </w:tcPr>
          <w:p w14:paraId="3E236AA3" w14:textId="77777777" w:rsidR="00A57E1E" w:rsidRPr="00EA6124" w:rsidRDefault="00A57E1E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6FBEB293" w14:textId="77777777" w:rsidR="00A57E1E" w:rsidRPr="00EA6124" w:rsidRDefault="00A57E1E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C55C3D" w:rsidRPr="00EA6124" w14:paraId="05126677" w14:textId="77777777" w:rsidTr="00FA3E86"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DA7D0" w14:textId="77777777" w:rsidR="00C55C3D" w:rsidRPr="00BC59D4" w:rsidRDefault="00C55C3D" w:rsidP="00C55C3D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C.1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BDBCA" w14:textId="77777777" w:rsidR="00C55C3D" w:rsidRPr="00BC59D4" w:rsidRDefault="00C55C3D" w:rsidP="00C55C3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6579B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 xml:space="preserve">Zgodność projektu z zasadą </w:t>
            </w:r>
            <w:proofErr w:type="spellStart"/>
            <w:r w:rsidRPr="00C6579B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deinstytucjonalizacji</w:t>
            </w:r>
            <w:proofErr w:type="spellEnd"/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B9D4A" w14:textId="2C8747C4" w:rsidR="00C55C3D" w:rsidRDefault="00C55C3D" w:rsidP="00C55C3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6579B">
              <w:rPr>
                <w:rFonts w:ascii="Arial" w:hAnsi="Arial" w:cs="Arial"/>
                <w:sz w:val="24"/>
                <w:szCs w:val="24"/>
              </w:rPr>
              <w:t xml:space="preserve">W tym kryterium sprawdzamy, czy projekt jest zgodny z horyzontalną zasadą </w:t>
            </w:r>
            <w:proofErr w:type="spellStart"/>
            <w:r w:rsidRPr="00C6579B">
              <w:rPr>
                <w:rFonts w:ascii="Arial" w:hAnsi="Arial" w:cs="Arial"/>
                <w:sz w:val="24"/>
                <w:szCs w:val="24"/>
              </w:rPr>
              <w:t>deinstytucjonalizacji</w:t>
            </w:r>
            <w:proofErr w:type="spellEnd"/>
            <w:r w:rsidRPr="00C6579B">
              <w:rPr>
                <w:rFonts w:ascii="Arial" w:hAnsi="Arial" w:cs="Arial"/>
                <w:sz w:val="24"/>
                <w:szCs w:val="24"/>
              </w:rPr>
              <w:t xml:space="preserve"> usług, tzn. czy: </w:t>
            </w:r>
          </w:p>
          <w:p w14:paraId="545DEF9B" w14:textId="77777777" w:rsidR="00C55C3D" w:rsidRDefault="00C55C3D" w:rsidP="00C55C3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6579B">
              <w:rPr>
                <w:rFonts w:ascii="Arial" w:hAnsi="Arial" w:cs="Arial"/>
                <w:sz w:val="24"/>
                <w:szCs w:val="24"/>
              </w:rPr>
              <w:t>- nie przewiduje inwestycji w infrastrukturę placówek świadczących całodobową opiekę długoterminową (całodobowe usługi opiekuńcze) w instytucjonalnych formach</w:t>
            </w:r>
            <w:commentRangeStart w:id="17"/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 w:rsidRPr="00C6579B">
              <w:rPr>
                <w:rFonts w:ascii="Arial" w:hAnsi="Arial" w:cs="Arial"/>
                <w:sz w:val="24"/>
                <w:szCs w:val="24"/>
              </w:rPr>
              <w:t>.</w:t>
            </w:r>
            <w:commentRangeEnd w:id="17"/>
            <w:r w:rsidR="001A725F">
              <w:rPr>
                <w:rStyle w:val="Odwoaniedokomentarza"/>
              </w:rPr>
              <w:commentReference w:id="17"/>
            </w:r>
          </w:p>
          <w:p w14:paraId="32BDF157" w14:textId="77777777" w:rsidR="00C55C3D" w:rsidRPr="00BC59D4" w:rsidRDefault="00C55C3D" w:rsidP="00C55C3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6579B">
              <w:rPr>
                <w:rFonts w:ascii="Arial" w:hAnsi="Arial" w:cs="Arial"/>
                <w:sz w:val="24"/>
                <w:szCs w:val="24"/>
              </w:rPr>
              <w:lastRenderedPageBreak/>
              <w:t xml:space="preserve"> Kryterium jest weryfikowane w oparciu o wniosek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2309A">
              <w:rPr>
                <w:rFonts w:ascii="Arial" w:hAnsi="Arial" w:cs="Arial"/>
                <w:sz w:val="24"/>
                <w:szCs w:val="24"/>
              </w:rPr>
              <w:t>o dofinansowanie projektu i załączniki.</w:t>
            </w:r>
          </w:p>
        </w:tc>
        <w:tc>
          <w:tcPr>
            <w:tcW w:w="3402" w:type="dxa"/>
          </w:tcPr>
          <w:p w14:paraId="3BE05CE4" w14:textId="77777777" w:rsidR="00C55C3D" w:rsidRPr="00EA6124" w:rsidRDefault="00C55C3D" w:rsidP="00C55C3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95858D7" w14:textId="77777777" w:rsidR="00C55C3D" w:rsidRPr="00EA6124" w:rsidRDefault="00C55C3D" w:rsidP="00C55C3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niezbędne do przyznania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dofinansowania.</w:t>
            </w:r>
          </w:p>
          <w:p w14:paraId="3D550AEB" w14:textId="77777777" w:rsidR="00C55C3D" w:rsidRPr="00EA6124" w:rsidRDefault="00C55C3D" w:rsidP="00C55C3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290B8E9" w14:textId="77777777" w:rsidR="00C55C3D" w:rsidRPr="00BC59D4" w:rsidRDefault="00C55C3D" w:rsidP="00C55C3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55C3D" w:rsidRPr="00EA6124" w14:paraId="73C84E49" w14:textId="77777777" w:rsidTr="009E75CF"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18FF7" w14:textId="77777777" w:rsidR="00C55C3D" w:rsidRPr="00BC59D4" w:rsidRDefault="00C55C3D" w:rsidP="00C55C3D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BC59D4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C.</w:t>
            </w:r>
            <w:r w:rsidR="001A15DC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CD20F" w14:textId="77777777" w:rsidR="00C55C3D" w:rsidRPr="00BC59D4" w:rsidRDefault="00C55C3D" w:rsidP="00C55C3D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BC59D4">
              <w:rPr>
                <w:rFonts w:ascii="Arial" w:hAnsi="Arial" w:cs="Arial"/>
                <w:sz w:val="24"/>
                <w:szCs w:val="24"/>
              </w:rPr>
              <w:t>Maksymalna wartość projektu</w:t>
            </w:r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36426" w14:textId="5CD8E878" w:rsidR="00C55C3D" w:rsidRPr="00BC59D4" w:rsidRDefault="00C55C3D" w:rsidP="00C55C3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C59D4">
              <w:rPr>
                <w:rFonts w:ascii="Arial" w:hAnsi="Arial" w:cs="Arial"/>
                <w:sz w:val="24"/>
                <w:szCs w:val="24"/>
              </w:rPr>
              <w:t xml:space="preserve">W </w:t>
            </w:r>
            <w:r>
              <w:rPr>
                <w:rFonts w:ascii="Arial" w:hAnsi="Arial" w:cs="Arial"/>
                <w:sz w:val="24"/>
                <w:szCs w:val="24"/>
              </w:rPr>
              <w:t xml:space="preserve">tym </w:t>
            </w:r>
            <w:r w:rsidRPr="00BC59D4">
              <w:rPr>
                <w:rFonts w:ascii="Arial" w:hAnsi="Arial" w:cs="Arial"/>
                <w:sz w:val="24"/>
                <w:szCs w:val="24"/>
              </w:rPr>
              <w:t xml:space="preserve">kryterium sprawdzamy, czy maksymalna wartość dofinansowania projektu ze środków Europejskiego Funduszu </w:t>
            </w:r>
            <w:r w:rsidRPr="00BC59D4">
              <w:rPr>
                <w:rFonts w:ascii="Arial" w:hAnsi="Arial" w:cs="Arial"/>
                <w:sz w:val="24"/>
                <w:szCs w:val="24"/>
              </w:rPr>
              <w:lastRenderedPageBreak/>
              <w:t xml:space="preserve">Rozwoju Regionalnego </w:t>
            </w:r>
            <w:r w:rsidRPr="001271FC">
              <w:rPr>
                <w:rFonts w:ascii="Arial" w:hAnsi="Arial" w:cs="Arial"/>
                <w:sz w:val="24"/>
                <w:szCs w:val="24"/>
              </w:rPr>
              <w:t>nie przekracza</w:t>
            </w:r>
            <w:r w:rsidR="00BC6624" w:rsidRPr="00BC6624">
              <w:rPr>
                <w:rFonts w:ascii="Arial" w:hAnsi="Arial" w:cs="Arial"/>
                <w:sz w:val="24"/>
                <w:szCs w:val="24"/>
              </w:rPr>
              <w:t xml:space="preserve"> 2 500 000 </w:t>
            </w:r>
            <w:r w:rsidRPr="001271FC">
              <w:rPr>
                <w:rFonts w:ascii="Arial" w:hAnsi="Arial" w:cs="Arial"/>
                <w:sz w:val="24"/>
                <w:szCs w:val="24"/>
              </w:rPr>
              <w:t>zł.</w:t>
            </w:r>
            <w:r w:rsidRPr="00BC59D4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34A5EE12" w14:textId="22F0B1CE" w:rsidR="00C55C3D" w:rsidRPr="00BC59D4" w:rsidRDefault="00C55C3D" w:rsidP="00C55C3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C59D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="0022079C">
              <w:rPr>
                <w:rFonts w:ascii="Arial" w:hAnsi="Arial" w:cs="Arial"/>
                <w:sz w:val="24"/>
                <w:szCs w:val="24"/>
              </w:rPr>
              <w:t xml:space="preserve"> i załączniki</w:t>
            </w:r>
            <w:r w:rsidRPr="00BC59D4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14:paraId="5CAAE5C1" w14:textId="77777777" w:rsidR="00C55C3D" w:rsidRPr="00BC59D4" w:rsidRDefault="00C55C3D" w:rsidP="00A13F26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BC59D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233D0651" w14:textId="77777777" w:rsidR="00C55C3D" w:rsidRPr="00BC59D4" w:rsidRDefault="00C55C3D" w:rsidP="00A13F26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C59D4">
              <w:rPr>
                <w:rFonts w:ascii="Arial" w:hAnsi="Arial" w:cs="Arial"/>
                <w:sz w:val="24"/>
                <w:szCs w:val="24"/>
              </w:rPr>
              <w:t xml:space="preserve">(NIE oznacza odrzucenie </w:t>
            </w:r>
            <w:r w:rsidRPr="00BC59D4">
              <w:rPr>
                <w:rFonts w:ascii="Arial" w:hAnsi="Arial" w:cs="Arial"/>
                <w:sz w:val="24"/>
                <w:szCs w:val="24"/>
              </w:rPr>
              <w:lastRenderedPageBreak/>
              <w:t>wniosku)</w:t>
            </w:r>
          </w:p>
          <w:p w14:paraId="772805CC" w14:textId="77777777" w:rsidR="00C55C3D" w:rsidRPr="00BC59D4" w:rsidRDefault="00C55C3D" w:rsidP="00C55C3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C59D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5736209" w14:textId="77777777" w:rsidR="00C55C3D" w:rsidRPr="00BC59D4" w:rsidRDefault="00C55C3D" w:rsidP="00C55C3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C59D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684E815" w14:textId="77777777" w:rsidR="00C55C3D" w:rsidRPr="00BC59D4" w:rsidRDefault="00C55C3D" w:rsidP="00C55C3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C59D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55C3D" w:rsidRPr="00EA6124" w14:paraId="7001A644" w14:textId="77777777" w:rsidTr="009E75CF"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02C7F" w14:textId="77777777" w:rsidR="00C55C3D" w:rsidRDefault="00C55C3D" w:rsidP="00C55C3D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CE2881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C.</w:t>
            </w:r>
            <w:r w:rsidR="004C7295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7E637" w14:textId="77777777" w:rsidR="00C55C3D" w:rsidRPr="00AA75B0" w:rsidRDefault="00C55C3D" w:rsidP="00C55C3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2881">
              <w:rPr>
                <w:rFonts w:ascii="Arial" w:hAnsi="Arial" w:cs="Arial"/>
                <w:bCs/>
                <w:sz w:val="24"/>
                <w:szCs w:val="24"/>
              </w:rPr>
              <w:t>Projekt</w:t>
            </w:r>
            <w:r w:rsidRPr="00CE2881">
              <w:rPr>
                <w:rFonts w:ascii="Arial" w:hAnsi="Arial" w:cs="Arial"/>
                <w:sz w:val="24"/>
                <w:szCs w:val="24"/>
              </w:rPr>
              <w:t xml:space="preserve"> zakłada wsparcie infrastruktury służącej zwiększeniu dostępności do usług świadczonych w  społeczności lokalnej</w:t>
            </w:r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7C344" w14:textId="77777777" w:rsidR="00FA3E86" w:rsidRDefault="00C55C3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2881">
              <w:rPr>
                <w:rFonts w:ascii="Arial" w:hAnsi="Arial" w:cs="Arial"/>
                <w:sz w:val="24"/>
                <w:szCs w:val="24"/>
              </w:rPr>
              <w:t>W tym kryterium sprawdzamy, czy projekt zakłada wsparcie infrastruktury służącej zwiększeniu dostępności do usług świadczonych w społeczności lokalnej, tzn. czy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C6624" w:rsidRPr="00BC6624">
              <w:rPr>
                <w:rFonts w:ascii="Arial" w:hAnsi="Arial" w:cs="Arial"/>
                <w:sz w:val="24"/>
                <w:szCs w:val="24"/>
              </w:rPr>
              <w:t xml:space="preserve">w zakresie inwestycji w infrastrukturę na potrzeby </w:t>
            </w:r>
            <w:r>
              <w:rPr>
                <w:rFonts w:ascii="Arial" w:hAnsi="Arial" w:cs="Arial"/>
                <w:sz w:val="24"/>
                <w:szCs w:val="24"/>
              </w:rPr>
              <w:t>rodzinn</w:t>
            </w:r>
            <w:r w:rsidR="00A04738">
              <w:rPr>
                <w:rFonts w:ascii="Arial" w:hAnsi="Arial" w:cs="Arial"/>
                <w:sz w:val="24"/>
                <w:szCs w:val="24"/>
              </w:rPr>
              <w:t>ego</w:t>
            </w:r>
            <w:r>
              <w:rPr>
                <w:rFonts w:ascii="Arial" w:hAnsi="Arial" w:cs="Arial"/>
                <w:sz w:val="24"/>
                <w:szCs w:val="24"/>
              </w:rPr>
              <w:t xml:space="preserve"> dom</w:t>
            </w:r>
            <w:r w:rsidR="00A04738">
              <w:rPr>
                <w:rFonts w:ascii="Arial" w:hAnsi="Arial" w:cs="Arial"/>
                <w:sz w:val="24"/>
                <w:szCs w:val="24"/>
              </w:rPr>
              <w:t>u</w:t>
            </w:r>
            <w:r>
              <w:rPr>
                <w:rFonts w:ascii="Arial" w:hAnsi="Arial" w:cs="Arial"/>
                <w:sz w:val="24"/>
                <w:szCs w:val="24"/>
              </w:rPr>
              <w:t xml:space="preserve"> dziecka</w:t>
            </w:r>
            <w:r w:rsidR="00DC6B52">
              <w:rPr>
                <w:rFonts w:ascii="Arial" w:hAnsi="Arial" w:cs="Arial"/>
                <w:sz w:val="24"/>
                <w:szCs w:val="24"/>
              </w:rPr>
              <w:t xml:space="preserve"> lub placówk</w:t>
            </w:r>
            <w:r w:rsidR="00A04738">
              <w:rPr>
                <w:rFonts w:ascii="Arial" w:hAnsi="Arial" w:cs="Arial"/>
                <w:sz w:val="24"/>
                <w:szCs w:val="24"/>
              </w:rPr>
              <w:t>i</w:t>
            </w:r>
            <w:r w:rsidR="00DC6B52">
              <w:rPr>
                <w:rFonts w:ascii="Arial" w:hAnsi="Arial" w:cs="Arial"/>
                <w:sz w:val="24"/>
                <w:szCs w:val="24"/>
              </w:rPr>
              <w:t xml:space="preserve"> opiekuńczo-wychowawcz</w:t>
            </w:r>
            <w:r w:rsidR="00A04738">
              <w:rPr>
                <w:rFonts w:ascii="Arial" w:hAnsi="Arial" w:cs="Arial"/>
                <w:sz w:val="24"/>
                <w:szCs w:val="24"/>
              </w:rPr>
              <w:t>ej</w:t>
            </w:r>
            <w:r w:rsidR="00DC6B52">
              <w:rPr>
                <w:rFonts w:ascii="Arial" w:hAnsi="Arial" w:cs="Arial"/>
                <w:sz w:val="24"/>
                <w:szCs w:val="24"/>
              </w:rPr>
              <w:t xml:space="preserve"> typu </w:t>
            </w:r>
            <w:r w:rsidR="00DC6B52">
              <w:rPr>
                <w:rFonts w:ascii="Arial" w:hAnsi="Arial" w:cs="Arial"/>
                <w:sz w:val="24"/>
                <w:szCs w:val="24"/>
              </w:rPr>
              <w:lastRenderedPageBreak/>
              <w:t>rodzinnego</w:t>
            </w:r>
            <w:r w:rsidR="00BC6624" w:rsidRPr="00BC6624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700AE822" w14:textId="77777777" w:rsidR="00C55C3D" w:rsidRPr="00CE2881" w:rsidRDefault="00C55C3D" w:rsidP="00C55C3D">
            <w:pPr>
              <w:pStyle w:val="Akapitzlist"/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2881">
              <w:rPr>
                <w:rFonts w:ascii="Arial" w:hAnsi="Arial" w:cs="Arial"/>
                <w:sz w:val="24"/>
                <w:szCs w:val="24"/>
              </w:rPr>
              <w:t xml:space="preserve">usługi zaplanowane do realizacji w ramach wspartej infrastruktury wpisują się w definicję </w:t>
            </w:r>
            <w:r w:rsidRPr="00CE2881">
              <w:rPr>
                <w:rFonts w:ascii="Arial" w:hAnsi="Arial" w:cs="Arial"/>
                <w:bCs/>
                <w:sz w:val="24"/>
                <w:szCs w:val="24"/>
              </w:rPr>
              <w:t>usług świadczonych w społeczności lokalnej</w:t>
            </w:r>
            <w:r w:rsidRPr="00CE2881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1"/>
            </w:r>
            <w:r w:rsidRPr="00CE2881">
              <w:rPr>
                <w:rFonts w:ascii="Arial" w:hAnsi="Arial" w:cs="Arial"/>
                <w:bCs/>
                <w:sz w:val="24"/>
                <w:szCs w:val="24"/>
              </w:rPr>
              <w:t xml:space="preserve"> i</w:t>
            </w:r>
          </w:p>
          <w:p w14:paraId="6D7857C9" w14:textId="77777777" w:rsidR="00FA3E86" w:rsidRDefault="00C55C3D">
            <w:pPr>
              <w:pStyle w:val="Akapitzlist"/>
              <w:numPr>
                <w:ilvl w:val="0"/>
                <w:numId w:val="20"/>
              </w:numPr>
              <w:spacing w:before="100" w:beforeAutospacing="1" w:after="100" w:afterAutospacing="1"/>
            </w:pPr>
            <w:r w:rsidRPr="00CE2881">
              <w:rPr>
                <w:rFonts w:ascii="Arial" w:hAnsi="Arial" w:cs="Arial"/>
                <w:sz w:val="24"/>
                <w:szCs w:val="24"/>
              </w:rPr>
              <w:t xml:space="preserve">nastąpi wzrost liczby miejsc </w:t>
            </w:r>
            <w:r>
              <w:rPr>
                <w:rFonts w:ascii="Arial" w:hAnsi="Arial" w:cs="Arial"/>
                <w:sz w:val="24"/>
                <w:szCs w:val="24"/>
              </w:rPr>
              <w:t xml:space="preserve">świadczenia usług </w:t>
            </w:r>
            <w:r w:rsidRPr="00CE2881">
              <w:rPr>
                <w:rFonts w:ascii="Arial" w:hAnsi="Arial" w:cs="Arial"/>
                <w:sz w:val="24"/>
                <w:szCs w:val="24"/>
              </w:rPr>
              <w:t>w społeczności lokalnej</w:t>
            </w:r>
            <w:r>
              <w:rPr>
                <w:rFonts w:ascii="Arial" w:hAnsi="Arial" w:cs="Arial"/>
                <w:sz w:val="24"/>
                <w:szCs w:val="24"/>
              </w:rPr>
              <w:t xml:space="preserve"> u danego wnioskodawcy.</w:t>
            </w:r>
          </w:p>
          <w:p w14:paraId="3CCCA88A" w14:textId="77777777" w:rsidR="00C55C3D" w:rsidRPr="00AA75B0" w:rsidRDefault="00C55C3D" w:rsidP="00C55C3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2881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126A8CFA" w14:textId="6772587A" w:rsidR="00C55C3D" w:rsidRPr="00CE2881" w:rsidRDefault="00C55C3D" w:rsidP="00A13F26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CE2881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1CAF1A4E" w14:textId="77777777" w:rsidR="00C55C3D" w:rsidRPr="00CE2881" w:rsidRDefault="00C55C3D" w:rsidP="00A13F26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288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490E0C1" w14:textId="77777777" w:rsidR="00C55C3D" w:rsidRPr="00CE2881" w:rsidRDefault="00C55C3D" w:rsidP="00C55C3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2881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CE2881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450B0B5A" w14:textId="77777777" w:rsidR="00C55C3D" w:rsidRPr="00CE2881" w:rsidRDefault="00C55C3D" w:rsidP="00C55C3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2881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53BF6139" w14:textId="77777777" w:rsidR="00C55C3D" w:rsidRPr="00EA6124" w:rsidRDefault="00C55C3D" w:rsidP="00C55C3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288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55C3D" w:rsidRPr="00EA6124" w14:paraId="354B8FAD" w14:textId="77777777" w:rsidTr="00FA3E86">
        <w:tc>
          <w:tcPr>
            <w:tcW w:w="1110" w:type="dxa"/>
            <w:vAlign w:val="center"/>
          </w:tcPr>
          <w:p w14:paraId="0A546163" w14:textId="77777777" w:rsidR="00C55C3D" w:rsidRPr="00EA6124" w:rsidRDefault="00C55C3D" w:rsidP="00C55C3D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CE2881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C.</w:t>
            </w:r>
            <w:r w:rsidR="004C7295">
              <w:rPr>
                <w:rFonts w:ascii="Arial" w:eastAsia="Times New Roman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6228CEFB" w14:textId="77777777" w:rsidR="00C55C3D" w:rsidRPr="00AA75B0" w:rsidRDefault="00C55C3D" w:rsidP="00C55C3D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CE2881">
              <w:rPr>
                <w:rFonts w:ascii="Arial" w:hAnsi="Arial" w:cs="Arial"/>
                <w:sz w:val="24"/>
                <w:szCs w:val="24"/>
              </w:rPr>
              <w:t xml:space="preserve">Zapotrzebowanie </w:t>
            </w:r>
            <w:r w:rsidRPr="00CE2881">
              <w:rPr>
                <w:rFonts w:ascii="Arial" w:hAnsi="Arial" w:cs="Arial"/>
                <w:sz w:val="24"/>
                <w:szCs w:val="24"/>
              </w:rPr>
              <w:br/>
              <w:t>na infrastrukturę w zakresie usług świadczonych w społeczności lokalnej</w:t>
            </w:r>
          </w:p>
        </w:tc>
        <w:tc>
          <w:tcPr>
            <w:tcW w:w="6915" w:type="dxa"/>
            <w:shd w:val="clear" w:color="auto" w:fill="auto"/>
            <w:vAlign w:val="center"/>
          </w:tcPr>
          <w:p w14:paraId="52995FFB" w14:textId="77777777" w:rsidR="00184DF3" w:rsidRPr="00360483" w:rsidRDefault="00C55C3D" w:rsidP="00360483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360483">
              <w:rPr>
                <w:rFonts w:ascii="Arial" w:hAnsi="Arial" w:cs="Arial"/>
                <w:bCs/>
                <w:sz w:val="24"/>
                <w:szCs w:val="24"/>
              </w:rPr>
              <w:t>W kryterium sprawdzamy, czy</w:t>
            </w:r>
            <w:r w:rsidR="00184DF3" w:rsidRPr="00360483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  <w:p w14:paraId="6103F021" w14:textId="27B60F1B" w:rsidR="00FA3E86" w:rsidRPr="002C016D" w:rsidRDefault="00BC6624">
            <w:pPr>
              <w:pStyle w:val="Akapitzlist"/>
              <w:numPr>
                <w:ilvl w:val="0"/>
                <w:numId w:val="35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BC6624">
              <w:rPr>
                <w:rFonts w:ascii="Arial" w:hAnsi="Arial" w:cs="Arial"/>
                <w:bCs/>
                <w:sz w:val="24"/>
                <w:szCs w:val="24"/>
              </w:rPr>
              <w:t xml:space="preserve">wsparcie zaplanowano na podstawie analizy/diagnozy potwierdzającej zapotrzebowanie na infrastrukturę rodzinnego domu dziecka lub placówki opiekuńczo-wychowawczej typu rodzinnego, przeprowadzonej w perspektywie minimum 2 letniej, </w:t>
            </w:r>
            <w:r w:rsidRPr="002C016D">
              <w:rPr>
                <w:rFonts w:ascii="Arial" w:hAnsi="Arial" w:cs="Arial"/>
                <w:bCs/>
                <w:sz w:val="24"/>
                <w:szCs w:val="24"/>
              </w:rPr>
              <w:t>dla obszaru danego powiatu</w:t>
            </w:r>
            <w:r w:rsidR="002C016D">
              <w:rPr>
                <w:rFonts w:ascii="Arial" w:hAnsi="Arial" w:cs="Arial"/>
                <w:bCs/>
                <w:sz w:val="24"/>
                <w:szCs w:val="24"/>
              </w:rPr>
              <w:t xml:space="preserve"> oraz</w:t>
            </w:r>
            <w:r w:rsidRPr="002C016D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</w:p>
          <w:p w14:paraId="6F201AEC" w14:textId="2BED4863" w:rsidR="00FA3E86" w:rsidRDefault="007107DA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24"/>
                <w:szCs w:val="24"/>
              </w:rPr>
            </w:pPr>
            <w:r w:rsidRPr="00360483">
              <w:rPr>
                <w:rFonts w:ascii="Arial" w:hAnsi="Arial" w:cs="Arial"/>
                <w:sz w:val="24"/>
                <w:szCs w:val="24"/>
              </w:rPr>
              <w:t>a</w:t>
            </w:r>
            <w:r w:rsidR="00C55C3D" w:rsidRPr="00360483">
              <w:rPr>
                <w:rFonts w:ascii="Arial" w:hAnsi="Arial" w:cs="Arial"/>
                <w:sz w:val="24"/>
                <w:szCs w:val="24"/>
              </w:rPr>
              <w:t>naliza/diagnoza</w:t>
            </w:r>
            <w:r w:rsidR="006663D0" w:rsidRPr="0036048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55C3D" w:rsidRPr="00360483">
              <w:rPr>
                <w:rFonts w:ascii="Arial" w:hAnsi="Arial" w:cs="Arial"/>
                <w:sz w:val="24"/>
                <w:szCs w:val="24"/>
              </w:rPr>
              <w:t xml:space="preserve">zawiera informacje </w:t>
            </w:r>
            <w:r w:rsidR="006663D0" w:rsidRPr="00360483">
              <w:rPr>
                <w:rFonts w:ascii="Arial" w:hAnsi="Arial" w:cs="Arial"/>
                <w:sz w:val="24"/>
                <w:szCs w:val="24"/>
              </w:rPr>
              <w:t>dot</w:t>
            </w:r>
            <w:r w:rsidR="00BE725C" w:rsidRPr="00360483">
              <w:rPr>
                <w:rFonts w:ascii="Arial" w:hAnsi="Arial" w:cs="Arial"/>
                <w:sz w:val="24"/>
                <w:szCs w:val="24"/>
              </w:rPr>
              <w:t>. zidentyfikowanych</w:t>
            </w:r>
            <w:r w:rsidR="00360483" w:rsidRPr="0036048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60483">
              <w:rPr>
                <w:rFonts w:ascii="Arial" w:hAnsi="Arial" w:cs="Arial"/>
                <w:sz w:val="24"/>
                <w:szCs w:val="24"/>
              </w:rPr>
              <w:t>problemów</w:t>
            </w:r>
            <w:r w:rsidR="00BE725C" w:rsidRPr="00360483">
              <w:rPr>
                <w:rFonts w:ascii="Arial" w:hAnsi="Arial" w:cs="Arial"/>
                <w:sz w:val="24"/>
                <w:szCs w:val="24"/>
              </w:rPr>
              <w:t>, poziomu dostępności usług, oczekiwanych rezultatów</w:t>
            </w:r>
            <w:r w:rsidR="00AD31B1">
              <w:rPr>
                <w:rFonts w:ascii="Arial" w:hAnsi="Arial" w:cs="Arial"/>
                <w:sz w:val="24"/>
                <w:szCs w:val="24"/>
              </w:rPr>
              <w:t>, w tym m.in. informacje o:</w:t>
            </w:r>
          </w:p>
          <w:p w14:paraId="3DB5B005" w14:textId="77777777" w:rsidR="00360483" w:rsidRPr="00360483" w:rsidRDefault="00BE725C" w:rsidP="00360483">
            <w:pPr>
              <w:pStyle w:val="Akapitzlist"/>
              <w:numPr>
                <w:ilvl w:val="0"/>
                <w:numId w:val="40"/>
              </w:numPr>
              <w:ind w:left="1428" w:hanging="425"/>
              <w:rPr>
                <w:rFonts w:ascii="Arial" w:hAnsi="Arial" w:cs="Arial"/>
                <w:sz w:val="24"/>
                <w:szCs w:val="24"/>
              </w:rPr>
            </w:pPr>
            <w:r w:rsidRPr="00360483">
              <w:rPr>
                <w:rFonts w:ascii="Arial" w:hAnsi="Arial" w:cs="Arial"/>
                <w:sz w:val="24"/>
                <w:szCs w:val="24"/>
              </w:rPr>
              <w:t xml:space="preserve">aktualnym stanie infrastruktury (w tym o zapotrzebowaniu na nowe budynki); </w:t>
            </w:r>
          </w:p>
          <w:p w14:paraId="7E2E7306" w14:textId="77777777" w:rsidR="00FA3E86" w:rsidRDefault="007107DA">
            <w:pPr>
              <w:pStyle w:val="Akapitzlist"/>
              <w:numPr>
                <w:ilvl w:val="0"/>
                <w:numId w:val="40"/>
              </w:numPr>
              <w:ind w:left="1428" w:hanging="425"/>
              <w:rPr>
                <w:rFonts w:ascii="Arial" w:hAnsi="Arial" w:cs="Arial"/>
                <w:sz w:val="24"/>
                <w:szCs w:val="24"/>
              </w:rPr>
            </w:pPr>
            <w:r w:rsidRPr="00360483">
              <w:rPr>
                <w:rFonts w:ascii="Arial" w:hAnsi="Arial" w:cs="Arial"/>
                <w:sz w:val="24"/>
                <w:szCs w:val="24"/>
              </w:rPr>
              <w:t>aktualnym stanie pieczy zastępczej na obszarze danego powiatu:</w:t>
            </w:r>
          </w:p>
          <w:p w14:paraId="56FFAAC2" w14:textId="365A2D6F" w:rsidR="007107DA" w:rsidRPr="00360483" w:rsidRDefault="007107DA" w:rsidP="00A35EC2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  <w:sz w:val="24"/>
                <w:szCs w:val="24"/>
              </w:rPr>
            </w:pPr>
            <w:r w:rsidRPr="00360483">
              <w:rPr>
                <w:rFonts w:ascii="Arial" w:hAnsi="Arial" w:cs="Arial"/>
                <w:sz w:val="24"/>
                <w:szCs w:val="24"/>
              </w:rPr>
              <w:t>liczba placówek opiekuńczo-wychowawczych</w:t>
            </w:r>
            <w:r w:rsidR="002C016D">
              <w:rPr>
                <w:rFonts w:ascii="Arial" w:hAnsi="Arial" w:cs="Arial"/>
                <w:sz w:val="24"/>
                <w:szCs w:val="24"/>
              </w:rPr>
              <w:t>, w tym typu rodzinnego</w:t>
            </w:r>
            <w:r w:rsidRPr="0036048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2946BECD" w14:textId="68F20394" w:rsidR="007107DA" w:rsidRPr="00360483" w:rsidRDefault="007107DA" w:rsidP="00360483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  <w:sz w:val="24"/>
                <w:szCs w:val="24"/>
              </w:rPr>
            </w:pPr>
            <w:r w:rsidRPr="00360483">
              <w:rPr>
                <w:rFonts w:ascii="Arial" w:hAnsi="Arial" w:cs="Arial"/>
                <w:sz w:val="24"/>
                <w:szCs w:val="24"/>
              </w:rPr>
              <w:t>liczb</w:t>
            </w:r>
            <w:r w:rsidR="00360483" w:rsidRPr="00360483">
              <w:rPr>
                <w:rFonts w:ascii="Arial" w:hAnsi="Arial" w:cs="Arial"/>
                <w:sz w:val="24"/>
                <w:szCs w:val="24"/>
              </w:rPr>
              <w:t>a</w:t>
            </w:r>
            <w:r w:rsidRPr="00360483">
              <w:rPr>
                <w:rFonts w:ascii="Arial" w:hAnsi="Arial" w:cs="Arial"/>
                <w:sz w:val="24"/>
                <w:szCs w:val="24"/>
              </w:rPr>
              <w:t xml:space="preserve"> rodzinnych domów dziecka</w:t>
            </w:r>
            <w:r w:rsidR="002C016D">
              <w:rPr>
                <w:rFonts w:ascii="Arial" w:hAnsi="Arial" w:cs="Arial"/>
                <w:sz w:val="24"/>
                <w:szCs w:val="24"/>
              </w:rPr>
              <w:t>;</w:t>
            </w:r>
            <w:r w:rsidRPr="0036048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A128EA6" w14:textId="1BE2DAD6" w:rsidR="00FA3E86" w:rsidRDefault="007107DA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  <w:sz w:val="24"/>
                <w:szCs w:val="24"/>
              </w:rPr>
            </w:pPr>
            <w:r w:rsidRPr="00360483">
              <w:rPr>
                <w:rFonts w:ascii="Arial" w:hAnsi="Arial" w:cs="Arial"/>
                <w:sz w:val="24"/>
                <w:szCs w:val="24"/>
              </w:rPr>
              <w:t>liczba rodzin zastępczych</w:t>
            </w:r>
            <w:r w:rsidR="002C016D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54F7376B" w14:textId="7D7E3FCC" w:rsidR="00FA3E86" w:rsidRDefault="00F3156B" w:rsidP="002C016D">
            <w:pPr>
              <w:pStyle w:val="Akapitzlist"/>
              <w:numPr>
                <w:ilvl w:val="0"/>
                <w:numId w:val="40"/>
              </w:numPr>
              <w:spacing w:after="0"/>
              <w:ind w:left="1429" w:hanging="425"/>
              <w:rPr>
                <w:rFonts w:ascii="Arial" w:hAnsi="Arial" w:cs="Arial"/>
                <w:sz w:val="24"/>
                <w:szCs w:val="24"/>
              </w:rPr>
            </w:pPr>
            <w:r w:rsidRPr="00360483">
              <w:rPr>
                <w:rFonts w:ascii="Arial" w:hAnsi="Arial" w:cs="Arial"/>
                <w:sz w:val="24"/>
                <w:szCs w:val="24"/>
              </w:rPr>
              <w:t>liczbie miejsc w pieczy zastępczej</w:t>
            </w:r>
            <w:r w:rsidR="002C016D">
              <w:rPr>
                <w:rFonts w:ascii="Arial" w:hAnsi="Arial" w:cs="Arial"/>
                <w:sz w:val="24"/>
                <w:szCs w:val="24"/>
              </w:rPr>
              <w:t>;</w:t>
            </w:r>
            <w:r w:rsidRPr="0036048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B15D7CB" w14:textId="5C42FB0F" w:rsidR="00FA3E86" w:rsidRDefault="00F3156B">
            <w:pPr>
              <w:numPr>
                <w:ilvl w:val="0"/>
                <w:numId w:val="41"/>
              </w:numPr>
              <w:spacing w:after="0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360483">
              <w:rPr>
                <w:rFonts w:ascii="Arial" w:hAnsi="Arial" w:cs="Arial"/>
                <w:sz w:val="24"/>
                <w:szCs w:val="24"/>
              </w:rPr>
              <w:t>liczbie dzieci umieszczonych</w:t>
            </w:r>
            <w:r w:rsidR="00554A8A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00044B03" w14:textId="20E6F35C" w:rsidR="00F3156B" w:rsidRPr="002C016D" w:rsidRDefault="00BC6624" w:rsidP="00360483">
            <w:pPr>
              <w:pStyle w:val="Akapitzlist"/>
              <w:numPr>
                <w:ilvl w:val="0"/>
                <w:numId w:val="42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C016D">
              <w:rPr>
                <w:rFonts w:ascii="Arial" w:hAnsi="Arial" w:cs="Arial"/>
                <w:sz w:val="24"/>
                <w:szCs w:val="24"/>
              </w:rPr>
              <w:t>w placówkach opiekuńczo-wychowawczych</w:t>
            </w:r>
            <w:r w:rsidR="002C016D" w:rsidRPr="002C016D">
              <w:rPr>
                <w:rFonts w:ascii="Arial" w:hAnsi="Arial" w:cs="Arial"/>
                <w:sz w:val="24"/>
                <w:szCs w:val="24"/>
              </w:rPr>
              <w:t>, w tym typu rodzinnego</w:t>
            </w:r>
            <w:r w:rsidR="002C016D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FBE5169" w14:textId="5712CFF6" w:rsidR="00FA3E86" w:rsidRPr="002C016D" w:rsidRDefault="00BC6624">
            <w:pPr>
              <w:pStyle w:val="Akapitzlist"/>
              <w:numPr>
                <w:ilvl w:val="0"/>
                <w:numId w:val="42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C016D">
              <w:rPr>
                <w:rFonts w:ascii="Arial" w:hAnsi="Arial" w:cs="Arial"/>
                <w:sz w:val="24"/>
                <w:szCs w:val="24"/>
              </w:rPr>
              <w:t>w rodzinnych formach pieczy zastępczej</w:t>
            </w:r>
            <w:r w:rsidR="002C016D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3460024" w14:textId="77777777" w:rsidR="00FA3E86" w:rsidRDefault="00F3156B">
            <w:pPr>
              <w:numPr>
                <w:ilvl w:val="0"/>
                <w:numId w:val="41"/>
              </w:numPr>
              <w:ind w:left="1428" w:hanging="425"/>
              <w:rPr>
                <w:rFonts w:ascii="Arial" w:hAnsi="Arial" w:cs="Arial"/>
                <w:sz w:val="24"/>
                <w:szCs w:val="24"/>
              </w:rPr>
            </w:pPr>
            <w:r w:rsidRPr="00360483">
              <w:rPr>
                <w:rFonts w:ascii="Arial" w:hAnsi="Arial" w:cs="Arial"/>
                <w:sz w:val="24"/>
                <w:szCs w:val="24"/>
              </w:rPr>
              <w:lastRenderedPageBreak/>
              <w:t>liczbie dzieci oczekujących na umieszczenie w pieczy zastępczej.</w:t>
            </w:r>
          </w:p>
          <w:p w14:paraId="2F8021FF" w14:textId="7734202E" w:rsidR="00FA3E86" w:rsidRDefault="00C55C3D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360483">
              <w:rPr>
                <w:rFonts w:ascii="Arial" w:hAnsi="Arial" w:cs="Arial"/>
                <w:bCs/>
                <w:sz w:val="24"/>
                <w:szCs w:val="24"/>
              </w:rPr>
              <w:t xml:space="preserve">Analiza/diagnoza może zostać przeprowadzona na podstawie dostępnych dokumentów/danych m.in.: </w:t>
            </w:r>
            <w:r w:rsidRPr="00292D1F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Ocena zasobów pomocy społecznej w województwie kujawsko-pomorskim, </w:t>
            </w:r>
            <w:r w:rsidRPr="00292D1F">
              <w:rPr>
                <w:rFonts w:ascii="Arial" w:hAnsi="Arial" w:cs="Arial"/>
                <w:iCs/>
                <w:sz w:val="24"/>
                <w:szCs w:val="24"/>
              </w:rPr>
              <w:t>Strategia polityki społecznej województwa kujawsko-pomorskiego do roku 2030,</w:t>
            </w:r>
            <w:r w:rsidRPr="0036048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60483">
              <w:rPr>
                <w:rFonts w:ascii="Arial" w:hAnsi="Arial" w:cs="Arial"/>
                <w:bCs/>
                <w:sz w:val="24"/>
                <w:szCs w:val="24"/>
              </w:rPr>
              <w:t>Regionaln</w:t>
            </w:r>
            <w:r w:rsidR="00292D1F">
              <w:rPr>
                <w:rFonts w:ascii="Arial" w:hAnsi="Arial" w:cs="Arial"/>
                <w:bCs/>
                <w:sz w:val="24"/>
                <w:szCs w:val="24"/>
              </w:rPr>
              <w:t>y</w:t>
            </w:r>
            <w:r w:rsidRPr="00360483">
              <w:rPr>
                <w:rFonts w:ascii="Arial" w:hAnsi="Arial" w:cs="Arial"/>
                <w:bCs/>
                <w:sz w:val="24"/>
                <w:szCs w:val="24"/>
              </w:rPr>
              <w:t xml:space="preserve"> Plan Rozwoju Usług Społecznych i </w:t>
            </w:r>
            <w:proofErr w:type="spellStart"/>
            <w:r w:rsidRPr="00360483">
              <w:rPr>
                <w:rFonts w:ascii="Arial" w:hAnsi="Arial" w:cs="Arial"/>
                <w:bCs/>
                <w:sz w:val="24"/>
                <w:szCs w:val="24"/>
              </w:rPr>
              <w:t>Deinstytucjonalizacji</w:t>
            </w:r>
            <w:proofErr w:type="spellEnd"/>
            <w:r w:rsidRPr="00360483">
              <w:rPr>
                <w:rFonts w:ascii="Arial" w:hAnsi="Arial" w:cs="Arial"/>
                <w:bCs/>
                <w:sz w:val="24"/>
                <w:szCs w:val="24"/>
              </w:rPr>
              <w:t xml:space="preserve"> dla Województwa Kujawsko-Pomorskiego</w:t>
            </w:r>
            <w:r w:rsidRPr="0036048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, </w:t>
            </w:r>
            <w:r w:rsidRPr="00360483">
              <w:rPr>
                <w:rFonts w:ascii="Arial" w:hAnsi="Arial" w:cs="Arial"/>
                <w:bCs/>
                <w:sz w:val="24"/>
                <w:szCs w:val="24"/>
              </w:rPr>
              <w:t>dane ROPS w Toruniu dostępne na stronie internetowej, lokalne strategie, dane GUS.</w:t>
            </w:r>
          </w:p>
          <w:p w14:paraId="61A500F7" w14:textId="77777777" w:rsidR="00C55C3D" w:rsidRPr="00360483" w:rsidRDefault="00C55C3D" w:rsidP="0036048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0483">
              <w:rPr>
                <w:rFonts w:ascii="Arial" w:hAnsi="Arial" w:cs="Arial"/>
                <w:sz w:val="24"/>
                <w:szCs w:val="24"/>
              </w:rPr>
              <w:t>Analiza/Diagnoza może stanowić element Studium Wykonalności/ Planu Inwestycji lub oddzielny załącznik do wniosku o dofinansowanie projektu.</w:t>
            </w:r>
          </w:p>
          <w:p w14:paraId="1222DF98" w14:textId="77777777" w:rsidR="00C55C3D" w:rsidRPr="00360483" w:rsidRDefault="00C55C3D" w:rsidP="0036048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0483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Pr="00360483">
              <w:rPr>
                <w:rFonts w:ascii="Arial" w:hAnsi="Arial" w:cs="Arial"/>
                <w:sz w:val="24"/>
                <w:szCs w:val="24"/>
              </w:rPr>
              <w:br/>
              <w:t>o dofinansowanie projektu lub załączniki.</w:t>
            </w:r>
          </w:p>
        </w:tc>
        <w:tc>
          <w:tcPr>
            <w:tcW w:w="3402" w:type="dxa"/>
            <w:shd w:val="clear" w:color="auto" w:fill="auto"/>
          </w:tcPr>
          <w:p w14:paraId="5EE89838" w14:textId="77777777" w:rsidR="00C55C3D" w:rsidRPr="00CE2881" w:rsidRDefault="00C55C3D" w:rsidP="00A13F26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CE2881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1C24798F" w14:textId="77777777" w:rsidR="00C55C3D" w:rsidRPr="00CE2881" w:rsidRDefault="00C55C3D" w:rsidP="00A13F26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288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E5814ED" w14:textId="77777777" w:rsidR="00C55C3D" w:rsidRPr="00CE2881" w:rsidRDefault="00C55C3D" w:rsidP="00C55C3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288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427A7DB" w14:textId="77777777" w:rsidR="00C55C3D" w:rsidRPr="00CE2881" w:rsidRDefault="00C55C3D" w:rsidP="00C55C3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2881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105F5BA5" w14:textId="77777777" w:rsidR="00C55C3D" w:rsidRPr="00EA6124" w:rsidRDefault="00C55C3D" w:rsidP="00C55C3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288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55C3D" w:rsidRPr="00F51C6E" w14:paraId="4B4C13A5" w14:textId="77777777" w:rsidTr="00FA3E86">
        <w:tc>
          <w:tcPr>
            <w:tcW w:w="1110" w:type="dxa"/>
            <w:shd w:val="clear" w:color="auto" w:fill="auto"/>
            <w:vAlign w:val="center"/>
          </w:tcPr>
          <w:p w14:paraId="2ED3A54F" w14:textId="77777777" w:rsidR="00C55C3D" w:rsidRPr="003F3ED0" w:rsidRDefault="00C55C3D" w:rsidP="00C55C3D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3F3ED0">
              <w:rPr>
                <w:rFonts w:ascii="Arial" w:eastAsia="Times New Roman" w:hAnsi="Arial" w:cs="Arial"/>
                <w:sz w:val="24"/>
                <w:szCs w:val="24"/>
              </w:rPr>
              <w:t>C.</w:t>
            </w:r>
            <w:r w:rsidR="004C7295">
              <w:rPr>
                <w:rFonts w:ascii="Arial" w:eastAsia="Times New Roman" w:hAnsi="Arial" w:cs="Arial"/>
                <w:sz w:val="24"/>
                <w:szCs w:val="24"/>
              </w:rPr>
              <w:t>5</w:t>
            </w:r>
          </w:p>
        </w:tc>
        <w:tc>
          <w:tcPr>
            <w:tcW w:w="2856" w:type="dxa"/>
            <w:shd w:val="clear" w:color="auto" w:fill="auto"/>
          </w:tcPr>
          <w:p w14:paraId="087989CA" w14:textId="77777777" w:rsidR="00C55C3D" w:rsidRPr="003F3ED0" w:rsidRDefault="00C55C3D" w:rsidP="00C55C3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bookmarkStart w:id="22" w:name="_Hlk190871563"/>
            <w:r w:rsidRPr="003F3ED0">
              <w:rPr>
                <w:rFonts w:ascii="Arial" w:hAnsi="Arial" w:cs="Arial"/>
                <w:sz w:val="24"/>
                <w:szCs w:val="24"/>
              </w:rPr>
              <w:t xml:space="preserve">Lokalizacja </w:t>
            </w:r>
            <w:r w:rsidR="001A15DC">
              <w:rPr>
                <w:rFonts w:ascii="Arial" w:hAnsi="Arial" w:cs="Arial"/>
                <w:sz w:val="24"/>
                <w:szCs w:val="24"/>
              </w:rPr>
              <w:t xml:space="preserve">oraz liczba miejsc w rodzinnym domu dziecka lub </w:t>
            </w:r>
            <w:r w:rsidR="001A15DC">
              <w:rPr>
                <w:rFonts w:ascii="Arial" w:hAnsi="Arial" w:cs="Arial"/>
                <w:sz w:val="24"/>
                <w:szCs w:val="24"/>
              </w:rPr>
              <w:lastRenderedPageBreak/>
              <w:t>placówce opiekuńczo-wychowawczej typu rodzinnego</w:t>
            </w:r>
            <w:bookmarkEnd w:id="22"/>
          </w:p>
        </w:tc>
        <w:tc>
          <w:tcPr>
            <w:tcW w:w="6915" w:type="dxa"/>
            <w:shd w:val="clear" w:color="auto" w:fill="auto"/>
          </w:tcPr>
          <w:p w14:paraId="39A7C5CD" w14:textId="77777777" w:rsidR="001A15DC" w:rsidRDefault="00C55C3D" w:rsidP="00C55C3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F3ED0">
              <w:rPr>
                <w:rFonts w:ascii="Arial" w:hAnsi="Arial" w:cs="Arial"/>
                <w:sz w:val="24"/>
                <w:szCs w:val="24"/>
              </w:rPr>
              <w:lastRenderedPageBreak/>
              <w:t xml:space="preserve">W tym kryterium sprawdzamy czy </w:t>
            </w:r>
            <w:r>
              <w:rPr>
                <w:rFonts w:ascii="Arial" w:hAnsi="Arial" w:cs="Arial"/>
                <w:sz w:val="24"/>
                <w:szCs w:val="24"/>
              </w:rPr>
              <w:t xml:space="preserve">infrastruktura </w:t>
            </w:r>
            <w:r w:rsidR="004A41B2">
              <w:rPr>
                <w:rFonts w:ascii="Arial" w:hAnsi="Arial" w:cs="Arial"/>
                <w:sz w:val="24"/>
                <w:szCs w:val="24"/>
              </w:rPr>
              <w:t xml:space="preserve">na potrzeby </w:t>
            </w:r>
            <w:r w:rsidR="005C1E67">
              <w:rPr>
                <w:rFonts w:ascii="Arial" w:hAnsi="Arial" w:cs="Arial"/>
                <w:sz w:val="24"/>
                <w:szCs w:val="24"/>
              </w:rPr>
              <w:t>rodzinnego domu dziecka</w:t>
            </w:r>
            <w:r w:rsidR="00DC6B52">
              <w:rPr>
                <w:rFonts w:ascii="Arial" w:hAnsi="Arial" w:cs="Arial"/>
                <w:sz w:val="24"/>
                <w:szCs w:val="24"/>
              </w:rPr>
              <w:t xml:space="preserve"> lub placówki opiekuńczo-</w:t>
            </w:r>
            <w:r w:rsidR="00DC6B52">
              <w:rPr>
                <w:rFonts w:ascii="Arial" w:hAnsi="Arial" w:cs="Arial"/>
                <w:sz w:val="24"/>
                <w:szCs w:val="24"/>
              </w:rPr>
              <w:lastRenderedPageBreak/>
              <w:t>wychowawczej typu rodzinnego</w:t>
            </w:r>
            <w:r w:rsidR="004A41B2">
              <w:rPr>
                <w:rFonts w:ascii="Arial" w:hAnsi="Arial" w:cs="Arial"/>
                <w:sz w:val="24"/>
                <w:szCs w:val="24"/>
              </w:rPr>
              <w:t>:</w:t>
            </w:r>
            <w:r w:rsidR="005C1E6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745C24E2" w14:textId="735787B9" w:rsidR="001A15DC" w:rsidRDefault="00C55C3D" w:rsidP="001A15DC">
            <w:pPr>
              <w:pStyle w:val="Akapitzlist"/>
              <w:numPr>
                <w:ilvl w:val="0"/>
                <w:numId w:val="4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A15DC">
              <w:rPr>
                <w:rFonts w:ascii="Arial" w:hAnsi="Arial" w:cs="Arial"/>
                <w:sz w:val="24"/>
                <w:szCs w:val="24"/>
              </w:rPr>
              <w:t>nie jest/nie będzie zlokalizowana na nieruchomości</w:t>
            </w:r>
            <w:r w:rsidR="005D46CC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2"/>
            </w:r>
            <w:r w:rsidRPr="001A15DC">
              <w:rPr>
                <w:rFonts w:ascii="Arial" w:hAnsi="Arial" w:cs="Arial"/>
                <w:sz w:val="24"/>
                <w:szCs w:val="24"/>
              </w:rPr>
              <w:t>, na której znajduje się placówka opieki instytucjonalnej</w:t>
            </w:r>
            <w:commentRangeStart w:id="23"/>
            <w:r w:rsidRPr="003F3ED0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3"/>
            </w:r>
            <w:r w:rsidR="001A15DC">
              <w:rPr>
                <w:rFonts w:ascii="Arial" w:hAnsi="Arial" w:cs="Arial"/>
                <w:sz w:val="24"/>
                <w:szCs w:val="24"/>
              </w:rPr>
              <w:t xml:space="preserve"> </w:t>
            </w:r>
            <w:commentRangeEnd w:id="23"/>
            <w:r w:rsidR="00A22C3F">
              <w:rPr>
                <w:rStyle w:val="Odwoaniedokomentarza"/>
              </w:rPr>
              <w:commentReference w:id="23"/>
            </w:r>
            <w:r w:rsidR="001A15DC">
              <w:rPr>
                <w:rFonts w:ascii="Arial" w:hAnsi="Arial" w:cs="Arial"/>
                <w:sz w:val="24"/>
                <w:szCs w:val="24"/>
              </w:rPr>
              <w:t>oraz</w:t>
            </w:r>
          </w:p>
          <w:p w14:paraId="0DFFE306" w14:textId="77777777" w:rsidR="00C55C3D" w:rsidRPr="001A15DC" w:rsidRDefault="001A15DC" w:rsidP="001A15DC">
            <w:pPr>
              <w:pStyle w:val="Akapitzlist"/>
              <w:numPr>
                <w:ilvl w:val="0"/>
                <w:numId w:val="14"/>
              </w:numPr>
              <w:spacing w:before="100" w:beforeAutospacing="1" w:after="100" w:afterAutospacing="1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CE4589">
              <w:rPr>
                <w:rFonts w:ascii="Arial" w:hAnsi="Arial" w:cs="Arial"/>
                <w:sz w:val="24"/>
                <w:szCs w:val="24"/>
              </w:rPr>
              <w:lastRenderedPageBreak/>
              <w:t xml:space="preserve">liczba miejsc w takiej placówce jest nie większa niż 8. </w:t>
            </w:r>
          </w:p>
          <w:p w14:paraId="2CB50677" w14:textId="77777777" w:rsidR="00C55C3D" w:rsidRPr="003F3ED0" w:rsidRDefault="00C55C3D" w:rsidP="00C55C3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F3ED0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lub załączniki.</w:t>
            </w:r>
          </w:p>
        </w:tc>
        <w:tc>
          <w:tcPr>
            <w:tcW w:w="3402" w:type="dxa"/>
          </w:tcPr>
          <w:p w14:paraId="37C5E04B" w14:textId="77777777" w:rsidR="00C55C3D" w:rsidRPr="00EA6124" w:rsidRDefault="00C55C3D" w:rsidP="00A13F26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3D3A67A6" w14:textId="77777777" w:rsidR="00C55C3D" w:rsidRPr="00EA6124" w:rsidRDefault="00C55C3D" w:rsidP="00A13F26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(NIE oznacza odrzucenie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wniosku)</w:t>
            </w:r>
          </w:p>
          <w:p w14:paraId="04A7334F" w14:textId="77777777" w:rsidR="00C55C3D" w:rsidRPr="00EA6124" w:rsidRDefault="00C55C3D" w:rsidP="00C55C3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niezbędne do przyznania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dofinansowania.</w:t>
            </w:r>
          </w:p>
          <w:p w14:paraId="1D6815AC" w14:textId="77777777" w:rsidR="00C55C3D" w:rsidRPr="00EA6124" w:rsidRDefault="00C55C3D" w:rsidP="00C55C3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5C1E6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D143543" w14:textId="77777777" w:rsidR="00C55C3D" w:rsidRPr="003F3ED0" w:rsidRDefault="00C55C3D" w:rsidP="00C55C3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55C3D" w:rsidRPr="00EA6124" w14:paraId="32E2045E" w14:textId="77777777" w:rsidTr="007B5A14">
        <w:tc>
          <w:tcPr>
            <w:tcW w:w="1110" w:type="dxa"/>
            <w:vAlign w:val="center"/>
          </w:tcPr>
          <w:p w14:paraId="409A85A5" w14:textId="77777777" w:rsidR="00C55C3D" w:rsidDel="00C00347" w:rsidRDefault="004C7295" w:rsidP="00C55C3D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C.6</w:t>
            </w:r>
          </w:p>
        </w:tc>
        <w:tc>
          <w:tcPr>
            <w:tcW w:w="2856" w:type="dxa"/>
          </w:tcPr>
          <w:p w14:paraId="0305E994" w14:textId="77777777" w:rsidR="00C55C3D" w:rsidRDefault="00D63150" w:rsidP="00C55C3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bookmarkStart w:id="28" w:name="_Hlk190872201"/>
            <w:r w:rsidRPr="00D63150">
              <w:rPr>
                <w:rFonts w:ascii="Arial" w:hAnsi="Arial" w:cs="Arial"/>
                <w:sz w:val="24"/>
                <w:szCs w:val="24"/>
              </w:rPr>
              <w:t xml:space="preserve">Zgodność projektu ze standardami wynikającymi z ustawy </w:t>
            </w:r>
            <w:r w:rsidRPr="00A04738">
              <w:rPr>
                <w:rFonts w:ascii="Arial" w:hAnsi="Arial" w:cs="Arial"/>
                <w:sz w:val="24"/>
                <w:szCs w:val="24"/>
              </w:rPr>
              <w:t>o wspieraniu rodziny i systemie pieczy zastępczej</w:t>
            </w:r>
            <w:r w:rsidRPr="00D63150" w:rsidDel="005C1E67">
              <w:rPr>
                <w:rFonts w:ascii="Arial" w:hAnsi="Arial" w:cs="Arial"/>
                <w:sz w:val="24"/>
                <w:szCs w:val="24"/>
              </w:rPr>
              <w:t xml:space="preserve"> </w:t>
            </w:r>
            <w:bookmarkEnd w:id="28"/>
          </w:p>
        </w:tc>
        <w:tc>
          <w:tcPr>
            <w:tcW w:w="6915" w:type="dxa"/>
            <w:shd w:val="clear" w:color="auto" w:fill="auto"/>
          </w:tcPr>
          <w:p w14:paraId="14DE960E" w14:textId="4707729A" w:rsidR="00D63150" w:rsidRPr="00D63150" w:rsidRDefault="00D63150" w:rsidP="00D6315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tym kryterium sprawdzamy</w:t>
            </w:r>
            <w:r w:rsidRPr="00D63150">
              <w:rPr>
                <w:rFonts w:ascii="Arial" w:hAnsi="Arial" w:cs="Arial"/>
                <w:sz w:val="24"/>
                <w:szCs w:val="24"/>
              </w:rPr>
              <w:t xml:space="preserve"> czy wnioskodawca wykazał, iż usługi świadczone w infrastrukturze wspartej </w:t>
            </w:r>
            <w:r w:rsidRPr="00D63150">
              <w:rPr>
                <w:rFonts w:ascii="Arial" w:hAnsi="Arial" w:cs="Arial"/>
                <w:sz w:val="24"/>
                <w:szCs w:val="24"/>
              </w:rPr>
              <w:br/>
              <w:t>w ramach projektu będą zgodne ze standardami wynikającymi z ustawy z dnia 9 czerwca 2011 r. o</w:t>
            </w:r>
            <w:r w:rsidRPr="00D63150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Pr="00D63150">
              <w:rPr>
                <w:rFonts w:ascii="Arial" w:hAnsi="Arial" w:cs="Arial"/>
                <w:sz w:val="24"/>
                <w:szCs w:val="24"/>
              </w:rPr>
              <w:t>wspieraniu rodziny i systemie pieczy zastępczej (Dz. U. z 202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D63150">
              <w:rPr>
                <w:rFonts w:ascii="Arial" w:hAnsi="Arial" w:cs="Arial"/>
                <w:sz w:val="24"/>
                <w:szCs w:val="24"/>
              </w:rPr>
              <w:t xml:space="preserve"> r. poz.</w:t>
            </w:r>
            <w:r>
              <w:rPr>
                <w:rFonts w:ascii="Arial" w:hAnsi="Arial" w:cs="Arial"/>
                <w:sz w:val="24"/>
                <w:szCs w:val="24"/>
              </w:rPr>
              <w:t xml:space="preserve"> 49</w:t>
            </w:r>
            <w:r w:rsidRPr="00D63150">
              <w:rPr>
                <w:rFonts w:ascii="Arial" w:hAnsi="Arial" w:cs="Arial"/>
                <w:sz w:val="24"/>
                <w:szCs w:val="24"/>
              </w:rPr>
              <w:t>)</w:t>
            </w:r>
            <w:r w:rsidRPr="00D63150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5D46CC">
              <w:rPr>
                <w:rFonts w:ascii="Arial" w:hAnsi="Arial" w:cs="Arial"/>
                <w:iCs/>
                <w:sz w:val="24"/>
                <w:szCs w:val="24"/>
              </w:rPr>
              <w:t xml:space="preserve">oraz z przepisów wykonawczych wydanych na podstawie ww. ustawy </w:t>
            </w:r>
            <w:r w:rsidRPr="00D63150">
              <w:rPr>
                <w:rFonts w:ascii="Arial" w:hAnsi="Arial" w:cs="Arial"/>
                <w:sz w:val="24"/>
                <w:szCs w:val="24"/>
              </w:rPr>
              <w:t xml:space="preserve">z zastrzeżeniem, że </w:t>
            </w:r>
            <w:r w:rsidR="00A04738">
              <w:rPr>
                <w:rFonts w:ascii="Arial" w:hAnsi="Arial" w:cs="Arial"/>
                <w:sz w:val="24"/>
                <w:szCs w:val="24"/>
              </w:rPr>
              <w:t>wsparta</w:t>
            </w:r>
            <w:r w:rsidRPr="00D63150">
              <w:rPr>
                <w:rFonts w:ascii="Arial" w:hAnsi="Arial" w:cs="Arial"/>
                <w:sz w:val="24"/>
                <w:szCs w:val="24"/>
              </w:rPr>
              <w:t xml:space="preserve"> infrastruktura będzie posiadać:</w:t>
            </w:r>
          </w:p>
          <w:p w14:paraId="3A2F4EE9" w14:textId="063BF53A" w:rsidR="003F1C04" w:rsidRPr="005D46CC" w:rsidRDefault="00D63150" w:rsidP="004A41B2">
            <w:pPr>
              <w:pStyle w:val="Akapitzlist"/>
              <w:numPr>
                <w:ilvl w:val="0"/>
                <w:numId w:val="13"/>
              </w:numPr>
              <w:spacing w:before="100" w:beforeAutospacing="1" w:after="100" w:afterAutospacing="1"/>
              <w:ind w:left="719" w:hanging="425"/>
              <w:rPr>
                <w:rFonts w:ascii="Arial" w:hAnsi="Arial" w:cs="Arial"/>
                <w:sz w:val="24"/>
                <w:szCs w:val="24"/>
              </w:rPr>
            </w:pPr>
            <w:r w:rsidRPr="005D46CC">
              <w:rPr>
                <w:rFonts w:ascii="Arial" w:hAnsi="Arial" w:cs="Arial"/>
                <w:sz w:val="24"/>
                <w:szCs w:val="24"/>
              </w:rPr>
              <w:t xml:space="preserve">pokoje mieszkalne maksymalnie </w:t>
            </w:r>
            <w:r w:rsidR="00B417CD">
              <w:rPr>
                <w:rFonts w:ascii="Arial" w:hAnsi="Arial" w:cs="Arial"/>
                <w:sz w:val="24"/>
                <w:szCs w:val="24"/>
              </w:rPr>
              <w:t>2</w:t>
            </w:r>
            <w:r w:rsidRPr="005D46CC">
              <w:rPr>
                <w:rFonts w:ascii="Arial" w:hAnsi="Arial" w:cs="Arial"/>
                <w:sz w:val="24"/>
                <w:szCs w:val="24"/>
              </w:rPr>
              <w:t>-osobowe;</w:t>
            </w:r>
          </w:p>
          <w:p w14:paraId="43F3177D" w14:textId="1C96E0A5" w:rsidR="004A41B2" w:rsidRPr="005D46CC" w:rsidRDefault="004A41B2" w:rsidP="004A41B2">
            <w:pPr>
              <w:pStyle w:val="Akapitzlist"/>
              <w:numPr>
                <w:ilvl w:val="0"/>
                <w:numId w:val="13"/>
              </w:numPr>
              <w:spacing w:before="100" w:beforeAutospacing="1" w:after="100" w:afterAutospacing="1"/>
              <w:ind w:left="719" w:hanging="425"/>
              <w:rPr>
                <w:rFonts w:ascii="Arial" w:hAnsi="Arial" w:cs="Arial"/>
                <w:sz w:val="24"/>
                <w:szCs w:val="24"/>
              </w:rPr>
            </w:pPr>
            <w:r w:rsidRPr="005D46CC">
              <w:rPr>
                <w:rFonts w:ascii="Arial" w:hAnsi="Arial" w:cs="Arial"/>
                <w:sz w:val="24"/>
                <w:szCs w:val="24"/>
              </w:rPr>
              <w:lastRenderedPageBreak/>
              <w:t>wspólną przestrzeń mieszkalną stanowiącą miejsce spotkań i wypoczynku</w:t>
            </w:r>
            <w:r w:rsidR="005D46CC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5FD8DDE4" w14:textId="77777777" w:rsidR="003F1C04" w:rsidRPr="005D46CC" w:rsidRDefault="004A41B2" w:rsidP="00D63150">
            <w:pPr>
              <w:pStyle w:val="Akapitzlist"/>
              <w:numPr>
                <w:ilvl w:val="0"/>
                <w:numId w:val="13"/>
              </w:numPr>
              <w:spacing w:before="100" w:beforeAutospacing="1" w:after="100" w:afterAutospacing="1"/>
              <w:ind w:left="719" w:hanging="425"/>
              <w:rPr>
                <w:rFonts w:ascii="Arial" w:hAnsi="Arial" w:cs="Arial"/>
                <w:sz w:val="24"/>
                <w:szCs w:val="24"/>
              </w:rPr>
            </w:pPr>
            <w:r w:rsidRPr="005D46CC">
              <w:rPr>
                <w:rFonts w:ascii="Arial" w:hAnsi="Arial" w:cs="Arial"/>
                <w:sz w:val="24"/>
                <w:szCs w:val="24"/>
              </w:rPr>
              <w:t xml:space="preserve">wspólną przestrzeń do </w:t>
            </w:r>
            <w:r w:rsidR="003F1C04" w:rsidRPr="005D46CC">
              <w:rPr>
                <w:rFonts w:ascii="Arial" w:hAnsi="Arial" w:cs="Arial"/>
                <w:sz w:val="24"/>
                <w:szCs w:val="24"/>
              </w:rPr>
              <w:t xml:space="preserve"> przygotowywania </w:t>
            </w:r>
            <w:r w:rsidRPr="005D46CC">
              <w:rPr>
                <w:rFonts w:ascii="Arial" w:hAnsi="Arial" w:cs="Arial"/>
                <w:sz w:val="24"/>
                <w:szCs w:val="24"/>
              </w:rPr>
              <w:t xml:space="preserve">i spożywania </w:t>
            </w:r>
            <w:r w:rsidR="003F1C04" w:rsidRPr="005D46CC">
              <w:rPr>
                <w:rFonts w:ascii="Arial" w:hAnsi="Arial" w:cs="Arial"/>
                <w:sz w:val="24"/>
                <w:szCs w:val="24"/>
              </w:rPr>
              <w:t>posiłków</w:t>
            </w:r>
            <w:r w:rsidR="00F912D9" w:rsidRPr="005D46CC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DC5589C" w14:textId="77777777" w:rsidR="00C55C3D" w:rsidRPr="001B426E" w:rsidRDefault="003C4B7E" w:rsidP="00C55C3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C4B7E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lub załączniki.</w:t>
            </w:r>
          </w:p>
        </w:tc>
        <w:tc>
          <w:tcPr>
            <w:tcW w:w="3402" w:type="dxa"/>
            <w:shd w:val="clear" w:color="auto" w:fill="auto"/>
          </w:tcPr>
          <w:p w14:paraId="36E517EA" w14:textId="77777777" w:rsidR="003F1C04" w:rsidRPr="00EA6124" w:rsidRDefault="003F1C04" w:rsidP="00A13F26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0DD32B2D" w14:textId="77777777" w:rsidR="003F1C04" w:rsidRPr="00EA6124" w:rsidRDefault="003F1C04" w:rsidP="00A13F26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92C158A" w14:textId="77777777" w:rsidR="003F1C04" w:rsidRPr="00EA6124" w:rsidRDefault="003F1C04" w:rsidP="003F1C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B43582E" w14:textId="77777777" w:rsidR="003F1C04" w:rsidRPr="00EA6124" w:rsidRDefault="003F1C04" w:rsidP="003F1C0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19A98BA" w14:textId="77777777" w:rsidR="00C55C3D" w:rsidRPr="0072096E" w:rsidRDefault="003F1C04" w:rsidP="00C55C3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55C3D" w:rsidRPr="00EA6124" w14:paraId="293D5B91" w14:textId="77777777" w:rsidTr="002956C4">
        <w:tc>
          <w:tcPr>
            <w:tcW w:w="1110" w:type="dxa"/>
            <w:vAlign w:val="center"/>
          </w:tcPr>
          <w:p w14:paraId="23CE5A19" w14:textId="77777777" w:rsidR="00C55C3D" w:rsidRPr="00EA6124" w:rsidRDefault="00C55C3D" w:rsidP="00C55C3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4C7295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56" w:type="dxa"/>
            <w:vAlign w:val="center"/>
          </w:tcPr>
          <w:p w14:paraId="3E6343A7" w14:textId="77777777" w:rsidR="00C55C3D" w:rsidRPr="00EA6124" w:rsidRDefault="00C55C3D" w:rsidP="00C55C3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34F85">
              <w:rPr>
                <w:rFonts w:ascii="Arial" w:hAnsi="Arial" w:cs="Arial"/>
                <w:sz w:val="24"/>
                <w:szCs w:val="24"/>
              </w:rPr>
              <w:t>Komplementarność z celami EFS+</w:t>
            </w:r>
          </w:p>
        </w:tc>
        <w:tc>
          <w:tcPr>
            <w:tcW w:w="6915" w:type="dxa"/>
          </w:tcPr>
          <w:p w14:paraId="01273DF4" w14:textId="0A96BCC3" w:rsidR="00FA3E86" w:rsidRDefault="00C55C3D">
            <w:pPr>
              <w:spacing w:before="100" w:beforeAutospacing="1" w:after="100" w:afterAutospacing="1"/>
            </w:pPr>
            <w:r w:rsidRPr="00CE4589">
              <w:rPr>
                <w:rFonts w:ascii="Arial" w:hAnsi="Arial" w:cs="Arial"/>
                <w:sz w:val="24"/>
                <w:szCs w:val="24"/>
              </w:rPr>
              <w:t>W tym kryterium sprawdzamy, czy projekt jest komplementarny/uzupełniający do działań niezbędnych do osiągnięcia celów EFS+, tzn. czy na wspartej w ramach projektu EFRR infrastrukturze</w:t>
            </w:r>
            <w:r>
              <w:rPr>
                <w:rFonts w:ascii="Arial" w:hAnsi="Arial" w:cs="Arial"/>
                <w:sz w:val="24"/>
                <w:szCs w:val="24"/>
              </w:rPr>
              <w:t xml:space="preserve"> na potrzeby</w:t>
            </w:r>
            <w:r w:rsidR="00DC6B5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C1E67">
              <w:rPr>
                <w:rFonts w:ascii="Arial" w:hAnsi="Arial" w:cs="Arial"/>
                <w:sz w:val="24"/>
                <w:szCs w:val="24"/>
              </w:rPr>
              <w:t>rodzinnego domu dziecka</w:t>
            </w:r>
            <w:r w:rsidR="00BC6624" w:rsidRPr="00BC662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C6B52">
              <w:rPr>
                <w:rFonts w:ascii="Arial" w:hAnsi="Arial" w:cs="Arial"/>
                <w:sz w:val="24"/>
                <w:szCs w:val="24"/>
              </w:rPr>
              <w:t xml:space="preserve">lub placówki opiekuńczo-wychowawczej typu rodzinnego </w:t>
            </w:r>
            <w:r w:rsidR="00BC6624" w:rsidRPr="00BC6624">
              <w:rPr>
                <w:rFonts w:ascii="Arial" w:hAnsi="Arial" w:cs="Arial"/>
                <w:sz w:val="24"/>
                <w:szCs w:val="24"/>
              </w:rPr>
              <w:t xml:space="preserve">zostaną przeprowadzone działania realizujące cele EFS+, określone w </w:t>
            </w:r>
            <w:proofErr w:type="spellStart"/>
            <w:r w:rsidR="00BC6624" w:rsidRPr="00BC6624">
              <w:rPr>
                <w:rFonts w:ascii="Arial" w:hAnsi="Arial" w:cs="Arial"/>
                <w:sz w:val="24"/>
                <w:szCs w:val="24"/>
              </w:rPr>
              <w:t>cs</w:t>
            </w:r>
            <w:proofErr w:type="spellEnd"/>
            <w:r w:rsidR="00BC6624" w:rsidRPr="00BC6624">
              <w:rPr>
                <w:rFonts w:ascii="Arial" w:hAnsi="Arial" w:cs="Arial"/>
                <w:sz w:val="24"/>
                <w:szCs w:val="24"/>
              </w:rPr>
              <w:t xml:space="preserve"> 4(k). Finansowanie tych działań możliwe będzie w ramach FEdKP ze środków EFS+ w </w:t>
            </w:r>
            <w:proofErr w:type="spellStart"/>
            <w:r w:rsidR="00BC6624" w:rsidRPr="00BC6624">
              <w:rPr>
                <w:rFonts w:ascii="Arial" w:hAnsi="Arial" w:cs="Arial"/>
                <w:sz w:val="24"/>
                <w:szCs w:val="24"/>
              </w:rPr>
              <w:t>cs</w:t>
            </w:r>
            <w:proofErr w:type="spellEnd"/>
            <w:r w:rsidR="00BC6624" w:rsidRPr="00BC6624">
              <w:rPr>
                <w:rFonts w:ascii="Arial" w:hAnsi="Arial" w:cs="Arial"/>
                <w:sz w:val="24"/>
                <w:szCs w:val="24"/>
              </w:rPr>
              <w:t xml:space="preserve"> 4(k) lub ze środków EFS+ niepochodzących z FEdKP lub z innych środków publicznych lub prywatnych.</w:t>
            </w:r>
          </w:p>
          <w:p w14:paraId="59807CC6" w14:textId="77777777" w:rsidR="00C55C3D" w:rsidRPr="00EA6124" w:rsidRDefault="00C55C3D" w:rsidP="00C55C3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4589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Pr="00CE4589">
              <w:rPr>
                <w:rFonts w:ascii="Arial" w:hAnsi="Arial" w:cs="Arial"/>
                <w:sz w:val="24"/>
                <w:szCs w:val="24"/>
              </w:rPr>
              <w:br/>
              <w:t>o dofinansowanie projektu i załączniki</w:t>
            </w:r>
            <w:r w:rsidR="005C1E67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14:paraId="313FAE8B" w14:textId="77777777" w:rsidR="00C55C3D" w:rsidRPr="00EA6124" w:rsidRDefault="00C55C3D" w:rsidP="00A13F26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7317DE0A" w14:textId="77777777" w:rsidR="00C55C3D" w:rsidRPr="00EA6124" w:rsidRDefault="00C55C3D" w:rsidP="00A13F26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5AE13C6" w14:textId="77777777" w:rsidR="00C55C3D" w:rsidRPr="00EA6124" w:rsidRDefault="00C55C3D" w:rsidP="00C55C3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23993BC" w14:textId="77777777" w:rsidR="00C55C3D" w:rsidRPr="00EA6124" w:rsidRDefault="00C55C3D" w:rsidP="00C55C3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5E55010" w14:textId="77777777" w:rsidR="00C55C3D" w:rsidRPr="00EA6124" w:rsidRDefault="00C55C3D" w:rsidP="00C55C3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55C3D" w:rsidRPr="00EA6124" w14:paraId="6CB72D33" w14:textId="77777777" w:rsidTr="00690683">
        <w:tc>
          <w:tcPr>
            <w:tcW w:w="1110" w:type="dxa"/>
            <w:vAlign w:val="center"/>
          </w:tcPr>
          <w:p w14:paraId="31EE96C7" w14:textId="77777777" w:rsidR="00C55C3D" w:rsidRPr="00F85B95" w:rsidRDefault="00C55C3D" w:rsidP="00C55C3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85B95">
              <w:rPr>
                <w:rFonts w:ascii="Arial" w:eastAsia="Times New Roman" w:hAnsi="Arial" w:cs="Arial"/>
                <w:sz w:val="24"/>
                <w:szCs w:val="24"/>
              </w:rPr>
              <w:t>C.</w:t>
            </w:r>
            <w:r w:rsidR="004C7295" w:rsidRPr="00F85B95">
              <w:rPr>
                <w:rFonts w:ascii="Arial" w:eastAsia="Times New Roman" w:hAnsi="Arial" w:cs="Arial"/>
                <w:sz w:val="24"/>
                <w:szCs w:val="24"/>
              </w:rPr>
              <w:t>8</w:t>
            </w:r>
          </w:p>
        </w:tc>
        <w:tc>
          <w:tcPr>
            <w:tcW w:w="2856" w:type="dxa"/>
            <w:vAlign w:val="center"/>
          </w:tcPr>
          <w:p w14:paraId="291B269D" w14:textId="77777777" w:rsidR="00C55C3D" w:rsidRPr="00F85B95" w:rsidRDefault="00C55C3D" w:rsidP="00C55C3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85B95">
              <w:rPr>
                <w:rFonts w:ascii="Arial" w:hAnsi="Arial" w:cs="Arial"/>
                <w:sz w:val="24"/>
                <w:szCs w:val="24"/>
              </w:rPr>
              <w:t xml:space="preserve">Współpraca z </w:t>
            </w:r>
            <w:r w:rsidRPr="00F85B95">
              <w:rPr>
                <w:rFonts w:ascii="Arial" w:hAnsi="Arial" w:cs="Arial"/>
                <w:sz w:val="24"/>
                <w:szCs w:val="24"/>
              </w:rPr>
              <w:lastRenderedPageBreak/>
              <w:t>Regionalnym Ośrodkiem Polityki Społecznej w Toruniu w zakresie zgłaszania realizowanych usług</w:t>
            </w:r>
          </w:p>
        </w:tc>
        <w:tc>
          <w:tcPr>
            <w:tcW w:w="6915" w:type="dxa"/>
            <w:vAlign w:val="center"/>
          </w:tcPr>
          <w:p w14:paraId="11A5121B" w14:textId="77777777" w:rsidR="00C55C3D" w:rsidRPr="00F85B95" w:rsidRDefault="00C55C3D" w:rsidP="00C55C3D">
            <w:pPr>
              <w:spacing w:before="100" w:beforeAutospacing="1" w:after="100" w:afterAutospacing="1"/>
              <w:rPr>
                <w:rFonts w:ascii="Arial" w:eastAsiaTheme="minorHAnsi" w:hAnsi="Arial" w:cs="Arial"/>
                <w:color w:val="000000"/>
                <w:sz w:val="24"/>
                <w:szCs w:val="24"/>
              </w:rPr>
            </w:pPr>
            <w:r w:rsidRPr="00F85B95">
              <w:rPr>
                <w:rFonts w:ascii="Arial" w:eastAsiaTheme="minorHAnsi" w:hAnsi="Arial" w:cs="Arial"/>
                <w:color w:val="000000"/>
                <w:sz w:val="24"/>
                <w:szCs w:val="24"/>
              </w:rPr>
              <w:lastRenderedPageBreak/>
              <w:t xml:space="preserve">W tym kryterium sprawdzamy, czy Wnioskodawca wskazał we </w:t>
            </w:r>
            <w:r w:rsidRPr="00F85B95">
              <w:rPr>
                <w:rFonts w:ascii="Arial" w:eastAsiaTheme="minorHAnsi" w:hAnsi="Arial" w:cs="Arial"/>
                <w:color w:val="000000"/>
                <w:sz w:val="24"/>
                <w:szCs w:val="24"/>
              </w:rPr>
              <w:lastRenderedPageBreak/>
              <w:t xml:space="preserve">wniosku o dofinansowanie projektu, iż dokona zgłoszenia realizowanych na wspartej infrastrukturze usług do bazy prowadzonej przez Regionalny Ośrodek Polityki Społecznej w Toruniu oraz aktualizacji danych w przypadku wystąpienia zmian za pośrednictwem formularza online dostępnego na stronie </w:t>
            </w:r>
            <w:hyperlink r:id="rId12" w:history="1">
              <w:r w:rsidRPr="00F85B95">
                <w:rPr>
                  <w:rStyle w:val="Hipercze"/>
                  <w:rFonts w:ascii="Arial" w:eastAsiaTheme="minorHAnsi" w:hAnsi="Arial" w:cs="Arial"/>
                  <w:sz w:val="24"/>
                  <w:szCs w:val="24"/>
                </w:rPr>
                <w:t>https://www.rbus.rops.torun.pl/</w:t>
              </w:r>
            </w:hyperlink>
          </w:p>
          <w:p w14:paraId="04B44AB6" w14:textId="77777777" w:rsidR="00C55C3D" w:rsidRPr="00F85B95" w:rsidRDefault="00C55C3D" w:rsidP="00C55C3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85B95">
              <w:rPr>
                <w:rFonts w:ascii="Arial" w:eastAsiaTheme="minorHAnsi" w:hAnsi="Arial" w:cs="Arial"/>
                <w:color w:val="000000"/>
                <w:sz w:val="24"/>
                <w:szCs w:val="24"/>
              </w:rPr>
              <w:t>Kryterium weryfikowane w oparciu o wniosek o dofinansowanie projektu.</w:t>
            </w:r>
          </w:p>
        </w:tc>
        <w:tc>
          <w:tcPr>
            <w:tcW w:w="3402" w:type="dxa"/>
          </w:tcPr>
          <w:p w14:paraId="13A2E4BD" w14:textId="77777777" w:rsidR="00C55C3D" w:rsidRPr="00F85B95" w:rsidRDefault="00C55C3D" w:rsidP="00A13F26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F85B95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6B2DD81C" w14:textId="77777777" w:rsidR="00C55C3D" w:rsidRPr="00F85B95" w:rsidRDefault="00C55C3D" w:rsidP="00A13F26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85B95">
              <w:rPr>
                <w:rFonts w:ascii="Arial" w:hAnsi="Arial" w:cs="Arial"/>
                <w:sz w:val="24"/>
                <w:szCs w:val="24"/>
              </w:rPr>
              <w:lastRenderedPageBreak/>
              <w:t>(NIE oznacza odrzucenie wniosku)</w:t>
            </w:r>
          </w:p>
          <w:p w14:paraId="58C8A5E1" w14:textId="77777777" w:rsidR="00C55C3D" w:rsidRPr="00F85B95" w:rsidRDefault="00C55C3D" w:rsidP="00C55C3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85B9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4907E62" w14:textId="77777777" w:rsidR="00C55C3D" w:rsidRPr="00F85B95" w:rsidRDefault="00C55C3D" w:rsidP="00C55C3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85B95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564D40AE" w14:textId="77777777" w:rsidR="00C55C3D" w:rsidRPr="00F85B95" w:rsidRDefault="00C55C3D" w:rsidP="00C55C3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85B9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55C3D" w:rsidRPr="00EA6124" w14:paraId="501A2A33" w14:textId="77777777" w:rsidTr="002956C4">
        <w:tc>
          <w:tcPr>
            <w:tcW w:w="1110" w:type="dxa"/>
            <w:vAlign w:val="center"/>
          </w:tcPr>
          <w:p w14:paraId="4A4DDD23" w14:textId="77777777" w:rsidR="00C55C3D" w:rsidRPr="00EA6124" w:rsidRDefault="00C55C3D" w:rsidP="00C55C3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4C7295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856" w:type="dxa"/>
            <w:vAlign w:val="center"/>
          </w:tcPr>
          <w:p w14:paraId="282958DD" w14:textId="77777777" w:rsidR="00C55C3D" w:rsidRPr="00EA6124" w:rsidRDefault="00C55C3D" w:rsidP="00C55C3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Zgodność ze standardami kształtowania ładu przestrzennego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w województwie</w:t>
            </w:r>
          </w:p>
        </w:tc>
        <w:tc>
          <w:tcPr>
            <w:tcW w:w="6915" w:type="dxa"/>
          </w:tcPr>
          <w:p w14:paraId="5542E542" w14:textId="77777777" w:rsidR="00C55C3D" w:rsidRPr="00EA6124" w:rsidRDefault="00C55C3D" w:rsidP="00C55C3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sprawdzamy, czy projekt jest zgodny ze standardami w zakresie kształtowania ładu przestrzennego w województwie, co będzie oceniane na podstawie:</w:t>
            </w:r>
          </w:p>
          <w:p w14:paraId="0262000E" w14:textId="77777777" w:rsidR="00C55C3D" w:rsidRPr="00EA6124" w:rsidRDefault="00C55C3D" w:rsidP="00C55C3D">
            <w:pPr>
              <w:numPr>
                <w:ilvl w:val="0"/>
                <w:numId w:val="2"/>
              </w:numPr>
              <w:spacing w:before="100" w:beforeAutospacing="1" w:after="100" w:afterAutospacing="1"/>
              <w:ind w:left="431" w:hanging="357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  <w:u w:val="single"/>
              </w:rPr>
              <w:t>pozytywnej opinii</w:t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 wydanej przez Kujawsko-Pomorskie Biuro Planowania Przestrzennego i Regionalnego odnośnie zgodności ze Standardami w zakresie kształtowania ładu przestrzennego w województwie kujawsko-pomorskim.</w:t>
            </w:r>
          </w:p>
          <w:p w14:paraId="04A8BBDB" w14:textId="77777777" w:rsidR="00C55C3D" w:rsidRPr="00EA6124" w:rsidRDefault="00C55C3D" w:rsidP="00C55C3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Kryterium weryfikowane w przypadku projektów dotyczących:</w:t>
            </w:r>
          </w:p>
          <w:p w14:paraId="583B7ED3" w14:textId="77777777" w:rsidR="00C55C3D" w:rsidRPr="00EA6124" w:rsidRDefault="00C55C3D" w:rsidP="00C55C3D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obiektów kubaturowych;</w:t>
            </w:r>
          </w:p>
          <w:p w14:paraId="7D7D534F" w14:textId="77777777" w:rsidR="00C55C3D" w:rsidRPr="00EA6124" w:rsidRDefault="00C55C3D" w:rsidP="00C55C3D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instalacji OZE;</w:t>
            </w:r>
          </w:p>
          <w:p w14:paraId="4BF1F97B" w14:textId="77777777" w:rsidR="00C55C3D" w:rsidRPr="00EA6124" w:rsidRDefault="00C55C3D" w:rsidP="00C55C3D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zagospodarowania terenu (z wyjątkami określonymi w standardach).</w:t>
            </w:r>
          </w:p>
          <w:p w14:paraId="1CFCC039" w14:textId="37E47E52" w:rsidR="00C55C3D" w:rsidRPr="00EA6124" w:rsidRDefault="00C55C3D" w:rsidP="00C55C3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Obowiązujące standardy w zakresie kształtowania ładu przestrzennego w województwie kujawsko-pomorskim zostaną wskazane </w:t>
            </w:r>
            <w:commentRangeStart w:id="29"/>
            <w:r w:rsidRPr="00EA6124">
              <w:rPr>
                <w:rFonts w:ascii="Arial" w:hAnsi="Arial" w:cs="Arial"/>
                <w:sz w:val="24"/>
                <w:szCs w:val="24"/>
              </w:rPr>
              <w:t>w</w:t>
            </w:r>
            <w:ins w:id="30" w:author="Sylwia Szada" w:date="2025-06-05T12:41:00Z" w16du:dateUtc="2025-06-05T10:41:00Z">
              <w:r w:rsidR="006B14C7">
                <w:rPr>
                  <w:rFonts w:ascii="Arial" w:hAnsi="Arial" w:cs="Arial"/>
                  <w:sz w:val="24"/>
                  <w:szCs w:val="24"/>
                </w:rPr>
                <w:t xml:space="preserve"> </w:t>
              </w:r>
              <w:r w:rsidR="006B14C7" w:rsidRPr="006B14C7">
                <w:rPr>
                  <w:rFonts w:ascii="Arial" w:hAnsi="Arial" w:cs="Arial"/>
                  <w:sz w:val="24"/>
                  <w:szCs w:val="24"/>
                </w:rPr>
                <w:t>o</w:t>
              </w:r>
            </w:ins>
            <w:commentRangeEnd w:id="29"/>
            <w:ins w:id="31" w:author="Sylwia Szada" w:date="2025-06-05T12:42:00Z" w16du:dateUtc="2025-06-05T10:42:00Z">
              <w:r w:rsidR="006B14C7">
                <w:rPr>
                  <w:rStyle w:val="Odwoaniedokomentarza"/>
                </w:rPr>
                <w:commentReference w:id="29"/>
              </w:r>
            </w:ins>
            <w:ins w:id="32" w:author="Sylwia Szada" w:date="2025-06-05T12:41:00Z" w16du:dateUtc="2025-06-05T10:41:00Z">
              <w:r w:rsidR="006B14C7" w:rsidRPr="006B14C7">
                <w:rPr>
                  <w:rFonts w:ascii="Arial" w:hAnsi="Arial" w:cs="Arial"/>
                  <w:sz w:val="24"/>
                  <w:szCs w:val="24"/>
                </w:rPr>
                <w:t>głoszeniu o naborze/dokumentach pomocniczych</w:t>
              </w:r>
            </w:ins>
            <w:del w:id="33" w:author="Sylwia Szada" w:date="2025-06-05T12:41:00Z" w16du:dateUtc="2025-06-05T10:41:00Z">
              <w:r w:rsidRPr="006B14C7" w:rsidDel="006B14C7">
                <w:rPr>
                  <w:rFonts w:ascii="Arial" w:hAnsi="Arial" w:cs="Arial"/>
                  <w:sz w:val="24"/>
                  <w:szCs w:val="24"/>
                </w:rPr>
                <w:delText xml:space="preserve"> Regulaminie wyboru projektów</w:delText>
              </w:r>
            </w:del>
            <w:r w:rsidRPr="006B14C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7122D26" w14:textId="503F779E" w:rsidR="00C55C3D" w:rsidRPr="00EA6124" w:rsidRDefault="00C55C3D" w:rsidP="00C55C3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dofinansowanie projektu i załączniki. </w:t>
            </w:r>
          </w:p>
        </w:tc>
        <w:tc>
          <w:tcPr>
            <w:tcW w:w="3402" w:type="dxa"/>
          </w:tcPr>
          <w:p w14:paraId="4F5AE684" w14:textId="77777777" w:rsidR="00C55C3D" w:rsidRPr="00EA6124" w:rsidRDefault="00C55C3D" w:rsidP="00A13F26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6D4A3C61" w14:textId="77777777" w:rsidR="00C55C3D" w:rsidRPr="00EA6124" w:rsidRDefault="00C55C3D" w:rsidP="00A13F26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3FB3AB1" w14:textId="77777777" w:rsidR="00C55C3D" w:rsidRPr="00EA6124" w:rsidRDefault="00C55C3D" w:rsidP="00C55C3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807700A" w14:textId="77777777" w:rsidR="00C55C3D" w:rsidRPr="00EA6124" w:rsidRDefault="00C55C3D" w:rsidP="00C55C3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Kryterium uznaje się za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spełnione, jeżeli odpowiedź będzie pozytywna (wartość logiczna: „TAK” lub „NIE DOTYCZY”).</w:t>
            </w:r>
          </w:p>
          <w:p w14:paraId="00622460" w14:textId="77777777" w:rsidR="00C55C3D" w:rsidRPr="00EA6124" w:rsidRDefault="00C55C3D" w:rsidP="00C55C3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F37375" w:rsidRPr="00EA6124" w14:paraId="1309A498" w14:textId="77777777" w:rsidTr="002956C4">
        <w:tc>
          <w:tcPr>
            <w:tcW w:w="1110" w:type="dxa"/>
            <w:vAlign w:val="center"/>
          </w:tcPr>
          <w:p w14:paraId="5BB196CB" w14:textId="486CBC67" w:rsidR="00F37375" w:rsidRPr="00EA6124" w:rsidRDefault="00AD0A1F" w:rsidP="00C55C3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bookmarkStart w:id="34" w:name="_Hlk198283590"/>
            <w:r>
              <w:rPr>
                <w:rFonts w:ascii="Arial" w:hAnsi="Arial" w:cs="Arial"/>
                <w:sz w:val="24"/>
                <w:szCs w:val="24"/>
              </w:rPr>
              <w:lastRenderedPageBreak/>
              <w:t>C.10</w:t>
            </w:r>
          </w:p>
        </w:tc>
        <w:tc>
          <w:tcPr>
            <w:tcW w:w="2856" w:type="dxa"/>
            <w:vAlign w:val="center"/>
          </w:tcPr>
          <w:p w14:paraId="46F2CC0D" w14:textId="41E90638" w:rsidR="00F37375" w:rsidRPr="00EA6124" w:rsidRDefault="00F37375" w:rsidP="00C55C3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37375">
              <w:rPr>
                <w:rFonts w:ascii="Arial" w:hAnsi="Arial" w:cs="Arial"/>
                <w:sz w:val="24"/>
                <w:szCs w:val="24"/>
              </w:rPr>
              <w:t>Dostępność transportowa</w:t>
            </w:r>
          </w:p>
        </w:tc>
        <w:tc>
          <w:tcPr>
            <w:tcW w:w="6915" w:type="dxa"/>
          </w:tcPr>
          <w:p w14:paraId="3B6B2D86" w14:textId="7F64A5A8" w:rsidR="00F37375" w:rsidRPr="00F37375" w:rsidRDefault="00F37375" w:rsidP="00F373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37375">
              <w:rPr>
                <w:rFonts w:ascii="Arial" w:hAnsi="Arial" w:cs="Arial"/>
                <w:sz w:val="24"/>
                <w:szCs w:val="24"/>
              </w:rPr>
              <w:t>W tym kryterium sprawdzamy</w:t>
            </w:r>
            <w:r>
              <w:rPr>
                <w:rFonts w:ascii="Arial" w:hAnsi="Arial" w:cs="Arial"/>
                <w:sz w:val="24"/>
                <w:szCs w:val="24"/>
              </w:rPr>
              <w:t xml:space="preserve"> czy </w:t>
            </w:r>
            <w:r w:rsidR="00ED506A">
              <w:rPr>
                <w:rFonts w:ascii="Arial" w:hAnsi="Arial" w:cs="Arial"/>
                <w:sz w:val="24"/>
                <w:szCs w:val="24"/>
              </w:rPr>
              <w:t xml:space="preserve">lokalizacja rodzinnego domu dziecka lub </w:t>
            </w:r>
            <w:r w:rsidR="00ED506A" w:rsidRPr="00ED506A">
              <w:rPr>
                <w:rFonts w:ascii="Arial" w:hAnsi="Arial" w:cs="Arial"/>
                <w:sz w:val="24"/>
                <w:szCs w:val="24"/>
              </w:rPr>
              <w:t>placówki opiekuńczo-wychowawczej typu rodzinnego</w:t>
            </w:r>
            <w:r w:rsidR="00ED506A">
              <w:rPr>
                <w:rFonts w:ascii="Arial" w:hAnsi="Arial" w:cs="Arial"/>
                <w:sz w:val="24"/>
                <w:szCs w:val="24"/>
              </w:rPr>
              <w:t xml:space="preserve"> zapewnia dostępność do komunikacji publicznej lub miejsc użyteczności publicznej lub punktów handlowo-usługowych, tzn. </w:t>
            </w:r>
            <w:r w:rsidRPr="00F37375">
              <w:rPr>
                <w:rFonts w:ascii="Arial" w:hAnsi="Arial" w:cs="Arial"/>
                <w:sz w:val="24"/>
                <w:szCs w:val="24"/>
              </w:rPr>
              <w:t>czy wsparta infrastruktura jest/będzie:</w:t>
            </w:r>
          </w:p>
          <w:p w14:paraId="19BE31A4" w14:textId="77777777" w:rsidR="00F37375" w:rsidRPr="00F37375" w:rsidRDefault="00F37375" w:rsidP="00F37375">
            <w:pPr>
              <w:numPr>
                <w:ilvl w:val="0"/>
                <w:numId w:val="46"/>
              </w:numPr>
              <w:tabs>
                <w:tab w:val="left" w:pos="720"/>
              </w:tabs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37375">
              <w:rPr>
                <w:rFonts w:ascii="Arial" w:hAnsi="Arial" w:cs="Arial"/>
                <w:sz w:val="24"/>
                <w:szCs w:val="24"/>
              </w:rPr>
              <w:t>skomunikowana z transportem publicznym, tzn. znajduje się w odległości nie większej niż 1000 m od przystanku lub</w:t>
            </w:r>
          </w:p>
          <w:p w14:paraId="308330C1" w14:textId="0508335D" w:rsidR="00F37375" w:rsidRPr="00F37375" w:rsidRDefault="00F37375" w:rsidP="00F37375">
            <w:pPr>
              <w:numPr>
                <w:ilvl w:val="0"/>
                <w:numId w:val="46"/>
              </w:numPr>
              <w:tabs>
                <w:tab w:val="left" w:pos="720"/>
              </w:tabs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37375">
              <w:rPr>
                <w:rFonts w:ascii="Arial" w:hAnsi="Arial" w:cs="Arial"/>
                <w:sz w:val="24"/>
                <w:szCs w:val="24"/>
              </w:rPr>
              <w:t xml:space="preserve">zlokalizowana w pobliżu (tzn. w odległości nie większej niż </w:t>
            </w:r>
            <w:r>
              <w:rPr>
                <w:rFonts w:ascii="Arial" w:hAnsi="Arial" w:cs="Arial"/>
                <w:sz w:val="24"/>
                <w:szCs w:val="24"/>
              </w:rPr>
              <w:t>10</w:t>
            </w:r>
            <w:r w:rsidRPr="00F37375">
              <w:rPr>
                <w:rFonts w:ascii="Arial" w:hAnsi="Arial" w:cs="Arial"/>
                <w:sz w:val="24"/>
                <w:szCs w:val="24"/>
              </w:rPr>
              <w:t xml:space="preserve">00 m) miejsc użyteczności publicznej w zakresie </w:t>
            </w:r>
            <w:r w:rsidRPr="00F37375">
              <w:rPr>
                <w:rFonts w:ascii="Arial" w:hAnsi="Arial" w:cs="Arial"/>
                <w:sz w:val="24"/>
                <w:szCs w:val="24"/>
              </w:rPr>
              <w:lastRenderedPageBreak/>
              <w:t>ochrony zdrowia (np. przychodnia) lub edukacji (np. placówki oświatowe) lub kultury (np. domy kultury) lub</w:t>
            </w:r>
          </w:p>
          <w:p w14:paraId="33F21D3A" w14:textId="78A024A6" w:rsidR="00F37375" w:rsidRPr="00F37375" w:rsidRDefault="00F37375" w:rsidP="00F37375">
            <w:pPr>
              <w:numPr>
                <w:ilvl w:val="0"/>
                <w:numId w:val="46"/>
              </w:numPr>
              <w:tabs>
                <w:tab w:val="left" w:pos="720"/>
              </w:tabs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37375">
              <w:rPr>
                <w:rFonts w:ascii="Arial" w:hAnsi="Arial" w:cs="Arial"/>
                <w:sz w:val="24"/>
                <w:szCs w:val="24"/>
              </w:rPr>
              <w:t xml:space="preserve">zlokalizowana w pobliżu (tzn. w odległości nie większej niż </w:t>
            </w:r>
            <w:r>
              <w:rPr>
                <w:rFonts w:ascii="Arial" w:hAnsi="Arial" w:cs="Arial"/>
                <w:sz w:val="24"/>
                <w:szCs w:val="24"/>
              </w:rPr>
              <w:t>10</w:t>
            </w:r>
            <w:r w:rsidRPr="00F37375">
              <w:rPr>
                <w:rFonts w:ascii="Arial" w:hAnsi="Arial" w:cs="Arial"/>
                <w:sz w:val="24"/>
                <w:szCs w:val="24"/>
              </w:rPr>
              <w:t>00 m) punktów handlowo-usługowych.</w:t>
            </w:r>
          </w:p>
          <w:p w14:paraId="6A580DFD" w14:textId="427F6780" w:rsidR="00F37375" w:rsidRPr="00F37375" w:rsidRDefault="00F37375" w:rsidP="00F373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37375">
              <w:rPr>
                <w:rFonts w:ascii="Arial" w:hAnsi="Arial" w:cs="Arial"/>
                <w:sz w:val="24"/>
                <w:szCs w:val="24"/>
              </w:rPr>
              <w:t>Przynajmniej jeden z ww. warunków musi być spełniony</w:t>
            </w:r>
            <w:r w:rsidR="008759E7">
              <w:rPr>
                <w:rFonts w:ascii="Arial" w:hAnsi="Arial" w:cs="Arial"/>
                <w:sz w:val="24"/>
                <w:szCs w:val="24"/>
              </w:rPr>
              <w:t>,</w:t>
            </w:r>
            <w:r w:rsidRPr="00F37375">
              <w:rPr>
                <w:rFonts w:ascii="Arial" w:hAnsi="Arial" w:cs="Arial"/>
                <w:sz w:val="24"/>
                <w:szCs w:val="24"/>
              </w:rPr>
              <w:t xml:space="preserve"> aby kryterium zostało ocenione pozytywnie.</w:t>
            </w:r>
          </w:p>
          <w:p w14:paraId="6B8AF48C" w14:textId="065C7635" w:rsidR="00F37375" w:rsidRPr="00EA6124" w:rsidRDefault="00F37375" w:rsidP="00C55C3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3737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="00E54C44">
              <w:rPr>
                <w:rFonts w:ascii="Arial" w:hAnsi="Arial" w:cs="Arial"/>
                <w:sz w:val="24"/>
                <w:szCs w:val="24"/>
              </w:rPr>
              <w:t xml:space="preserve"> i załączniki.</w:t>
            </w:r>
          </w:p>
        </w:tc>
        <w:tc>
          <w:tcPr>
            <w:tcW w:w="3402" w:type="dxa"/>
          </w:tcPr>
          <w:p w14:paraId="328557EE" w14:textId="77777777" w:rsidR="00F37375" w:rsidRPr="009566FD" w:rsidRDefault="00F37375" w:rsidP="00F37375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9566FD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408B115D" w14:textId="77777777" w:rsidR="00F37375" w:rsidRPr="009566FD" w:rsidRDefault="00F37375" w:rsidP="00F37375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566F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225F6B3" w14:textId="77777777" w:rsidR="00F37375" w:rsidRPr="009566FD" w:rsidRDefault="00F37375" w:rsidP="00F373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566F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57609AA" w14:textId="77777777" w:rsidR="00F37375" w:rsidRPr="009566FD" w:rsidRDefault="00F37375" w:rsidP="00F373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566FD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</w:t>
            </w:r>
            <w:r w:rsidRPr="009566FD">
              <w:rPr>
                <w:rFonts w:ascii="Arial" w:hAnsi="Arial" w:cs="Arial"/>
                <w:sz w:val="24"/>
                <w:szCs w:val="24"/>
              </w:rPr>
              <w:lastRenderedPageBreak/>
              <w:t>będzie pozytywna.</w:t>
            </w:r>
          </w:p>
          <w:p w14:paraId="4CD4994B" w14:textId="4C5DBA64" w:rsidR="00F37375" w:rsidRPr="00EA6124" w:rsidRDefault="00F37375" w:rsidP="00F37375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</w:rPr>
            </w:pPr>
            <w:r w:rsidRPr="009566F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bookmarkEnd w:id="34"/>
    <w:p w14:paraId="16D1D0A1" w14:textId="77777777" w:rsidR="008C6702" w:rsidRPr="00A266DE" w:rsidRDefault="008C6702" w:rsidP="002A6BCE">
      <w:pPr>
        <w:pStyle w:val="Nagwek1"/>
        <w:numPr>
          <w:ilvl w:val="0"/>
          <w:numId w:val="10"/>
        </w:numPr>
        <w:spacing w:before="600"/>
        <w:ind w:left="714" w:hanging="357"/>
        <w:rPr>
          <w:rFonts w:ascii="Arial" w:hAnsi="Arial" w:cs="Arial"/>
          <w:sz w:val="24"/>
          <w:szCs w:val="24"/>
          <w:lang w:eastAsia="pl-PL"/>
        </w:rPr>
      </w:pPr>
      <w:r w:rsidRPr="00A266DE">
        <w:rPr>
          <w:rFonts w:ascii="Arial" w:hAnsi="Arial" w:cs="Arial"/>
          <w:sz w:val="24"/>
          <w:szCs w:val="24"/>
          <w:lang w:eastAsia="pl-PL"/>
        </w:rPr>
        <w:lastRenderedPageBreak/>
        <w:t>KRYTERIA MERYTORYCZNE PUNKTOWE, W TYM ROZSTRZYGAJĄCE</w:t>
      </w:r>
    </w:p>
    <w:tbl>
      <w:tblPr>
        <w:tblpPr w:leftFromText="141" w:rightFromText="141" w:vertAnchor="text" w:tblpY="1"/>
        <w:tblOverlap w:val="never"/>
        <w:tblW w:w="14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7"/>
        <w:gridCol w:w="2888"/>
        <w:gridCol w:w="6943"/>
        <w:gridCol w:w="1843"/>
        <w:gridCol w:w="1559"/>
      </w:tblGrid>
      <w:tr w:rsidR="008C6702" w:rsidRPr="008C6702" w14:paraId="3B00AADF" w14:textId="77777777" w:rsidTr="00596864">
        <w:trPr>
          <w:tblHeader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A3D7A25" w14:textId="77777777" w:rsidR="008C6702" w:rsidRPr="008C6702" w:rsidRDefault="008C6702" w:rsidP="00596864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  <w:t>Numer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383A61E" w14:textId="77777777" w:rsidR="008C6702" w:rsidRPr="008C6702" w:rsidRDefault="008C6702" w:rsidP="00596864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C88D472" w14:textId="77777777" w:rsidR="008C6702" w:rsidRPr="008C6702" w:rsidRDefault="008C6702" w:rsidP="00596864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  <w:t>Definicja kryterium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4AE385" w14:textId="77777777" w:rsidR="008C6702" w:rsidRPr="008C6702" w:rsidRDefault="008C6702" w:rsidP="00596864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  <w:t>Opis liczby punktów możliwych do uzyskania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C073171" w14:textId="77777777" w:rsidR="008C6702" w:rsidRPr="008C6702" w:rsidRDefault="008C6702" w:rsidP="00596864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  <w:t>Minimalna liczba punktów niezbędna do spełnienia kryterium</w:t>
            </w:r>
          </w:p>
        </w:tc>
      </w:tr>
      <w:tr w:rsidR="00516C52" w:rsidRPr="008C6702" w14:paraId="6DFD8947" w14:textId="77777777" w:rsidTr="00596864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7F95E" w14:textId="77777777" w:rsidR="00516C52" w:rsidRDefault="002B5CD4" w:rsidP="0059686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D.1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64224" w14:textId="77777777" w:rsidR="00516C52" w:rsidRDefault="00516C52" w:rsidP="0059686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Liczba dzieci oczekujących na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umieszczenie w pieczy zastępczej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46BB8" w14:textId="07486AD1" w:rsidR="00FA5048" w:rsidRDefault="00FA5048" w:rsidP="0059686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16C52">
              <w:rPr>
                <w:rFonts w:ascii="Arial" w:hAnsi="Arial" w:cs="Arial"/>
                <w:sz w:val="24"/>
                <w:szCs w:val="24"/>
              </w:rPr>
              <w:lastRenderedPageBreak/>
              <w:t>W tym kryterium sprawdzamy na obszarze któr</w:t>
            </w:r>
            <w:r>
              <w:rPr>
                <w:rFonts w:ascii="Arial" w:hAnsi="Arial" w:cs="Arial"/>
                <w:sz w:val="24"/>
                <w:szCs w:val="24"/>
              </w:rPr>
              <w:t>ego</w:t>
            </w:r>
            <w:r w:rsidRPr="00516C5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powiatu</w:t>
            </w:r>
            <w:r w:rsidRPr="00516C52">
              <w:rPr>
                <w:rFonts w:ascii="Arial" w:hAnsi="Arial" w:cs="Arial"/>
                <w:sz w:val="24"/>
                <w:szCs w:val="24"/>
              </w:rPr>
              <w:t xml:space="preserve"> będzie realizowany projekt oraz </w:t>
            </w:r>
            <w:r>
              <w:rPr>
                <w:rFonts w:ascii="Arial" w:hAnsi="Arial" w:cs="Arial"/>
                <w:sz w:val="24"/>
                <w:szCs w:val="24"/>
              </w:rPr>
              <w:t xml:space="preserve">jaka jest łączna liczba dzieci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oczekujących w </w:t>
            </w:r>
            <w:r w:rsidR="007F217C">
              <w:rPr>
                <w:rFonts w:ascii="Arial" w:hAnsi="Arial" w:cs="Arial"/>
                <w:sz w:val="24"/>
                <w:szCs w:val="24"/>
              </w:rPr>
              <w:t>tym</w:t>
            </w:r>
            <w:r>
              <w:rPr>
                <w:rFonts w:ascii="Arial" w:hAnsi="Arial" w:cs="Arial"/>
                <w:sz w:val="24"/>
                <w:szCs w:val="24"/>
              </w:rPr>
              <w:t xml:space="preserve"> powiecie na umieszczenie w pieczy zastępczej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4"/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9D5496F" w14:textId="77777777" w:rsidR="00FA5048" w:rsidRDefault="00FA5048" w:rsidP="0059686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Punkty będą przyznawane w następujący sposób:</w:t>
            </w:r>
          </w:p>
          <w:p w14:paraId="666F0E20" w14:textId="77777777" w:rsidR="00FA5048" w:rsidRPr="004F0A30" w:rsidRDefault="004F0A30" w:rsidP="00596864">
            <w:pPr>
              <w:pStyle w:val="Akapitzlist"/>
              <w:numPr>
                <w:ilvl w:val="0"/>
                <w:numId w:val="4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F0A30">
              <w:rPr>
                <w:rFonts w:ascii="Arial" w:hAnsi="Arial" w:cs="Arial"/>
                <w:sz w:val="24"/>
                <w:szCs w:val="24"/>
              </w:rPr>
              <w:t>powyżej 21 do 53 dzieci włącznie - premia punktowa w wysokości 4 pkt;</w:t>
            </w:r>
          </w:p>
          <w:p w14:paraId="4D7DC38E" w14:textId="77777777" w:rsidR="004F0A30" w:rsidRPr="004F0A30" w:rsidRDefault="004F0A30" w:rsidP="00596864">
            <w:pPr>
              <w:pStyle w:val="Akapitzlist"/>
              <w:numPr>
                <w:ilvl w:val="0"/>
                <w:numId w:val="4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F0A30">
              <w:rPr>
                <w:rFonts w:ascii="Arial" w:hAnsi="Arial" w:cs="Arial"/>
                <w:sz w:val="24"/>
                <w:szCs w:val="24"/>
              </w:rPr>
              <w:t>powyżej 10 do 21 dzieci włącznie – premia punktowa w wysokości 3 pkt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CC407EF" w14:textId="77777777" w:rsidR="004F0A30" w:rsidRPr="004F0A30" w:rsidRDefault="004F0A30" w:rsidP="00596864">
            <w:pPr>
              <w:pStyle w:val="Akapitzlist"/>
              <w:numPr>
                <w:ilvl w:val="0"/>
                <w:numId w:val="4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F0A30">
              <w:rPr>
                <w:rFonts w:ascii="Arial" w:hAnsi="Arial" w:cs="Arial"/>
                <w:sz w:val="24"/>
                <w:szCs w:val="24"/>
              </w:rPr>
              <w:t>powyżej 3 do 10 dzieci włącznie – premia punktowa w wysokości 2 pkt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7714480" w14:textId="77777777" w:rsidR="004F0A30" w:rsidRPr="004F0A30" w:rsidRDefault="004F0A30" w:rsidP="00596864">
            <w:pPr>
              <w:pStyle w:val="Akapitzlist"/>
              <w:numPr>
                <w:ilvl w:val="0"/>
                <w:numId w:val="4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F0A30">
              <w:rPr>
                <w:rFonts w:ascii="Arial" w:hAnsi="Arial" w:cs="Arial"/>
                <w:sz w:val="24"/>
                <w:szCs w:val="24"/>
              </w:rPr>
              <w:t>powyżej 0 do 3 dzieci włącznie – premia punktowa w wysokości 1 pkt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F5DB2E7" w14:textId="77777777" w:rsidR="004F0A30" w:rsidRPr="004F0A30" w:rsidRDefault="004F0A30" w:rsidP="00596864">
            <w:pPr>
              <w:pStyle w:val="Akapitzlist"/>
              <w:numPr>
                <w:ilvl w:val="0"/>
                <w:numId w:val="4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F0A30">
              <w:rPr>
                <w:rFonts w:ascii="Arial" w:hAnsi="Arial" w:cs="Arial"/>
                <w:sz w:val="24"/>
                <w:szCs w:val="24"/>
              </w:rPr>
              <w:t>brak dzieci oczekujących – premia punktowa w wysokości 0 pkt.</w:t>
            </w:r>
          </w:p>
          <w:p w14:paraId="18A4F793" w14:textId="77777777" w:rsidR="004F0A30" w:rsidRDefault="004F0A30" w:rsidP="0059686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66851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</w:t>
            </w:r>
            <w:r w:rsidRPr="00866851">
              <w:rPr>
                <w:rFonts w:ascii="Arial" w:hAnsi="Arial" w:cs="Arial"/>
                <w:sz w:val="24"/>
                <w:szCs w:val="24"/>
              </w:rPr>
              <w:lastRenderedPageBreak/>
              <w:t>dofinansowanie projektu i załączniki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BBA89F6" w14:textId="77777777" w:rsidR="00516C52" w:rsidRDefault="002B5CD4" w:rsidP="0059686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Kryterium fakultatywne, oceniane wyłącznie w przypadku, gdy wartość dofinansowania w złożonych wnioskach przekracza dostępną w naborze alokację.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B67C1" w14:textId="77777777" w:rsidR="00516C52" w:rsidRPr="00596864" w:rsidRDefault="00516C52" w:rsidP="0059686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96864">
              <w:rPr>
                <w:rFonts w:ascii="Arial" w:hAnsi="Arial" w:cs="Arial"/>
                <w:sz w:val="24"/>
                <w:szCs w:val="24"/>
              </w:rPr>
              <w:lastRenderedPageBreak/>
              <w:t>0-4</w:t>
            </w:r>
          </w:p>
          <w:p w14:paraId="7DD8123A" w14:textId="77777777" w:rsidR="00516C52" w:rsidRDefault="00516C52" w:rsidP="0059686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96864">
              <w:rPr>
                <w:rFonts w:ascii="Arial" w:hAnsi="Arial" w:cs="Arial"/>
                <w:sz w:val="24"/>
                <w:szCs w:val="24"/>
              </w:rPr>
              <w:t>wg oceny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04756" w14:textId="77777777" w:rsidR="00516C52" w:rsidRDefault="00FA5048" w:rsidP="0059686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F62DFB" w:rsidRPr="008C6702" w14:paraId="17E478A1" w14:textId="77777777" w:rsidTr="00596864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85D3C" w14:textId="77777777" w:rsidR="00F62DFB" w:rsidRDefault="002B5CD4" w:rsidP="0059686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D.2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D84C3" w14:textId="77777777" w:rsidR="00F62DFB" w:rsidRDefault="00516C52" w:rsidP="0059686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Liczba przekroczonych miejsc w placówkach opiekuńczo-wychowawczych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B0EFE" w14:textId="30CFA7CE" w:rsidR="00516C52" w:rsidRDefault="00516C52" w:rsidP="0059686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16C52">
              <w:rPr>
                <w:rFonts w:ascii="Arial" w:hAnsi="Arial" w:cs="Arial"/>
                <w:sz w:val="24"/>
                <w:szCs w:val="24"/>
              </w:rPr>
              <w:t>W tym kryterium sprawdzamy na obszarze któr</w:t>
            </w:r>
            <w:r>
              <w:rPr>
                <w:rFonts w:ascii="Arial" w:hAnsi="Arial" w:cs="Arial"/>
                <w:sz w:val="24"/>
                <w:szCs w:val="24"/>
              </w:rPr>
              <w:t>ego</w:t>
            </w:r>
            <w:r w:rsidRPr="00516C5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powiatu</w:t>
            </w:r>
            <w:r w:rsidRPr="00516C52">
              <w:rPr>
                <w:rFonts w:ascii="Arial" w:hAnsi="Arial" w:cs="Arial"/>
                <w:sz w:val="24"/>
                <w:szCs w:val="24"/>
              </w:rPr>
              <w:t xml:space="preserve"> będzie realizowany projekt oraz </w:t>
            </w:r>
            <w:r w:rsidR="008A1734">
              <w:rPr>
                <w:rFonts w:ascii="Arial" w:hAnsi="Arial" w:cs="Arial"/>
                <w:sz w:val="24"/>
                <w:szCs w:val="24"/>
              </w:rPr>
              <w:t>czy w placówkach opiekuńczo-wychowawczych</w:t>
            </w:r>
            <w:r w:rsidRPr="00516C52">
              <w:rPr>
                <w:rFonts w:ascii="Arial" w:hAnsi="Arial" w:cs="Arial"/>
                <w:sz w:val="24"/>
                <w:szCs w:val="24"/>
              </w:rPr>
              <w:t xml:space="preserve"> w </w:t>
            </w:r>
            <w:r w:rsidR="00596864">
              <w:rPr>
                <w:rFonts w:ascii="Arial" w:hAnsi="Arial" w:cs="Arial"/>
                <w:sz w:val="24"/>
                <w:szCs w:val="24"/>
              </w:rPr>
              <w:t>tym</w:t>
            </w:r>
            <w:r w:rsidRPr="00516C5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powiecie</w:t>
            </w:r>
            <w:r w:rsidRPr="00516C5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A1734">
              <w:rPr>
                <w:rFonts w:ascii="Arial" w:hAnsi="Arial" w:cs="Arial"/>
                <w:sz w:val="24"/>
                <w:szCs w:val="24"/>
              </w:rPr>
              <w:t>wykazane zostały przekroczenia tzn. liczba wychowanków była wyższa niż liczba miejsc</w:t>
            </w:r>
            <w:r w:rsidR="002B5CD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5"/>
            </w:r>
            <w:r w:rsidR="008A173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9CB2487" w14:textId="77777777" w:rsidR="004F0A30" w:rsidRDefault="004F0A30" w:rsidP="0059686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Punkty będą przyznawane w następujący sposób:</w:t>
            </w:r>
          </w:p>
          <w:p w14:paraId="41452B5B" w14:textId="7B3703DF" w:rsidR="004F0A30" w:rsidRPr="004F0A30" w:rsidRDefault="004F0A30" w:rsidP="00596864">
            <w:pPr>
              <w:pStyle w:val="Akapitzlist"/>
              <w:numPr>
                <w:ilvl w:val="0"/>
                <w:numId w:val="4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F0A30">
              <w:rPr>
                <w:rFonts w:ascii="Arial" w:hAnsi="Arial" w:cs="Arial"/>
                <w:sz w:val="24"/>
                <w:szCs w:val="24"/>
              </w:rPr>
              <w:t xml:space="preserve">powyżej </w:t>
            </w:r>
            <w:r w:rsidR="002B5CD4">
              <w:rPr>
                <w:rFonts w:ascii="Arial" w:hAnsi="Arial" w:cs="Arial"/>
                <w:sz w:val="24"/>
                <w:szCs w:val="24"/>
              </w:rPr>
              <w:t>15</w:t>
            </w:r>
            <w:r w:rsidRPr="004F0A30">
              <w:rPr>
                <w:rFonts w:ascii="Arial" w:hAnsi="Arial" w:cs="Arial"/>
                <w:sz w:val="24"/>
                <w:szCs w:val="24"/>
              </w:rPr>
              <w:t xml:space="preserve"> do </w:t>
            </w:r>
            <w:r>
              <w:rPr>
                <w:rFonts w:ascii="Arial" w:hAnsi="Arial" w:cs="Arial"/>
                <w:sz w:val="24"/>
                <w:szCs w:val="24"/>
              </w:rPr>
              <w:t>27</w:t>
            </w:r>
            <w:r w:rsidRPr="004F0A3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F7CE1">
              <w:rPr>
                <w:rFonts w:ascii="Arial" w:hAnsi="Arial" w:cs="Arial"/>
                <w:sz w:val="24"/>
                <w:szCs w:val="24"/>
              </w:rPr>
              <w:t xml:space="preserve">przekroczonych miejsc </w:t>
            </w:r>
            <w:r w:rsidRPr="004F0A30">
              <w:rPr>
                <w:rFonts w:ascii="Arial" w:hAnsi="Arial" w:cs="Arial"/>
                <w:sz w:val="24"/>
                <w:szCs w:val="24"/>
              </w:rPr>
              <w:t>włącznie</w:t>
            </w:r>
            <w:r w:rsidR="002B5CD4">
              <w:rPr>
                <w:rFonts w:ascii="Arial" w:hAnsi="Arial" w:cs="Arial"/>
                <w:sz w:val="24"/>
                <w:szCs w:val="24"/>
              </w:rPr>
              <w:t xml:space="preserve"> - premia punktowa w wysokości 4</w:t>
            </w:r>
            <w:r w:rsidRPr="004F0A30">
              <w:rPr>
                <w:rFonts w:ascii="Arial" w:hAnsi="Arial" w:cs="Arial"/>
                <w:sz w:val="24"/>
                <w:szCs w:val="24"/>
              </w:rPr>
              <w:t xml:space="preserve"> pkt;</w:t>
            </w:r>
          </w:p>
          <w:p w14:paraId="159D1382" w14:textId="04CA98B6" w:rsidR="004F0A30" w:rsidRPr="004F0A30" w:rsidRDefault="002B5CD4" w:rsidP="00596864">
            <w:pPr>
              <w:pStyle w:val="Akapitzlist"/>
              <w:numPr>
                <w:ilvl w:val="0"/>
                <w:numId w:val="4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powyżej 6 do 15</w:t>
            </w:r>
            <w:r w:rsidR="004F0A30" w:rsidRPr="004F0A3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F7CE1">
              <w:rPr>
                <w:rFonts w:ascii="Arial" w:hAnsi="Arial" w:cs="Arial"/>
                <w:sz w:val="24"/>
                <w:szCs w:val="24"/>
              </w:rPr>
              <w:t xml:space="preserve">przekroczonych miejsc </w:t>
            </w:r>
            <w:r w:rsidR="004F0A30" w:rsidRPr="004F0A30">
              <w:rPr>
                <w:rFonts w:ascii="Arial" w:hAnsi="Arial" w:cs="Arial"/>
                <w:sz w:val="24"/>
                <w:szCs w:val="24"/>
              </w:rPr>
              <w:t>włącznie</w:t>
            </w:r>
            <w:r>
              <w:rPr>
                <w:rFonts w:ascii="Arial" w:hAnsi="Arial" w:cs="Arial"/>
                <w:sz w:val="24"/>
                <w:szCs w:val="24"/>
              </w:rPr>
              <w:t xml:space="preserve"> – premia punktowa w wysokości 3</w:t>
            </w:r>
            <w:r w:rsidR="004F0A30" w:rsidRPr="004F0A30">
              <w:rPr>
                <w:rFonts w:ascii="Arial" w:hAnsi="Arial" w:cs="Arial"/>
                <w:sz w:val="24"/>
                <w:szCs w:val="24"/>
              </w:rPr>
              <w:t xml:space="preserve"> pkt</w:t>
            </w:r>
            <w:r w:rsidR="004F0A30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460226B6" w14:textId="3E371DBD" w:rsidR="004F0A30" w:rsidRPr="004F0A30" w:rsidRDefault="002B5CD4" w:rsidP="00596864">
            <w:pPr>
              <w:pStyle w:val="Akapitzlist"/>
              <w:numPr>
                <w:ilvl w:val="0"/>
                <w:numId w:val="4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powyżej 4 do 6</w:t>
            </w:r>
            <w:r w:rsidR="004F0A30" w:rsidRPr="004F0A3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F7CE1">
              <w:rPr>
                <w:rFonts w:ascii="Arial" w:hAnsi="Arial" w:cs="Arial"/>
                <w:sz w:val="24"/>
                <w:szCs w:val="24"/>
              </w:rPr>
              <w:t xml:space="preserve">przekroczonych miejsc </w:t>
            </w:r>
            <w:r w:rsidR="004F0A30" w:rsidRPr="004F0A30">
              <w:rPr>
                <w:rFonts w:ascii="Arial" w:hAnsi="Arial" w:cs="Arial"/>
                <w:sz w:val="24"/>
                <w:szCs w:val="24"/>
              </w:rPr>
              <w:t>włącznie</w:t>
            </w:r>
            <w:r>
              <w:rPr>
                <w:rFonts w:ascii="Arial" w:hAnsi="Arial" w:cs="Arial"/>
                <w:sz w:val="24"/>
                <w:szCs w:val="24"/>
              </w:rPr>
              <w:t xml:space="preserve"> – premia punktowa w wysokości 2</w:t>
            </w:r>
            <w:r w:rsidR="004F0A30" w:rsidRPr="004F0A30">
              <w:rPr>
                <w:rFonts w:ascii="Arial" w:hAnsi="Arial" w:cs="Arial"/>
                <w:sz w:val="24"/>
                <w:szCs w:val="24"/>
              </w:rPr>
              <w:t xml:space="preserve"> pkt</w:t>
            </w:r>
            <w:r w:rsidR="004F0A30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5B93EEB4" w14:textId="100FA2D9" w:rsidR="004F0A30" w:rsidRPr="004F0A30" w:rsidRDefault="002B5CD4" w:rsidP="00596864">
            <w:pPr>
              <w:pStyle w:val="Akapitzlist"/>
              <w:numPr>
                <w:ilvl w:val="0"/>
                <w:numId w:val="4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powyżej 0 do 4</w:t>
            </w:r>
            <w:r w:rsidR="004F0A30" w:rsidRPr="004F0A3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F7CE1">
              <w:rPr>
                <w:rFonts w:ascii="Arial" w:hAnsi="Arial" w:cs="Arial"/>
                <w:sz w:val="24"/>
                <w:szCs w:val="24"/>
              </w:rPr>
              <w:t xml:space="preserve">przekroczonych miejsc </w:t>
            </w:r>
            <w:r w:rsidR="004F0A30" w:rsidRPr="004F0A30">
              <w:rPr>
                <w:rFonts w:ascii="Arial" w:hAnsi="Arial" w:cs="Arial"/>
                <w:sz w:val="24"/>
                <w:szCs w:val="24"/>
              </w:rPr>
              <w:t>włącznie – premia punktowa w wysokości 1 pkt</w:t>
            </w:r>
            <w:r w:rsidR="004F0A30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55396062" w14:textId="13568F2E" w:rsidR="004F0A30" w:rsidRPr="004F0A30" w:rsidRDefault="002B5CD4" w:rsidP="00596864">
            <w:pPr>
              <w:pStyle w:val="Akapitzlist"/>
              <w:numPr>
                <w:ilvl w:val="0"/>
                <w:numId w:val="4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brak przekrocz</w:t>
            </w:r>
            <w:r w:rsidR="00CF7CE1">
              <w:rPr>
                <w:rFonts w:ascii="Arial" w:hAnsi="Arial" w:cs="Arial"/>
                <w:sz w:val="24"/>
                <w:szCs w:val="24"/>
              </w:rPr>
              <w:t>onych miejsc</w:t>
            </w:r>
            <w:r w:rsidR="004F0A30" w:rsidRPr="004F0A30">
              <w:rPr>
                <w:rFonts w:ascii="Arial" w:hAnsi="Arial" w:cs="Arial"/>
                <w:sz w:val="24"/>
                <w:szCs w:val="24"/>
              </w:rPr>
              <w:t xml:space="preserve"> – premia punktowa w wysokości 0 pkt.</w:t>
            </w:r>
          </w:p>
          <w:p w14:paraId="15336626" w14:textId="77777777" w:rsidR="004F0A30" w:rsidRDefault="004F0A30" w:rsidP="0059686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66851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</w:t>
            </w:r>
            <w:r w:rsidR="002B5CD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FE26B69" w14:textId="77777777" w:rsidR="00841CC4" w:rsidRPr="002B5CD4" w:rsidRDefault="002B5CD4" w:rsidP="00596864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Kryterium fakultatywne, oceniane wyłącznie w przypadku, gdy wartość dofinansowania w złożonych wnioskach przekracza dostępną w naborze alokację.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F9068" w14:textId="77777777" w:rsidR="00F62DFB" w:rsidRPr="00596864" w:rsidRDefault="00516C52" w:rsidP="0059686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96864">
              <w:rPr>
                <w:rFonts w:ascii="Arial" w:hAnsi="Arial" w:cs="Arial"/>
                <w:sz w:val="24"/>
                <w:szCs w:val="24"/>
              </w:rPr>
              <w:lastRenderedPageBreak/>
              <w:t>0-4</w:t>
            </w:r>
          </w:p>
          <w:p w14:paraId="0D93C9F7" w14:textId="77777777" w:rsidR="00516C52" w:rsidRPr="00596864" w:rsidRDefault="00516C52" w:rsidP="0059686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96864">
              <w:rPr>
                <w:rFonts w:ascii="Arial" w:hAnsi="Arial" w:cs="Arial"/>
                <w:sz w:val="24"/>
                <w:szCs w:val="24"/>
              </w:rPr>
              <w:t>wg oceny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7B695" w14:textId="77777777" w:rsidR="00F62DFB" w:rsidRDefault="00FA5048" w:rsidP="0059686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BD48FC" w:rsidRPr="008C6702" w14:paraId="1AEC25FA" w14:textId="77777777" w:rsidTr="00596864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46DC3" w14:textId="77777777" w:rsidR="00BD48FC" w:rsidRPr="007B2734" w:rsidRDefault="002B5CD4" w:rsidP="0059686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B2734">
              <w:rPr>
                <w:rFonts w:ascii="Arial" w:hAnsi="Arial" w:cs="Arial"/>
                <w:sz w:val="24"/>
                <w:szCs w:val="24"/>
                <w:lang w:eastAsia="pl-PL"/>
              </w:rPr>
              <w:t>D.3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3B14C" w14:textId="77777777" w:rsidR="00BD48FC" w:rsidRPr="008C6702" w:rsidRDefault="00AF0E2C" w:rsidP="0059686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Rodzinny dom dziecka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59A30" w14:textId="40B04454" w:rsidR="003B6BF1" w:rsidRDefault="00AF0E2C" w:rsidP="0059686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tym kryterium sprawdzamy czy w projekcie zaplanowano inwestycje w infrastrukturę na potrzeby prow</w:t>
            </w:r>
            <w:r w:rsidR="002B5CD4">
              <w:rPr>
                <w:rFonts w:ascii="Arial" w:hAnsi="Arial" w:cs="Arial"/>
                <w:sz w:val="24"/>
                <w:szCs w:val="24"/>
              </w:rPr>
              <w:t>adzenia rodzinnego domu dziecka</w:t>
            </w:r>
            <w:r w:rsidR="00596864">
              <w:rPr>
                <w:rFonts w:ascii="Arial" w:hAnsi="Arial" w:cs="Arial"/>
                <w:sz w:val="24"/>
                <w:szCs w:val="24"/>
              </w:rPr>
              <w:t>.</w:t>
            </w:r>
            <w:r w:rsidR="002B5CD4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908D44B" w14:textId="77777777" w:rsidR="00AF0E2C" w:rsidRPr="008C6702" w:rsidRDefault="00AF0E2C" w:rsidP="0059686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 xml:space="preserve">Kryterium jest weryfikowane w oparciu o wniosek </w:t>
            </w: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br/>
              <w:t>o dofinansowanie projektu i załączniki.</w:t>
            </w:r>
          </w:p>
          <w:p w14:paraId="52C50535" w14:textId="77777777" w:rsidR="00AF0E2C" w:rsidRPr="008C6702" w:rsidRDefault="00AF0E2C" w:rsidP="0059686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 xml:space="preserve">Kryterium fakultatywne, oceniane wyłącznie w przypadku, gdy </w:t>
            </w: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lastRenderedPageBreak/>
              <w:t>wartość dofinansowania w złożonych wnioskach przekracza dostępną w naborze alokację.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5A96E" w14:textId="77777777" w:rsidR="00AF0E2C" w:rsidRPr="00596864" w:rsidRDefault="00BC6624" w:rsidP="0059686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96864">
              <w:rPr>
                <w:rFonts w:ascii="Arial" w:hAnsi="Arial" w:cs="Arial"/>
                <w:sz w:val="24"/>
                <w:szCs w:val="24"/>
              </w:rPr>
              <w:lastRenderedPageBreak/>
              <w:t>Tak - 4 pkt</w:t>
            </w:r>
          </w:p>
          <w:p w14:paraId="47B77441" w14:textId="2DDCD32C" w:rsidR="00BD48FC" w:rsidRPr="00596864" w:rsidRDefault="00AF0E2C" w:rsidP="0059686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96864">
              <w:rPr>
                <w:rFonts w:ascii="Arial" w:hAnsi="Arial" w:cs="Arial"/>
                <w:sz w:val="24"/>
                <w:szCs w:val="24"/>
              </w:rPr>
              <w:t>Nie – 0 pkt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3CC29" w14:textId="77777777" w:rsidR="00BD48FC" w:rsidRPr="008C6702" w:rsidRDefault="00AF0E2C" w:rsidP="0059686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n/d</w:t>
            </w:r>
          </w:p>
        </w:tc>
      </w:tr>
      <w:tr w:rsidR="00192FA7" w:rsidRPr="008C6702" w14:paraId="79E6F3AD" w14:textId="77777777" w:rsidTr="00596864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99C91" w14:textId="77777777" w:rsidR="00192FA7" w:rsidRPr="007B2734" w:rsidRDefault="002B5CD4" w:rsidP="0059686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B2734">
              <w:rPr>
                <w:rFonts w:ascii="Arial" w:hAnsi="Arial" w:cs="Arial"/>
                <w:sz w:val="24"/>
                <w:szCs w:val="24"/>
                <w:lang w:eastAsia="pl-PL"/>
              </w:rPr>
              <w:t>D.4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86216" w14:textId="77777777" w:rsidR="00192FA7" w:rsidRDefault="00192FA7" w:rsidP="0059686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 xml:space="preserve">Mała architektura 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79FC4" w14:textId="77777777" w:rsidR="00192FA7" w:rsidRPr="00596864" w:rsidRDefault="00192FA7" w:rsidP="0059686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96864">
              <w:rPr>
                <w:rFonts w:ascii="Arial" w:hAnsi="Arial" w:cs="Arial"/>
                <w:sz w:val="24"/>
                <w:szCs w:val="24"/>
              </w:rPr>
              <w:t>W tym kryterium sprawdzamy czy w projekcie zaplanowano utworzenie na potrzeby rodzinnego domu dziecka lub placówki opiekuńczo-wychowawczej co najmniej jednego elementu małej architektury wypoczynkowej np. altanka, plac zabaw, zagospodarowanie terenów zielonych, siłownia na wolnym powietrzu, pas ziemi wykorzystywany przez wychowanków jako ogródek, strefa sportowo-rekreacyjna.</w:t>
            </w:r>
          </w:p>
          <w:p w14:paraId="5198D767" w14:textId="77777777" w:rsidR="00192FA7" w:rsidRPr="00596864" w:rsidRDefault="00192FA7" w:rsidP="0059686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96864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Pr="00596864">
              <w:rPr>
                <w:rFonts w:ascii="Arial" w:hAnsi="Arial" w:cs="Arial"/>
                <w:sz w:val="24"/>
                <w:szCs w:val="24"/>
              </w:rPr>
              <w:br/>
              <w:t>o dofinansowanie projektu i załączniki.</w:t>
            </w:r>
          </w:p>
          <w:p w14:paraId="6F8C62E8" w14:textId="77777777" w:rsidR="00192FA7" w:rsidRPr="00596864" w:rsidRDefault="00192FA7" w:rsidP="0059686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96864">
              <w:rPr>
                <w:rFonts w:ascii="Arial" w:hAnsi="Arial" w:cs="Arial"/>
                <w:sz w:val="24"/>
                <w:szCs w:val="24"/>
              </w:rPr>
              <w:t>Kryterium fakultatywne, oceniane wyłącznie w przypadku, gdy wartość dofinansowania w złożonych wnioskach przekracza dostępną w naborze alokację.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B4BF9" w14:textId="453A14FF" w:rsidR="00192FA7" w:rsidRPr="00596864" w:rsidRDefault="00192FA7" w:rsidP="0059686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96864">
              <w:rPr>
                <w:rFonts w:ascii="Arial" w:hAnsi="Arial" w:cs="Arial"/>
                <w:sz w:val="24"/>
                <w:szCs w:val="24"/>
              </w:rPr>
              <w:t xml:space="preserve">Tak - </w:t>
            </w:r>
            <w:r w:rsidR="00E24356" w:rsidRPr="00596864">
              <w:rPr>
                <w:rFonts w:ascii="Arial" w:hAnsi="Arial" w:cs="Arial"/>
                <w:sz w:val="24"/>
                <w:szCs w:val="24"/>
              </w:rPr>
              <w:t>3</w:t>
            </w:r>
            <w:r w:rsidRPr="00596864">
              <w:rPr>
                <w:rFonts w:ascii="Arial" w:hAnsi="Arial" w:cs="Arial"/>
                <w:sz w:val="24"/>
                <w:szCs w:val="24"/>
              </w:rPr>
              <w:t xml:space="preserve"> pkt</w:t>
            </w:r>
          </w:p>
          <w:p w14:paraId="31471D51" w14:textId="0B9E129C" w:rsidR="00192FA7" w:rsidRPr="00596864" w:rsidRDefault="00192FA7" w:rsidP="0059686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96864">
              <w:rPr>
                <w:rFonts w:ascii="Arial" w:hAnsi="Arial" w:cs="Arial"/>
                <w:sz w:val="24"/>
                <w:szCs w:val="24"/>
              </w:rPr>
              <w:t>Nie – 0 pkt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C71D0" w14:textId="77777777" w:rsidR="00192FA7" w:rsidRPr="00596864" w:rsidRDefault="00192FA7" w:rsidP="0059686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596864">
              <w:rPr>
                <w:rFonts w:ascii="Arial" w:hAnsi="Arial" w:cs="Arial"/>
                <w:sz w:val="24"/>
                <w:szCs w:val="24"/>
                <w:lang w:eastAsia="pl-PL"/>
              </w:rPr>
              <w:t>n/d</w:t>
            </w:r>
          </w:p>
        </w:tc>
      </w:tr>
      <w:tr w:rsidR="008C6702" w:rsidRPr="008C6702" w14:paraId="7D936357" w14:textId="77777777" w:rsidTr="00596864">
        <w:trPr>
          <w:trHeight w:val="372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F401D" w14:textId="77777777" w:rsidR="008C6702" w:rsidRPr="008C6702" w:rsidRDefault="008C6702" w:rsidP="0059686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D.</w:t>
            </w:r>
            <w:r w:rsidR="002B5CD4">
              <w:rPr>
                <w:rFonts w:ascii="Arial" w:hAnsi="Arial" w:cs="Arial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B7393" w14:textId="77777777" w:rsidR="008C6702" w:rsidRPr="008C6702" w:rsidRDefault="008C6702" w:rsidP="0059686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 xml:space="preserve">Wymiana wiedzy </w:t>
            </w: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br/>
              <w:t xml:space="preserve">i doświadczeń </w:t>
            </w: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br/>
              <w:t>z partnerami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D9C7A" w14:textId="77777777" w:rsidR="008C6702" w:rsidRPr="008C6702" w:rsidRDefault="008C6702" w:rsidP="0059686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 xml:space="preserve">W tym kryterium oceniamy, czy Wnioskodawca zakłada współpracę, w tym wymianę wiedzy i doświadczeń oraz konsultacje, z partnerami z innych Państw Członkowskich, kandydujących lub stowarzyszonych z Unią Europejską </w:t>
            </w: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br/>
              <w:t xml:space="preserve">w obszarze tematycznym bezpośrednio związanym z </w:t>
            </w: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lastRenderedPageBreak/>
              <w:t>realizowanym projektem</w:t>
            </w:r>
            <w:r w:rsidRPr="008C6702">
              <w:rPr>
                <w:rFonts w:ascii="Arial" w:hAnsi="Arial" w:cs="Arial"/>
                <w:sz w:val="24"/>
                <w:szCs w:val="24"/>
                <w:vertAlign w:val="superscript"/>
                <w:lang w:eastAsia="pl-PL"/>
              </w:rPr>
              <w:footnoteReference w:id="16"/>
            </w: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.</w:t>
            </w:r>
          </w:p>
          <w:p w14:paraId="2928D880" w14:textId="77777777" w:rsidR="008C6702" w:rsidRPr="008C6702" w:rsidRDefault="008C6702" w:rsidP="0059686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Opis liczby punktów możliwych do uzyskania:</w:t>
            </w:r>
          </w:p>
          <w:p w14:paraId="1F067ACC" w14:textId="77777777" w:rsidR="008C6702" w:rsidRPr="008C6702" w:rsidRDefault="008C6702" w:rsidP="00596864">
            <w:pPr>
              <w:numPr>
                <w:ilvl w:val="0"/>
                <w:numId w:val="2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projekt nie zakłada wymiany doświadczeń i wiedzy – 0 pkt;</w:t>
            </w:r>
          </w:p>
          <w:p w14:paraId="56A1A4D9" w14:textId="77777777" w:rsidR="008C6702" w:rsidRPr="008C6702" w:rsidRDefault="008C6702" w:rsidP="00596864">
            <w:pPr>
              <w:numPr>
                <w:ilvl w:val="0"/>
                <w:numId w:val="2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projekt zakłada wymianę doświadczeń i wiedzy z co najmniej 1 partnerem – 1 pkt;</w:t>
            </w:r>
          </w:p>
          <w:p w14:paraId="123DF047" w14:textId="77777777" w:rsidR="008C6702" w:rsidRPr="008C6702" w:rsidRDefault="008C6702" w:rsidP="00596864">
            <w:pPr>
              <w:numPr>
                <w:ilvl w:val="0"/>
                <w:numId w:val="2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projekt zakłada wymianę doświadczeń i wiedzy z co najmniej 2 partnerami – 2 pkt.</w:t>
            </w:r>
          </w:p>
          <w:p w14:paraId="6D37864B" w14:textId="77777777" w:rsidR="008C6702" w:rsidRPr="008C6702" w:rsidRDefault="008C6702" w:rsidP="0059686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Koszty związane ze współpracą z partnerami nie mogą przekroczyć 1% bezpośrednich kosztów kwalifikowanych projektu.</w:t>
            </w:r>
          </w:p>
          <w:p w14:paraId="0627D56C" w14:textId="77777777" w:rsidR="008C6702" w:rsidRPr="008C6702" w:rsidRDefault="008C6702" w:rsidP="0059686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 xml:space="preserve">Kryterium jest weryfikowane w oparciu o wniosek </w:t>
            </w: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br/>
              <w:t>o dofinansowanie projektu.</w:t>
            </w:r>
          </w:p>
          <w:p w14:paraId="4133528C" w14:textId="77777777" w:rsidR="008C6702" w:rsidRPr="008C6702" w:rsidRDefault="008C6702" w:rsidP="0059686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lastRenderedPageBreak/>
              <w:t>Kryterium fakultatywne, oceniane wyłącznie w przypadku, gdy wartość dofinansowania w złożonych wnioskach przekracza dostępną w naborze alokację.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2952E" w14:textId="77777777" w:rsidR="008C6702" w:rsidRPr="008C6702" w:rsidRDefault="008C6702" w:rsidP="0059686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lastRenderedPageBreak/>
              <w:t>0-2 pkt</w:t>
            </w:r>
          </w:p>
          <w:p w14:paraId="3D51FB20" w14:textId="77777777" w:rsidR="008C6702" w:rsidRPr="008C6702" w:rsidRDefault="008C6702" w:rsidP="0059686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wg oceny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BC64E" w14:textId="77777777" w:rsidR="008C6702" w:rsidRPr="008C6702" w:rsidRDefault="008C6702" w:rsidP="0059686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n/d</w:t>
            </w:r>
          </w:p>
        </w:tc>
      </w:tr>
      <w:tr w:rsidR="008C6702" w:rsidRPr="008C6702" w14:paraId="14D1E646" w14:textId="77777777" w:rsidTr="00596864">
        <w:trPr>
          <w:trHeight w:val="425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70BFA" w14:textId="77777777" w:rsidR="008C6702" w:rsidRPr="008C6702" w:rsidRDefault="008C6702" w:rsidP="0059686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lastRenderedPageBreak/>
              <w:t>D.</w:t>
            </w:r>
            <w:r w:rsidR="002B5CD4">
              <w:rPr>
                <w:rFonts w:ascii="Arial" w:hAnsi="Arial" w:cs="Arial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3239B" w14:textId="77777777" w:rsidR="008C6702" w:rsidRPr="008C6702" w:rsidRDefault="008C6702" w:rsidP="0059686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Zastosowanie rozwiązań wspierających zasadę DNSH</w:t>
            </w:r>
            <w:r w:rsidRPr="008C6702">
              <w:rPr>
                <w:rFonts w:ascii="Arial" w:hAnsi="Arial" w:cs="Arial"/>
                <w:sz w:val="24"/>
                <w:szCs w:val="24"/>
                <w:vertAlign w:val="superscript"/>
                <w:lang w:eastAsia="pl-PL"/>
              </w:rPr>
              <w:footnoteReference w:id="17"/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9A41D" w14:textId="77777777" w:rsidR="008C6702" w:rsidRPr="008C6702" w:rsidRDefault="008C6702" w:rsidP="00220AD9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W tym kryterium sprawdzamy czy w projekcie zastosowano następujące rozwiązania wspierające zgodność z zasadą DNSH:</w:t>
            </w:r>
          </w:p>
          <w:p w14:paraId="1C89A5DC" w14:textId="77777777" w:rsidR="008C6702" w:rsidRPr="008C6702" w:rsidRDefault="008C6702" w:rsidP="00220AD9">
            <w:pPr>
              <w:numPr>
                <w:ilvl w:val="0"/>
                <w:numId w:val="29"/>
              </w:numPr>
              <w:spacing w:after="100" w:afterAutospacing="1"/>
              <w:ind w:left="714" w:hanging="357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rozwiązania z zakresu zielono-niebieskiej infrastruktury – 1 pkt;</w:t>
            </w:r>
          </w:p>
          <w:p w14:paraId="67AC9AAC" w14:textId="77777777" w:rsidR="008C6702" w:rsidRPr="008C6702" w:rsidRDefault="008C6702" w:rsidP="00596864">
            <w:pPr>
              <w:numPr>
                <w:ilvl w:val="0"/>
                <w:numId w:val="2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rozwiązania polegające na wykorzystaniu gatunków rodzimych w zagospodarowywaniu otoczenia – 1 pkt;</w:t>
            </w:r>
          </w:p>
          <w:p w14:paraId="63B6A9B3" w14:textId="77777777" w:rsidR="008C6702" w:rsidRPr="008C6702" w:rsidRDefault="008C6702" w:rsidP="00596864">
            <w:pPr>
              <w:numPr>
                <w:ilvl w:val="0"/>
                <w:numId w:val="2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dobre praktyki z zakresu ochrony zieleni i drzew w celu zminimalizowania wpływu na występujące siedliska i gatunki – 1 pkt;</w:t>
            </w:r>
          </w:p>
          <w:p w14:paraId="71992379" w14:textId="77777777" w:rsidR="008C6702" w:rsidRPr="008C6702" w:rsidRDefault="008C6702" w:rsidP="00596864">
            <w:pPr>
              <w:numPr>
                <w:ilvl w:val="0"/>
                <w:numId w:val="2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żadne z powyższych – 0 pkt.</w:t>
            </w:r>
          </w:p>
          <w:p w14:paraId="1AF2C4EE" w14:textId="77777777" w:rsidR="008C6702" w:rsidRPr="008C6702" w:rsidRDefault="008C6702" w:rsidP="0059686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lastRenderedPageBreak/>
              <w:t>Punkty podlegają sumowaniu.</w:t>
            </w:r>
          </w:p>
          <w:p w14:paraId="6E79AE8F" w14:textId="77777777" w:rsidR="008C6702" w:rsidRPr="008C6702" w:rsidRDefault="008C6702" w:rsidP="0059686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 xml:space="preserve">Kryterium jest weryfikowane w oparciu o wniosek </w:t>
            </w: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br/>
              <w:t>o dofinansowanie projektu i załączniki.</w:t>
            </w:r>
          </w:p>
          <w:p w14:paraId="4D2A8475" w14:textId="77777777" w:rsidR="008C6702" w:rsidRPr="008C6702" w:rsidRDefault="008C6702" w:rsidP="00495C86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Kryterium fakultatywne, oceniane wyłącznie w przypadku, gdy wartość dofinansowania w złożonych wnioskach przekracza dostępną w naborze alokację.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8548B" w14:textId="77777777" w:rsidR="008C6702" w:rsidRPr="008C6702" w:rsidRDefault="008C6702" w:rsidP="0059686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lastRenderedPageBreak/>
              <w:t>0 - 3 pkt</w:t>
            </w:r>
          </w:p>
          <w:p w14:paraId="6D4042BE" w14:textId="77777777" w:rsidR="008C6702" w:rsidRPr="008C6702" w:rsidRDefault="008C6702" w:rsidP="0059686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wg oceny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D62BE" w14:textId="77777777" w:rsidR="008C6702" w:rsidRPr="008C6702" w:rsidRDefault="008C6702" w:rsidP="0059686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n/d</w:t>
            </w:r>
          </w:p>
        </w:tc>
      </w:tr>
      <w:tr w:rsidR="008C6702" w:rsidRPr="008C6702" w14:paraId="4F249FF1" w14:textId="77777777" w:rsidTr="00596864">
        <w:trPr>
          <w:trHeight w:val="425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BB756" w14:textId="77777777" w:rsidR="008C6702" w:rsidRPr="008C6702" w:rsidRDefault="008C6702" w:rsidP="0059686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D.</w:t>
            </w:r>
            <w:r w:rsidR="002B5CD4">
              <w:rPr>
                <w:rFonts w:ascii="Arial" w:hAnsi="Arial" w:cs="Arial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54904" w14:textId="77777777" w:rsidR="008C6702" w:rsidRPr="008C6702" w:rsidRDefault="008C6702" w:rsidP="0059686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bookmarkStart w:id="35" w:name="_Hlk190933062"/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Wykorzystanie istniejącej infrastruktury</w:t>
            </w:r>
            <w:bookmarkEnd w:id="35"/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EF213" w14:textId="77777777" w:rsidR="008C6702" w:rsidRPr="008C6702" w:rsidRDefault="008C6702" w:rsidP="0059686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W tym kryterium sprawdzamy, czy projekt zakłada wykorzystanie istniejącej infrastruktury i jednocześnie nie przewiduje budowy nowej infrastruktury.</w:t>
            </w:r>
          </w:p>
          <w:p w14:paraId="10D991A8" w14:textId="77777777" w:rsidR="008C6702" w:rsidRPr="008C6702" w:rsidRDefault="008C6702" w:rsidP="0059686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 xml:space="preserve">Kryterium jest weryfikowane w oparciu o wniosek </w:t>
            </w: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br/>
              <w:t>o dofinansowanie projektu i załączniki.</w:t>
            </w:r>
          </w:p>
          <w:p w14:paraId="05B589D7" w14:textId="77777777" w:rsidR="008C6702" w:rsidRPr="008C6702" w:rsidRDefault="008C6702" w:rsidP="00495C86">
            <w:pPr>
              <w:spacing w:before="100" w:beforeAutospacing="1" w:after="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Kryterium fakultatywne, oceniane wyłącznie w przypadku, gdy wartość dofinansowania w złożonych wnioskach przekracza dostępną w naborze alokację.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5AC3D" w14:textId="6425790E" w:rsidR="008C6702" w:rsidRPr="008C6702" w:rsidRDefault="008C6702" w:rsidP="00596864">
            <w:pPr>
              <w:spacing w:before="480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 xml:space="preserve">Tak - </w:t>
            </w:r>
            <w:r w:rsidR="00554A8A">
              <w:rPr>
                <w:rFonts w:ascii="Arial" w:hAnsi="Arial" w:cs="Arial"/>
                <w:sz w:val="24"/>
                <w:szCs w:val="24"/>
                <w:lang w:eastAsia="pl-PL"/>
              </w:rPr>
              <w:t>5</w:t>
            </w: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 xml:space="preserve"> pkt</w:t>
            </w:r>
          </w:p>
          <w:p w14:paraId="5D5D5D4D" w14:textId="77777777" w:rsidR="008C6702" w:rsidRPr="008C6702" w:rsidRDefault="008C6702" w:rsidP="0059686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Nie – 0 pkt</w:t>
            </w:r>
          </w:p>
          <w:p w14:paraId="61D13534" w14:textId="77777777" w:rsidR="008C6702" w:rsidRPr="008C6702" w:rsidRDefault="008C6702" w:rsidP="0059686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Kryterium rozstrzygające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2EAC0" w14:textId="77777777" w:rsidR="008C6702" w:rsidRPr="008C6702" w:rsidRDefault="008C6702" w:rsidP="0059686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C6702">
              <w:rPr>
                <w:rFonts w:ascii="Arial" w:hAnsi="Arial" w:cs="Arial"/>
                <w:sz w:val="24"/>
                <w:szCs w:val="24"/>
                <w:lang w:eastAsia="pl-PL"/>
              </w:rPr>
              <w:t>n/d</w:t>
            </w:r>
          </w:p>
        </w:tc>
      </w:tr>
    </w:tbl>
    <w:p w14:paraId="4B18B25F" w14:textId="77777777" w:rsidR="001E06F0" w:rsidRDefault="001E06F0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</w:p>
    <w:sectPr w:rsidR="001E06F0" w:rsidSect="003B0164">
      <w:footerReference w:type="default" r:id="rId13"/>
      <w:headerReference w:type="first" r:id="rId14"/>
      <w:footerReference w:type="first" r:id="rId15"/>
      <w:type w:val="continuous"/>
      <w:pgSz w:w="16838" w:h="11906" w:orient="landscape"/>
      <w:pgMar w:top="1417" w:right="1245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6" w:author="Sylwia Szada" w:date="2025-06-05T11:48:00Z" w:initials="SS">
    <w:p w14:paraId="2AE996D8" w14:textId="77777777" w:rsidR="00A1471D" w:rsidRDefault="00E24DE8" w:rsidP="00A1471D">
      <w:pPr>
        <w:pStyle w:val="Tekstkomentarza"/>
      </w:pPr>
      <w:r>
        <w:rPr>
          <w:rStyle w:val="Odwoaniedokomentarza"/>
        </w:rPr>
        <w:annotationRef/>
      </w:r>
      <w:r w:rsidR="00A1471D">
        <w:t>Stanowisko Grupy roboczej ds. EFRR</w:t>
      </w:r>
    </w:p>
  </w:comment>
  <w:comment w:id="10" w:author="Sylwia Szada" w:date="2025-06-05T11:59:00Z" w:initials="SS">
    <w:p w14:paraId="737CBAE5" w14:textId="77777777" w:rsidR="00A1471D" w:rsidRDefault="00876CBF" w:rsidP="00A1471D">
      <w:pPr>
        <w:pStyle w:val="Tekstkomentarza"/>
      </w:pPr>
      <w:r>
        <w:rPr>
          <w:rStyle w:val="Odwoaniedokomentarza"/>
        </w:rPr>
        <w:annotationRef/>
      </w:r>
      <w:r w:rsidR="00A1471D">
        <w:t>Stanowisko Grupy roboczej ds. EFRR</w:t>
      </w:r>
    </w:p>
  </w:comment>
  <w:comment w:id="17" w:author="Sylwia Szada" w:date="2025-06-05T12:25:00Z" w:initials="SS">
    <w:p w14:paraId="12979709" w14:textId="77777777" w:rsidR="00A1471D" w:rsidRDefault="001A725F" w:rsidP="00A1471D">
      <w:pPr>
        <w:pStyle w:val="Tekstkomentarza"/>
      </w:pPr>
      <w:r>
        <w:rPr>
          <w:rStyle w:val="Odwoaniedokomentarza"/>
        </w:rPr>
        <w:annotationRef/>
      </w:r>
      <w:r w:rsidR="00A1471D">
        <w:t>Stanowisko Grupy roboczej ds. EFRR</w:t>
      </w:r>
    </w:p>
  </w:comment>
  <w:comment w:id="23" w:author="Sylwia Szada" w:date="2025-06-05T12:33:00Z" w:initials="SS">
    <w:p w14:paraId="2FFE4744" w14:textId="77777777" w:rsidR="00A1471D" w:rsidRDefault="00A22C3F" w:rsidP="00A1471D">
      <w:pPr>
        <w:pStyle w:val="Tekstkomentarza"/>
      </w:pPr>
      <w:r>
        <w:rPr>
          <w:rStyle w:val="Odwoaniedokomentarza"/>
        </w:rPr>
        <w:annotationRef/>
      </w:r>
      <w:r w:rsidR="00A1471D">
        <w:t>Stanowisko Grupy roboczej ds. EFRR</w:t>
      </w:r>
    </w:p>
  </w:comment>
  <w:comment w:id="29" w:author="Sylwia Szada" w:date="2025-06-05T12:42:00Z" w:initials="SS">
    <w:p w14:paraId="3772782B" w14:textId="77777777" w:rsidR="00A1471D" w:rsidRDefault="006B14C7" w:rsidP="00A1471D">
      <w:pPr>
        <w:pStyle w:val="Tekstkomentarza"/>
      </w:pPr>
      <w:r>
        <w:rPr>
          <w:rStyle w:val="Odwoaniedokomentarza"/>
        </w:rPr>
        <w:annotationRef/>
      </w:r>
      <w:r w:rsidR="00A1471D">
        <w:t>Stanowisko Grupy roboczej ds. EFRR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2AE996D8" w15:done="0"/>
  <w15:commentEx w15:paraId="737CBAE5" w15:done="0"/>
  <w15:commentEx w15:paraId="12979709" w15:done="0"/>
  <w15:commentEx w15:paraId="2FFE4744" w15:done="0"/>
  <w15:commentEx w15:paraId="3772782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59D14433" w16cex:dateUtc="2025-06-05T09:48:00Z"/>
  <w16cex:commentExtensible w16cex:durableId="6A49C831" w16cex:dateUtc="2025-06-05T09:59:00Z"/>
  <w16cex:commentExtensible w16cex:durableId="0CD20974" w16cex:dateUtc="2025-06-05T10:25:00Z"/>
  <w16cex:commentExtensible w16cex:durableId="430D6DCA" w16cex:dateUtc="2025-06-05T10:33:00Z"/>
  <w16cex:commentExtensible w16cex:durableId="6B03BC6A" w16cex:dateUtc="2025-06-05T10:4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2AE996D8" w16cid:durableId="59D14433"/>
  <w16cid:commentId w16cid:paraId="737CBAE5" w16cid:durableId="6A49C831"/>
  <w16cid:commentId w16cid:paraId="12979709" w16cid:durableId="0CD20974"/>
  <w16cid:commentId w16cid:paraId="2FFE4744" w16cid:durableId="430D6DCA"/>
  <w16cid:commentId w16cid:paraId="3772782B" w16cid:durableId="6B03BC6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FC9D79" w14:textId="77777777" w:rsidR="007B1A2C" w:rsidRDefault="007B1A2C" w:rsidP="00D15E00">
      <w:pPr>
        <w:spacing w:after="0" w:line="240" w:lineRule="auto"/>
      </w:pPr>
      <w:r>
        <w:separator/>
      </w:r>
    </w:p>
  </w:endnote>
  <w:endnote w:type="continuationSeparator" w:id="0">
    <w:p w14:paraId="5AB0742D" w14:textId="77777777" w:rsidR="007B1A2C" w:rsidRDefault="007B1A2C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744C3" w14:textId="77777777" w:rsidR="004F0A30" w:rsidRDefault="00F912D9" w:rsidP="00EE327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38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185528" w14:textId="77777777" w:rsidR="004F0A30" w:rsidRDefault="004F0A30" w:rsidP="005371B7">
    <w:pPr>
      <w:pStyle w:val="Stopka"/>
      <w:jc w:val="center"/>
    </w:pPr>
    <w:r>
      <w:rPr>
        <w:noProof/>
        <w:lang w:eastAsia="pl-PL"/>
      </w:rPr>
      <w:drawing>
        <wp:inline distT="0" distB="0" distL="0" distR="0" wp14:anchorId="32E87584" wp14:editId="1AF11DED">
          <wp:extent cx="6962775" cy="857250"/>
          <wp:effectExtent l="0" t="0" r="0" b="0"/>
          <wp:docPr id="1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BCF53E" w14:textId="77777777" w:rsidR="007B1A2C" w:rsidRDefault="007B1A2C" w:rsidP="00D15E00">
      <w:pPr>
        <w:spacing w:after="0" w:line="240" w:lineRule="auto"/>
      </w:pPr>
      <w:r>
        <w:separator/>
      </w:r>
    </w:p>
  </w:footnote>
  <w:footnote w:type="continuationSeparator" w:id="0">
    <w:p w14:paraId="22727C38" w14:textId="77777777" w:rsidR="007B1A2C" w:rsidRDefault="007B1A2C" w:rsidP="00D15E00">
      <w:pPr>
        <w:spacing w:after="0" w:line="240" w:lineRule="auto"/>
      </w:pPr>
      <w:r>
        <w:continuationSeparator/>
      </w:r>
    </w:p>
  </w:footnote>
  <w:footnote w:id="1">
    <w:p w14:paraId="2F15BFD3" w14:textId="77777777" w:rsidR="004F0A30" w:rsidRPr="00382F2C" w:rsidRDefault="004F0A30" w:rsidP="00F260CE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382F2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82F2C">
        <w:rPr>
          <w:rFonts w:ascii="Arial" w:hAnsi="Arial" w:cs="Arial"/>
          <w:sz w:val="24"/>
          <w:szCs w:val="24"/>
        </w:rPr>
        <w:t xml:space="preserve"> </w:t>
      </w:r>
      <w:r w:rsidRPr="00067247">
        <w:rPr>
          <w:rFonts w:ascii="Arial" w:hAnsi="Arial" w:cs="Arial"/>
          <w:sz w:val="24"/>
          <w:szCs w:val="24"/>
        </w:rPr>
        <w:t>W każdym kryterium przez „wnioskodawcę” rozumiemy też partnera/partnerów, chyba że kryterium stanowi inaczej.</w:t>
      </w:r>
    </w:p>
  </w:footnote>
  <w:footnote w:id="2">
    <w:p w14:paraId="706CDA5D" w14:textId="77777777" w:rsidR="004F0A30" w:rsidRPr="00EA6124" w:rsidRDefault="004F0A30" w:rsidP="00F260CE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EA612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A6124">
        <w:rPr>
          <w:rFonts w:ascii="Arial" w:hAnsi="Arial" w:cs="Arial"/>
          <w:sz w:val="24"/>
          <w:szCs w:val="24"/>
        </w:rPr>
        <w:t xml:space="preserve"> </w:t>
      </w:r>
      <w:r w:rsidRPr="00EA6124">
        <w:rPr>
          <w:rFonts w:ascii="Arial" w:hAnsi="Arial" w:cs="Arial"/>
          <w:bCs/>
          <w:sz w:val="24"/>
          <w:szCs w:val="24"/>
        </w:rPr>
        <w:t>Wykluczenia podmiotowe, określone w regulaminie wyboru projektów</w:t>
      </w:r>
      <w:r>
        <w:rPr>
          <w:rFonts w:ascii="Arial" w:hAnsi="Arial" w:cs="Arial"/>
          <w:bCs/>
          <w:sz w:val="24"/>
          <w:szCs w:val="24"/>
        </w:rPr>
        <w:t>,</w:t>
      </w:r>
      <w:r w:rsidRPr="00EA6124">
        <w:rPr>
          <w:rFonts w:ascii="Arial" w:hAnsi="Arial" w:cs="Arial"/>
          <w:bCs/>
          <w:sz w:val="24"/>
          <w:szCs w:val="24"/>
        </w:rPr>
        <w:t xml:space="preserve"> weryfikowane będą przed podpisaniem umowy.</w:t>
      </w:r>
    </w:p>
  </w:footnote>
  <w:footnote w:id="3">
    <w:p w14:paraId="1B022463" w14:textId="77777777" w:rsidR="004F0A30" w:rsidRPr="00F260CE" w:rsidRDefault="004F0A30" w:rsidP="00F260CE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F260C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F260CE">
        <w:rPr>
          <w:rFonts w:ascii="Arial" w:hAnsi="Arial" w:cs="Arial"/>
          <w:sz w:val="24"/>
          <w:szCs w:val="24"/>
        </w:rPr>
        <w:t xml:space="preserve"> Rozporządzenie Parlamentu Europejskiego i Rady (UE) nr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231/159 </w:t>
      </w:r>
      <w:r>
        <w:rPr>
          <w:rFonts w:ascii="Arial" w:hAnsi="Arial" w:cs="Arial"/>
          <w:sz w:val="24"/>
          <w:szCs w:val="24"/>
        </w:rPr>
        <w:br/>
      </w:r>
      <w:r w:rsidRPr="00F260CE">
        <w:rPr>
          <w:rFonts w:ascii="Arial" w:hAnsi="Arial" w:cs="Arial"/>
          <w:sz w:val="24"/>
          <w:szCs w:val="24"/>
        </w:rPr>
        <w:t>z 30.06.2021) (dalej: rozporządzenie nr 2021/1060).</w:t>
      </w:r>
    </w:p>
  </w:footnote>
  <w:footnote w:id="4">
    <w:p w14:paraId="3C3AB485" w14:textId="77777777" w:rsidR="004F0A30" w:rsidRPr="00581C35" w:rsidRDefault="004F0A30" w:rsidP="000459E5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581C3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81C35">
        <w:rPr>
          <w:rFonts w:ascii="Arial" w:hAnsi="Arial" w:cs="Arial"/>
          <w:sz w:val="24"/>
          <w:szCs w:val="24"/>
        </w:rPr>
        <w:t xml:space="preserve"> 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5">
    <w:p w14:paraId="332C21E4" w14:textId="77777777" w:rsidR="004F0A30" w:rsidRPr="00544205" w:rsidRDefault="004F0A30" w:rsidP="00F260CE">
      <w:pPr>
        <w:pStyle w:val="Tekstprzypisudolnego"/>
        <w:spacing w:before="100" w:beforeAutospacing="1" w:after="100" w:afterAutospacing="1" w:line="276" w:lineRule="auto"/>
      </w:pPr>
      <w:r w:rsidRPr="00544205">
        <w:rPr>
          <w:rStyle w:val="Odwoanieprzypisudolnego"/>
          <w:rFonts w:ascii="Arial" w:hAnsi="Arial" w:cs="Arial"/>
          <w:sz w:val="24"/>
          <w:szCs w:val="24"/>
        </w:rPr>
        <w:footnoteRef/>
      </w:r>
      <w:r>
        <w:rPr>
          <w:rFonts w:ascii="Arial" w:hAnsi="Arial" w:cs="Arial"/>
          <w:sz w:val="24"/>
          <w:szCs w:val="24"/>
        </w:rPr>
        <w:t xml:space="preserve"> </w:t>
      </w:r>
      <w:r w:rsidRPr="00426D8C">
        <w:rPr>
          <w:rFonts w:ascii="Arial" w:hAnsi="Arial" w:cs="Arial"/>
          <w:sz w:val="24"/>
          <w:szCs w:val="24"/>
        </w:rPr>
        <w:t>Należy posiadać wszystkie pozostałe decyzje, pozwolenia, uzgodnienia oraz opracowania składające się na dokumentację techniczną wymagane do złożenia wniosku o wydanie pozwolenia administracyjnego zezwalającego na realizację inwestycji</w:t>
      </w:r>
      <w:r w:rsidRPr="00C078E5">
        <w:rPr>
          <w:rFonts w:ascii="Arial" w:hAnsi="Arial" w:cs="Arial"/>
          <w:sz w:val="24"/>
          <w:szCs w:val="24"/>
        </w:rPr>
        <w:t>.</w:t>
      </w:r>
    </w:p>
  </w:footnote>
  <w:footnote w:id="6">
    <w:p w14:paraId="3F1CFDEC" w14:textId="77777777" w:rsidR="004F0A30" w:rsidRPr="00C35067" w:rsidRDefault="004F0A30" w:rsidP="00F260CE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C3506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35067">
        <w:rPr>
          <w:rFonts w:ascii="Arial" w:hAnsi="Arial" w:cs="Arial"/>
          <w:sz w:val="24"/>
          <w:szCs w:val="24"/>
        </w:rPr>
        <w:t xml:space="preserve"> W oparciu o przygotowany przez wnioskodawcę na etapie podpisania umowy harmonogram otrzymania takiego pozwolenia.</w:t>
      </w:r>
    </w:p>
  </w:footnote>
  <w:footnote w:id="7">
    <w:p w14:paraId="56461542" w14:textId="77777777" w:rsidR="004F0A30" w:rsidRPr="00F85B95" w:rsidRDefault="004F0A30" w:rsidP="00F260CE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F85B9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F85B95">
        <w:rPr>
          <w:rFonts w:ascii="Arial" w:hAnsi="Arial" w:cs="Arial"/>
          <w:sz w:val="24"/>
          <w:szCs w:val="24"/>
        </w:rPr>
        <w:t xml:space="preserve"> Pkt. 207 </w:t>
      </w:r>
      <w:hyperlink r:id="rId1" w:history="1">
        <w:r w:rsidRPr="00F85B95">
          <w:rPr>
            <w:rFonts w:ascii="Arial" w:hAnsi="Arial" w:cs="Arial"/>
            <w:color w:val="0000FF"/>
            <w:sz w:val="24"/>
            <w:szCs w:val="24"/>
            <w:u w:val="single"/>
          </w:rPr>
          <w:t>Zawiadomienia Komisji w sprawie pojęcia pomocy państwa w rozumieniu art. 107 ust. 1 Traktatu o funkcjonowaniu Unii Europejskiej </w:t>
        </w:r>
      </w:hyperlink>
      <w:r w:rsidRPr="00F85B95">
        <w:rPr>
          <w:rFonts w:ascii="Arial" w:hAnsi="Arial" w:cs="Arial"/>
          <w:sz w:val="24"/>
          <w:szCs w:val="24"/>
        </w:rPr>
        <w:t>(Dz. Urz. UE C 262 z dnia 19 lipca 2016 r., str. 1).</w:t>
      </w:r>
    </w:p>
  </w:footnote>
  <w:footnote w:id="8">
    <w:p w14:paraId="59AA6C9A" w14:textId="77777777" w:rsidR="004F0A30" w:rsidRPr="00F85B95" w:rsidRDefault="004F0A30" w:rsidP="00F260CE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F85B9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F85B95">
        <w:rPr>
          <w:rFonts w:ascii="Arial" w:hAnsi="Arial" w:cs="Arial"/>
          <w:sz w:val="24"/>
          <w:szCs w:val="24"/>
        </w:rPr>
        <w:t xml:space="preserve"> </w:t>
      </w:r>
      <w:bookmarkStart w:id="7" w:name="_Hlk182320201"/>
      <w:r w:rsidRPr="00F85B95">
        <w:rPr>
          <w:rFonts w:ascii="Arial" w:hAnsi="Arial" w:cs="Arial"/>
          <w:sz w:val="24"/>
          <w:szCs w:val="24"/>
        </w:rPr>
        <w:t xml:space="preserve">Zasada DNSH oznacza „Do no </w:t>
      </w:r>
      <w:proofErr w:type="spellStart"/>
      <w:r w:rsidRPr="00F85B95">
        <w:rPr>
          <w:rFonts w:ascii="Arial" w:hAnsi="Arial" w:cs="Arial"/>
          <w:sz w:val="24"/>
          <w:szCs w:val="24"/>
        </w:rPr>
        <w:t>significant</w:t>
      </w:r>
      <w:proofErr w:type="spellEnd"/>
      <w:r w:rsidRPr="00F85B9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85B95">
        <w:rPr>
          <w:rFonts w:ascii="Arial" w:hAnsi="Arial" w:cs="Arial"/>
          <w:sz w:val="24"/>
          <w:szCs w:val="24"/>
        </w:rPr>
        <w:t>harm</w:t>
      </w:r>
      <w:proofErr w:type="spellEnd"/>
      <w:r w:rsidRPr="00F85B95">
        <w:rPr>
          <w:rFonts w:ascii="Arial" w:hAnsi="Arial" w:cs="Arial"/>
          <w:sz w:val="24"/>
          <w:szCs w:val="24"/>
        </w:rPr>
        <w:t xml:space="preserve">”, czyli „nie czyń poważnych szkód”. Zasada ma zapewnić, że działania, które </w:t>
      </w:r>
      <w:r w:rsidRPr="00F85B95">
        <w:rPr>
          <w:rFonts w:ascii="Arial" w:hAnsi="Arial" w:cs="Arial"/>
          <w:sz w:val="24"/>
          <w:szCs w:val="24"/>
        </w:rPr>
        <w:br/>
        <w:t xml:space="preserve">w znacznym stopniu szkodzą środowisku i przynoszą więcej strat niż korzyści nie będą uznawane jako inwestycje zrównoważone środowiskowo. Szczegółowe informacje zawarte są w </w:t>
      </w:r>
      <w:bookmarkStart w:id="8" w:name="_Hlk133314601"/>
      <w:r w:rsidRPr="00F85B95">
        <w:rPr>
          <w:rFonts w:ascii="Arial" w:hAnsi="Arial" w:cs="Arial"/>
          <w:sz w:val="24"/>
          <w:szCs w:val="24"/>
        </w:rPr>
        <w:t xml:space="preserve">dokumencie </w:t>
      </w:r>
      <w:bookmarkStart w:id="9" w:name="_Hlk198650668"/>
      <w:r w:rsidRPr="00F85B95">
        <w:rPr>
          <w:rFonts w:ascii="Arial" w:hAnsi="Arial" w:cs="Arial"/>
          <w:sz w:val="24"/>
          <w:szCs w:val="24"/>
        </w:rPr>
        <w:fldChar w:fldCharType="begin"/>
      </w:r>
      <w:r w:rsidRPr="00F85B95">
        <w:rPr>
          <w:rFonts w:ascii="Arial" w:hAnsi="Arial" w:cs="Arial"/>
          <w:sz w:val="24"/>
          <w:szCs w:val="24"/>
        </w:rPr>
        <w:instrText>HYPERLINK "https://mojregion.eu/rpo/wp-content/uploads/sites/3/2022/11/uz-6-22-41-1624-z.pdf"</w:instrText>
      </w:r>
      <w:r w:rsidRPr="00F85B95">
        <w:rPr>
          <w:rFonts w:ascii="Arial" w:hAnsi="Arial" w:cs="Arial"/>
          <w:sz w:val="24"/>
          <w:szCs w:val="24"/>
        </w:rPr>
      </w:r>
      <w:r w:rsidRPr="00F85B95">
        <w:rPr>
          <w:rFonts w:ascii="Arial" w:hAnsi="Arial" w:cs="Arial"/>
          <w:sz w:val="24"/>
          <w:szCs w:val="24"/>
        </w:rPr>
        <w:fldChar w:fldCharType="separate"/>
      </w:r>
      <w:r w:rsidRPr="00F85B95">
        <w:rPr>
          <w:rFonts w:ascii="Arial" w:hAnsi="Arial" w:cs="Arial"/>
          <w:color w:val="0000FF"/>
          <w:sz w:val="24"/>
          <w:szCs w:val="24"/>
          <w:u w:val="single"/>
        </w:rPr>
        <w:t>„Ocena zgodności z zasadą „nie czyń poważnych szkód” (DNSH) zakresów wsparcia zawartych w projekcie programu regionalnego Fundusze Europejskie dla Kujaw i Pomorza na lata 2021-2027”</w:t>
      </w:r>
      <w:r w:rsidRPr="00F85B95">
        <w:rPr>
          <w:rFonts w:ascii="Arial" w:hAnsi="Arial" w:cs="Arial"/>
          <w:sz w:val="24"/>
          <w:szCs w:val="24"/>
        </w:rPr>
        <w:fldChar w:fldCharType="end"/>
      </w:r>
      <w:r w:rsidRPr="00F85B95">
        <w:rPr>
          <w:rFonts w:ascii="Arial" w:hAnsi="Arial" w:cs="Arial"/>
          <w:sz w:val="24"/>
          <w:szCs w:val="24"/>
        </w:rPr>
        <w:t>.</w:t>
      </w:r>
      <w:bookmarkEnd w:id="7"/>
      <w:bookmarkEnd w:id="8"/>
    </w:p>
    <w:bookmarkEnd w:id="9"/>
  </w:footnote>
  <w:footnote w:id="9">
    <w:p w14:paraId="7A1531CC" w14:textId="77777777" w:rsidR="004F0A30" w:rsidRPr="00EA6124" w:rsidRDefault="004F0A30" w:rsidP="00F260CE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EA612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A6124">
        <w:rPr>
          <w:rFonts w:ascii="Arial" w:hAnsi="Arial" w:cs="Arial"/>
          <w:sz w:val="24"/>
          <w:szCs w:val="24"/>
        </w:rPr>
        <w:t xml:space="preserve"> Na potrzeby oceny projektów stosuje się Wytyczne dotyczące kwalifikowalności wydatków na lata 2021-2027 wydane przez Ministra Funduszy i Polityki Regionalnej, aktualne na dzień ogłoszenia naboru. Do potwierdzenia kwalifikowalności wydatków w realizowanych projektach, stosowana będzie wersja wytycznych obowiązująca w dniu poniesienia wydatku, z uwzględnieniem pkt 7-9 Rozdziału 1. wytycznych.</w:t>
      </w:r>
    </w:p>
  </w:footnote>
  <w:footnote w:id="10">
    <w:p w14:paraId="01B10312" w14:textId="77777777" w:rsidR="004F0A30" w:rsidRPr="00CE2881" w:rsidRDefault="004F0A30" w:rsidP="00FA3E86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CE2881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E2881">
        <w:rPr>
          <w:rFonts w:ascii="Arial" w:hAnsi="Arial" w:cs="Arial"/>
          <w:sz w:val="24"/>
          <w:szCs w:val="24"/>
        </w:rPr>
        <w:t xml:space="preserve"> Opieka instytucjonalna – usługi świadczone: </w:t>
      </w:r>
    </w:p>
    <w:p w14:paraId="7ECF7A17" w14:textId="77777777" w:rsidR="004F0A30" w:rsidRPr="00CE2881" w:rsidRDefault="004F0A30" w:rsidP="000A74D3">
      <w:pPr>
        <w:pStyle w:val="Tekstprzypisudolnego"/>
        <w:numPr>
          <w:ilvl w:val="0"/>
          <w:numId w:val="17"/>
        </w:numPr>
        <w:spacing w:before="100" w:beforeAutospacing="1" w:line="276" w:lineRule="auto"/>
        <w:ind w:left="714" w:hanging="357"/>
        <w:rPr>
          <w:rFonts w:ascii="Arial" w:hAnsi="Arial" w:cs="Arial"/>
          <w:sz w:val="24"/>
          <w:szCs w:val="24"/>
        </w:rPr>
      </w:pPr>
      <w:r w:rsidRPr="000A74D3">
        <w:rPr>
          <w:rFonts w:ascii="Arial" w:hAnsi="Arial" w:cs="Arial"/>
          <w:sz w:val="24"/>
          <w:szCs w:val="24"/>
        </w:rPr>
        <w:t>w placówce opiekuńczo-pobytowej, czyli placówce wieloosobowego, całodobowego pobytu i opieki, w której liczba mieszkańców jest większa niż 8 osób, lub w</w:t>
      </w:r>
      <w:r w:rsidRPr="00CE2881">
        <w:rPr>
          <w:rFonts w:ascii="Arial" w:hAnsi="Arial" w:cs="Arial"/>
          <w:sz w:val="24"/>
          <w:szCs w:val="24"/>
        </w:rPr>
        <w:t xml:space="preserve"> której spełniona jest co najmniej jedna z poniższych przesłanek:</w:t>
      </w:r>
    </w:p>
    <w:p w14:paraId="788BB92B" w14:textId="77777777" w:rsidR="004F0A30" w:rsidRPr="00CE2881" w:rsidRDefault="004F0A30" w:rsidP="00FA3E86">
      <w:pPr>
        <w:pStyle w:val="Tekstprzypisudolnego"/>
        <w:numPr>
          <w:ilvl w:val="0"/>
          <w:numId w:val="18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CE2881">
        <w:rPr>
          <w:rFonts w:ascii="Arial" w:hAnsi="Arial" w:cs="Arial"/>
          <w:sz w:val="24"/>
          <w:szCs w:val="24"/>
        </w:rPr>
        <w:t>usługi nie są świadczone w sposób zindywidualizowany (dostosowany do potrzeb i możliwości danej osoby);</w:t>
      </w:r>
    </w:p>
    <w:p w14:paraId="234B9E49" w14:textId="77777777" w:rsidR="004F0A30" w:rsidRPr="00CE2881" w:rsidRDefault="004F0A30" w:rsidP="00FA3E86">
      <w:pPr>
        <w:pStyle w:val="Tekstprzypisudolnego"/>
        <w:numPr>
          <w:ilvl w:val="0"/>
          <w:numId w:val="18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CE2881">
        <w:rPr>
          <w:rFonts w:ascii="Arial" w:hAnsi="Arial" w:cs="Arial"/>
          <w:sz w:val="24"/>
          <w:szCs w:val="24"/>
        </w:rPr>
        <w:t>wymagania organizacyjne mają pierwszeństwo przed indywidualnymi potrzebami mieszkańców;</w:t>
      </w:r>
    </w:p>
    <w:p w14:paraId="27040D25" w14:textId="77777777" w:rsidR="004F0A30" w:rsidRPr="00CE2881" w:rsidRDefault="004F0A30" w:rsidP="00FA3E86">
      <w:pPr>
        <w:pStyle w:val="Tekstprzypisudolnego"/>
        <w:numPr>
          <w:ilvl w:val="0"/>
          <w:numId w:val="18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CE2881">
        <w:rPr>
          <w:rFonts w:ascii="Arial" w:hAnsi="Arial" w:cs="Arial"/>
          <w:sz w:val="24"/>
          <w:szCs w:val="24"/>
        </w:rPr>
        <w:t>mieszkańcy nie mają wystarczającej kontroli nad swoim życiem i nad decyzjami, które ich dotyczą w zakresie funkcjonowania w ramach placówki;</w:t>
      </w:r>
    </w:p>
    <w:p w14:paraId="617907E0" w14:textId="77777777" w:rsidR="004F0A30" w:rsidRPr="00CE2881" w:rsidRDefault="004F0A30" w:rsidP="00FA3E86">
      <w:pPr>
        <w:pStyle w:val="Tekstprzypisudolnego"/>
        <w:numPr>
          <w:ilvl w:val="0"/>
          <w:numId w:val="18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CE2881">
        <w:rPr>
          <w:rFonts w:ascii="Arial" w:hAnsi="Arial" w:cs="Arial"/>
          <w:sz w:val="24"/>
          <w:szCs w:val="24"/>
        </w:rPr>
        <w:t>mieszkańcy są odizolowani od ogółu społeczności lub zmuszeni do mieszkania razem;</w:t>
      </w:r>
    </w:p>
    <w:p w14:paraId="7B30087E" w14:textId="6985E6E0" w:rsidR="004F0A30" w:rsidRPr="000A74D3" w:rsidRDefault="004F0A30" w:rsidP="00FA3E86">
      <w:pPr>
        <w:pStyle w:val="Tekstprzypisudolnego"/>
        <w:numPr>
          <w:ilvl w:val="0"/>
          <w:numId w:val="17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0A74D3">
        <w:rPr>
          <w:rFonts w:ascii="Arial" w:hAnsi="Arial" w:cs="Arial"/>
          <w:sz w:val="24"/>
          <w:szCs w:val="24"/>
        </w:rPr>
        <w:t xml:space="preserve">w placówce opiekuńczo-wychowawczej typu socjalizacyjnego, interwencyjnego lub specjalistyczno-terapeutycznego, regionalnej placówce opiekuńczo-terapeutycznej lub interwencyjnym ośrodku </w:t>
      </w:r>
      <w:proofErr w:type="spellStart"/>
      <w:r w:rsidRPr="000A74D3">
        <w:rPr>
          <w:rFonts w:ascii="Arial" w:hAnsi="Arial" w:cs="Arial"/>
          <w:sz w:val="24"/>
          <w:szCs w:val="24"/>
        </w:rPr>
        <w:t>preadopcyjnym</w:t>
      </w:r>
      <w:proofErr w:type="spellEnd"/>
      <w:r w:rsidRPr="000A74D3">
        <w:rPr>
          <w:rFonts w:ascii="Arial" w:hAnsi="Arial" w:cs="Arial"/>
          <w:sz w:val="24"/>
          <w:szCs w:val="24"/>
        </w:rPr>
        <w:t xml:space="preserve"> w rozumieniu ustawy z dnia </w:t>
      </w:r>
      <w:r w:rsidRPr="000A74D3">
        <w:rPr>
          <w:rFonts w:ascii="Arial" w:hAnsi="Arial" w:cs="Arial"/>
          <w:sz w:val="24"/>
          <w:szCs w:val="24"/>
        </w:rPr>
        <w:br/>
        <w:t>9 czerwca 2011 r. o wspieraniu rodziny i systemie pieczy zastępczej (Dz. U. z 2025 r. poz. 49) lub w innej placówce wieloosobowego, całodobowego pobytu lub opieki;</w:t>
      </w:r>
    </w:p>
    <w:p w14:paraId="7CC2CE18" w14:textId="77777777" w:rsidR="004F0A30" w:rsidRPr="00CE2881" w:rsidRDefault="004F0A30" w:rsidP="00FA3E86">
      <w:pPr>
        <w:pStyle w:val="Tekstprzypisudolnego"/>
        <w:numPr>
          <w:ilvl w:val="0"/>
          <w:numId w:val="17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CE2881">
        <w:rPr>
          <w:rFonts w:ascii="Arial" w:hAnsi="Arial" w:cs="Arial"/>
          <w:sz w:val="24"/>
          <w:szCs w:val="24"/>
        </w:rPr>
        <w:t>w placówce interwencyjnego zakwaterowania (m.in. noclegownie, schroniska dla osób bezdomnych, ogrzewalnie).</w:t>
      </w:r>
    </w:p>
    <w:p w14:paraId="58696687" w14:textId="74D0EEF8" w:rsidR="004F0A30" w:rsidRPr="00382F2C" w:rsidRDefault="004F0A30" w:rsidP="00FA3E86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CE2881">
        <w:rPr>
          <w:rFonts w:ascii="Arial" w:hAnsi="Arial" w:cs="Arial"/>
          <w:sz w:val="24"/>
          <w:szCs w:val="24"/>
        </w:rPr>
        <w:t>Opieka instytucjonalna realizowana jest w szczególności w takich instytucjach jak:</w:t>
      </w:r>
      <w:r w:rsidRPr="00CE2881">
        <w:rPr>
          <w:rFonts w:ascii="Arial" w:hAnsi="Arial" w:cs="Arial"/>
          <w:sz w:val="24"/>
          <w:szCs w:val="24"/>
        </w:rPr>
        <w:br/>
        <w:t>a) dom pomocy społecznej, o którym mowa w ustawie z dnia 12 marca 2004 r. o pomocy społecznej</w:t>
      </w:r>
      <w:r>
        <w:rPr>
          <w:rFonts w:ascii="Arial" w:hAnsi="Arial" w:cs="Arial"/>
          <w:sz w:val="24"/>
          <w:szCs w:val="24"/>
        </w:rPr>
        <w:t xml:space="preserve"> (Dz. U. z 2024 r. poz. 1283, </w:t>
      </w:r>
      <w:r>
        <w:rPr>
          <w:rFonts w:ascii="Arial" w:hAnsi="Arial" w:cs="Arial"/>
          <w:sz w:val="24"/>
          <w:szCs w:val="24"/>
        </w:rPr>
        <w:br/>
        <w:t xml:space="preserve">z </w:t>
      </w:r>
      <w:proofErr w:type="spellStart"/>
      <w:r>
        <w:rPr>
          <w:rFonts w:ascii="Arial" w:hAnsi="Arial" w:cs="Arial"/>
          <w:sz w:val="24"/>
          <w:szCs w:val="24"/>
        </w:rPr>
        <w:t>późn</w:t>
      </w:r>
      <w:proofErr w:type="spellEnd"/>
      <w:r>
        <w:rPr>
          <w:rFonts w:ascii="Arial" w:hAnsi="Arial" w:cs="Arial"/>
          <w:sz w:val="24"/>
          <w:szCs w:val="24"/>
        </w:rPr>
        <w:t>. zm.)</w:t>
      </w:r>
      <w:r w:rsidRPr="00CE2881">
        <w:rPr>
          <w:rFonts w:ascii="Arial" w:hAnsi="Arial" w:cs="Arial"/>
          <w:sz w:val="24"/>
          <w:szCs w:val="24"/>
        </w:rPr>
        <w:t xml:space="preserve">; </w:t>
      </w:r>
      <w:r w:rsidRPr="00CE2881">
        <w:rPr>
          <w:rFonts w:ascii="Arial" w:hAnsi="Arial" w:cs="Arial"/>
          <w:sz w:val="24"/>
          <w:szCs w:val="24"/>
        </w:rPr>
        <w:br/>
        <w:t xml:space="preserve">b) zakład opiekuńczo-leczniczy i zakład pielęgnacyjno-opiekuńczy, o których mowa w ustawie z dnia 27 sierpnia 2004 r. </w:t>
      </w:r>
      <w:r>
        <w:rPr>
          <w:rFonts w:ascii="Arial" w:hAnsi="Arial" w:cs="Arial"/>
          <w:sz w:val="24"/>
          <w:szCs w:val="24"/>
        </w:rPr>
        <w:br/>
      </w:r>
      <w:r w:rsidRPr="00CE2881">
        <w:rPr>
          <w:rFonts w:ascii="Arial" w:hAnsi="Arial" w:cs="Arial"/>
          <w:sz w:val="24"/>
          <w:szCs w:val="24"/>
        </w:rPr>
        <w:t xml:space="preserve">o świadczeniach opieki zdrowotnej finansowanych ze środków publicznych (Dz. U. z </w:t>
      </w:r>
      <w:ins w:id="18" w:author="Sylwia Szada" w:date="2025-06-05T12:24:00Z" w16du:dateUtc="2025-06-05T10:24:00Z">
        <w:r w:rsidR="001A725F">
          <w:rPr>
            <w:rFonts w:ascii="Arial" w:hAnsi="Arial" w:cs="Arial"/>
            <w:sz w:val="24"/>
            <w:szCs w:val="24"/>
          </w:rPr>
          <w:t>2025</w:t>
        </w:r>
      </w:ins>
      <w:del w:id="19" w:author="Sylwia Szada" w:date="2025-06-05T12:24:00Z" w16du:dateUtc="2025-06-05T10:24:00Z">
        <w:r w:rsidDel="001A725F">
          <w:rPr>
            <w:rFonts w:ascii="Arial" w:hAnsi="Arial" w:cs="Arial"/>
            <w:sz w:val="24"/>
            <w:szCs w:val="24"/>
          </w:rPr>
          <w:delText>2024</w:delText>
        </w:r>
      </w:del>
      <w:r>
        <w:rPr>
          <w:rFonts w:ascii="Arial" w:hAnsi="Arial" w:cs="Arial"/>
          <w:sz w:val="24"/>
          <w:szCs w:val="24"/>
        </w:rPr>
        <w:t xml:space="preserve"> r.</w:t>
      </w:r>
      <w:r w:rsidRPr="00CE2881">
        <w:rPr>
          <w:rFonts w:ascii="Arial" w:hAnsi="Arial" w:cs="Arial"/>
          <w:sz w:val="24"/>
          <w:szCs w:val="24"/>
        </w:rPr>
        <w:t xml:space="preserve"> poz.</w:t>
      </w:r>
      <w:r>
        <w:rPr>
          <w:rFonts w:ascii="Arial" w:hAnsi="Arial" w:cs="Arial"/>
          <w:sz w:val="24"/>
          <w:szCs w:val="24"/>
        </w:rPr>
        <w:t xml:space="preserve"> </w:t>
      </w:r>
      <w:ins w:id="20" w:author="Sylwia Szada" w:date="2025-06-05T12:25:00Z" w16du:dateUtc="2025-06-05T10:25:00Z">
        <w:r w:rsidR="001A725F">
          <w:rPr>
            <w:rFonts w:ascii="Arial" w:hAnsi="Arial" w:cs="Arial"/>
            <w:sz w:val="24"/>
            <w:szCs w:val="24"/>
          </w:rPr>
          <w:t>620</w:t>
        </w:r>
      </w:ins>
      <w:del w:id="21" w:author="Sylwia Szada" w:date="2025-06-05T12:24:00Z" w16du:dateUtc="2025-06-05T10:24:00Z">
        <w:r w:rsidDel="001A725F">
          <w:rPr>
            <w:rFonts w:ascii="Arial" w:hAnsi="Arial" w:cs="Arial"/>
            <w:sz w:val="24"/>
            <w:szCs w:val="24"/>
          </w:rPr>
          <w:delText>146</w:delText>
        </w:r>
        <w:r w:rsidRPr="00CE2881" w:rsidDel="001A725F">
          <w:rPr>
            <w:rFonts w:ascii="Arial" w:hAnsi="Arial" w:cs="Arial"/>
            <w:sz w:val="24"/>
            <w:szCs w:val="24"/>
          </w:rPr>
          <w:delText>, z późn. zm.</w:delText>
        </w:r>
      </w:del>
      <w:r w:rsidRPr="00CE2881">
        <w:rPr>
          <w:rFonts w:ascii="Arial" w:hAnsi="Arial" w:cs="Arial"/>
          <w:sz w:val="24"/>
          <w:szCs w:val="24"/>
        </w:rPr>
        <w:t>).</w:t>
      </w:r>
    </w:p>
  </w:footnote>
  <w:footnote w:id="11">
    <w:p w14:paraId="5E8F33F7" w14:textId="77777777" w:rsidR="004F0A30" w:rsidRPr="00622FEB" w:rsidRDefault="004F0A30" w:rsidP="00FA3E86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622FE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22FE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Usługi świadczone w społeczności lokalnej - </w:t>
      </w:r>
      <w:r w:rsidRPr="00622FEB">
        <w:rPr>
          <w:rFonts w:ascii="Arial" w:hAnsi="Arial" w:cs="Arial"/>
          <w:sz w:val="24"/>
          <w:szCs w:val="24"/>
        </w:rPr>
        <w:t>usługi społeczne lub zdrowotne umożliwiające osobom niezależne życie w środowisku lokalnym, a dzieciom życie w rodzinie lub rodzinnej pieczy zastępczej. Usługi te zapobiegają odizolowaniu osób od rodziny lub społeczności lokalnej oraz umożliwiają podtrzymywanie więzi rodzinnych i sąsiedzkich. Są to usługi świadczone w sposób:</w:t>
      </w:r>
    </w:p>
    <w:p w14:paraId="36C96C4A" w14:textId="77777777" w:rsidR="004F0A30" w:rsidRDefault="004F0A30" w:rsidP="005A3B17">
      <w:pPr>
        <w:pStyle w:val="Tekstprzypisudolnego"/>
        <w:numPr>
          <w:ilvl w:val="0"/>
          <w:numId w:val="21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622FEB">
        <w:rPr>
          <w:rFonts w:ascii="Arial" w:hAnsi="Arial" w:cs="Arial"/>
          <w:sz w:val="24"/>
          <w:szCs w:val="24"/>
        </w:rPr>
        <w:t>zindywidualizowany (dostosowany do potrzeb i możliwości danej osoby);</w:t>
      </w:r>
    </w:p>
    <w:p w14:paraId="684C1963" w14:textId="77777777" w:rsidR="004F0A30" w:rsidRDefault="004F0A30" w:rsidP="005A3B17">
      <w:pPr>
        <w:pStyle w:val="Tekstprzypisudolnego"/>
        <w:numPr>
          <w:ilvl w:val="0"/>
          <w:numId w:val="21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622FEB">
        <w:rPr>
          <w:rFonts w:ascii="Arial" w:hAnsi="Arial" w:cs="Arial"/>
          <w:sz w:val="24"/>
          <w:szCs w:val="24"/>
        </w:rPr>
        <w:t>umożliwiający odbiorcom tych usług kontrolę nad swoim życiem i nad decyzjami, które ich dotyczą (w zakresie wsparcia dzieci uwzględnianie ich zdania);</w:t>
      </w:r>
    </w:p>
    <w:p w14:paraId="4A76E83F" w14:textId="77777777" w:rsidR="004F0A30" w:rsidRDefault="004F0A30" w:rsidP="005A3B17">
      <w:pPr>
        <w:pStyle w:val="Tekstprzypisudolnego"/>
        <w:numPr>
          <w:ilvl w:val="0"/>
          <w:numId w:val="21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622FEB">
        <w:rPr>
          <w:rFonts w:ascii="Arial" w:hAnsi="Arial" w:cs="Arial"/>
          <w:sz w:val="24"/>
          <w:szCs w:val="24"/>
        </w:rPr>
        <w:t>zapewniający, że odbiorcy usług nie są odizolowani od ogółu społeczności lub nie są zmuszeni do mieszkania razem;</w:t>
      </w:r>
    </w:p>
    <w:p w14:paraId="4EB88756" w14:textId="77777777" w:rsidR="004F0A30" w:rsidRPr="00622FEB" w:rsidRDefault="004F0A30" w:rsidP="005A3B17">
      <w:pPr>
        <w:pStyle w:val="Tekstprzypisudolnego"/>
        <w:numPr>
          <w:ilvl w:val="0"/>
          <w:numId w:val="21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622FEB">
        <w:rPr>
          <w:rFonts w:ascii="Arial" w:hAnsi="Arial" w:cs="Arial"/>
          <w:sz w:val="24"/>
          <w:szCs w:val="24"/>
        </w:rPr>
        <w:t>gwarantujący, że wymagania organizacyjne nie mają pierwszeństwa przed indywidualnymi potrzebami osoby z niej korzystającej.</w:t>
      </w:r>
    </w:p>
    <w:p w14:paraId="182CCEE7" w14:textId="77777777" w:rsidR="004F0A30" w:rsidRPr="00622FEB" w:rsidRDefault="004F0A30" w:rsidP="00FA3E86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622FEB">
        <w:rPr>
          <w:rFonts w:ascii="Arial" w:hAnsi="Arial" w:cs="Arial"/>
          <w:sz w:val="24"/>
          <w:szCs w:val="24"/>
        </w:rPr>
        <w:t>Warunki, o których mowa w lit. a</w:t>
      </w:r>
      <w:r>
        <w:rPr>
          <w:rFonts w:ascii="Arial" w:hAnsi="Arial" w:cs="Arial"/>
          <w:sz w:val="24"/>
          <w:szCs w:val="24"/>
        </w:rPr>
        <w:t>–d, muszą być spełnione łącznie.</w:t>
      </w:r>
    </w:p>
  </w:footnote>
  <w:footnote w:id="12">
    <w:p w14:paraId="0C986958" w14:textId="06CA438C" w:rsidR="005D46CC" w:rsidRPr="005D46CC" w:rsidRDefault="005D46CC" w:rsidP="005D46CC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5D46C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D46CC">
        <w:rPr>
          <w:rFonts w:ascii="Arial" w:hAnsi="Arial" w:cs="Arial"/>
          <w:sz w:val="24"/>
          <w:szCs w:val="24"/>
        </w:rPr>
        <w:t xml:space="preserve"> Dotyczy zarówno tej samej nieruchomości gruntowej jak również tego samego budynku</w:t>
      </w:r>
      <w:r>
        <w:rPr>
          <w:rFonts w:ascii="Arial" w:hAnsi="Arial" w:cs="Arial"/>
          <w:sz w:val="24"/>
          <w:szCs w:val="24"/>
        </w:rPr>
        <w:t>.</w:t>
      </w:r>
    </w:p>
  </w:footnote>
  <w:footnote w:id="13">
    <w:p w14:paraId="0A0A3389" w14:textId="77777777" w:rsidR="004F0A30" w:rsidRPr="005D46CC" w:rsidRDefault="004F0A30" w:rsidP="005D46CC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5D46C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D46CC">
        <w:rPr>
          <w:rFonts w:ascii="Arial" w:hAnsi="Arial" w:cs="Arial"/>
          <w:sz w:val="24"/>
          <w:szCs w:val="24"/>
        </w:rPr>
        <w:t xml:space="preserve"> Opieka instytucjonalna – usługi świadczone: </w:t>
      </w:r>
    </w:p>
    <w:p w14:paraId="4467CA6A" w14:textId="77777777" w:rsidR="004F0A30" w:rsidRPr="005D46CC" w:rsidRDefault="004F0A30" w:rsidP="00523191">
      <w:pPr>
        <w:pStyle w:val="Tekstprzypisudolnego"/>
        <w:numPr>
          <w:ilvl w:val="0"/>
          <w:numId w:val="44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5D46CC">
        <w:rPr>
          <w:rFonts w:ascii="Arial" w:hAnsi="Arial" w:cs="Arial"/>
          <w:sz w:val="24"/>
          <w:szCs w:val="24"/>
        </w:rPr>
        <w:t>w placówce opiekuńczo-pobytowej, czyli placówce wieloosobowego, całodobowego pobytu i opieki, w której liczba mieszkańców jest większa niż 8 osób, lub w której spełniona jest co najmniej jedna z poniższych przesłanek:</w:t>
      </w:r>
    </w:p>
    <w:p w14:paraId="5CCD0E76" w14:textId="77777777" w:rsidR="004F0A30" w:rsidRPr="005D46CC" w:rsidRDefault="004F0A30" w:rsidP="00292D1F">
      <w:pPr>
        <w:pStyle w:val="Tekstprzypisudolnego"/>
        <w:numPr>
          <w:ilvl w:val="0"/>
          <w:numId w:val="45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5D46CC">
        <w:rPr>
          <w:rFonts w:ascii="Arial" w:hAnsi="Arial" w:cs="Arial"/>
          <w:sz w:val="24"/>
          <w:szCs w:val="24"/>
        </w:rPr>
        <w:t>usługi nie są świadczone w sposób zindywidualizowany (dostosowany do potrzeb i możliwości danej osoby);</w:t>
      </w:r>
    </w:p>
    <w:p w14:paraId="41B0A96C" w14:textId="77777777" w:rsidR="004F0A30" w:rsidRPr="005D46CC" w:rsidRDefault="004F0A30" w:rsidP="00292D1F">
      <w:pPr>
        <w:pStyle w:val="Tekstprzypisudolnego"/>
        <w:numPr>
          <w:ilvl w:val="0"/>
          <w:numId w:val="45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5D46CC">
        <w:rPr>
          <w:rFonts w:ascii="Arial" w:hAnsi="Arial" w:cs="Arial"/>
          <w:sz w:val="24"/>
          <w:szCs w:val="24"/>
        </w:rPr>
        <w:t>wymagania organizacyjne mają pierwszeństwo przed indywidualnymi potrzebami mieszkańców;</w:t>
      </w:r>
    </w:p>
    <w:p w14:paraId="316064EF" w14:textId="77777777" w:rsidR="004F0A30" w:rsidRPr="005D46CC" w:rsidRDefault="004F0A30" w:rsidP="00292D1F">
      <w:pPr>
        <w:pStyle w:val="Tekstprzypisudolnego"/>
        <w:numPr>
          <w:ilvl w:val="0"/>
          <w:numId w:val="45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5D46CC">
        <w:rPr>
          <w:rFonts w:ascii="Arial" w:hAnsi="Arial" w:cs="Arial"/>
          <w:sz w:val="24"/>
          <w:szCs w:val="24"/>
        </w:rPr>
        <w:t>mieszkańcy nie mają wystarczającej kontroli nad swoim życiem i nad decyzjami, które ich dotyczą w zakresie funkcjonowania w ramach placówki;</w:t>
      </w:r>
    </w:p>
    <w:p w14:paraId="5A0CF05A" w14:textId="77777777" w:rsidR="004F0A30" w:rsidRPr="005D46CC" w:rsidRDefault="004F0A30" w:rsidP="00292D1F">
      <w:pPr>
        <w:pStyle w:val="Tekstprzypisudolnego"/>
        <w:numPr>
          <w:ilvl w:val="0"/>
          <w:numId w:val="45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5D46CC">
        <w:rPr>
          <w:rFonts w:ascii="Arial" w:hAnsi="Arial" w:cs="Arial"/>
          <w:sz w:val="24"/>
          <w:szCs w:val="24"/>
        </w:rPr>
        <w:t>mieszkańcy są odizolowani od ogółu społeczności lub zmuszeni do mieszkania razem;</w:t>
      </w:r>
    </w:p>
    <w:p w14:paraId="3D6D8A22" w14:textId="77777777" w:rsidR="004F0A30" w:rsidRPr="005D46CC" w:rsidRDefault="004F0A30" w:rsidP="00523191">
      <w:pPr>
        <w:pStyle w:val="Tekstprzypisudolnego"/>
        <w:numPr>
          <w:ilvl w:val="0"/>
          <w:numId w:val="44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5D46CC">
        <w:rPr>
          <w:rFonts w:ascii="Arial" w:hAnsi="Arial" w:cs="Arial"/>
          <w:sz w:val="24"/>
          <w:szCs w:val="24"/>
        </w:rPr>
        <w:t xml:space="preserve">w placówce opiekuńczo-wychowawczej typu socjalizacyjnego, interwencyjnego lub specjalistyczno-terapeutycznego, regionalnej placówce opiekuńczo-terapeutycznej lub interwencyjnym ośrodku </w:t>
      </w:r>
      <w:proofErr w:type="spellStart"/>
      <w:r w:rsidRPr="005D46CC">
        <w:rPr>
          <w:rFonts w:ascii="Arial" w:hAnsi="Arial" w:cs="Arial"/>
          <w:sz w:val="24"/>
          <w:szCs w:val="24"/>
        </w:rPr>
        <w:t>preadopcyjnym</w:t>
      </w:r>
      <w:proofErr w:type="spellEnd"/>
      <w:r w:rsidRPr="005D46CC">
        <w:rPr>
          <w:rFonts w:ascii="Arial" w:hAnsi="Arial" w:cs="Arial"/>
          <w:sz w:val="24"/>
          <w:szCs w:val="24"/>
        </w:rPr>
        <w:t xml:space="preserve"> w rozumieniu ustawy z dnia </w:t>
      </w:r>
      <w:r w:rsidRPr="005D46CC">
        <w:rPr>
          <w:rFonts w:ascii="Arial" w:hAnsi="Arial" w:cs="Arial"/>
          <w:sz w:val="24"/>
          <w:szCs w:val="24"/>
        </w:rPr>
        <w:br/>
        <w:t>9 czerwca 2011 r. o wspieraniu rodziny i systemie pieczy zastępczej (Dz. U. z 2025 r. poz. 49) lub w innej placówce wieloosobowego, całodobowego pobytu lub opieki;</w:t>
      </w:r>
    </w:p>
    <w:p w14:paraId="2E59013C" w14:textId="77777777" w:rsidR="004F0A30" w:rsidRPr="005D46CC" w:rsidRDefault="004F0A30" w:rsidP="00523191">
      <w:pPr>
        <w:pStyle w:val="Tekstprzypisudolnego"/>
        <w:numPr>
          <w:ilvl w:val="0"/>
          <w:numId w:val="44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5D46CC">
        <w:rPr>
          <w:rFonts w:ascii="Arial" w:hAnsi="Arial" w:cs="Arial"/>
          <w:sz w:val="24"/>
          <w:szCs w:val="24"/>
        </w:rPr>
        <w:t>w placówce interwencyjnego zakwaterowania (m.in. noclegownie, schroniska dla osób bezdomnych, ogrzewalnie).</w:t>
      </w:r>
    </w:p>
    <w:p w14:paraId="27912E32" w14:textId="2036BE64" w:rsidR="004F0A30" w:rsidRPr="005D46CC" w:rsidRDefault="004F0A30" w:rsidP="005D46CC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5D46CC">
        <w:rPr>
          <w:rFonts w:ascii="Arial" w:hAnsi="Arial" w:cs="Arial"/>
          <w:sz w:val="24"/>
          <w:szCs w:val="24"/>
        </w:rPr>
        <w:t>Opieka instytucjonalna realizowana jest w szczególności w takich instytucjach jak:</w:t>
      </w:r>
      <w:r w:rsidRPr="005D46CC">
        <w:rPr>
          <w:rFonts w:ascii="Arial" w:hAnsi="Arial" w:cs="Arial"/>
          <w:sz w:val="24"/>
          <w:szCs w:val="24"/>
        </w:rPr>
        <w:br/>
        <w:t xml:space="preserve">a) dom pomocy społecznej, o którym mowa w ustawie z dnia 12 marca 2004 r. o pomocy społecznej (Dz. U. z 2024 r. poz. 1283, </w:t>
      </w:r>
      <w:r w:rsidRPr="005D46CC">
        <w:rPr>
          <w:rFonts w:ascii="Arial" w:hAnsi="Arial" w:cs="Arial"/>
          <w:sz w:val="24"/>
          <w:szCs w:val="24"/>
        </w:rPr>
        <w:br/>
        <w:t xml:space="preserve">z </w:t>
      </w:r>
      <w:proofErr w:type="spellStart"/>
      <w:r w:rsidRPr="005D46CC">
        <w:rPr>
          <w:rFonts w:ascii="Arial" w:hAnsi="Arial" w:cs="Arial"/>
          <w:sz w:val="24"/>
          <w:szCs w:val="24"/>
        </w:rPr>
        <w:t>późn</w:t>
      </w:r>
      <w:proofErr w:type="spellEnd"/>
      <w:r w:rsidRPr="005D46CC">
        <w:rPr>
          <w:rFonts w:ascii="Arial" w:hAnsi="Arial" w:cs="Arial"/>
          <w:sz w:val="24"/>
          <w:szCs w:val="24"/>
        </w:rPr>
        <w:t xml:space="preserve">. zm.); </w:t>
      </w:r>
      <w:r w:rsidRPr="005D46CC">
        <w:rPr>
          <w:rFonts w:ascii="Arial" w:hAnsi="Arial" w:cs="Arial"/>
          <w:sz w:val="24"/>
          <w:szCs w:val="24"/>
        </w:rPr>
        <w:br/>
        <w:t xml:space="preserve">b) zakład opiekuńczo-leczniczy i zakład pielęgnacyjno-opiekuńczy, o których mowa w ustawie z dnia 27 sierpnia 2004 r. </w:t>
      </w:r>
      <w:r w:rsidRPr="005D46CC">
        <w:rPr>
          <w:rFonts w:ascii="Arial" w:hAnsi="Arial" w:cs="Arial"/>
          <w:sz w:val="24"/>
          <w:szCs w:val="24"/>
        </w:rPr>
        <w:br/>
        <w:t xml:space="preserve">o świadczeniach opieki zdrowotnej finansowanych ze środków publicznych (Dz. U. z </w:t>
      </w:r>
      <w:ins w:id="24" w:author="Sylwia Szada" w:date="2025-06-05T12:33:00Z" w16du:dateUtc="2025-06-05T10:33:00Z">
        <w:r w:rsidR="00A22C3F">
          <w:rPr>
            <w:rFonts w:ascii="Arial" w:hAnsi="Arial" w:cs="Arial"/>
            <w:sz w:val="24"/>
            <w:szCs w:val="24"/>
          </w:rPr>
          <w:t>2025</w:t>
        </w:r>
      </w:ins>
      <w:del w:id="25" w:author="Sylwia Szada" w:date="2025-06-05T12:32:00Z" w16du:dateUtc="2025-06-05T10:32:00Z">
        <w:r w:rsidRPr="005D46CC" w:rsidDel="00A22C3F">
          <w:rPr>
            <w:rFonts w:ascii="Arial" w:hAnsi="Arial" w:cs="Arial"/>
            <w:sz w:val="24"/>
            <w:szCs w:val="24"/>
          </w:rPr>
          <w:delText>2024</w:delText>
        </w:r>
      </w:del>
      <w:r w:rsidRPr="005D46CC">
        <w:rPr>
          <w:rFonts w:ascii="Arial" w:hAnsi="Arial" w:cs="Arial"/>
          <w:sz w:val="24"/>
          <w:szCs w:val="24"/>
        </w:rPr>
        <w:t xml:space="preserve"> r. poz. </w:t>
      </w:r>
      <w:ins w:id="26" w:author="Sylwia Szada" w:date="2025-06-05T12:33:00Z" w16du:dateUtc="2025-06-05T10:33:00Z">
        <w:r w:rsidR="00A22C3F">
          <w:rPr>
            <w:rFonts w:ascii="Arial" w:hAnsi="Arial" w:cs="Arial"/>
            <w:sz w:val="24"/>
            <w:szCs w:val="24"/>
          </w:rPr>
          <w:t>620</w:t>
        </w:r>
      </w:ins>
      <w:del w:id="27" w:author="Sylwia Szada" w:date="2025-06-05T12:33:00Z" w16du:dateUtc="2025-06-05T10:33:00Z">
        <w:r w:rsidRPr="005D46CC" w:rsidDel="00A22C3F">
          <w:rPr>
            <w:rFonts w:ascii="Arial" w:hAnsi="Arial" w:cs="Arial"/>
            <w:sz w:val="24"/>
            <w:szCs w:val="24"/>
          </w:rPr>
          <w:delText>146, z późn. zm.</w:delText>
        </w:r>
      </w:del>
      <w:r w:rsidRPr="005D46CC">
        <w:rPr>
          <w:rFonts w:ascii="Arial" w:hAnsi="Arial" w:cs="Arial"/>
          <w:sz w:val="24"/>
          <w:szCs w:val="24"/>
        </w:rPr>
        <w:t>).</w:t>
      </w:r>
    </w:p>
  </w:footnote>
  <w:footnote w:id="14">
    <w:p w14:paraId="07A5EE03" w14:textId="04E17217" w:rsidR="004F0A30" w:rsidRPr="00FA5048" w:rsidRDefault="004F0A30" w:rsidP="001818FC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554A8A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54A8A">
        <w:rPr>
          <w:rFonts w:ascii="Arial" w:hAnsi="Arial" w:cs="Arial"/>
          <w:sz w:val="24"/>
          <w:szCs w:val="24"/>
        </w:rPr>
        <w:t xml:space="preserve"> </w:t>
      </w:r>
      <w:r w:rsidR="00596864" w:rsidRPr="00554A8A">
        <w:rPr>
          <w:rFonts w:ascii="Arial" w:hAnsi="Arial" w:cs="Arial"/>
          <w:sz w:val="24"/>
          <w:szCs w:val="24"/>
        </w:rPr>
        <w:t>D</w:t>
      </w:r>
      <w:r w:rsidRPr="00554A8A">
        <w:rPr>
          <w:rFonts w:ascii="Arial" w:hAnsi="Arial" w:cs="Arial"/>
          <w:sz w:val="24"/>
          <w:szCs w:val="24"/>
        </w:rPr>
        <w:t>ane własne ROPS w Toruniu - dodatek do OZPS za rok 2023</w:t>
      </w:r>
      <w:r w:rsidR="002B5CD4" w:rsidRPr="00554A8A">
        <w:rPr>
          <w:rFonts w:ascii="Arial" w:hAnsi="Arial" w:cs="Arial"/>
          <w:sz w:val="24"/>
          <w:szCs w:val="24"/>
        </w:rPr>
        <w:t>, który stanowi załącznik do kryteriów.</w:t>
      </w:r>
    </w:p>
  </w:footnote>
  <w:footnote w:id="15">
    <w:p w14:paraId="03A8A543" w14:textId="5F4D8C5C" w:rsidR="002B5CD4" w:rsidRPr="002B5CD4" w:rsidRDefault="002B5CD4" w:rsidP="001818FC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2B5CD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B5CD4">
        <w:rPr>
          <w:rFonts w:ascii="Arial" w:hAnsi="Arial" w:cs="Arial"/>
          <w:sz w:val="24"/>
          <w:szCs w:val="24"/>
        </w:rPr>
        <w:t xml:space="preserve"> Dane z rejestru wolnych miejsc w placówkach opiekuńczo-wychowawczych - Kujawsko-Pomorski Urząd Wojewódzki w Bydgoszczy (stan na 01.11.2024 r.)</w:t>
      </w:r>
      <w:r>
        <w:rPr>
          <w:rFonts w:ascii="Arial" w:hAnsi="Arial" w:cs="Arial"/>
          <w:sz w:val="24"/>
          <w:szCs w:val="24"/>
        </w:rPr>
        <w:t>, które stanowią załącznik do kryteriów.</w:t>
      </w:r>
    </w:p>
  </w:footnote>
  <w:footnote w:id="16">
    <w:p w14:paraId="77D8A958" w14:textId="77777777" w:rsidR="004F0A30" w:rsidRPr="002A6BCE" w:rsidRDefault="004F0A30" w:rsidP="00F85B95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>
        <w:rPr>
          <w:rStyle w:val="Odwoanieprzypisudolnego"/>
          <w:rFonts w:ascii="Arial" w:hAnsi="Arial" w:cs="Arial"/>
          <w:sz w:val="24"/>
          <w:szCs w:val="24"/>
        </w:rPr>
        <w:footnoteRef/>
      </w:r>
      <w:r>
        <w:rPr>
          <w:rFonts w:ascii="Arial" w:hAnsi="Arial" w:cs="Arial"/>
          <w:sz w:val="24"/>
          <w:szCs w:val="24"/>
        </w:rPr>
        <w:t xml:space="preserve"> Współpraca nie musi być nawiązana w formie partnerstwa, o którym mowa w kryterium B.2 Prawidłowość wyboru partnerów uczestniczących/ realizujących projekt.</w:t>
      </w:r>
    </w:p>
  </w:footnote>
  <w:footnote w:id="17">
    <w:p w14:paraId="4DE5830A" w14:textId="0498ABA2" w:rsidR="004F0A30" w:rsidRPr="00F85B95" w:rsidRDefault="004F0A30" w:rsidP="00F85B95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F85B9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F85B95">
        <w:rPr>
          <w:rFonts w:ascii="Arial" w:hAnsi="Arial" w:cs="Arial"/>
          <w:sz w:val="24"/>
          <w:szCs w:val="24"/>
        </w:rPr>
        <w:t xml:space="preserve"> Zasada DNSH oznacza „Do no </w:t>
      </w:r>
      <w:proofErr w:type="spellStart"/>
      <w:r w:rsidRPr="00F85B95">
        <w:rPr>
          <w:rFonts w:ascii="Arial" w:hAnsi="Arial" w:cs="Arial"/>
          <w:sz w:val="24"/>
          <w:szCs w:val="24"/>
        </w:rPr>
        <w:t>significant</w:t>
      </w:r>
      <w:proofErr w:type="spellEnd"/>
      <w:r w:rsidRPr="00F85B9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85B95">
        <w:rPr>
          <w:rFonts w:ascii="Arial" w:hAnsi="Arial" w:cs="Arial"/>
          <w:sz w:val="24"/>
          <w:szCs w:val="24"/>
        </w:rPr>
        <w:t>harm</w:t>
      </w:r>
      <w:proofErr w:type="spellEnd"/>
      <w:r w:rsidRPr="00F85B95">
        <w:rPr>
          <w:rFonts w:ascii="Arial" w:hAnsi="Arial" w:cs="Arial"/>
          <w:sz w:val="24"/>
          <w:szCs w:val="24"/>
        </w:rPr>
        <w:t xml:space="preserve">”, czyli „nie czyń poważnych szkód”. Zasada ma zapewnić, że działania, które </w:t>
      </w:r>
      <w:r w:rsidRPr="00F85B95">
        <w:rPr>
          <w:rFonts w:ascii="Arial" w:hAnsi="Arial" w:cs="Arial"/>
          <w:sz w:val="24"/>
          <w:szCs w:val="24"/>
        </w:rPr>
        <w:br/>
        <w:t xml:space="preserve">w znacznym stopniu szkodzą środowisku i przynoszą więcej strat niż korzyści nie będą uznawane jako inwestycje zrównoważone środowiskowo. Szczegółowe informacje zawarte są w dokumencie </w:t>
      </w:r>
      <w:hyperlink r:id="rId2" w:history="1">
        <w:r w:rsidR="00220AD9" w:rsidRPr="00220AD9">
          <w:rPr>
            <w:rStyle w:val="Hipercze"/>
            <w:rFonts w:ascii="Arial" w:hAnsi="Arial" w:cs="Arial"/>
            <w:sz w:val="24"/>
            <w:szCs w:val="24"/>
          </w:rPr>
          <w:t>„Ocena zgodności z zasadą „nie czyń poważnych szkód” (DNSH) zakresów wsparcia zawartych w projekcie programu regionalnego Fundusze Europejskie dla Kujaw i Pomorza na lata 2021-2027”</w:t>
        </w:r>
      </w:hyperlink>
      <w:r w:rsidR="00220AD9" w:rsidRPr="00220AD9">
        <w:rPr>
          <w:rFonts w:ascii="Arial" w:hAnsi="Arial" w:cs="Arial"/>
          <w:sz w:val="24"/>
          <w:szCs w:val="24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9878C2" w14:textId="77777777" w:rsidR="004F0A30" w:rsidRPr="00342D03" w:rsidRDefault="004F0A30" w:rsidP="00342D03">
    <w:pPr>
      <w:tabs>
        <w:tab w:val="center" w:pos="4536"/>
        <w:tab w:val="right" w:pos="9072"/>
      </w:tabs>
      <w:spacing w:after="0"/>
      <w:rPr>
        <w:rFonts w:ascii="Arial" w:hAnsi="Arial" w:cs="Arial"/>
        <w:sz w:val="24"/>
        <w:szCs w:val="24"/>
      </w:rPr>
    </w:pPr>
    <w:r w:rsidRPr="00342D03">
      <w:rPr>
        <w:rFonts w:ascii="Arial" w:hAnsi="Arial" w:cs="Arial"/>
        <w:sz w:val="24"/>
        <w:szCs w:val="24"/>
      </w:rPr>
      <w:t>FUNDUSZE EUROPEJSKIE DLA KUJAW I POMORZA 2021-2027</w:t>
    </w:r>
  </w:p>
  <w:p w14:paraId="3207127D" w14:textId="37E9EA8A" w:rsidR="00A1471D" w:rsidRPr="00A1471D" w:rsidRDefault="00A1471D" w:rsidP="00A1471D">
    <w:pPr>
      <w:spacing w:after="0"/>
      <w:ind w:left="8505"/>
      <w:rPr>
        <w:rFonts w:ascii="Arial" w:hAnsi="Arial" w:cs="Arial"/>
        <w:bCs/>
        <w:sz w:val="24"/>
        <w:szCs w:val="24"/>
      </w:rPr>
    </w:pPr>
    <w:r w:rsidRPr="00A1471D">
      <w:rPr>
        <w:rFonts w:ascii="Arial" w:hAnsi="Arial" w:cs="Arial"/>
        <w:bCs/>
        <w:sz w:val="24"/>
        <w:szCs w:val="24"/>
      </w:rPr>
      <w:t>Załącznik nr 1 do stanowiska nr 21/2025</w:t>
    </w:r>
  </w:p>
  <w:p w14:paraId="545D04A6" w14:textId="77777777" w:rsidR="00A1471D" w:rsidRPr="00A1471D" w:rsidRDefault="00A1471D" w:rsidP="00A1471D">
    <w:pPr>
      <w:spacing w:after="0"/>
      <w:ind w:left="8505"/>
      <w:rPr>
        <w:rFonts w:ascii="Arial" w:hAnsi="Arial" w:cs="Arial"/>
        <w:bCs/>
        <w:sz w:val="24"/>
        <w:szCs w:val="24"/>
      </w:rPr>
    </w:pPr>
    <w:r w:rsidRPr="00A1471D">
      <w:rPr>
        <w:rFonts w:ascii="Arial" w:hAnsi="Arial" w:cs="Arial"/>
        <w:bCs/>
        <w:sz w:val="24"/>
        <w:szCs w:val="24"/>
      </w:rPr>
      <w:t>Grupy roboczej ds. EFRR</w:t>
    </w:r>
  </w:p>
  <w:p w14:paraId="305D8F68" w14:textId="23D7912B" w:rsidR="004F0A30" w:rsidRPr="00AC48B3" w:rsidRDefault="00A1471D" w:rsidP="00A1471D">
    <w:pPr>
      <w:spacing w:after="0"/>
      <w:ind w:left="8505"/>
      <w:rPr>
        <w:rFonts w:ascii="Arial" w:hAnsi="Arial" w:cs="Arial"/>
        <w:bCs/>
        <w:sz w:val="24"/>
        <w:szCs w:val="24"/>
      </w:rPr>
    </w:pPr>
    <w:r w:rsidRPr="00A1471D">
      <w:rPr>
        <w:rFonts w:ascii="Arial" w:hAnsi="Arial" w:cs="Arial"/>
        <w:bCs/>
        <w:sz w:val="24"/>
        <w:szCs w:val="24"/>
      </w:rPr>
      <w:t>przy KM FEdKP 2021-2027 z 6 czerwca 2025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4193D"/>
    <w:multiLevelType w:val="hybridMultilevel"/>
    <w:tmpl w:val="0ACC9792"/>
    <w:lvl w:ilvl="0" w:tplc="E0EE9D4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A2216"/>
    <w:multiLevelType w:val="hybridMultilevel"/>
    <w:tmpl w:val="60064F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C04D9"/>
    <w:multiLevelType w:val="hybridMultilevel"/>
    <w:tmpl w:val="2BC0E5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F63B76"/>
    <w:multiLevelType w:val="hybridMultilevel"/>
    <w:tmpl w:val="D30C1432"/>
    <w:lvl w:ilvl="0" w:tplc="269A2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1E3B80"/>
    <w:multiLevelType w:val="hybridMultilevel"/>
    <w:tmpl w:val="CC1CC8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D74B16"/>
    <w:multiLevelType w:val="hybridMultilevel"/>
    <w:tmpl w:val="F5DCB870"/>
    <w:lvl w:ilvl="0" w:tplc="04150017">
      <w:start w:val="1"/>
      <w:numFmt w:val="lowerLetter"/>
      <w:lvlText w:val="%1)"/>
      <w:lvlJc w:val="left"/>
      <w:pPr>
        <w:ind w:left="752" w:hanging="360"/>
      </w:pPr>
    </w:lvl>
    <w:lvl w:ilvl="1" w:tplc="04150019" w:tentative="1">
      <w:start w:val="1"/>
      <w:numFmt w:val="lowerLetter"/>
      <w:lvlText w:val="%2."/>
      <w:lvlJc w:val="left"/>
      <w:pPr>
        <w:ind w:left="1472" w:hanging="360"/>
      </w:pPr>
    </w:lvl>
    <w:lvl w:ilvl="2" w:tplc="0415001B" w:tentative="1">
      <w:start w:val="1"/>
      <w:numFmt w:val="lowerRoman"/>
      <w:lvlText w:val="%3."/>
      <w:lvlJc w:val="right"/>
      <w:pPr>
        <w:ind w:left="2192" w:hanging="180"/>
      </w:pPr>
    </w:lvl>
    <w:lvl w:ilvl="3" w:tplc="0415000F" w:tentative="1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32" w:hanging="360"/>
      </w:pPr>
    </w:lvl>
    <w:lvl w:ilvl="5" w:tplc="0415001B" w:tentative="1">
      <w:start w:val="1"/>
      <w:numFmt w:val="lowerRoman"/>
      <w:lvlText w:val="%6."/>
      <w:lvlJc w:val="right"/>
      <w:pPr>
        <w:ind w:left="4352" w:hanging="180"/>
      </w:pPr>
    </w:lvl>
    <w:lvl w:ilvl="6" w:tplc="0415000F" w:tentative="1">
      <w:start w:val="1"/>
      <w:numFmt w:val="decimal"/>
      <w:lvlText w:val="%7."/>
      <w:lvlJc w:val="left"/>
      <w:pPr>
        <w:ind w:left="5072" w:hanging="360"/>
      </w:pPr>
    </w:lvl>
    <w:lvl w:ilvl="7" w:tplc="04150019" w:tentative="1">
      <w:start w:val="1"/>
      <w:numFmt w:val="lowerLetter"/>
      <w:lvlText w:val="%8."/>
      <w:lvlJc w:val="left"/>
      <w:pPr>
        <w:ind w:left="5792" w:hanging="360"/>
      </w:pPr>
    </w:lvl>
    <w:lvl w:ilvl="8" w:tplc="0415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6" w15:restartNumberingAfterBreak="0">
    <w:nsid w:val="09A6522D"/>
    <w:multiLevelType w:val="hybridMultilevel"/>
    <w:tmpl w:val="95DA32F0"/>
    <w:lvl w:ilvl="0" w:tplc="996090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F663D8"/>
    <w:multiLevelType w:val="hybridMultilevel"/>
    <w:tmpl w:val="7B84D9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F31C0B"/>
    <w:multiLevelType w:val="hybridMultilevel"/>
    <w:tmpl w:val="026C40F0"/>
    <w:lvl w:ilvl="0" w:tplc="32A069F8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873172"/>
    <w:multiLevelType w:val="hybridMultilevel"/>
    <w:tmpl w:val="E5A0A9FA"/>
    <w:lvl w:ilvl="0" w:tplc="9960902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671295B"/>
    <w:multiLevelType w:val="hybridMultilevel"/>
    <w:tmpl w:val="D974D972"/>
    <w:lvl w:ilvl="0" w:tplc="BDBAFAE2">
      <w:start w:val="1"/>
      <w:numFmt w:val="bullet"/>
      <w:lvlText w:val=""/>
      <w:lvlJc w:val="left"/>
      <w:pPr>
        <w:ind w:left="11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7" w:hanging="360"/>
      </w:pPr>
      <w:rPr>
        <w:rFonts w:ascii="Wingdings" w:hAnsi="Wingdings" w:hint="default"/>
      </w:rPr>
    </w:lvl>
  </w:abstractNum>
  <w:abstractNum w:abstractNumId="11" w15:restartNumberingAfterBreak="0">
    <w:nsid w:val="18CC010E"/>
    <w:multiLevelType w:val="hybridMultilevel"/>
    <w:tmpl w:val="C9008C50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E34E15"/>
    <w:multiLevelType w:val="hybridMultilevel"/>
    <w:tmpl w:val="9B26AA42"/>
    <w:lvl w:ilvl="0" w:tplc="EAD0DD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546D27"/>
    <w:multiLevelType w:val="hybridMultilevel"/>
    <w:tmpl w:val="60DC5BAE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24394DC5"/>
    <w:multiLevelType w:val="hybridMultilevel"/>
    <w:tmpl w:val="7A2C5916"/>
    <w:lvl w:ilvl="0" w:tplc="1D861A1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85C47F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1BE75C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3AE29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F46463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F24BC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51E8F7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E3A433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7EE2C0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03247C"/>
    <w:multiLevelType w:val="hybridMultilevel"/>
    <w:tmpl w:val="A4943A92"/>
    <w:lvl w:ilvl="0" w:tplc="1A987F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2B40FC"/>
    <w:multiLevelType w:val="hybridMultilevel"/>
    <w:tmpl w:val="7F2C22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7620D7"/>
    <w:multiLevelType w:val="hybridMultilevel"/>
    <w:tmpl w:val="AD3691E2"/>
    <w:lvl w:ilvl="0" w:tplc="07EC5B32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6B6748"/>
    <w:multiLevelType w:val="hybridMultilevel"/>
    <w:tmpl w:val="60064F0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C866E2"/>
    <w:multiLevelType w:val="hybridMultilevel"/>
    <w:tmpl w:val="2D8CD3DC"/>
    <w:lvl w:ilvl="0" w:tplc="BDBAFA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5D33EF"/>
    <w:multiLevelType w:val="hybridMultilevel"/>
    <w:tmpl w:val="2988A934"/>
    <w:lvl w:ilvl="0" w:tplc="FFFFFFFF">
      <w:start w:val="1"/>
      <w:numFmt w:val="lowerLetter"/>
      <w:lvlText w:val="%1)"/>
      <w:lvlJc w:val="left"/>
      <w:pPr>
        <w:ind w:left="752" w:hanging="360"/>
      </w:pPr>
    </w:lvl>
    <w:lvl w:ilvl="1" w:tplc="FFFFFFFF" w:tentative="1">
      <w:start w:val="1"/>
      <w:numFmt w:val="lowerLetter"/>
      <w:lvlText w:val="%2."/>
      <w:lvlJc w:val="left"/>
      <w:pPr>
        <w:ind w:left="1472" w:hanging="360"/>
      </w:pPr>
    </w:lvl>
    <w:lvl w:ilvl="2" w:tplc="FFFFFFFF" w:tentative="1">
      <w:start w:val="1"/>
      <w:numFmt w:val="lowerRoman"/>
      <w:lvlText w:val="%3."/>
      <w:lvlJc w:val="right"/>
      <w:pPr>
        <w:ind w:left="2192" w:hanging="180"/>
      </w:pPr>
    </w:lvl>
    <w:lvl w:ilvl="3" w:tplc="FFFFFFFF" w:tentative="1">
      <w:start w:val="1"/>
      <w:numFmt w:val="decimal"/>
      <w:lvlText w:val="%4."/>
      <w:lvlJc w:val="left"/>
      <w:pPr>
        <w:ind w:left="2912" w:hanging="360"/>
      </w:pPr>
    </w:lvl>
    <w:lvl w:ilvl="4" w:tplc="FFFFFFFF" w:tentative="1">
      <w:start w:val="1"/>
      <w:numFmt w:val="lowerLetter"/>
      <w:lvlText w:val="%5."/>
      <w:lvlJc w:val="left"/>
      <w:pPr>
        <w:ind w:left="3632" w:hanging="360"/>
      </w:pPr>
    </w:lvl>
    <w:lvl w:ilvl="5" w:tplc="FFFFFFFF" w:tentative="1">
      <w:start w:val="1"/>
      <w:numFmt w:val="lowerRoman"/>
      <w:lvlText w:val="%6."/>
      <w:lvlJc w:val="right"/>
      <w:pPr>
        <w:ind w:left="4352" w:hanging="180"/>
      </w:pPr>
    </w:lvl>
    <w:lvl w:ilvl="6" w:tplc="FFFFFFFF" w:tentative="1">
      <w:start w:val="1"/>
      <w:numFmt w:val="decimal"/>
      <w:lvlText w:val="%7."/>
      <w:lvlJc w:val="left"/>
      <w:pPr>
        <w:ind w:left="5072" w:hanging="360"/>
      </w:pPr>
    </w:lvl>
    <w:lvl w:ilvl="7" w:tplc="FFFFFFFF" w:tentative="1">
      <w:start w:val="1"/>
      <w:numFmt w:val="lowerLetter"/>
      <w:lvlText w:val="%8."/>
      <w:lvlJc w:val="left"/>
      <w:pPr>
        <w:ind w:left="5792" w:hanging="360"/>
      </w:pPr>
    </w:lvl>
    <w:lvl w:ilvl="8" w:tplc="FFFFFFFF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21" w15:restartNumberingAfterBreak="0">
    <w:nsid w:val="36936E41"/>
    <w:multiLevelType w:val="hybridMultilevel"/>
    <w:tmpl w:val="E58247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102384"/>
    <w:multiLevelType w:val="hybridMultilevel"/>
    <w:tmpl w:val="4F62D4F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D48450B"/>
    <w:multiLevelType w:val="hybridMultilevel"/>
    <w:tmpl w:val="6F0A37DA"/>
    <w:lvl w:ilvl="0" w:tplc="FFFFFFFF">
      <w:start w:val="1"/>
      <w:numFmt w:val="lowerLetter"/>
      <w:lvlText w:val="%1)"/>
      <w:lvlJc w:val="left"/>
      <w:pPr>
        <w:ind w:left="752" w:hanging="360"/>
      </w:pPr>
    </w:lvl>
    <w:lvl w:ilvl="1" w:tplc="FFFFFFFF" w:tentative="1">
      <w:start w:val="1"/>
      <w:numFmt w:val="lowerLetter"/>
      <w:lvlText w:val="%2."/>
      <w:lvlJc w:val="left"/>
      <w:pPr>
        <w:ind w:left="1472" w:hanging="360"/>
      </w:pPr>
    </w:lvl>
    <w:lvl w:ilvl="2" w:tplc="FFFFFFFF" w:tentative="1">
      <w:start w:val="1"/>
      <w:numFmt w:val="lowerRoman"/>
      <w:lvlText w:val="%3."/>
      <w:lvlJc w:val="right"/>
      <w:pPr>
        <w:ind w:left="2192" w:hanging="180"/>
      </w:pPr>
    </w:lvl>
    <w:lvl w:ilvl="3" w:tplc="FFFFFFFF" w:tentative="1">
      <w:start w:val="1"/>
      <w:numFmt w:val="decimal"/>
      <w:lvlText w:val="%4."/>
      <w:lvlJc w:val="left"/>
      <w:pPr>
        <w:ind w:left="2912" w:hanging="360"/>
      </w:pPr>
    </w:lvl>
    <w:lvl w:ilvl="4" w:tplc="FFFFFFFF" w:tentative="1">
      <w:start w:val="1"/>
      <w:numFmt w:val="lowerLetter"/>
      <w:lvlText w:val="%5."/>
      <w:lvlJc w:val="left"/>
      <w:pPr>
        <w:ind w:left="3632" w:hanging="360"/>
      </w:pPr>
    </w:lvl>
    <w:lvl w:ilvl="5" w:tplc="FFFFFFFF" w:tentative="1">
      <w:start w:val="1"/>
      <w:numFmt w:val="lowerRoman"/>
      <w:lvlText w:val="%6."/>
      <w:lvlJc w:val="right"/>
      <w:pPr>
        <w:ind w:left="4352" w:hanging="180"/>
      </w:pPr>
    </w:lvl>
    <w:lvl w:ilvl="6" w:tplc="FFFFFFFF" w:tentative="1">
      <w:start w:val="1"/>
      <w:numFmt w:val="decimal"/>
      <w:lvlText w:val="%7."/>
      <w:lvlJc w:val="left"/>
      <w:pPr>
        <w:ind w:left="5072" w:hanging="360"/>
      </w:pPr>
    </w:lvl>
    <w:lvl w:ilvl="7" w:tplc="FFFFFFFF" w:tentative="1">
      <w:start w:val="1"/>
      <w:numFmt w:val="lowerLetter"/>
      <w:lvlText w:val="%8."/>
      <w:lvlJc w:val="left"/>
      <w:pPr>
        <w:ind w:left="5792" w:hanging="360"/>
      </w:pPr>
    </w:lvl>
    <w:lvl w:ilvl="8" w:tplc="FFFFFFFF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24" w15:restartNumberingAfterBreak="0">
    <w:nsid w:val="3F0F51DB"/>
    <w:multiLevelType w:val="hybridMultilevel"/>
    <w:tmpl w:val="60D8B4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467B19"/>
    <w:multiLevelType w:val="hybridMultilevel"/>
    <w:tmpl w:val="7F2C22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2D7E1A"/>
    <w:multiLevelType w:val="hybridMultilevel"/>
    <w:tmpl w:val="0B8A06C4"/>
    <w:lvl w:ilvl="0" w:tplc="8C924822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A862CB"/>
    <w:multiLevelType w:val="hybridMultilevel"/>
    <w:tmpl w:val="BC5A42D2"/>
    <w:lvl w:ilvl="0" w:tplc="BDBAFAE2">
      <w:start w:val="1"/>
      <w:numFmt w:val="bullet"/>
      <w:lvlText w:val=""/>
      <w:lvlJc w:val="left"/>
      <w:pPr>
        <w:ind w:left="11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9" w:hanging="360"/>
      </w:pPr>
      <w:rPr>
        <w:rFonts w:ascii="Wingdings" w:hAnsi="Wingdings" w:hint="default"/>
      </w:rPr>
    </w:lvl>
  </w:abstractNum>
  <w:abstractNum w:abstractNumId="28" w15:restartNumberingAfterBreak="0">
    <w:nsid w:val="5B0C37B4"/>
    <w:multiLevelType w:val="hybridMultilevel"/>
    <w:tmpl w:val="A3F2FCB8"/>
    <w:lvl w:ilvl="0" w:tplc="996090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17659D"/>
    <w:multiLevelType w:val="hybridMultilevel"/>
    <w:tmpl w:val="0D1896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1A3EEA"/>
    <w:multiLevelType w:val="hybridMultilevel"/>
    <w:tmpl w:val="2D2EC1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D40DA2"/>
    <w:multiLevelType w:val="hybridMultilevel"/>
    <w:tmpl w:val="55BA513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2A30F3"/>
    <w:multiLevelType w:val="hybridMultilevel"/>
    <w:tmpl w:val="2DEC45BA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5C6575"/>
    <w:multiLevelType w:val="hybridMultilevel"/>
    <w:tmpl w:val="BFBE5326"/>
    <w:lvl w:ilvl="0" w:tplc="D842E87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C1A7F3D"/>
    <w:multiLevelType w:val="hybridMultilevel"/>
    <w:tmpl w:val="B21423B6"/>
    <w:lvl w:ilvl="0" w:tplc="37C27D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2B847D3"/>
    <w:multiLevelType w:val="hybridMultilevel"/>
    <w:tmpl w:val="5874BC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391A9D"/>
    <w:multiLevelType w:val="hybridMultilevel"/>
    <w:tmpl w:val="75105A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69705E"/>
    <w:multiLevelType w:val="hybridMultilevel"/>
    <w:tmpl w:val="400EB834"/>
    <w:lvl w:ilvl="0" w:tplc="9960902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97A008A"/>
    <w:multiLevelType w:val="hybridMultilevel"/>
    <w:tmpl w:val="FDA68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C960B6"/>
    <w:multiLevelType w:val="hybridMultilevel"/>
    <w:tmpl w:val="FF561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3B0481"/>
    <w:multiLevelType w:val="hybridMultilevel"/>
    <w:tmpl w:val="0BF8A1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963F66"/>
    <w:multiLevelType w:val="hybridMultilevel"/>
    <w:tmpl w:val="BB3453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F7179C"/>
    <w:multiLevelType w:val="hybridMultilevel"/>
    <w:tmpl w:val="C2BEAE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3B4871"/>
    <w:multiLevelType w:val="hybridMultilevel"/>
    <w:tmpl w:val="DB3E6232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1959417">
    <w:abstractNumId w:val="29"/>
  </w:num>
  <w:num w:numId="2" w16cid:durableId="1479304475">
    <w:abstractNumId w:val="11"/>
  </w:num>
  <w:num w:numId="3" w16cid:durableId="1259949073">
    <w:abstractNumId w:val="7"/>
  </w:num>
  <w:num w:numId="4" w16cid:durableId="1003095282">
    <w:abstractNumId w:val="24"/>
  </w:num>
  <w:num w:numId="5" w16cid:durableId="1985160358">
    <w:abstractNumId w:val="31"/>
  </w:num>
  <w:num w:numId="6" w16cid:durableId="1076442196">
    <w:abstractNumId w:val="2"/>
  </w:num>
  <w:num w:numId="7" w16cid:durableId="746923551">
    <w:abstractNumId w:val="21"/>
  </w:num>
  <w:num w:numId="8" w16cid:durableId="2129927470">
    <w:abstractNumId w:val="39"/>
  </w:num>
  <w:num w:numId="9" w16cid:durableId="849680279">
    <w:abstractNumId w:val="15"/>
  </w:num>
  <w:num w:numId="10" w16cid:durableId="1731079557">
    <w:abstractNumId w:val="17"/>
  </w:num>
  <w:num w:numId="11" w16cid:durableId="155190647">
    <w:abstractNumId w:val="5"/>
  </w:num>
  <w:num w:numId="12" w16cid:durableId="1927298537">
    <w:abstractNumId w:val="36"/>
  </w:num>
  <w:num w:numId="13" w16cid:durableId="1183591234">
    <w:abstractNumId w:val="9"/>
  </w:num>
  <w:num w:numId="14" w16cid:durableId="1878857922">
    <w:abstractNumId w:val="3"/>
  </w:num>
  <w:num w:numId="15" w16cid:durableId="2067993990">
    <w:abstractNumId w:val="42"/>
  </w:num>
  <w:num w:numId="16" w16cid:durableId="1759330881">
    <w:abstractNumId w:val="41"/>
  </w:num>
  <w:num w:numId="17" w16cid:durableId="1140489685">
    <w:abstractNumId w:val="1"/>
  </w:num>
  <w:num w:numId="18" w16cid:durableId="235869535">
    <w:abstractNumId w:val="34"/>
  </w:num>
  <w:num w:numId="19" w16cid:durableId="839124635">
    <w:abstractNumId w:val="20"/>
  </w:num>
  <w:num w:numId="20" w16cid:durableId="1665475510">
    <w:abstractNumId w:val="10"/>
  </w:num>
  <w:num w:numId="21" w16cid:durableId="476147349">
    <w:abstractNumId w:val="43"/>
  </w:num>
  <w:num w:numId="22" w16cid:durableId="452022059">
    <w:abstractNumId w:val="37"/>
  </w:num>
  <w:num w:numId="23" w16cid:durableId="1841386516">
    <w:abstractNumId w:val="27"/>
  </w:num>
  <w:num w:numId="24" w16cid:durableId="1988705890">
    <w:abstractNumId w:val="25"/>
  </w:num>
  <w:num w:numId="25" w16cid:durableId="1052316091">
    <w:abstractNumId w:val="16"/>
  </w:num>
  <w:num w:numId="26" w16cid:durableId="1168982773">
    <w:abstractNumId w:val="33"/>
  </w:num>
  <w:num w:numId="27" w16cid:durableId="162025483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7365613">
    <w:abstractNumId w:val="30"/>
  </w:num>
  <w:num w:numId="29" w16cid:durableId="1501847835">
    <w:abstractNumId w:val="40"/>
  </w:num>
  <w:num w:numId="30" w16cid:durableId="462847795">
    <w:abstractNumId w:val="12"/>
  </w:num>
  <w:num w:numId="31" w16cid:durableId="1054081438">
    <w:abstractNumId w:val="0"/>
  </w:num>
  <w:num w:numId="32" w16cid:durableId="82537792">
    <w:abstractNumId w:val="28"/>
  </w:num>
  <w:num w:numId="33" w16cid:durableId="1759137941">
    <w:abstractNumId w:val="6"/>
  </w:num>
  <w:num w:numId="34" w16cid:durableId="2118791398">
    <w:abstractNumId w:val="4"/>
  </w:num>
  <w:num w:numId="35" w16cid:durableId="1443189078">
    <w:abstractNumId w:val="32"/>
  </w:num>
  <w:num w:numId="36" w16cid:durableId="400517401">
    <w:abstractNumId w:val="35"/>
  </w:num>
  <w:num w:numId="37" w16cid:durableId="785777565">
    <w:abstractNumId w:val="44"/>
  </w:num>
  <w:num w:numId="38" w16cid:durableId="1662927976">
    <w:abstractNumId w:val="22"/>
  </w:num>
  <w:num w:numId="39" w16cid:durableId="1940598861">
    <w:abstractNumId w:val="13"/>
  </w:num>
  <w:num w:numId="40" w16cid:durableId="1841700129">
    <w:abstractNumId w:val="23"/>
  </w:num>
  <w:num w:numId="41" w16cid:durableId="1078359437">
    <w:abstractNumId w:val="8"/>
  </w:num>
  <w:num w:numId="42" w16cid:durableId="1564095715">
    <w:abstractNumId w:val="38"/>
  </w:num>
  <w:num w:numId="43" w16cid:durableId="52969906">
    <w:abstractNumId w:val="19"/>
  </w:num>
  <w:num w:numId="44" w16cid:durableId="38556523">
    <w:abstractNumId w:val="18"/>
  </w:num>
  <w:num w:numId="45" w16cid:durableId="1795249302">
    <w:abstractNumId w:val="26"/>
  </w:num>
  <w:num w:numId="46" w16cid:durableId="1570992157">
    <w:abstractNumId w:val="14"/>
  </w:num>
  <w:numIdMacAtCleanup w:val="2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Sylwia Szada">
    <w15:presenceInfo w15:providerId="AD" w15:userId="S-1-5-21-2619306676-2800222060-3362172700-61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4F2E"/>
    <w:rsid w:val="00002ED9"/>
    <w:rsid w:val="00003264"/>
    <w:rsid w:val="000039EF"/>
    <w:rsid w:val="00003A8A"/>
    <w:rsid w:val="00003F15"/>
    <w:rsid w:val="000054A4"/>
    <w:rsid w:val="000055BA"/>
    <w:rsid w:val="000060A9"/>
    <w:rsid w:val="000065B3"/>
    <w:rsid w:val="00006914"/>
    <w:rsid w:val="00007449"/>
    <w:rsid w:val="0001023C"/>
    <w:rsid w:val="000109D6"/>
    <w:rsid w:val="00013176"/>
    <w:rsid w:val="00013D9F"/>
    <w:rsid w:val="00014DF0"/>
    <w:rsid w:val="00016613"/>
    <w:rsid w:val="00016679"/>
    <w:rsid w:val="0002063F"/>
    <w:rsid w:val="000206F1"/>
    <w:rsid w:val="00022525"/>
    <w:rsid w:val="00023781"/>
    <w:rsid w:val="00023DC6"/>
    <w:rsid w:val="0002428B"/>
    <w:rsid w:val="0002483A"/>
    <w:rsid w:val="00025A17"/>
    <w:rsid w:val="000304F1"/>
    <w:rsid w:val="00030D91"/>
    <w:rsid w:val="000319AD"/>
    <w:rsid w:val="00031AB9"/>
    <w:rsid w:val="00031EAC"/>
    <w:rsid w:val="00032389"/>
    <w:rsid w:val="00032AF9"/>
    <w:rsid w:val="0003381B"/>
    <w:rsid w:val="00033A24"/>
    <w:rsid w:val="00033A49"/>
    <w:rsid w:val="00034282"/>
    <w:rsid w:val="00034341"/>
    <w:rsid w:val="000346A2"/>
    <w:rsid w:val="00036281"/>
    <w:rsid w:val="0003678F"/>
    <w:rsid w:val="00036E89"/>
    <w:rsid w:val="0004004B"/>
    <w:rsid w:val="00040723"/>
    <w:rsid w:val="0004099C"/>
    <w:rsid w:val="00041263"/>
    <w:rsid w:val="00041F67"/>
    <w:rsid w:val="000424AE"/>
    <w:rsid w:val="00042C53"/>
    <w:rsid w:val="00042CAB"/>
    <w:rsid w:val="00042F82"/>
    <w:rsid w:val="000433FE"/>
    <w:rsid w:val="000459E5"/>
    <w:rsid w:val="000464CC"/>
    <w:rsid w:val="00046ABA"/>
    <w:rsid w:val="00046E00"/>
    <w:rsid w:val="00046EB9"/>
    <w:rsid w:val="0004719B"/>
    <w:rsid w:val="000479E3"/>
    <w:rsid w:val="00050D1E"/>
    <w:rsid w:val="0005274F"/>
    <w:rsid w:val="00052B0B"/>
    <w:rsid w:val="00052C04"/>
    <w:rsid w:val="00053558"/>
    <w:rsid w:val="00053EB7"/>
    <w:rsid w:val="0005661B"/>
    <w:rsid w:val="00056F33"/>
    <w:rsid w:val="000576B0"/>
    <w:rsid w:val="00061620"/>
    <w:rsid w:val="00061813"/>
    <w:rsid w:val="00061A47"/>
    <w:rsid w:val="000628BA"/>
    <w:rsid w:val="00063324"/>
    <w:rsid w:val="00063415"/>
    <w:rsid w:val="00063E79"/>
    <w:rsid w:val="00063E7D"/>
    <w:rsid w:val="00063F80"/>
    <w:rsid w:val="00064624"/>
    <w:rsid w:val="00064A89"/>
    <w:rsid w:val="000661DE"/>
    <w:rsid w:val="00067247"/>
    <w:rsid w:val="00067E9B"/>
    <w:rsid w:val="00070E97"/>
    <w:rsid w:val="000711F1"/>
    <w:rsid w:val="00071696"/>
    <w:rsid w:val="000723C9"/>
    <w:rsid w:val="0007401F"/>
    <w:rsid w:val="000747B0"/>
    <w:rsid w:val="00075879"/>
    <w:rsid w:val="00075A6A"/>
    <w:rsid w:val="00076E69"/>
    <w:rsid w:val="0007701A"/>
    <w:rsid w:val="00080562"/>
    <w:rsid w:val="00080725"/>
    <w:rsid w:val="00081F7E"/>
    <w:rsid w:val="0008212E"/>
    <w:rsid w:val="00082337"/>
    <w:rsid w:val="00082A9B"/>
    <w:rsid w:val="00083BA1"/>
    <w:rsid w:val="00085328"/>
    <w:rsid w:val="000856D3"/>
    <w:rsid w:val="0008633F"/>
    <w:rsid w:val="00087144"/>
    <w:rsid w:val="00090485"/>
    <w:rsid w:val="0009173D"/>
    <w:rsid w:val="00092099"/>
    <w:rsid w:val="000926D1"/>
    <w:rsid w:val="00092793"/>
    <w:rsid w:val="00092C46"/>
    <w:rsid w:val="00092E90"/>
    <w:rsid w:val="00094415"/>
    <w:rsid w:val="0009470B"/>
    <w:rsid w:val="00094D65"/>
    <w:rsid w:val="00094F61"/>
    <w:rsid w:val="0009510E"/>
    <w:rsid w:val="0009576A"/>
    <w:rsid w:val="00095BAC"/>
    <w:rsid w:val="00096994"/>
    <w:rsid w:val="000A0C10"/>
    <w:rsid w:val="000A0CD3"/>
    <w:rsid w:val="000A11EC"/>
    <w:rsid w:val="000A1EA2"/>
    <w:rsid w:val="000A23C7"/>
    <w:rsid w:val="000A29D0"/>
    <w:rsid w:val="000A3A4F"/>
    <w:rsid w:val="000A406B"/>
    <w:rsid w:val="000A413F"/>
    <w:rsid w:val="000A69C1"/>
    <w:rsid w:val="000A6C74"/>
    <w:rsid w:val="000A74D3"/>
    <w:rsid w:val="000B0BA9"/>
    <w:rsid w:val="000B12E4"/>
    <w:rsid w:val="000B1539"/>
    <w:rsid w:val="000B1938"/>
    <w:rsid w:val="000B1D05"/>
    <w:rsid w:val="000B2547"/>
    <w:rsid w:val="000B280E"/>
    <w:rsid w:val="000B3180"/>
    <w:rsid w:val="000B31D5"/>
    <w:rsid w:val="000B3BE5"/>
    <w:rsid w:val="000B4A63"/>
    <w:rsid w:val="000B6B8E"/>
    <w:rsid w:val="000B786A"/>
    <w:rsid w:val="000B79E6"/>
    <w:rsid w:val="000C356A"/>
    <w:rsid w:val="000C3776"/>
    <w:rsid w:val="000C3D91"/>
    <w:rsid w:val="000C3EC8"/>
    <w:rsid w:val="000C42F3"/>
    <w:rsid w:val="000C4789"/>
    <w:rsid w:val="000C57A6"/>
    <w:rsid w:val="000C5C11"/>
    <w:rsid w:val="000C5D23"/>
    <w:rsid w:val="000C699A"/>
    <w:rsid w:val="000C6CE7"/>
    <w:rsid w:val="000C767F"/>
    <w:rsid w:val="000D0297"/>
    <w:rsid w:val="000D033A"/>
    <w:rsid w:val="000D10D1"/>
    <w:rsid w:val="000D1217"/>
    <w:rsid w:val="000D31C6"/>
    <w:rsid w:val="000D36F0"/>
    <w:rsid w:val="000D376D"/>
    <w:rsid w:val="000D3789"/>
    <w:rsid w:val="000D3A5D"/>
    <w:rsid w:val="000D3BCA"/>
    <w:rsid w:val="000D3ED9"/>
    <w:rsid w:val="000D435C"/>
    <w:rsid w:val="000D4562"/>
    <w:rsid w:val="000D4BD2"/>
    <w:rsid w:val="000D5AE2"/>
    <w:rsid w:val="000D5F8F"/>
    <w:rsid w:val="000D685B"/>
    <w:rsid w:val="000D6BC6"/>
    <w:rsid w:val="000D6EEA"/>
    <w:rsid w:val="000D797B"/>
    <w:rsid w:val="000D7A3B"/>
    <w:rsid w:val="000E0055"/>
    <w:rsid w:val="000E067C"/>
    <w:rsid w:val="000E14E8"/>
    <w:rsid w:val="000E2130"/>
    <w:rsid w:val="000E24DF"/>
    <w:rsid w:val="000E29B4"/>
    <w:rsid w:val="000E308B"/>
    <w:rsid w:val="000E37C9"/>
    <w:rsid w:val="000E3E20"/>
    <w:rsid w:val="000E61C6"/>
    <w:rsid w:val="000E6EA0"/>
    <w:rsid w:val="000E7C54"/>
    <w:rsid w:val="000F14ED"/>
    <w:rsid w:val="000F160E"/>
    <w:rsid w:val="000F1D24"/>
    <w:rsid w:val="000F2C45"/>
    <w:rsid w:val="000F2CB0"/>
    <w:rsid w:val="000F5B20"/>
    <w:rsid w:val="000F7BB0"/>
    <w:rsid w:val="0010120E"/>
    <w:rsid w:val="001041B4"/>
    <w:rsid w:val="00106B5D"/>
    <w:rsid w:val="00106BD5"/>
    <w:rsid w:val="001070AB"/>
    <w:rsid w:val="001078DE"/>
    <w:rsid w:val="00111B37"/>
    <w:rsid w:val="00112544"/>
    <w:rsid w:val="00112638"/>
    <w:rsid w:val="00113278"/>
    <w:rsid w:val="001133F9"/>
    <w:rsid w:val="001147FA"/>
    <w:rsid w:val="001153EF"/>
    <w:rsid w:val="00115881"/>
    <w:rsid w:val="00115A44"/>
    <w:rsid w:val="00115DFA"/>
    <w:rsid w:val="0011683B"/>
    <w:rsid w:val="00116908"/>
    <w:rsid w:val="001206F9"/>
    <w:rsid w:val="00121CE1"/>
    <w:rsid w:val="00121EBE"/>
    <w:rsid w:val="00122FAA"/>
    <w:rsid w:val="00124AA3"/>
    <w:rsid w:val="00124BF7"/>
    <w:rsid w:val="00125607"/>
    <w:rsid w:val="001257CF"/>
    <w:rsid w:val="0012588A"/>
    <w:rsid w:val="00126AF2"/>
    <w:rsid w:val="001270BE"/>
    <w:rsid w:val="001271FC"/>
    <w:rsid w:val="00130AD5"/>
    <w:rsid w:val="00130D39"/>
    <w:rsid w:val="00131136"/>
    <w:rsid w:val="001313A1"/>
    <w:rsid w:val="001313FC"/>
    <w:rsid w:val="0013267F"/>
    <w:rsid w:val="00133346"/>
    <w:rsid w:val="001349DB"/>
    <w:rsid w:val="00134A02"/>
    <w:rsid w:val="001354F3"/>
    <w:rsid w:val="00135D08"/>
    <w:rsid w:val="00135D5C"/>
    <w:rsid w:val="00135DC8"/>
    <w:rsid w:val="00136096"/>
    <w:rsid w:val="0013710E"/>
    <w:rsid w:val="00140249"/>
    <w:rsid w:val="00141E9C"/>
    <w:rsid w:val="001424F5"/>
    <w:rsid w:val="00142D24"/>
    <w:rsid w:val="0014350E"/>
    <w:rsid w:val="0014395E"/>
    <w:rsid w:val="00144B36"/>
    <w:rsid w:val="0014592B"/>
    <w:rsid w:val="00145EB7"/>
    <w:rsid w:val="00146606"/>
    <w:rsid w:val="00147828"/>
    <w:rsid w:val="00150DA3"/>
    <w:rsid w:val="00152458"/>
    <w:rsid w:val="00153C0A"/>
    <w:rsid w:val="00153F71"/>
    <w:rsid w:val="0015482E"/>
    <w:rsid w:val="00155285"/>
    <w:rsid w:val="00155A42"/>
    <w:rsid w:val="001573FB"/>
    <w:rsid w:val="0015778D"/>
    <w:rsid w:val="0016036A"/>
    <w:rsid w:val="00160766"/>
    <w:rsid w:val="0016162D"/>
    <w:rsid w:val="00161724"/>
    <w:rsid w:val="0016180A"/>
    <w:rsid w:val="00161886"/>
    <w:rsid w:val="00162792"/>
    <w:rsid w:val="0016356D"/>
    <w:rsid w:val="00165C77"/>
    <w:rsid w:val="00165D28"/>
    <w:rsid w:val="00166515"/>
    <w:rsid w:val="001666A5"/>
    <w:rsid w:val="001673C1"/>
    <w:rsid w:val="00167EE8"/>
    <w:rsid w:val="001706E8"/>
    <w:rsid w:val="001709BB"/>
    <w:rsid w:val="0017194D"/>
    <w:rsid w:val="00172464"/>
    <w:rsid w:val="00174B5F"/>
    <w:rsid w:val="00174F04"/>
    <w:rsid w:val="0017558F"/>
    <w:rsid w:val="00175755"/>
    <w:rsid w:val="00176C74"/>
    <w:rsid w:val="0017778E"/>
    <w:rsid w:val="0017788A"/>
    <w:rsid w:val="0017795A"/>
    <w:rsid w:val="00177F09"/>
    <w:rsid w:val="00180716"/>
    <w:rsid w:val="0018103D"/>
    <w:rsid w:val="001818FC"/>
    <w:rsid w:val="00183F6C"/>
    <w:rsid w:val="00184467"/>
    <w:rsid w:val="00184C79"/>
    <w:rsid w:val="00184DF3"/>
    <w:rsid w:val="00185DA0"/>
    <w:rsid w:val="00186CBC"/>
    <w:rsid w:val="00187F30"/>
    <w:rsid w:val="00190AC4"/>
    <w:rsid w:val="0019164F"/>
    <w:rsid w:val="00191786"/>
    <w:rsid w:val="001929C4"/>
    <w:rsid w:val="00192FA7"/>
    <w:rsid w:val="0019377D"/>
    <w:rsid w:val="00196B0B"/>
    <w:rsid w:val="0019798A"/>
    <w:rsid w:val="00197A69"/>
    <w:rsid w:val="001A00D9"/>
    <w:rsid w:val="001A0506"/>
    <w:rsid w:val="001A0E91"/>
    <w:rsid w:val="001A10C3"/>
    <w:rsid w:val="001A15DC"/>
    <w:rsid w:val="001A1603"/>
    <w:rsid w:val="001A2717"/>
    <w:rsid w:val="001A4FA0"/>
    <w:rsid w:val="001A62D2"/>
    <w:rsid w:val="001A725F"/>
    <w:rsid w:val="001A7C70"/>
    <w:rsid w:val="001B107C"/>
    <w:rsid w:val="001B16F3"/>
    <w:rsid w:val="001B2E8D"/>
    <w:rsid w:val="001B3C79"/>
    <w:rsid w:val="001B420F"/>
    <w:rsid w:val="001B426E"/>
    <w:rsid w:val="001B5028"/>
    <w:rsid w:val="001B6062"/>
    <w:rsid w:val="001B6494"/>
    <w:rsid w:val="001B693E"/>
    <w:rsid w:val="001B6BB3"/>
    <w:rsid w:val="001B7756"/>
    <w:rsid w:val="001B7EFF"/>
    <w:rsid w:val="001C0732"/>
    <w:rsid w:val="001C15E7"/>
    <w:rsid w:val="001C17D7"/>
    <w:rsid w:val="001C1949"/>
    <w:rsid w:val="001C1D79"/>
    <w:rsid w:val="001C27B3"/>
    <w:rsid w:val="001C2DD2"/>
    <w:rsid w:val="001C38C2"/>
    <w:rsid w:val="001C4E99"/>
    <w:rsid w:val="001C6A54"/>
    <w:rsid w:val="001C6B99"/>
    <w:rsid w:val="001C778C"/>
    <w:rsid w:val="001C7CBD"/>
    <w:rsid w:val="001D03FB"/>
    <w:rsid w:val="001D070F"/>
    <w:rsid w:val="001D156E"/>
    <w:rsid w:val="001D2BA8"/>
    <w:rsid w:val="001D3A8D"/>
    <w:rsid w:val="001D3AF0"/>
    <w:rsid w:val="001D46CD"/>
    <w:rsid w:val="001D4A81"/>
    <w:rsid w:val="001D4CD9"/>
    <w:rsid w:val="001D4D0F"/>
    <w:rsid w:val="001D4DE1"/>
    <w:rsid w:val="001D4EFF"/>
    <w:rsid w:val="001D5770"/>
    <w:rsid w:val="001D73F9"/>
    <w:rsid w:val="001E06F0"/>
    <w:rsid w:val="001E2370"/>
    <w:rsid w:val="001E23BF"/>
    <w:rsid w:val="001E35D8"/>
    <w:rsid w:val="001E3D50"/>
    <w:rsid w:val="001E4A7B"/>
    <w:rsid w:val="001E5943"/>
    <w:rsid w:val="001E5D3D"/>
    <w:rsid w:val="001E660E"/>
    <w:rsid w:val="001E6AAB"/>
    <w:rsid w:val="001E6F91"/>
    <w:rsid w:val="001E733A"/>
    <w:rsid w:val="001E73FB"/>
    <w:rsid w:val="001E7523"/>
    <w:rsid w:val="001F0952"/>
    <w:rsid w:val="001F14E1"/>
    <w:rsid w:val="001F1BAD"/>
    <w:rsid w:val="001F210A"/>
    <w:rsid w:val="001F2DD8"/>
    <w:rsid w:val="001F2F40"/>
    <w:rsid w:val="001F318B"/>
    <w:rsid w:val="001F31DD"/>
    <w:rsid w:val="001F35FB"/>
    <w:rsid w:val="001F381B"/>
    <w:rsid w:val="001F4479"/>
    <w:rsid w:val="001F452B"/>
    <w:rsid w:val="001F47B3"/>
    <w:rsid w:val="001F6C20"/>
    <w:rsid w:val="001F763D"/>
    <w:rsid w:val="001F7EFA"/>
    <w:rsid w:val="00200E12"/>
    <w:rsid w:val="00200ED8"/>
    <w:rsid w:val="002017C5"/>
    <w:rsid w:val="00204DC2"/>
    <w:rsid w:val="00206686"/>
    <w:rsid w:val="00210A73"/>
    <w:rsid w:val="00211DF1"/>
    <w:rsid w:val="00212C90"/>
    <w:rsid w:val="00212CB3"/>
    <w:rsid w:val="00214DC4"/>
    <w:rsid w:val="0021523D"/>
    <w:rsid w:val="00215738"/>
    <w:rsid w:val="002166CE"/>
    <w:rsid w:val="00216D0F"/>
    <w:rsid w:val="0022079C"/>
    <w:rsid w:val="00220AD9"/>
    <w:rsid w:val="00220EF4"/>
    <w:rsid w:val="00220F31"/>
    <w:rsid w:val="002216C9"/>
    <w:rsid w:val="00222C1C"/>
    <w:rsid w:val="0022501A"/>
    <w:rsid w:val="00225188"/>
    <w:rsid w:val="00225D21"/>
    <w:rsid w:val="00226015"/>
    <w:rsid w:val="00226BFB"/>
    <w:rsid w:val="00226C53"/>
    <w:rsid w:val="00226E0A"/>
    <w:rsid w:val="00226F0A"/>
    <w:rsid w:val="00227D0B"/>
    <w:rsid w:val="002311A2"/>
    <w:rsid w:val="002311AF"/>
    <w:rsid w:val="00231A39"/>
    <w:rsid w:val="002320B5"/>
    <w:rsid w:val="00232884"/>
    <w:rsid w:val="00232EAF"/>
    <w:rsid w:val="00233678"/>
    <w:rsid w:val="0023397F"/>
    <w:rsid w:val="00234046"/>
    <w:rsid w:val="0023491A"/>
    <w:rsid w:val="002352F4"/>
    <w:rsid w:val="002353AF"/>
    <w:rsid w:val="00235F9C"/>
    <w:rsid w:val="00236CEF"/>
    <w:rsid w:val="00237117"/>
    <w:rsid w:val="0024296A"/>
    <w:rsid w:val="00243C37"/>
    <w:rsid w:val="0024746D"/>
    <w:rsid w:val="00247510"/>
    <w:rsid w:val="00250E8E"/>
    <w:rsid w:val="002522DD"/>
    <w:rsid w:val="002524FD"/>
    <w:rsid w:val="002526D4"/>
    <w:rsid w:val="00252A8B"/>
    <w:rsid w:val="00252B05"/>
    <w:rsid w:val="002533D6"/>
    <w:rsid w:val="00253892"/>
    <w:rsid w:val="00253A63"/>
    <w:rsid w:val="00255C87"/>
    <w:rsid w:val="0025658E"/>
    <w:rsid w:val="002566AC"/>
    <w:rsid w:val="002567CE"/>
    <w:rsid w:val="00257037"/>
    <w:rsid w:val="0025728F"/>
    <w:rsid w:val="002572DF"/>
    <w:rsid w:val="002575FF"/>
    <w:rsid w:val="002576B9"/>
    <w:rsid w:val="002604B8"/>
    <w:rsid w:val="002606BF"/>
    <w:rsid w:val="00260CFE"/>
    <w:rsid w:val="0026200B"/>
    <w:rsid w:val="0026248A"/>
    <w:rsid w:val="0026369F"/>
    <w:rsid w:val="00263F50"/>
    <w:rsid w:val="0026462D"/>
    <w:rsid w:val="002646C9"/>
    <w:rsid w:val="00265492"/>
    <w:rsid w:val="00265574"/>
    <w:rsid w:val="00265E07"/>
    <w:rsid w:val="002664A4"/>
    <w:rsid w:val="002671DC"/>
    <w:rsid w:val="002676BE"/>
    <w:rsid w:val="00267783"/>
    <w:rsid w:val="00267A8F"/>
    <w:rsid w:val="00270591"/>
    <w:rsid w:val="0027104C"/>
    <w:rsid w:val="00271783"/>
    <w:rsid w:val="00272413"/>
    <w:rsid w:val="002739CC"/>
    <w:rsid w:val="00274803"/>
    <w:rsid w:val="00274908"/>
    <w:rsid w:val="00274C3C"/>
    <w:rsid w:val="00274DCD"/>
    <w:rsid w:val="00275159"/>
    <w:rsid w:val="0027568B"/>
    <w:rsid w:val="002763E6"/>
    <w:rsid w:val="00277537"/>
    <w:rsid w:val="00277861"/>
    <w:rsid w:val="00277A94"/>
    <w:rsid w:val="002801C0"/>
    <w:rsid w:val="00281361"/>
    <w:rsid w:val="0028168B"/>
    <w:rsid w:val="00281A2E"/>
    <w:rsid w:val="00281B9C"/>
    <w:rsid w:val="00281E8D"/>
    <w:rsid w:val="002831C0"/>
    <w:rsid w:val="00284BE9"/>
    <w:rsid w:val="0028512B"/>
    <w:rsid w:val="0028599D"/>
    <w:rsid w:val="00286109"/>
    <w:rsid w:val="0028733D"/>
    <w:rsid w:val="00287F62"/>
    <w:rsid w:val="0029005A"/>
    <w:rsid w:val="0029078F"/>
    <w:rsid w:val="002929A5"/>
    <w:rsid w:val="00292D1F"/>
    <w:rsid w:val="0029409B"/>
    <w:rsid w:val="00294A58"/>
    <w:rsid w:val="0029514F"/>
    <w:rsid w:val="00295693"/>
    <w:rsid w:val="002956C4"/>
    <w:rsid w:val="002957E7"/>
    <w:rsid w:val="00295DC8"/>
    <w:rsid w:val="00295F87"/>
    <w:rsid w:val="00295FC1"/>
    <w:rsid w:val="00296012"/>
    <w:rsid w:val="0029663B"/>
    <w:rsid w:val="0029726F"/>
    <w:rsid w:val="00297DF7"/>
    <w:rsid w:val="002A0B8A"/>
    <w:rsid w:val="002A18F7"/>
    <w:rsid w:val="002A1BEA"/>
    <w:rsid w:val="002A1EB3"/>
    <w:rsid w:val="002A2577"/>
    <w:rsid w:val="002A2941"/>
    <w:rsid w:val="002A35A8"/>
    <w:rsid w:val="002A3E1B"/>
    <w:rsid w:val="002A407E"/>
    <w:rsid w:val="002A51B0"/>
    <w:rsid w:val="002A631E"/>
    <w:rsid w:val="002A6751"/>
    <w:rsid w:val="002A68A7"/>
    <w:rsid w:val="002A68DC"/>
    <w:rsid w:val="002A6BCE"/>
    <w:rsid w:val="002A6FD7"/>
    <w:rsid w:val="002A70A4"/>
    <w:rsid w:val="002B0DF5"/>
    <w:rsid w:val="002B1EEE"/>
    <w:rsid w:val="002B2C68"/>
    <w:rsid w:val="002B4A7D"/>
    <w:rsid w:val="002B4B3D"/>
    <w:rsid w:val="002B526B"/>
    <w:rsid w:val="002B5482"/>
    <w:rsid w:val="002B5CD4"/>
    <w:rsid w:val="002B722C"/>
    <w:rsid w:val="002B7370"/>
    <w:rsid w:val="002B768F"/>
    <w:rsid w:val="002B7D66"/>
    <w:rsid w:val="002C016D"/>
    <w:rsid w:val="002C1078"/>
    <w:rsid w:val="002C19DB"/>
    <w:rsid w:val="002C1E5E"/>
    <w:rsid w:val="002C2048"/>
    <w:rsid w:val="002C2309"/>
    <w:rsid w:val="002C2CE8"/>
    <w:rsid w:val="002C30BC"/>
    <w:rsid w:val="002C3BB2"/>
    <w:rsid w:val="002C4393"/>
    <w:rsid w:val="002C50E4"/>
    <w:rsid w:val="002C5DB6"/>
    <w:rsid w:val="002C66D6"/>
    <w:rsid w:val="002C7977"/>
    <w:rsid w:val="002D0017"/>
    <w:rsid w:val="002D0EFC"/>
    <w:rsid w:val="002D15E1"/>
    <w:rsid w:val="002D2D84"/>
    <w:rsid w:val="002D3EE3"/>
    <w:rsid w:val="002D3F32"/>
    <w:rsid w:val="002D46FA"/>
    <w:rsid w:val="002D4E8C"/>
    <w:rsid w:val="002D5840"/>
    <w:rsid w:val="002D5D2D"/>
    <w:rsid w:val="002D61A4"/>
    <w:rsid w:val="002D6CFE"/>
    <w:rsid w:val="002D6E31"/>
    <w:rsid w:val="002D7929"/>
    <w:rsid w:val="002E06F2"/>
    <w:rsid w:val="002E21B2"/>
    <w:rsid w:val="002E3455"/>
    <w:rsid w:val="002E3D92"/>
    <w:rsid w:val="002E3F3B"/>
    <w:rsid w:val="002E3FFF"/>
    <w:rsid w:val="002E5356"/>
    <w:rsid w:val="002E5720"/>
    <w:rsid w:val="002E5B39"/>
    <w:rsid w:val="002E633C"/>
    <w:rsid w:val="002E668B"/>
    <w:rsid w:val="002E7B8C"/>
    <w:rsid w:val="002F05DF"/>
    <w:rsid w:val="002F10D2"/>
    <w:rsid w:val="002F14BA"/>
    <w:rsid w:val="002F1668"/>
    <w:rsid w:val="002F1CF1"/>
    <w:rsid w:val="002F23D2"/>
    <w:rsid w:val="002F2D1A"/>
    <w:rsid w:val="002F31EB"/>
    <w:rsid w:val="002F3283"/>
    <w:rsid w:val="002F45A7"/>
    <w:rsid w:val="002F5265"/>
    <w:rsid w:val="002F5391"/>
    <w:rsid w:val="002F5711"/>
    <w:rsid w:val="002F60E5"/>
    <w:rsid w:val="002F64F4"/>
    <w:rsid w:val="002F6998"/>
    <w:rsid w:val="002F7290"/>
    <w:rsid w:val="002F7772"/>
    <w:rsid w:val="00300526"/>
    <w:rsid w:val="00300914"/>
    <w:rsid w:val="00301F47"/>
    <w:rsid w:val="003022A0"/>
    <w:rsid w:val="003023F7"/>
    <w:rsid w:val="003025D8"/>
    <w:rsid w:val="00303BF5"/>
    <w:rsid w:val="00303CA3"/>
    <w:rsid w:val="00303EAF"/>
    <w:rsid w:val="00304440"/>
    <w:rsid w:val="00304532"/>
    <w:rsid w:val="00304B1A"/>
    <w:rsid w:val="003058F4"/>
    <w:rsid w:val="00305B6C"/>
    <w:rsid w:val="003060A0"/>
    <w:rsid w:val="00306857"/>
    <w:rsid w:val="003068DF"/>
    <w:rsid w:val="00306C27"/>
    <w:rsid w:val="00307A08"/>
    <w:rsid w:val="00307B5B"/>
    <w:rsid w:val="003101B3"/>
    <w:rsid w:val="003128EE"/>
    <w:rsid w:val="00313BCD"/>
    <w:rsid w:val="0031436E"/>
    <w:rsid w:val="0031446F"/>
    <w:rsid w:val="003146A9"/>
    <w:rsid w:val="00315003"/>
    <w:rsid w:val="00315CFA"/>
    <w:rsid w:val="00316BFA"/>
    <w:rsid w:val="00320007"/>
    <w:rsid w:val="003223D3"/>
    <w:rsid w:val="0032394F"/>
    <w:rsid w:val="00323F86"/>
    <w:rsid w:val="00323F8F"/>
    <w:rsid w:val="00324201"/>
    <w:rsid w:val="00324653"/>
    <w:rsid w:val="0032590D"/>
    <w:rsid w:val="00326773"/>
    <w:rsid w:val="0033125C"/>
    <w:rsid w:val="00332FEA"/>
    <w:rsid w:val="00333970"/>
    <w:rsid w:val="00333C0A"/>
    <w:rsid w:val="0033467F"/>
    <w:rsid w:val="00334A65"/>
    <w:rsid w:val="00335C97"/>
    <w:rsid w:val="00335E1F"/>
    <w:rsid w:val="00335EC9"/>
    <w:rsid w:val="00335F39"/>
    <w:rsid w:val="0033632E"/>
    <w:rsid w:val="00340F1E"/>
    <w:rsid w:val="00342D03"/>
    <w:rsid w:val="00342DB1"/>
    <w:rsid w:val="00343082"/>
    <w:rsid w:val="00343BEA"/>
    <w:rsid w:val="00344B6F"/>
    <w:rsid w:val="00345DDF"/>
    <w:rsid w:val="00346152"/>
    <w:rsid w:val="00346879"/>
    <w:rsid w:val="003475A3"/>
    <w:rsid w:val="00347BEC"/>
    <w:rsid w:val="00347DB2"/>
    <w:rsid w:val="00347EA3"/>
    <w:rsid w:val="00350347"/>
    <w:rsid w:val="003508F7"/>
    <w:rsid w:val="003509E9"/>
    <w:rsid w:val="00354DEA"/>
    <w:rsid w:val="00355661"/>
    <w:rsid w:val="0035648F"/>
    <w:rsid w:val="00356D81"/>
    <w:rsid w:val="00357B85"/>
    <w:rsid w:val="00360483"/>
    <w:rsid w:val="003604E5"/>
    <w:rsid w:val="00360FA9"/>
    <w:rsid w:val="0036270D"/>
    <w:rsid w:val="00363335"/>
    <w:rsid w:val="003636A9"/>
    <w:rsid w:val="00363983"/>
    <w:rsid w:val="003639A4"/>
    <w:rsid w:val="00363AC8"/>
    <w:rsid w:val="003655AA"/>
    <w:rsid w:val="003657E6"/>
    <w:rsid w:val="00367401"/>
    <w:rsid w:val="003701B5"/>
    <w:rsid w:val="00370C1A"/>
    <w:rsid w:val="00371DE3"/>
    <w:rsid w:val="00373881"/>
    <w:rsid w:val="00373AC3"/>
    <w:rsid w:val="00374692"/>
    <w:rsid w:val="00375206"/>
    <w:rsid w:val="00375B35"/>
    <w:rsid w:val="0037608C"/>
    <w:rsid w:val="003761E6"/>
    <w:rsid w:val="0037779C"/>
    <w:rsid w:val="003807AA"/>
    <w:rsid w:val="00381C0A"/>
    <w:rsid w:val="0038260A"/>
    <w:rsid w:val="00382A9E"/>
    <w:rsid w:val="00382B3A"/>
    <w:rsid w:val="00382F2C"/>
    <w:rsid w:val="00383215"/>
    <w:rsid w:val="00383D14"/>
    <w:rsid w:val="00384191"/>
    <w:rsid w:val="00385972"/>
    <w:rsid w:val="00386042"/>
    <w:rsid w:val="00386E53"/>
    <w:rsid w:val="003872BA"/>
    <w:rsid w:val="0039070B"/>
    <w:rsid w:val="00391099"/>
    <w:rsid w:val="00392003"/>
    <w:rsid w:val="00392ABD"/>
    <w:rsid w:val="00392B6F"/>
    <w:rsid w:val="003931EF"/>
    <w:rsid w:val="0039375D"/>
    <w:rsid w:val="00393E76"/>
    <w:rsid w:val="003940A8"/>
    <w:rsid w:val="00395163"/>
    <w:rsid w:val="00396072"/>
    <w:rsid w:val="003967B2"/>
    <w:rsid w:val="00396D74"/>
    <w:rsid w:val="00397489"/>
    <w:rsid w:val="00397CAD"/>
    <w:rsid w:val="003A0754"/>
    <w:rsid w:val="003A0BA8"/>
    <w:rsid w:val="003A17CF"/>
    <w:rsid w:val="003A1F38"/>
    <w:rsid w:val="003A32E8"/>
    <w:rsid w:val="003A3E90"/>
    <w:rsid w:val="003A435F"/>
    <w:rsid w:val="003A4AC4"/>
    <w:rsid w:val="003A5184"/>
    <w:rsid w:val="003A6502"/>
    <w:rsid w:val="003A6E3C"/>
    <w:rsid w:val="003A7F16"/>
    <w:rsid w:val="003B0164"/>
    <w:rsid w:val="003B154E"/>
    <w:rsid w:val="003B1898"/>
    <w:rsid w:val="003B35AA"/>
    <w:rsid w:val="003B38AC"/>
    <w:rsid w:val="003B3BCF"/>
    <w:rsid w:val="003B4DEB"/>
    <w:rsid w:val="003B521A"/>
    <w:rsid w:val="003B5420"/>
    <w:rsid w:val="003B56E2"/>
    <w:rsid w:val="003B6BF1"/>
    <w:rsid w:val="003B7EC2"/>
    <w:rsid w:val="003C00B8"/>
    <w:rsid w:val="003C0D46"/>
    <w:rsid w:val="003C0E21"/>
    <w:rsid w:val="003C0E62"/>
    <w:rsid w:val="003C2B44"/>
    <w:rsid w:val="003C357A"/>
    <w:rsid w:val="003C397F"/>
    <w:rsid w:val="003C4272"/>
    <w:rsid w:val="003C4335"/>
    <w:rsid w:val="003C49C1"/>
    <w:rsid w:val="003C4B7E"/>
    <w:rsid w:val="003C56E3"/>
    <w:rsid w:val="003C70B7"/>
    <w:rsid w:val="003C7627"/>
    <w:rsid w:val="003D0797"/>
    <w:rsid w:val="003D0A63"/>
    <w:rsid w:val="003D1A14"/>
    <w:rsid w:val="003D1B9C"/>
    <w:rsid w:val="003D256D"/>
    <w:rsid w:val="003D2BF5"/>
    <w:rsid w:val="003D3209"/>
    <w:rsid w:val="003D3312"/>
    <w:rsid w:val="003D34B8"/>
    <w:rsid w:val="003D3755"/>
    <w:rsid w:val="003D3D8E"/>
    <w:rsid w:val="003D4E7D"/>
    <w:rsid w:val="003D5410"/>
    <w:rsid w:val="003D6454"/>
    <w:rsid w:val="003D679A"/>
    <w:rsid w:val="003D6993"/>
    <w:rsid w:val="003D703E"/>
    <w:rsid w:val="003D77BA"/>
    <w:rsid w:val="003D7D68"/>
    <w:rsid w:val="003E0332"/>
    <w:rsid w:val="003E039B"/>
    <w:rsid w:val="003E0D1F"/>
    <w:rsid w:val="003E1574"/>
    <w:rsid w:val="003E1D1F"/>
    <w:rsid w:val="003E24EA"/>
    <w:rsid w:val="003E3F6B"/>
    <w:rsid w:val="003E4557"/>
    <w:rsid w:val="003E46A9"/>
    <w:rsid w:val="003E4803"/>
    <w:rsid w:val="003E4AB3"/>
    <w:rsid w:val="003E4D45"/>
    <w:rsid w:val="003E5650"/>
    <w:rsid w:val="003E5790"/>
    <w:rsid w:val="003E5856"/>
    <w:rsid w:val="003E5B82"/>
    <w:rsid w:val="003E6974"/>
    <w:rsid w:val="003F1C04"/>
    <w:rsid w:val="003F2419"/>
    <w:rsid w:val="003F25B5"/>
    <w:rsid w:val="003F39B7"/>
    <w:rsid w:val="003F3ED0"/>
    <w:rsid w:val="003F4AE0"/>
    <w:rsid w:val="003F5039"/>
    <w:rsid w:val="003F7897"/>
    <w:rsid w:val="00400CE7"/>
    <w:rsid w:val="00401E35"/>
    <w:rsid w:val="00401FE8"/>
    <w:rsid w:val="00402E7D"/>
    <w:rsid w:val="004052E3"/>
    <w:rsid w:val="0040586D"/>
    <w:rsid w:val="004058B8"/>
    <w:rsid w:val="004061C6"/>
    <w:rsid w:val="004078E7"/>
    <w:rsid w:val="00410CB9"/>
    <w:rsid w:val="00410E88"/>
    <w:rsid w:val="00410E8F"/>
    <w:rsid w:val="00411B3C"/>
    <w:rsid w:val="0041313D"/>
    <w:rsid w:val="00413DAC"/>
    <w:rsid w:val="00414AAD"/>
    <w:rsid w:val="00415302"/>
    <w:rsid w:val="00415BA1"/>
    <w:rsid w:val="0041639D"/>
    <w:rsid w:val="004176BE"/>
    <w:rsid w:val="0041783F"/>
    <w:rsid w:val="004202FD"/>
    <w:rsid w:val="00421022"/>
    <w:rsid w:val="00421C4B"/>
    <w:rsid w:val="0042249E"/>
    <w:rsid w:val="0042253A"/>
    <w:rsid w:val="00422FBA"/>
    <w:rsid w:val="0042380A"/>
    <w:rsid w:val="00424B68"/>
    <w:rsid w:val="00425AC4"/>
    <w:rsid w:val="00425BD2"/>
    <w:rsid w:val="00425C12"/>
    <w:rsid w:val="00425C4E"/>
    <w:rsid w:val="004266F2"/>
    <w:rsid w:val="00427516"/>
    <w:rsid w:val="004278A5"/>
    <w:rsid w:val="00427BA0"/>
    <w:rsid w:val="00430718"/>
    <w:rsid w:val="00430EA8"/>
    <w:rsid w:val="004313D2"/>
    <w:rsid w:val="0043151E"/>
    <w:rsid w:val="00431B3B"/>
    <w:rsid w:val="00431C9C"/>
    <w:rsid w:val="004328BD"/>
    <w:rsid w:val="00434209"/>
    <w:rsid w:val="00434B65"/>
    <w:rsid w:val="00434E72"/>
    <w:rsid w:val="00435A75"/>
    <w:rsid w:val="00436A8F"/>
    <w:rsid w:val="00437360"/>
    <w:rsid w:val="004417A3"/>
    <w:rsid w:val="0044198C"/>
    <w:rsid w:val="00441FC4"/>
    <w:rsid w:val="0044312D"/>
    <w:rsid w:val="00443B60"/>
    <w:rsid w:val="0044461B"/>
    <w:rsid w:val="00444F02"/>
    <w:rsid w:val="00445334"/>
    <w:rsid w:val="004478E4"/>
    <w:rsid w:val="004503CC"/>
    <w:rsid w:val="004528D0"/>
    <w:rsid w:val="00452919"/>
    <w:rsid w:val="00452CCF"/>
    <w:rsid w:val="00452DD4"/>
    <w:rsid w:val="00453CBC"/>
    <w:rsid w:val="00453E85"/>
    <w:rsid w:val="00453F2E"/>
    <w:rsid w:val="00454551"/>
    <w:rsid w:val="00454670"/>
    <w:rsid w:val="00455F93"/>
    <w:rsid w:val="004562B0"/>
    <w:rsid w:val="00456826"/>
    <w:rsid w:val="0045731C"/>
    <w:rsid w:val="004602AB"/>
    <w:rsid w:val="0046108E"/>
    <w:rsid w:val="00462056"/>
    <w:rsid w:val="004623D7"/>
    <w:rsid w:val="0046248C"/>
    <w:rsid w:val="0046258C"/>
    <w:rsid w:val="0046279C"/>
    <w:rsid w:val="00462815"/>
    <w:rsid w:val="004640F7"/>
    <w:rsid w:val="004645A4"/>
    <w:rsid w:val="00464988"/>
    <w:rsid w:val="00464AB6"/>
    <w:rsid w:val="004656C7"/>
    <w:rsid w:val="00466DAD"/>
    <w:rsid w:val="0046725C"/>
    <w:rsid w:val="0046777A"/>
    <w:rsid w:val="0047031C"/>
    <w:rsid w:val="00470710"/>
    <w:rsid w:val="00470A44"/>
    <w:rsid w:val="00473088"/>
    <w:rsid w:val="004749D9"/>
    <w:rsid w:val="0047602B"/>
    <w:rsid w:val="0047663A"/>
    <w:rsid w:val="00476A4C"/>
    <w:rsid w:val="00476EC7"/>
    <w:rsid w:val="0047765D"/>
    <w:rsid w:val="00477E34"/>
    <w:rsid w:val="00480798"/>
    <w:rsid w:val="004810BF"/>
    <w:rsid w:val="0048148D"/>
    <w:rsid w:val="004825E0"/>
    <w:rsid w:val="00484268"/>
    <w:rsid w:val="004845C9"/>
    <w:rsid w:val="00484C93"/>
    <w:rsid w:val="00484D56"/>
    <w:rsid w:val="00485490"/>
    <w:rsid w:val="0048644C"/>
    <w:rsid w:val="004865F1"/>
    <w:rsid w:val="00486D7B"/>
    <w:rsid w:val="0049024D"/>
    <w:rsid w:val="004904DD"/>
    <w:rsid w:val="00490EB3"/>
    <w:rsid w:val="00492F65"/>
    <w:rsid w:val="004948B8"/>
    <w:rsid w:val="0049599F"/>
    <w:rsid w:val="00495C86"/>
    <w:rsid w:val="00495EFA"/>
    <w:rsid w:val="004973B5"/>
    <w:rsid w:val="004976B6"/>
    <w:rsid w:val="004A0F68"/>
    <w:rsid w:val="004A1062"/>
    <w:rsid w:val="004A16C6"/>
    <w:rsid w:val="004A3230"/>
    <w:rsid w:val="004A37EF"/>
    <w:rsid w:val="004A41B2"/>
    <w:rsid w:val="004A4431"/>
    <w:rsid w:val="004A5171"/>
    <w:rsid w:val="004A6AD6"/>
    <w:rsid w:val="004A709F"/>
    <w:rsid w:val="004A774E"/>
    <w:rsid w:val="004B1578"/>
    <w:rsid w:val="004B196C"/>
    <w:rsid w:val="004B273F"/>
    <w:rsid w:val="004B2781"/>
    <w:rsid w:val="004B27F0"/>
    <w:rsid w:val="004B321E"/>
    <w:rsid w:val="004B3421"/>
    <w:rsid w:val="004B3EE4"/>
    <w:rsid w:val="004B435A"/>
    <w:rsid w:val="004B4484"/>
    <w:rsid w:val="004B4E2A"/>
    <w:rsid w:val="004B6930"/>
    <w:rsid w:val="004B6A5D"/>
    <w:rsid w:val="004B7161"/>
    <w:rsid w:val="004C0702"/>
    <w:rsid w:val="004C0A37"/>
    <w:rsid w:val="004C0C2B"/>
    <w:rsid w:val="004C17EE"/>
    <w:rsid w:val="004C2006"/>
    <w:rsid w:val="004C205D"/>
    <w:rsid w:val="004C3AB2"/>
    <w:rsid w:val="004C429E"/>
    <w:rsid w:val="004C5093"/>
    <w:rsid w:val="004C563D"/>
    <w:rsid w:val="004C5FED"/>
    <w:rsid w:val="004C7295"/>
    <w:rsid w:val="004C7A15"/>
    <w:rsid w:val="004D17F4"/>
    <w:rsid w:val="004D1F28"/>
    <w:rsid w:val="004D24AB"/>
    <w:rsid w:val="004D25F9"/>
    <w:rsid w:val="004D28B0"/>
    <w:rsid w:val="004D2AD2"/>
    <w:rsid w:val="004D2E6D"/>
    <w:rsid w:val="004D3378"/>
    <w:rsid w:val="004D3AF8"/>
    <w:rsid w:val="004D46F7"/>
    <w:rsid w:val="004D485A"/>
    <w:rsid w:val="004D4C8B"/>
    <w:rsid w:val="004D54AB"/>
    <w:rsid w:val="004D565A"/>
    <w:rsid w:val="004D5B3C"/>
    <w:rsid w:val="004D5CA5"/>
    <w:rsid w:val="004D5E32"/>
    <w:rsid w:val="004D7602"/>
    <w:rsid w:val="004D7859"/>
    <w:rsid w:val="004D7E27"/>
    <w:rsid w:val="004E1DFA"/>
    <w:rsid w:val="004E3A6D"/>
    <w:rsid w:val="004E3FAD"/>
    <w:rsid w:val="004E41FD"/>
    <w:rsid w:val="004E45FE"/>
    <w:rsid w:val="004E495D"/>
    <w:rsid w:val="004E4B6C"/>
    <w:rsid w:val="004E509D"/>
    <w:rsid w:val="004E60BA"/>
    <w:rsid w:val="004F01D6"/>
    <w:rsid w:val="004F0A30"/>
    <w:rsid w:val="004F0E3F"/>
    <w:rsid w:val="004F1CD9"/>
    <w:rsid w:val="004F2A0E"/>
    <w:rsid w:val="004F3F95"/>
    <w:rsid w:val="004F50EA"/>
    <w:rsid w:val="004F595F"/>
    <w:rsid w:val="004F6AE9"/>
    <w:rsid w:val="004F6D9D"/>
    <w:rsid w:val="00500076"/>
    <w:rsid w:val="00500311"/>
    <w:rsid w:val="0050066A"/>
    <w:rsid w:val="00500FB0"/>
    <w:rsid w:val="005013B3"/>
    <w:rsid w:val="005018EC"/>
    <w:rsid w:val="005021BD"/>
    <w:rsid w:val="00503168"/>
    <w:rsid w:val="00505150"/>
    <w:rsid w:val="005051ED"/>
    <w:rsid w:val="00505803"/>
    <w:rsid w:val="00507B1D"/>
    <w:rsid w:val="00510313"/>
    <w:rsid w:val="00511230"/>
    <w:rsid w:val="0051154E"/>
    <w:rsid w:val="005115B8"/>
    <w:rsid w:val="00512587"/>
    <w:rsid w:val="005132E1"/>
    <w:rsid w:val="00514956"/>
    <w:rsid w:val="00514C8F"/>
    <w:rsid w:val="0051572A"/>
    <w:rsid w:val="0051581B"/>
    <w:rsid w:val="00515FC4"/>
    <w:rsid w:val="005161F8"/>
    <w:rsid w:val="00516C31"/>
    <w:rsid w:val="00516C52"/>
    <w:rsid w:val="005172B5"/>
    <w:rsid w:val="00517A80"/>
    <w:rsid w:val="00520097"/>
    <w:rsid w:val="005208C9"/>
    <w:rsid w:val="00521685"/>
    <w:rsid w:val="00523018"/>
    <w:rsid w:val="00523191"/>
    <w:rsid w:val="005233D4"/>
    <w:rsid w:val="00523781"/>
    <w:rsid w:val="00523F8B"/>
    <w:rsid w:val="00526F68"/>
    <w:rsid w:val="00527F64"/>
    <w:rsid w:val="0053003E"/>
    <w:rsid w:val="00530A76"/>
    <w:rsid w:val="00531BE2"/>
    <w:rsid w:val="00532C11"/>
    <w:rsid w:val="005345CD"/>
    <w:rsid w:val="00534630"/>
    <w:rsid w:val="00534C64"/>
    <w:rsid w:val="00534F65"/>
    <w:rsid w:val="00536720"/>
    <w:rsid w:val="005371B7"/>
    <w:rsid w:val="00537AC9"/>
    <w:rsid w:val="005400F7"/>
    <w:rsid w:val="0054014E"/>
    <w:rsid w:val="0054057D"/>
    <w:rsid w:val="00540ADD"/>
    <w:rsid w:val="00541118"/>
    <w:rsid w:val="00542731"/>
    <w:rsid w:val="00542A95"/>
    <w:rsid w:val="0054325D"/>
    <w:rsid w:val="005432D6"/>
    <w:rsid w:val="005436A3"/>
    <w:rsid w:val="005459E0"/>
    <w:rsid w:val="00545A4C"/>
    <w:rsid w:val="00546291"/>
    <w:rsid w:val="0054631E"/>
    <w:rsid w:val="005477D3"/>
    <w:rsid w:val="00547D3C"/>
    <w:rsid w:val="00547F60"/>
    <w:rsid w:val="00551198"/>
    <w:rsid w:val="005511B5"/>
    <w:rsid w:val="00551F69"/>
    <w:rsid w:val="00552265"/>
    <w:rsid w:val="00552A3C"/>
    <w:rsid w:val="005531B5"/>
    <w:rsid w:val="00553710"/>
    <w:rsid w:val="00554A8A"/>
    <w:rsid w:val="00554C83"/>
    <w:rsid w:val="00555213"/>
    <w:rsid w:val="00555270"/>
    <w:rsid w:val="00556932"/>
    <w:rsid w:val="00557420"/>
    <w:rsid w:val="00557CC7"/>
    <w:rsid w:val="00560419"/>
    <w:rsid w:val="005606CC"/>
    <w:rsid w:val="00561213"/>
    <w:rsid w:val="0056156C"/>
    <w:rsid w:val="00561A93"/>
    <w:rsid w:val="00562252"/>
    <w:rsid w:val="00562FD9"/>
    <w:rsid w:val="00563897"/>
    <w:rsid w:val="00563C25"/>
    <w:rsid w:val="0056659A"/>
    <w:rsid w:val="0056663D"/>
    <w:rsid w:val="00566719"/>
    <w:rsid w:val="005670FD"/>
    <w:rsid w:val="005704E8"/>
    <w:rsid w:val="005710D6"/>
    <w:rsid w:val="0057112D"/>
    <w:rsid w:val="0057169B"/>
    <w:rsid w:val="00571D43"/>
    <w:rsid w:val="00571EFC"/>
    <w:rsid w:val="00572612"/>
    <w:rsid w:val="005729E0"/>
    <w:rsid w:val="005738F7"/>
    <w:rsid w:val="00574726"/>
    <w:rsid w:val="0057592A"/>
    <w:rsid w:val="00575BE7"/>
    <w:rsid w:val="005774CA"/>
    <w:rsid w:val="005776E8"/>
    <w:rsid w:val="005777D5"/>
    <w:rsid w:val="00577E56"/>
    <w:rsid w:val="00580902"/>
    <w:rsid w:val="005817E3"/>
    <w:rsid w:val="00581C35"/>
    <w:rsid w:val="00581F36"/>
    <w:rsid w:val="00583109"/>
    <w:rsid w:val="00583EA1"/>
    <w:rsid w:val="00584957"/>
    <w:rsid w:val="00585318"/>
    <w:rsid w:val="00587219"/>
    <w:rsid w:val="005874D7"/>
    <w:rsid w:val="00587919"/>
    <w:rsid w:val="00590541"/>
    <w:rsid w:val="00590D8F"/>
    <w:rsid w:val="00591B15"/>
    <w:rsid w:val="00591DFA"/>
    <w:rsid w:val="00591E6A"/>
    <w:rsid w:val="005932A0"/>
    <w:rsid w:val="00593498"/>
    <w:rsid w:val="00595C8F"/>
    <w:rsid w:val="00596401"/>
    <w:rsid w:val="00596864"/>
    <w:rsid w:val="00596AD0"/>
    <w:rsid w:val="00596C15"/>
    <w:rsid w:val="00597380"/>
    <w:rsid w:val="005A0584"/>
    <w:rsid w:val="005A17BF"/>
    <w:rsid w:val="005A21E8"/>
    <w:rsid w:val="005A2439"/>
    <w:rsid w:val="005A24E7"/>
    <w:rsid w:val="005A33B1"/>
    <w:rsid w:val="005A379B"/>
    <w:rsid w:val="005A3B17"/>
    <w:rsid w:val="005A478B"/>
    <w:rsid w:val="005A484E"/>
    <w:rsid w:val="005A4A0D"/>
    <w:rsid w:val="005A53F9"/>
    <w:rsid w:val="005A629E"/>
    <w:rsid w:val="005A6A39"/>
    <w:rsid w:val="005A74D8"/>
    <w:rsid w:val="005B0B7A"/>
    <w:rsid w:val="005B1122"/>
    <w:rsid w:val="005B1181"/>
    <w:rsid w:val="005B1A3F"/>
    <w:rsid w:val="005B2732"/>
    <w:rsid w:val="005B2918"/>
    <w:rsid w:val="005B35A4"/>
    <w:rsid w:val="005B3734"/>
    <w:rsid w:val="005B4031"/>
    <w:rsid w:val="005B4E9A"/>
    <w:rsid w:val="005B54B3"/>
    <w:rsid w:val="005B6C4B"/>
    <w:rsid w:val="005B7343"/>
    <w:rsid w:val="005B741A"/>
    <w:rsid w:val="005B76EE"/>
    <w:rsid w:val="005C025F"/>
    <w:rsid w:val="005C0DB7"/>
    <w:rsid w:val="005C0DF0"/>
    <w:rsid w:val="005C1839"/>
    <w:rsid w:val="005C1E67"/>
    <w:rsid w:val="005C2574"/>
    <w:rsid w:val="005C469E"/>
    <w:rsid w:val="005C47D0"/>
    <w:rsid w:val="005C607E"/>
    <w:rsid w:val="005C76CE"/>
    <w:rsid w:val="005D0597"/>
    <w:rsid w:val="005D0AB5"/>
    <w:rsid w:val="005D133A"/>
    <w:rsid w:val="005D2671"/>
    <w:rsid w:val="005D38B5"/>
    <w:rsid w:val="005D46CC"/>
    <w:rsid w:val="005D4CBA"/>
    <w:rsid w:val="005D5E65"/>
    <w:rsid w:val="005D6B8D"/>
    <w:rsid w:val="005E070E"/>
    <w:rsid w:val="005E1B55"/>
    <w:rsid w:val="005E1F86"/>
    <w:rsid w:val="005E2D87"/>
    <w:rsid w:val="005E3AB0"/>
    <w:rsid w:val="005E5000"/>
    <w:rsid w:val="005E67BF"/>
    <w:rsid w:val="005E7494"/>
    <w:rsid w:val="005E74AE"/>
    <w:rsid w:val="005E7F23"/>
    <w:rsid w:val="005F0A3C"/>
    <w:rsid w:val="005F0A82"/>
    <w:rsid w:val="005F1346"/>
    <w:rsid w:val="005F13E0"/>
    <w:rsid w:val="005F140B"/>
    <w:rsid w:val="005F1963"/>
    <w:rsid w:val="005F1991"/>
    <w:rsid w:val="005F2462"/>
    <w:rsid w:val="005F2482"/>
    <w:rsid w:val="005F475A"/>
    <w:rsid w:val="005F4A89"/>
    <w:rsid w:val="005F5A65"/>
    <w:rsid w:val="005F5F96"/>
    <w:rsid w:val="005F60B3"/>
    <w:rsid w:val="005F76A2"/>
    <w:rsid w:val="005F7710"/>
    <w:rsid w:val="005F7D17"/>
    <w:rsid w:val="005F7F00"/>
    <w:rsid w:val="00600B16"/>
    <w:rsid w:val="006011A9"/>
    <w:rsid w:val="00601BC7"/>
    <w:rsid w:val="00601F51"/>
    <w:rsid w:val="00601FD2"/>
    <w:rsid w:val="0060207B"/>
    <w:rsid w:val="0060274D"/>
    <w:rsid w:val="0060318B"/>
    <w:rsid w:val="0060335F"/>
    <w:rsid w:val="00604068"/>
    <w:rsid w:val="006054D7"/>
    <w:rsid w:val="006067A1"/>
    <w:rsid w:val="00606B54"/>
    <w:rsid w:val="00607189"/>
    <w:rsid w:val="00607386"/>
    <w:rsid w:val="00607977"/>
    <w:rsid w:val="00607BF0"/>
    <w:rsid w:val="0061003F"/>
    <w:rsid w:val="00611A25"/>
    <w:rsid w:val="00612233"/>
    <w:rsid w:val="006131FD"/>
    <w:rsid w:val="006138DA"/>
    <w:rsid w:val="0061493F"/>
    <w:rsid w:val="006149C7"/>
    <w:rsid w:val="006149DD"/>
    <w:rsid w:val="0061512E"/>
    <w:rsid w:val="0061601C"/>
    <w:rsid w:val="006169FD"/>
    <w:rsid w:val="00617276"/>
    <w:rsid w:val="00620242"/>
    <w:rsid w:val="00620555"/>
    <w:rsid w:val="00620820"/>
    <w:rsid w:val="00620976"/>
    <w:rsid w:val="00621547"/>
    <w:rsid w:val="00621836"/>
    <w:rsid w:val="006228F4"/>
    <w:rsid w:val="00622BC2"/>
    <w:rsid w:val="00622D71"/>
    <w:rsid w:val="00622FEB"/>
    <w:rsid w:val="0062353A"/>
    <w:rsid w:val="00623B77"/>
    <w:rsid w:val="00624E89"/>
    <w:rsid w:val="0062526F"/>
    <w:rsid w:val="00626571"/>
    <w:rsid w:val="00627FD0"/>
    <w:rsid w:val="0063007C"/>
    <w:rsid w:val="00631177"/>
    <w:rsid w:val="00633162"/>
    <w:rsid w:val="00634297"/>
    <w:rsid w:val="00634F85"/>
    <w:rsid w:val="00635658"/>
    <w:rsid w:val="00635A29"/>
    <w:rsid w:val="006361C6"/>
    <w:rsid w:val="00636758"/>
    <w:rsid w:val="00636F51"/>
    <w:rsid w:val="00640070"/>
    <w:rsid w:val="0064155D"/>
    <w:rsid w:val="00641B59"/>
    <w:rsid w:val="00641C7B"/>
    <w:rsid w:val="00642302"/>
    <w:rsid w:val="006424F2"/>
    <w:rsid w:val="0064451B"/>
    <w:rsid w:val="00644DD9"/>
    <w:rsid w:val="0064651E"/>
    <w:rsid w:val="00646F63"/>
    <w:rsid w:val="00647170"/>
    <w:rsid w:val="00650907"/>
    <w:rsid w:val="00650DDA"/>
    <w:rsid w:val="0065116B"/>
    <w:rsid w:val="0065122E"/>
    <w:rsid w:val="006514B6"/>
    <w:rsid w:val="00651FFB"/>
    <w:rsid w:val="006541FE"/>
    <w:rsid w:val="00654A47"/>
    <w:rsid w:val="00655FA7"/>
    <w:rsid w:val="0065600D"/>
    <w:rsid w:val="00656998"/>
    <w:rsid w:val="00657414"/>
    <w:rsid w:val="006577D8"/>
    <w:rsid w:val="00657CB2"/>
    <w:rsid w:val="00661597"/>
    <w:rsid w:val="00663773"/>
    <w:rsid w:val="006640F9"/>
    <w:rsid w:val="0066438C"/>
    <w:rsid w:val="0066452B"/>
    <w:rsid w:val="006663D0"/>
    <w:rsid w:val="0066669A"/>
    <w:rsid w:val="00666732"/>
    <w:rsid w:val="00666AB9"/>
    <w:rsid w:val="006711C0"/>
    <w:rsid w:val="006714D1"/>
    <w:rsid w:val="006715FF"/>
    <w:rsid w:val="00672123"/>
    <w:rsid w:val="0067217D"/>
    <w:rsid w:val="006729CB"/>
    <w:rsid w:val="00673804"/>
    <w:rsid w:val="00673BE4"/>
    <w:rsid w:val="00673ECE"/>
    <w:rsid w:val="006751B5"/>
    <w:rsid w:val="00676E03"/>
    <w:rsid w:val="00676F7A"/>
    <w:rsid w:val="00680A98"/>
    <w:rsid w:val="00680D8F"/>
    <w:rsid w:val="0068173C"/>
    <w:rsid w:val="006823BC"/>
    <w:rsid w:val="00682BD1"/>
    <w:rsid w:val="0068347C"/>
    <w:rsid w:val="0068375B"/>
    <w:rsid w:val="00683900"/>
    <w:rsid w:val="00683B60"/>
    <w:rsid w:val="00683D23"/>
    <w:rsid w:val="00684BE1"/>
    <w:rsid w:val="006851C8"/>
    <w:rsid w:val="006860E9"/>
    <w:rsid w:val="006861E6"/>
    <w:rsid w:val="006865D0"/>
    <w:rsid w:val="0069058E"/>
    <w:rsid w:val="00690683"/>
    <w:rsid w:val="00690744"/>
    <w:rsid w:val="00690D05"/>
    <w:rsid w:val="00690D33"/>
    <w:rsid w:val="00691A7B"/>
    <w:rsid w:val="00693EBA"/>
    <w:rsid w:val="00694505"/>
    <w:rsid w:val="006945EA"/>
    <w:rsid w:val="00694A76"/>
    <w:rsid w:val="00694BE6"/>
    <w:rsid w:val="00694BF9"/>
    <w:rsid w:val="00696085"/>
    <w:rsid w:val="006A0B64"/>
    <w:rsid w:val="006A0D6B"/>
    <w:rsid w:val="006A0DCE"/>
    <w:rsid w:val="006A0F10"/>
    <w:rsid w:val="006A1076"/>
    <w:rsid w:val="006A1651"/>
    <w:rsid w:val="006A1FAC"/>
    <w:rsid w:val="006A2D70"/>
    <w:rsid w:val="006A3339"/>
    <w:rsid w:val="006A36A9"/>
    <w:rsid w:val="006A482B"/>
    <w:rsid w:val="006A64AF"/>
    <w:rsid w:val="006A6834"/>
    <w:rsid w:val="006A7054"/>
    <w:rsid w:val="006A7A1D"/>
    <w:rsid w:val="006B0DC7"/>
    <w:rsid w:val="006B103E"/>
    <w:rsid w:val="006B14C7"/>
    <w:rsid w:val="006B1657"/>
    <w:rsid w:val="006B1661"/>
    <w:rsid w:val="006B31BE"/>
    <w:rsid w:val="006B40D1"/>
    <w:rsid w:val="006B4251"/>
    <w:rsid w:val="006B48E0"/>
    <w:rsid w:val="006B4931"/>
    <w:rsid w:val="006B6173"/>
    <w:rsid w:val="006B667C"/>
    <w:rsid w:val="006B6734"/>
    <w:rsid w:val="006B74F1"/>
    <w:rsid w:val="006B76ED"/>
    <w:rsid w:val="006B7B8C"/>
    <w:rsid w:val="006C07C8"/>
    <w:rsid w:val="006C1A3A"/>
    <w:rsid w:val="006C1C0B"/>
    <w:rsid w:val="006C3ABB"/>
    <w:rsid w:val="006C4CF1"/>
    <w:rsid w:val="006C55B4"/>
    <w:rsid w:val="006C5854"/>
    <w:rsid w:val="006C5E80"/>
    <w:rsid w:val="006C60EB"/>
    <w:rsid w:val="006C660C"/>
    <w:rsid w:val="006C7E4E"/>
    <w:rsid w:val="006D0AE6"/>
    <w:rsid w:val="006D0BD9"/>
    <w:rsid w:val="006D2375"/>
    <w:rsid w:val="006D5694"/>
    <w:rsid w:val="006D5858"/>
    <w:rsid w:val="006D611E"/>
    <w:rsid w:val="006D7C7C"/>
    <w:rsid w:val="006D7EF9"/>
    <w:rsid w:val="006D7FC7"/>
    <w:rsid w:val="006E016D"/>
    <w:rsid w:val="006E0941"/>
    <w:rsid w:val="006E0B80"/>
    <w:rsid w:val="006E1F7B"/>
    <w:rsid w:val="006E293B"/>
    <w:rsid w:val="006E2F29"/>
    <w:rsid w:val="006E39C5"/>
    <w:rsid w:val="006E4A3D"/>
    <w:rsid w:val="006E4B05"/>
    <w:rsid w:val="006E4D85"/>
    <w:rsid w:val="006E5189"/>
    <w:rsid w:val="006E5674"/>
    <w:rsid w:val="006E602D"/>
    <w:rsid w:val="006E66EE"/>
    <w:rsid w:val="006E758B"/>
    <w:rsid w:val="006E75D7"/>
    <w:rsid w:val="006F03F0"/>
    <w:rsid w:val="006F08D9"/>
    <w:rsid w:val="006F0A63"/>
    <w:rsid w:val="006F1C26"/>
    <w:rsid w:val="006F1C4A"/>
    <w:rsid w:val="006F206C"/>
    <w:rsid w:val="006F2F21"/>
    <w:rsid w:val="006F3206"/>
    <w:rsid w:val="006F3226"/>
    <w:rsid w:val="006F49D2"/>
    <w:rsid w:val="006F6464"/>
    <w:rsid w:val="006F7150"/>
    <w:rsid w:val="006F728E"/>
    <w:rsid w:val="006F7491"/>
    <w:rsid w:val="006F7AFF"/>
    <w:rsid w:val="00704036"/>
    <w:rsid w:val="00704206"/>
    <w:rsid w:val="00704821"/>
    <w:rsid w:val="007048E1"/>
    <w:rsid w:val="00704905"/>
    <w:rsid w:val="00706592"/>
    <w:rsid w:val="007066B3"/>
    <w:rsid w:val="00706CCF"/>
    <w:rsid w:val="00707D40"/>
    <w:rsid w:val="00707F89"/>
    <w:rsid w:val="007107DA"/>
    <w:rsid w:val="00710AEE"/>
    <w:rsid w:val="00711481"/>
    <w:rsid w:val="00713002"/>
    <w:rsid w:val="007136D5"/>
    <w:rsid w:val="0071446A"/>
    <w:rsid w:val="007148DE"/>
    <w:rsid w:val="00717CBD"/>
    <w:rsid w:val="00717D79"/>
    <w:rsid w:val="0072096E"/>
    <w:rsid w:val="00720A65"/>
    <w:rsid w:val="00721100"/>
    <w:rsid w:val="00722167"/>
    <w:rsid w:val="0072465C"/>
    <w:rsid w:val="00724C81"/>
    <w:rsid w:val="007257F1"/>
    <w:rsid w:val="00726006"/>
    <w:rsid w:val="00726C0A"/>
    <w:rsid w:val="0072736E"/>
    <w:rsid w:val="007275B5"/>
    <w:rsid w:val="00730535"/>
    <w:rsid w:val="00731905"/>
    <w:rsid w:val="00732BD2"/>
    <w:rsid w:val="0073321D"/>
    <w:rsid w:val="00734D71"/>
    <w:rsid w:val="00734F2B"/>
    <w:rsid w:val="00735083"/>
    <w:rsid w:val="00735103"/>
    <w:rsid w:val="00735A62"/>
    <w:rsid w:val="00735CD9"/>
    <w:rsid w:val="00736A32"/>
    <w:rsid w:val="007377EF"/>
    <w:rsid w:val="00740077"/>
    <w:rsid w:val="00740E18"/>
    <w:rsid w:val="007410E3"/>
    <w:rsid w:val="0074151C"/>
    <w:rsid w:val="00743253"/>
    <w:rsid w:val="007435B1"/>
    <w:rsid w:val="00744419"/>
    <w:rsid w:val="00744726"/>
    <w:rsid w:val="007458E0"/>
    <w:rsid w:val="00746EF5"/>
    <w:rsid w:val="00747708"/>
    <w:rsid w:val="00747F9B"/>
    <w:rsid w:val="00750006"/>
    <w:rsid w:val="007501B7"/>
    <w:rsid w:val="00750357"/>
    <w:rsid w:val="00751784"/>
    <w:rsid w:val="00751FB2"/>
    <w:rsid w:val="0075219F"/>
    <w:rsid w:val="00752597"/>
    <w:rsid w:val="00752864"/>
    <w:rsid w:val="00753BB4"/>
    <w:rsid w:val="00753E9E"/>
    <w:rsid w:val="00754076"/>
    <w:rsid w:val="00755036"/>
    <w:rsid w:val="00756C80"/>
    <w:rsid w:val="00757170"/>
    <w:rsid w:val="00760331"/>
    <w:rsid w:val="0076166B"/>
    <w:rsid w:val="00761A26"/>
    <w:rsid w:val="00761C21"/>
    <w:rsid w:val="00762BCF"/>
    <w:rsid w:val="00763B8A"/>
    <w:rsid w:val="00764CBD"/>
    <w:rsid w:val="007650B9"/>
    <w:rsid w:val="007659F2"/>
    <w:rsid w:val="00766A95"/>
    <w:rsid w:val="00766AB7"/>
    <w:rsid w:val="00766E09"/>
    <w:rsid w:val="007677C9"/>
    <w:rsid w:val="00767E9E"/>
    <w:rsid w:val="007702F7"/>
    <w:rsid w:val="00770AA3"/>
    <w:rsid w:val="00770C07"/>
    <w:rsid w:val="00773A9F"/>
    <w:rsid w:val="00774297"/>
    <w:rsid w:val="007749FB"/>
    <w:rsid w:val="007750C5"/>
    <w:rsid w:val="007760DA"/>
    <w:rsid w:val="00776E52"/>
    <w:rsid w:val="00780392"/>
    <w:rsid w:val="00780771"/>
    <w:rsid w:val="00780CDA"/>
    <w:rsid w:val="00780D9E"/>
    <w:rsid w:val="00780E84"/>
    <w:rsid w:val="007815E0"/>
    <w:rsid w:val="00781F95"/>
    <w:rsid w:val="007823B6"/>
    <w:rsid w:val="007835F1"/>
    <w:rsid w:val="00783B0C"/>
    <w:rsid w:val="00783DFE"/>
    <w:rsid w:val="00784623"/>
    <w:rsid w:val="0078496A"/>
    <w:rsid w:val="00785797"/>
    <w:rsid w:val="00787BDE"/>
    <w:rsid w:val="00787DA2"/>
    <w:rsid w:val="007913CB"/>
    <w:rsid w:val="00791A3C"/>
    <w:rsid w:val="00792AB7"/>
    <w:rsid w:val="00792ED9"/>
    <w:rsid w:val="0079358B"/>
    <w:rsid w:val="00793F90"/>
    <w:rsid w:val="00794A9D"/>
    <w:rsid w:val="0079615C"/>
    <w:rsid w:val="00796737"/>
    <w:rsid w:val="007968FF"/>
    <w:rsid w:val="00796A46"/>
    <w:rsid w:val="00797539"/>
    <w:rsid w:val="007975F5"/>
    <w:rsid w:val="007A075E"/>
    <w:rsid w:val="007A14CE"/>
    <w:rsid w:val="007A17C0"/>
    <w:rsid w:val="007A20BD"/>
    <w:rsid w:val="007A243E"/>
    <w:rsid w:val="007A25F3"/>
    <w:rsid w:val="007A3680"/>
    <w:rsid w:val="007A3A6A"/>
    <w:rsid w:val="007A4228"/>
    <w:rsid w:val="007A49F7"/>
    <w:rsid w:val="007A4C23"/>
    <w:rsid w:val="007A6203"/>
    <w:rsid w:val="007A6EE0"/>
    <w:rsid w:val="007A6FCF"/>
    <w:rsid w:val="007A7948"/>
    <w:rsid w:val="007B022E"/>
    <w:rsid w:val="007B0339"/>
    <w:rsid w:val="007B08CC"/>
    <w:rsid w:val="007B0AB2"/>
    <w:rsid w:val="007B13FE"/>
    <w:rsid w:val="007B18A4"/>
    <w:rsid w:val="007B1A2C"/>
    <w:rsid w:val="007B1AC5"/>
    <w:rsid w:val="007B1D6C"/>
    <w:rsid w:val="007B2073"/>
    <w:rsid w:val="007B2734"/>
    <w:rsid w:val="007B293D"/>
    <w:rsid w:val="007B2BEE"/>
    <w:rsid w:val="007B2F26"/>
    <w:rsid w:val="007B3F8A"/>
    <w:rsid w:val="007B42C9"/>
    <w:rsid w:val="007B4368"/>
    <w:rsid w:val="007B54BA"/>
    <w:rsid w:val="007B5A14"/>
    <w:rsid w:val="007B6046"/>
    <w:rsid w:val="007C027A"/>
    <w:rsid w:val="007C072B"/>
    <w:rsid w:val="007C293F"/>
    <w:rsid w:val="007C2A16"/>
    <w:rsid w:val="007C2F6D"/>
    <w:rsid w:val="007C347F"/>
    <w:rsid w:val="007C3D2D"/>
    <w:rsid w:val="007C492A"/>
    <w:rsid w:val="007C550F"/>
    <w:rsid w:val="007C57D4"/>
    <w:rsid w:val="007C7799"/>
    <w:rsid w:val="007C7D03"/>
    <w:rsid w:val="007D32A3"/>
    <w:rsid w:val="007D394F"/>
    <w:rsid w:val="007D3A25"/>
    <w:rsid w:val="007D4D18"/>
    <w:rsid w:val="007D5A5E"/>
    <w:rsid w:val="007D66E4"/>
    <w:rsid w:val="007D715E"/>
    <w:rsid w:val="007E008A"/>
    <w:rsid w:val="007E0407"/>
    <w:rsid w:val="007E0BF4"/>
    <w:rsid w:val="007E1633"/>
    <w:rsid w:val="007E1E0B"/>
    <w:rsid w:val="007E4915"/>
    <w:rsid w:val="007E4B25"/>
    <w:rsid w:val="007E5098"/>
    <w:rsid w:val="007E5137"/>
    <w:rsid w:val="007E53FC"/>
    <w:rsid w:val="007E57ED"/>
    <w:rsid w:val="007E593D"/>
    <w:rsid w:val="007E61D4"/>
    <w:rsid w:val="007E653E"/>
    <w:rsid w:val="007E6C0B"/>
    <w:rsid w:val="007E6EF3"/>
    <w:rsid w:val="007E6F2E"/>
    <w:rsid w:val="007E71F5"/>
    <w:rsid w:val="007E75FC"/>
    <w:rsid w:val="007E779D"/>
    <w:rsid w:val="007F0D7F"/>
    <w:rsid w:val="007F1326"/>
    <w:rsid w:val="007F15C5"/>
    <w:rsid w:val="007F196C"/>
    <w:rsid w:val="007F217C"/>
    <w:rsid w:val="007F2190"/>
    <w:rsid w:val="007F340B"/>
    <w:rsid w:val="007F3615"/>
    <w:rsid w:val="007F43C5"/>
    <w:rsid w:val="007F4CFE"/>
    <w:rsid w:val="007F4D37"/>
    <w:rsid w:val="007F5752"/>
    <w:rsid w:val="007F5B85"/>
    <w:rsid w:val="007F6629"/>
    <w:rsid w:val="007F6704"/>
    <w:rsid w:val="007F6875"/>
    <w:rsid w:val="007F6BDC"/>
    <w:rsid w:val="007F6CB2"/>
    <w:rsid w:val="007F7ED2"/>
    <w:rsid w:val="007F7F19"/>
    <w:rsid w:val="008002A5"/>
    <w:rsid w:val="00800E7A"/>
    <w:rsid w:val="00800F05"/>
    <w:rsid w:val="00800F6F"/>
    <w:rsid w:val="008018EB"/>
    <w:rsid w:val="008019DB"/>
    <w:rsid w:val="008025EC"/>
    <w:rsid w:val="0080406E"/>
    <w:rsid w:val="0080598F"/>
    <w:rsid w:val="00806636"/>
    <w:rsid w:val="00806C1C"/>
    <w:rsid w:val="00806FD2"/>
    <w:rsid w:val="00810660"/>
    <w:rsid w:val="00810D98"/>
    <w:rsid w:val="00811546"/>
    <w:rsid w:val="00813792"/>
    <w:rsid w:val="00814235"/>
    <w:rsid w:val="00814909"/>
    <w:rsid w:val="008160B4"/>
    <w:rsid w:val="0081622D"/>
    <w:rsid w:val="008162E2"/>
    <w:rsid w:val="00817AC1"/>
    <w:rsid w:val="00820110"/>
    <w:rsid w:val="00820D14"/>
    <w:rsid w:val="00822018"/>
    <w:rsid w:val="008227A4"/>
    <w:rsid w:val="00822A71"/>
    <w:rsid w:val="008234CA"/>
    <w:rsid w:val="00823E96"/>
    <w:rsid w:val="00826486"/>
    <w:rsid w:val="00826B8A"/>
    <w:rsid w:val="00826CE7"/>
    <w:rsid w:val="00830AC4"/>
    <w:rsid w:val="00831400"/>
    <w:rsid w:val="008317D4"/>
    <w:rsid w:val="00831B24"/>
    <w:rsid w:val="008339B6"/>
    <w:rsid w:val="00833FFD"/>
    <w:rsid w:val="00834C23"/>
    <w:rsid w:val="00834FA1"/>
    <w:rsid w:val="00835A28"/>
    <w:rsid w:val="008369D0"/>
    <w:rsid w:val="00836E6A"/>
    <w:rsid w:val="00837567"/>
    <w:rsid w:val="00837619"/>
    <w:rsid w:val="00837C11"/>
    <w:rsid w:val="008404B6"/>
    <w:rsid w:val="00840694"/>
    <w:rsid w:val="0084080E"/>
    <w:rsid w:val="00840F50"/>
    <w:rsid w:val="00840FF4"/>
    <w:rsid w:val="008416E1"/>
    <w:rsid w:val="00841C4B"/>
    <w:rsid w:val="00841CC4"/>
    <w:rsid w:val="00841D25"/>
    <w:rsid w:val="00841F89"/>
    <w:rsid w:val="00842195"/>
    <w:rsid w:val="00843FB5"/>
    <w:rsid w:val="00844514"/>
    <w:rsid w:val="008450AA"/>
    <w:rsid w:val="00845298"/>
    <w:rsid w:val="008463D3"/>
    <w:rsid w:val="00847798"/>
    <w:rsid w:val="00847A25"/>
    <w:rsid w:val="00847EF2"/>
    <w:rsid w:val="008504F6"/>
    <w:rsid w:val="0085090B"/>
    <w:rsid w:val="00852168"/>
    <w:rsid w:val="0085271A"/>
    <w:rsid w:val="008530F3"/>
    <w:rsid w:val="00853432"/>
    <w:rsid w:val="00854616"/>
    <w:rsid w:val="008546F7"/>
    <w:rsid w:val="00856889"/>
    <w:rsid w:val="00856C01"/>
    <w:rsid w:val="00856E5D"/>
    <w:rsid w:val="00856FA9"/>
    <w:rsid w:val="00857458"/>
    <w:rsid w:val="00857D4B"/>
    <w:rsid w:val="008610B8"/>
    <w:rsid w:val="008613F8"/>
    <w:rsid w:val="0086208E"/>
    <w:rsid w:val="00862640"/>
    <w:rsid w:val="00862AEF"/>
    <w:rsid w:val="0086411C"/>
    <w:rsid w:val="008641D3"/>
    <w:rsid w:val="00864888"/>
    <w:rsid w:val="00864C9E"/>
    <w:rsid w:val="00865B88"/>
    <w:rsid w:val="00866FB8"/>
    <w:rsid w:val="00867DA8"/>
    <w:rsid w:val="00871775"/>
    <w:rsid w:val="00871D13"/>
    <w:rsid w:val="00873134"/>
    <w:rsid w:val="008731A6"/>
    <w:rsid w:val="0087360D"/>
    <w:rsid w:val="00873973"/>
    <w:rsid w:val="00874858"/>
    <w:rsid w:val="00874DAC"/>
    <w:rsid w:val="008759E7"/>
    <w:rsid w:val="00875BC2"/>
    <w:rsid w:val="00875D00"/>
    <w:rsid w:val="008761A6"/>
    <w:rsid w:val="00876CBF"/>
    <w:rsid w:val="00877A5D"/>
    <w:rsid w:val="00877AAE"/>
    <w:rsid w:val="00880B77"/>
    <w:rsid w:val="008812FE"/>
    <w:rsid w:val="00881B7A"/>
    <w:rsid w:val="00882A4C"/>
    <w:rsid w:val="00883456"/>
    <w:rsid w:val="0088392D"/>
    <w:rsid w:val="00883F10"/>
    <w:rsid w:val="008840E2"/>
    <w:rsid w:val="008847DC"/>
    <w:rsid w:val="0088690D"/>
    <w:rsid w:val="00887289"/>
    <w:rsid w:val="00890329"/>
    <w:rsid w:val="0089051F"/>
    <w:rsid w:val="008915B8"/>
    <w:rsid w:val="008917DB"/>
    <w:rsid w:val="008926E9"/>
    <w:rsid w:val="00892CA4"/>
    <w:rsid w:val="00892CF4"/>
    <w:rsid w:val="008935A4"/>
    <w:rsid w:val="00893ED8"/>
    <w:rsid w:val="00894A2A"/>
    <w:rsid w:val="00894B43"/>
    <w:rsid w:val="008956F3"/>
    <w:rsid w:val="00896E33"/>
    <w:rsid w:val="008A0C63"/>
    <w:rsid w:val="008A1734"/>
    <w:rsid w:val="008A1B54"/>
    <w:rsid w:val="008A23CA"/>
    <w:rsid w:val="008A2524"/>
    <w:rsid w:val="008A2914"/>
    <w:rsid w:val="008A2C22"/>
    <w:rsid w:val="008A35C9"/>
    <w:rsid w:val="008A3A26"/>
    <w:rsid w:val="008A547D"/>
    <w:rsid w:val="008A5694"/>
    <w:rsid w:val="008A7DB8"/>
    <w:rsid w:val="008B0171"/>
    <w:rsid w:val="008B1064"/>
    <w:rsid w:val="008B132F"/>
    <w:rsid w:val="008B1725"/>
    <w:rsid w:val="008B1AA7"/>
    <w:rsid w:val="008B2A6A"/>
    <w:rsid w:val="008B2E67"/>
    <w:rsid w:val="008B36FC"/>
    <w:rsid w:val="008B4BCB"/>
    <w:rsid w:val="008B5FB6"/>
    <w:rsid w:val="008B77FF"/>
    <w:rsid w:val="008C2C17"/>
    <w:rsid w:val="008C31CE"/>
    <w:rsid w:val="008C3652"/>
    <w:rsid w:val="008C3C41"/>
    <w:rsid w:val="008C3EA4"/>
    <w:rsid w:val="008C4AEA"/>
    <w:rsid w:val="008C4C3D"/>
    <w:rsid w:val="008C514F"/>
    <w:rsid w:val="008C5E9C"/>
    <w:rsid w:val="008C6702"/>
    <w:rsid w:val="008C6BFD"/>
    <w:rsid w:val="008C6C3F"/>
    <w:rsid w:val="008D0EA0"/>
    <w:rsid w:val="008D274C"/>
    <w:rsid w:val="008D2B91"/>
    <w:rsid w:val="008D34A3"/>
    <w:rsid w:val="008D34C7"/>
    <w:rsid w:val="008D469D"/>
    <w:rsid w:val="008D4A79"/>
    <w:rsid w:val="008D4ABD"/>
    <w:rsid w:val="008D65F0"/>
    <w:rsid w:val="008D6621"/>
    <w:rsid w:val="008D6AF1"/>
    <w:rsid w:val="008D7AD7"/>
    <w:rsid w:val="008D7EC3"/>
    <w:rsid w:val="008E00E3"/>
    <w:rsid w:val="008E02A2"/>
    <w:rsid w:val="008E2E90"/>
    <w:rsid w:val="008E33EE"/>
    <w:rsid w:val="008E3F86"/>
    <w:rsid w:val="008E42FD"/>
    <w:rsid w:val="008E616F"/>
    <w:rsid w:val="008E61CF"/>
    <w:rsid w:val="008E6E76"/>
    <w:rsid w:val="008E77DA"/>
    <w:rsid w:val="008F1233"/>
    <w:rsid w:val="008F12B7"/>
    <w:rsid w:val="008F18A9"/>
    <w:rsid w:val="008F278D"/>
    <w:rsid w:val="008F2F3A"/>
    <w:rsid w:val="008F4F2E"/>
    <w:rsid w:val="008F5127"/>
    <w:rsid w:val="008F5431"/>
    <w:rsid w:val="008F54E0"/>
    <w:rsid w:val="008F6178"/>
    <w:rsid w:val="008F6288"/>
    <w:rsid w:val="008F7257"/>
    <w:rsid w:val="008F7EAE"/>
    <w:rsid w:val="00901587"/>
    <w:rsid w:val="00903398"/>
    <w:rsid w:val="00904F79"/>
    <w:rsid w:val="009050F5"/>
    <w:rsid w:val="0090513A"/>
    <w:rsid w:val="009066FD"/>
    <w:rsid w:val="009070A9"/>
    <w:rsid w:val="00907222"/>
    <w:rsid w:val="00907670"/>
    <w:rsid w:val="009104AB"/>
    <w:rsid w:val="0091108F"/>
    <w:rsid w:val="00911666"/>
    <w:rsid w:val="00911E61"/>
    <w:rsid w:val="00912C0B"/>
    <w:rsid w:val="00912C34"/>
    <w:rsid w:val="00913BEA"/>
    <w:rsid w:val="009145EC"/>
    <w:rsid w:val="009159E6"/>
    <w:rsid w:val="00915ACA"/>
    <w:rsid w:val="00916558"/>
    <w:rsid w:val="009166FA"/>
    <w:rsid w:val="0092270E"/>
    <w:rsid w:val="00922DD3"/>
    <w:rsid w:val="00923653"/>
    <w:rsid w:val="00923E17"/>
    <w:rsid w:val="00926892"/>
    <w:rsid w:val="00926FB9"/>
    <w:rsid w:val="00927C00"/>
    <w:rsid w:val="00930B5D"/>
    <w:rsid w:val="0093160E"/>
    <w:rsid w:val="009317F3"/>
    <w:rsid w:val="0093247D"/>
    <w:rsid w:val="00932660"/>
    <w:rsid w:val="00932A4F"/>
    <w:rsid w:val="00932EFC"/>
    <w:rsid w:val="00933259"/>
    <w:rsid w:val="00933900"/>
    <w:rsid w:val="00933A52"/>
    <w:rsid w:val="0093634B"/>
    <w:rsid w:val="009367C4"/>
    <w:rsid w:val="009414BF"/>
    <w:rsid w:val="0094218F"/>
    <w:rsid w:val="00942FDE"/>
    <w:rsid w:val="00943450"/>
    <w:rsid w:val="00943D47"/>
    <w:rsid w:val="00943FE7"/>
    <w:rsid w:val="00943FF0"/>
    <w:rsid w:val="009446B8"/>
    <w:rsid w:val="00945201"/>
    <w:rsid w:val="0094655A"/>
    <w:rsid w:val="00946701"/>
    <w:rsid w:val="00946AC8"/>
    <w:rsid w:val="00947387"/>
    <w:rsid w:val="00950066"/>
    <w:rsid w:val="009501EE"/>
    <w:rsid w:val="00950FBB"/>
    <w:rsid w:val="00951811"/>
    <w:rsid w:val="00951EB0"/>
    <w:rsid w:val="009523F8"/>
    <w:rsid w:val="0095261D"/>
    <w:rsid w:val="00952B0A"/>
    <w:rsid w:val="00953238"/>
    <w:rsid w:val="0095344A"/>
    <w:rsid w:val="00953861"/>
    <w:rsid w:val="00953C30"/>
    <w:rsid w:val="00955E08"/>
    <w:rsid w:val="00956616"/>
    <w:rsid w:val="009566FD"/>
    <w:rsid w:val="009573A9"/>
    <w:rsid w:val="00957EFE"/>
    <w:rsid w:val="00960000"/>
    <w:rsid w:val="0096078C"/>
    <w:rsid w:val="009608F1"/>
    <w:rsid w:val="00960E36"/>
    <w:rsid w:val="00961E40"/>
    <w:rsid w:val="00961E64"/>
    <w:rsid w:val="00962107"/>
    <w:rsid w:val="00962140"/>
    <w:rsid w:val="00962D10"/>
    <w:rsid w:val="00962D3C"/>
    <w:rsid w:val="0096308D"/>
    <w:rsid w:val="00963546"/>
    <w:rsid w:val="00964571"/>
    <w:rsid w:val="009646D9"/>
    <w:rsid w:val="009649E8"/>
    <w:rsid w:val="00965FAB"/>
    <w:rsid w:val="00970428"/>
    <w:rsid w:val="0097120B"/>
    <w:rsid w:val="0097137C"/>
    <w:rsid w:val="00971400"/>
    <w:rsid w:val="009718F0"/>
    <w:rsid w:val="009767D8"/>
    <w:rsid w:val="00976B75"/>
    <w:rsid w:val="009777A4"/>
    <w:rsid w:val="009800D9"/>
    <w:rsid w:val="00980198"/>
    <w:rsid w:val="009803DE"/>
    <w:rsid w:val="009805AD"/>
    <w:rsid w:val="009805CE"/>
    <w:rsid w:val="009806B6"/>
    <w:rsid w:val="00980892"/>
    <w:rsid w:val="00981390"/>
    <w:rsid w:val="009817CA"/>
    <w:rsid w:val="00981956"/>
    <w:rsid w:val="00981964"/>
    <w:rsid w:val="00982AEA"/>
    <w:rsid w:val="009837B9"/>
    <w:rsid w:val="00985354"/>
    <w:rsid w:val="00985931"/>
    <w:rsid w:val="009860F2"/>
    <w:rsid w:val="009875B2"/>
    <w:rsid w:val="00987ABF"/>
    <w:rsid w:val="00991248"/>
    <w:rsid w:val="0099139C"/>
    <w:rsid w:val="0099141A"/>
    <w:rsid w:val="0099191A"/>
    <w:rsid w:val="009923AC"/>
    <w:rsid w:val="009958B7"/>
    <w:rsid w:val="00996EFB"/>
    <w:rsid w:val="009A04F2"/>
    <w:rsid w:val="009A1A1F"/>
    <w:rsid w:val="009A2361"/>
    <w:rsid w:val="009A2B2D"/>
    <w:rsid w:val="009A3028"/>
    <w:rsid w:val="009A3DC5"/>
    <w:rsid w:val="009A45DC"/>
    <w:rsid w:val="009A4CAF"/>
    <w:rsid w:val="009A4DA2"/>
    <w:rsid w:val="009A6055"/>
    <w:rsid w:val="009A6549"/>
    <w:rsid w:val="009B10CE"/>
    <w:rsid w:val="009B120E"/>
    <w:rsid w:val="009B16C7"/>
    <w:rsid w:val="009B1A55"/>
    <w:rsid w:val="009B2E78"/>
    <w:rsid w:val="009B3668"/>
    <w:rsid w:val="009B377D"/>
    <w:rsid w:val="009B3B61"/>
    <w:rsid w:val="009B4210"/>
    <w:rsid w:val="009B517B"/>
    <w:rsid w:val="009B5A30"/>
    <w:rsid w:val="009B5E48"/>
    <w:rsid w:val="009B6132"/>
    <w:rsid w:val="009B714A"/>
    <w:rsid w:val="009C1A33"/>
    <w:rsid w:val="009C289C"/>
    <w:rsid w:val="009C3CF4"/>
    <w:rsid w:val="009C4377"/>
    <w:rsid w:val="009C4AF9"/>
    <w:rsid w:val="009C6054"/>
    <w:rsid w:val="009C6F1C"/>
    <w:rsid w:val="009C76E8"/>
    <w:rsid w:val="009D082E"/>
    <w:rsid w:val="009D19AB"/>
    <w:rsid w:val="009D20E2"/>
    <w:rsid w:val="009D2574"/>
    <w:rsid w:val="009D2840"/>
    <w:rsid w:val="009D374B"/>
    <w:rsid w:val="009D5920"/>
    <w:rsid w:val="009D5D2D"/>
    <w:rsid w:val="009D6128"/>
    <w:rsid w:val="009D6610"/>
    <w:rsid w:val="009D762B"/>
    <w:rsid w:val="009E2901"/>
    <w:rsid w:val="009E3F44"/>
    <w:rsid w:val="009E4060"/>
    <w:rsid w:val="009E57AF"/>
    <w:rsid w:val="009E5AAA"/>
    <w:rsid w:val="009E75CF"/>
    <w:rsid w:val="009E7B93"/>
    <w:rsid w:val="009F014C"/>
    <w:rsid w:val="009F1EA6"/>
    <w:rsid w:val="009F1FC4"/>
    <w:rsid w:val="009F234D"/>
    <w:rsid w:val="009F25DB"/>
    <w:rsid w:val="009F4714"/>
    <w:rsid w:val="009F4BA0"/>
    <w:rsid w:val="009F5366"/>
    <w:rsid w:val="009F5825"/>
    <w:rsid w:val="009F5DE7"/>
    <w:rsid w:val="009F7281"/>
    <w:rsid w:val="009F7A1E"/>
    <w:rsid w:val="00A0011C"/>
    <w:rsid w:val="00A00184"/>
    <w:rsid w:val="00A014C3"/>
    <w:rsid w:val="00A04685"/>
    <w:rsid w:val="00A04738"/>
    <w:rsid w:val="00A051A4"/>
    <w:rsid w:val="00A06C3D"/>
    <w:rsid w:val="00A06C79"/>
    <w:rsid w:val="00A06D50"/>
    <w:rsid w:val="00A0779B"/>
    <w:rsid w:val="00A1038D"/>
    <w:rsid w:val="00A106C2"/>
    <w:rsid w:val="00A10939"/>
    <w:rsid w:val="00A11702"/>
    <w:rsid w:val="00A1204D"/>
    <w:rsid w:val="00A12263"/>
    <w:rsid w:val="00A127F3"/>
    <w:rsid w:val="00A13081"/>
    <w:rsid w:val="00A13487"/>
    <w:rsid w:val="00A135C6"/>
    <w:rsid w:val="00A13B5C"/>
    <w:rsid w:val="00A13B76"/>
    <w:rsid w:val="00A13F26"/>
    <w:rsid w:val="00A1471D"/>
    <w:rsid w:val="00A1501D"/>
    <w:rsid w:val="00A15C74"/>
    <w:rsid w:val="00A17339"/>
    <w:rsid w:val="00A20537"/>
    <w:rsid w:val="00A21186"/>
    <w:rsid w:val="00A212DD"/>
    <w:rsid w:val="00A21328"/>
    <w:rsid w:val="00A22C3F"/>
    <w:rsid w:val="00A22D6B"/>
    <w:rsid w:val="00A23CA2"/>
    <w:rsid w:val="00A25E48"/>
    <w:rsid w:val="00A25E7D"/>
    <w:rsid w:val="00A266DE"/>
    <w:rsid w:val="00A31105"/>
    <w:rsid w:val="00A317D7"/>
    <w:rsid w:val="00A33430"/>
    <w:rsid w:val="00A338BD"/>
    <w:rsid w:val="00A33E6E"/>
    <w:rsid w:val="00A34104"/>
    <w:rsid w:val="00A344DB"/>
    <w:rsid w:val="00A34906"/>
    <w:rsid w:val="00A35C6D"/>
    <w:rsid w:val="00A35EC2"/>
    <w:rsid w:val="00A35FEC"/>
    <w:rsid w:val="00A36539"/>
    <w:rsid w:val="00A36D00"/>
    <w:rsid w:val="00A37193"/>
    <w:rsid w:val="00A37B2D"/>
    <w:rsid w:val="00A37D84"/>
    <w:rsid w:val="00A40A3E"/>
    <w:rsid w:val="00A40FE4"/>
    <w:rsid w:val="00A41CDF"/>
    <w:rsid w:val="00A41DCD"/>
    <w:rsid w:val="00A42C6E"/>
    <w:rsid w:val="00A43911"/>
    <w:rsid w:val="00A439AC"/>
    <w:rsid w:val="00A43F8D"/>
    <w:rsid w:val="00A46058"/>
    <w:rsid w:val="00A46261"/>
    <w:rsid w:val="00A46326"/>
    <w:rsid w:val="00A46789"/>
    <w:rsid w:val="00A46933"/>
    <w:rsid w:val="00A46A91"/>
    <w:rsid w:val="00A46BBE"/>
    <w:rsid w:val="00A471B3"/>
    <w:rsid w:val="00A50757"/>
    <w:rsid w:val="00A5076A"/>
    <w:rsid w:val="00A50E22"/>
    <w:rsid w:val="00A514B6"/>
    <w:rsid w:val="00A52033"/>
    <w:rsid w:val="00A52282"/>
    <w:rsid w:val="00A5263A"/>
    <w:rsid w:val="00A5396B"/>
    <w:rsid w:val="00A54673"/>
    <w:rsid w:val="00A55944"/>
    <w:rsid w:val="00A57111"/>
    <w:rsid w:val="00A57AC2"/>
    <w:rsid w:val="00A57E1E"/>
    <w:rsid w:val="00A60673"/>
    <w:rsid w:val="00A615F7"/>
    <w:rsid w:val="00A61E8A"/>
    <w:rsid w:val="00A62014"/>
    <w:rsid w:val="00A621A3"/>
    <w:rsid w:val="00A623D7"/>
    <w:rsid w:val="00A62ECC"/>
    <w:rsid w:val="00A62F71"/>
    <w:rsid w:val="00A64110"/>
    <w:rsid w:val="00A65294"/>
    <w:rsid w:val="00A65386"/>
    <w:rsid w:val="00A6569A"/>
    <w:rsid w:val="00A65A82"/>
    <w:rsid w:val="00A65AFB"/>
    <w:rsid w:val="00A66340"/>
    <w:rsid w:val="00A668C4"/>
    <w:rsid w:val="00A66AA1"/>
    <w:rsid w:val="00A67C37"/>
    <w:rsid w:val="00A67F6C"/>
    <w:rsid w:val="00A73029"/>
    <w:rsid w:val="00A734FB"/>
    <w:rsid w:val="00A737B7"/>
    <w:rsid w:val="00A77F67"/>
    <w:rsid w:val="00A80376"/>
    <w:rsid w:val="00A804F0"/>
    <w:rsid w:val="00A80EFA"/>
    <w:rsid w:val="00A826AD"/>
    <w:rsid w:val="00A82911"/>
    <w:rsid w:val="00A8451F"/>
    <w:rsid w:val="00A8471D"/>
    <w:rsid w:val="00A8480F"/>
    <w:rsid w:val="00A864D1"/>
    <w:rsid w:val="00A864DE"/>
    <w:rsid w:val="00A86A19"/>
    <w:rsid w:val="00A86A89"/>
    <w:rsid w:val="00A86CBD"/>
    <w:rsid w:val="00A86E85"/>
    <w:rsid w:val="00A870D3"/>
    <w:rsid w:val="00A871E3"/>
    <w:rsid w:val="00A874B8"/>
    <w:rsid w:val="00A8761F"/>
    <w:rsid w:val="00A9033C"/>
    <w:rsid w:val="00A91D1D"/>
    <w:rsid w:val="00A93D72"/>
    <w:rsid w:val="00A940BE"/>
    <w:rsid w:val="00A95866"/>
    <w:rsid w:val="00A95A01"/>
    <w:rsid w:val="00A96041"/>
    <w:rsid w:val="00A97224"/>
    <w:rsid w:val="00A972A5"/>
    <w:rsid w:val="00A97367"/>
    <w:rsid w:val="00A97617"/>
    <w:rsid w:val="00A97723"/>
    <w:rsid w:val="00A977F5"/>
    <w:rsid w:val="00AA11CA"/>
    <w:rsid w:val="00AA237B"/>
    <w:rsid w:val="00AA3C03"/>
    <w:rsid w:val="00AA47D9"/>
    <w:rsid w:val="00AA483F"/>
    <w:rsid w:val="00AA4C21"/>
    <w:rsid w:val="00AA5BF2"/>
    <w:rsid w:val="00AA6966"/>
    <w:rsid w:val="00AA75B0"/>
    <w:rsid w:val="00AA77DC"/>
    <w:rsid w:val="00AA7B22"/>
    <w:rsid w:val="00AA7EEF"/>
    <w:rsid w:val="00AB0F84"/>
    <w:rsid w:val="00AB2EFB"/>
    <w:rsid w:val="00AB4D55"/>
    <w:rsid w:val="00AB7CCB"/>
    <w:rsid w:val="00AC03EE"/>
    <w:rsid w:val="00AC0CC1"/>
    <w:rsid w:val="00AC11AB"/>
    <w:rsid w:val="00AC1D0A"/>
    <w:rsid w:val="00AC1EF6"/>
    <w:rsid w:val="00AC3F9A"/>
    <w:rsid w:val="00AC48B3"/>
    <w:rsid w:val="00AC5333"/>
    <w:rsid w:val="00AC56D9"/>
    <w:rsid w:val="00AC5F0C"/>
    <w:rsid w:val="00AC60F0"/>
    <w:rsid w:val="00AC65E1"/>
    <w:rsid w:val="00AC6D91"/>
    <w:rsid w:val="00AC7000"/>
    <w:rsid w:val="00AC719E"/>
    <w:rsid w:val="00AC76D2"/>
    <w:rsid w:val="00AD080B"/>
    <w:rsid w:val="00AD0A1F"/>
    <w:rsid w:val="00AD0E48"/>
    <w:rsid w:val="00AD0E75"/>
    <w:rsid w:val="00AD1329"/>
    <w:rsid w:val="00AD312E"/>
    <w:rsid w:val="00AD31B1"/>
    <w:rsid w:val="00AD31DF"/>
    <w:rsid w:val="00AD44C5"/>
    <w:rsid w:val="00AD48A7"/>
    <w:rsid w:val="00AD4975"/>
    <w:rsid w:val="00AD5467"/>
    <w:rsid w:val="00AD68AC"/>
    <w:rsid w:val="00AD7C78"/>
    <w:rsid w:val="00AD7EE0"/>
    <w:rsid w:val="00AE0128"/>
    <w:rsid w:val="00AE2B91"/>
    <w:rsid w:val="00AE3EC9"/>
    <w:rsid w:val="00AE4B44"/>
    <w:rsid w:val="00AE4C95"/>
    <w:rsid w:val="00AE51D0"/>
    <w:rsid w:val="00AE60B2"/>
    <w:rsid w:val="00AE65F9"/>
    <w:rsid w:val="00AE6BB6"/>
    <w:rsid w:val="00AF007E"/>
    <w:rsid w:val="00AF0BB4"/>
    <w:rsid w:val="00AF0E2C"/>
    <w:rsid w:val="00AF1E0A"/>
    <w:rsid w:val="00AF1EB4"/>
    <w:rsid w:val="00AF233D"/>
    <w:rsid w:val="00AF2E37"/>
    <w:rsid w:val="00AF2ECB"/>
    <w:rsid w:val="00AF3932"/>
    <w:rsid w:val="00AF406B"/>
    <w:rsid w:val="00AF42A1"/>
    <w:rsid w:val="00AF506B"/>
    <w:rsid w:val="00AF50DE"/>
    <w:rsid w:val="00AF5174"/>
    <w:rsid w:val="00AF581B"/>
    <w:rsid w:val="00AF5FB3"/>
    <w:rsid w:val="00AF62A4"/>
    <w:rsid w:val="00AF6F98"/>
    <w:rsid w:val="00AF72E2"/>
    <w:rsid w:val="00AF755B"/>
    <w:rsid w:val="00B00362"/>
    <w:rsid w:val="00B009D8"/>
    <w:rsid w:val="00B01A56"/>
    <w:rsid w:val="00B01A85"/>
    <w:rsid w:val="00B01E91"/>
    <w:rsid w:val="00B046FE"/>
    <w:rsid w:val="00B0486B"/>
    <w:rsid w:val="00B05F91"/>
    <w:rsid w:val="00B0607F"/>
    <w:rsid w:val="00B0636A"/>
    <w:rsid w:val="00B065A1"/>
    <w:rsid w:val="00B0660F"/>
    <w:rsid w:val="00B073DD"/>
    <w:rsid w:val="00B10B0D"/>
    <w:rsid w:val="00B11391"/>
    <w:rsid w:val="00B12095"/>
    <w:rsid w:val="00B129D5"/>
    <w:rsid w:val="00B13ABC"/>
    <w:rsid w:val="00B13FD8"/>
    <w:rsid w:val="00B14FD7"/>
    <w:rsid w:val="00B167BD"/>
    <w:rsid w:val="00B17917"/>
    <w:rsid w:val="00B20303"/>
    <w:rsid w:val="00B2055E"/>
    <w:rsid w:val="00B20A1A"/>
    <w:rsid w:val="00B2149E"/>
    <w:rsid w:val="00B21AA0"/>
    <w:rsid w:val="00B21F03"/>
    <w:rsid w:val="00B21FA1"/>
    <w:rsid w:val="00B23243"/>
    <w:rsid w:val="00B25908"/>
    <w:rsid w:val="00B26BDA"/>
    <w:rsid w:val="00B277E2"/>
    <w:rsid w:val="00B30087"/>
    <w:rsid w:val="00B3034B"/>
    <w:rsid w:val="00B3074C"/>
    <w:rsid w:val="00B30EC4"/>
    <w:rsid w:val="00B31135"/>
    <w:rsid w:val="00B31800"/>
    <w:rsid w:val="00B31CD5"/>
    <w:rsid w:val="00B32B41"/>
    <w:rsid w:val="00B33723"/>
    <w:rsid w:val="00B33F9D"/>
    <w:rsid w:val="00B34103"/>
    <w:rsid w:val="00B353BF"/>
    <w:rsid w:val="00B354FC"/>
    <w:rsid w:val="00B356E5"/>
    <w:rsid w:val="00B35864"/>
    <w:rsid w:val="00B3633B"/>
    <w:rsid w:val="00B36C08"/>
    <w:rsid w:val="00B37A7E"/>
    <w:rsid w:val="00B401E3"/>
    <w:rsid w:val="00B404EC"/>
    <w:rsid w:val="00B4078F"/>
    <w:rsid w:val="00B407F2"/>
    <w:rsid w:val="00B40E34"/>
    <w:rsid w:val="00B41081"/>
    <w:rsid w:val="00B417CD"/>
    <w:rsid w:val="00B417FD"/>
    <w:rsid w:val="00B423B8"/>
    <w:rsid w:val="00B439D7"/>
    <w:rsid w:val="00B43A5F"/>
    <w:rsid w:val="00B449E6"/>
    <w:rsid w:val="00B454F2"/>
    <w:rsid w:val="00B4636C"/>
    <w:rsid w:val="00B466DA"/>
    <w:rsid w:val="00B47085"/>
    <w:rsid w:val="00B47407"/>
    <w:rsid w:val="00B47966"/>
    <w:rsid w:val="00B50CB1"/>
    <w:rsid w:val="00B528AD"/>
    <w:rsid w:val="00B52BC7"/>
    <w:rsid w:val="00B533BF"/>
    <w:rsid w:val="00B53AA3"/>
    <w:rsid w:val="00B540AC"/>
    <w:rsid w:val="00B547F0"/>
    <w:rsid w:val="00B54F5B"/>
    <w:rsid w:val="00B55394"/>
    <w:rsid w:val="00B55A9F"/>
    <w:rsid w:val="00B55D73"/>
    <w:rsid w:val="00B566AD"/>
    <w:rsid w:val="00B56BA8"/>
    <w:rsid w:val="00B56D52"/>
    <w:rsid w:val="00B56E5F"/>
    <w:rsid w:val="00B573D1"/>
    <w:rsid w:val="00B57498"/>
    <w:rsid w:val="00B57522"/>
    <w:rsid w:val="00B60640"/>
    <w:rsid w:val="00B607FB"/>
    <w:rsid w:val="00B61BB8"/>
    <w:rsid w:val="00B61BC0"/>
    <w:rsid w:val="00B61F7E"/>
    <w:rsid w:val="00B62549"/>
    <w:rsid w:val="00B63903"/>
    <w:rsid w:val="00B648A8"/>
    <w:rsid w:val="00B64927"/>
    <w:rsid w:val="00B6550C"/>
    <w:rsid w:val="00B656BE"/>
    <w:rsid w:val="00B65765"/>
    <w:rsid w:val="00B65F52"/>
    <w:rsid w:val="00B664F5"/>
    <w:rsid w:val="00B67327"/>
    <w:rsid w:val="00B677A8"/>
    <w:rsid w:val="00B70729"/>
    <w:rsid w:val="00B70748"/>
    <w:rsid w:val="00B717E1"/>
    <w:rsid w:val="00B71B82"/>
    <w:rsid w:val="00B7236F"/>
    <w:rsid w:val="00B72CA0"/>
    <w:rsid w:val="00B7325D"/>
    <w:rsid w:val="00B73D9A"/>
    <w:rsid w:val="00B7435A"/>
    <w:rsid w:val="00B748B2"/>
    <w:rsid w:val="00B74F5A"/>
    <w:rsid w:val="00B7503F"/>
    <w:rsid w:val="00B759E2"/>
    <w:rsid w:val="00B75BC4"/>
    <w:rsid w:val="00B766B7"/>
    <w:rsid w:val="00B76D31"/>
    <w:rsid w:val="00B80E7B"/>
    <w:rsid w:val="00B81241"/>
    <w:rsid w:val="00B81D07"/>
    <w:rsid w:val="00B83A3E"/>
    <w:rsid w:val="00B8444F"/>
    <w:rsid w:val="00B853D4"/>
    <w:rsid w:val="00B87324"/>
    <w:rsid w:val="00B87E91"/>
    <w:rsid w:val="00B910C2"/>
    <w:rsid w:val="00B91E0F"/>
    <w:rsid w:val="00B92652"/>
    <w:rsid w:val="00B92845"/>
    <w:rsid w:val="00B948B5"/>
    <w:rsid w:val="00B94BC5"/>
    <w:rsid w:val="00B950EA"/>
    <w:rsid w:val="00B951FA"/>
    <w:rsid w:val="00B95C8D"/>
    <w:rsid w:val="00B96705"/>
    <w:rsid w:val="00BA0402"/>
    <w:rsid w:val="00BA2971"/>
    <w:rsid w:val="00BA3F36"/>
    <w:rsid w:val="00BA4074"/>
    <w:rsid w:val="00BA40C1"/>
    <w:rsid w:val="00BA4300"/>
    <w:rsid w:val="00BA444E"/>
    <w:rsid w:val="00BA4A29"/>
    <w:rsid w:val="00BA4FFC"/>
    <w:rsid w:val="00BA5782"/>
    <w:rsid w:val="00BA5CC9"/>
    <w:rsid w:val="00BA6395"/>
    <w:rsid w:val="00BA65C5"/>
    <w:rsid w:val="00BA6E34"/>
    <w:rsid w:val="00BB09C6"/>
    <w:rsid w:val="00BB16A4"/>
    <w:rsid w:val="00BB1C3F"/>
    <w:rsid w:val="00BB29A2"/>
    <w:rsid w:val="00BB2B43"/>
    <w:rsid w:val="00BB3160"/>
    <w:rsid w:val="00BB3336"/>
    <w:rsid w:val="00BB3F42"/>
    <w:rsid w:val="00BB4346"/>
    <w:rsid w:val="00BB497E"/>
    <w:rsid w:val="00BB5971"/>
    <w:rsid w:val="00BB61FF"/>
    <w:rsid w:val="00BB6400"/>
    <w:rsid w:val="00BB7489"/>
    <w:rsid w:val="00BB78A9"/>
    <w:rsid w:val="00BC00FA"/>
    <w:rsid w:val="00BC1DA8"/>
    <w:rsid w:val="00BC1EE1"/>
    <w:rsid w:val="00BC239E"/>
    <w:rsid w:val="00BC3097"/>
    <w:rsid w:val="00BC3BD7"/>
    <w:rsid w:val="00BC3E68"/>
    <w:rsid w:val="00BC4851"/>
    <w:rsid w:val="00BC59D4"/>
    <w:rsid w:val="00BC5AAC"/>
    <w:rsid w:val="00BC6544"/>
    <w:rsid w:val="00BC654E"/>
    <w:rsid w:val="00BC6624"/>
    <w:rsid w:val="00BC6B5A"/>
    <w:rsid w:val="00BD0C91"/>
    <w:rsid w:val="00BD0E15"/>
    <w:rsid w:val="00BD0F81"/>
    <w:rsid w:val="00BD101D"/>
    <w:rsid w:val="00BD1265"/>
    <w:rsid w:val="00BD2EF2"/>
    <w:rsid w:val="00BD4349"/>
    <w:rsid w:val="00BD48FC"/>
    <w:rsid w:val="00BD5EE0"/>
    <w:rsid w:val="00BD65FB"/>
    <w:rsid w:val="00BD667B"/>
    <w:rsid w:val="00BD68D0"/>
    <w:rsid w:val="00BD6D20"/>
    <w:rsid w:val="00BD6E48"/>
    <w:rsid w:val="00BE1C32"/>
    <w:rsid w:val="00BE2041"/>
    <w:rsid w:val="00BE298F"/>
    <w:rsid w:val="00BE2CC9"/>
    <w:rsid w:val="00BE4057"/>
    <w:rsid w:val="00BE6331"/>
    <w:rsid w:val="00BE6485"/>
    <w:rsid w:val="00BE6BB9"/>
    <w:rsid w:val="00BE6E4B"/>
    <w:rsid w:val="00BE7209"/>
    <w:rsid w:val="00BE725C"/>
    <w:rsid w:val="00BE72FF"/>
    <w:rsid w:val="00BE795A"/>
    <w:rsid w:val="00BE7AD4"/>
    <w:rsid w:val="00BE7DC0"/>
    <w:rsid w:val="00BF0CCB"/>
    <w:rsid w:val="00BF1041"/>
    <w:rsid w:val="00BF2AF6"/>
    <w:rsid w:val="00BF3A27"/>
    <w:rsid w:val="00BF3C61"/>
    <w:rsid w:val="00BF3D75"/>
    <w:rsid w:val="00BF3D76"/>
    <w:rsid w:val="00BF40DF"/>
    <w:rsid w:val="00BF5822"/>
    <w:rsid w:val="00BF6008"/>
    <w:rsid w:val="00BF6CE1"/>
    <w:rsid w:val="00BF734A"/>
    <w:rsid w:val="00BF7A85"/>
    <w:rsid w:val="00C00347"/>
    <w:rsid w:val="00C0214D"/>
    <w:rsid w:val="00C02B79"/>
    <w:rsid w:val="00C03583"/>
    <w:rsid w:val="00C03981"/>
    <w:rsid w:val="00C04374"/>
    <w:rsid w:val="00C04545"/>
    <w:rsid w:val="00C0485B"/>
    <w:rsid w:val="00C049CF"/>
    <w:rsid w:val="00C0528D"/>
    <w:rsid w:val="00C05AF5"/>
    <w:rsid w:val="00C06143"/>
    <w:rsid w:val="00C063C7"/>
    <w:rsid w:val="00C06E67"/>
    <w:rsid w:val="00C07C4B"/>
    <w:rsid w:val="00C07DAC"/>
    <w:rsid w:val="00C10882"/>
    <w:rsid w:val="00C115F2"/>
    <w:rsid w:val="00C14E41"/>
    <w:rsid w:val="00C15598"/>
    <w:rsid w:val="00C15AFE"/>
    <w:rsid w:val="00C15CFF"/>
    <w:rsid w:val="00C164C1"/>
    <w:rsid w:val="00C1677F"/>
    <w:rsid w:val="00C168B9"/>
    <w:rsid w:val="00C16AF9"/>
    <w:rsid w:val="00C172F2"/>
    <w:rsid w:val="00C2045D"/>
    <w:rsid w:val="00C207FE"/>
    <w:rsid w:val="00C20CC8"/>
    <w:rsid w:val="00C211C9"/>
    <w:rsid w:val="00C21931"/>
    <w:rsid w:val="00C22214"/>
    <w:rsid w:val="00C22A6A"/>
    <w:rsid w:val="00C22FD4"/>
    <w:rsid w:val="00C2412F"/>
    <w:rsid w:val="00C2416A"/>
    <w:rsid w:val="00C242AA"/>
    <w:rsid w:val="00C24301"/>
    <w:rsid w:val="00C259A0"/>
    <w:rsid w:val="00C2640F"/>
    <w:rsid w:val="00C27A9B"/>
    <w:rsid w:val="00C30140"/>
    <w:rsid w:val="00C30498"/>
    <w:rsid w:val="00C3266D"/>
    <w:rsid w:val="00C32B75"/>
    <w:rsid w:val="00C334B1"/>
    <w:rsid w:val="00C3374F"/>
    <w:rsid w:val="00C3417F"/>
    <w:rsid w:val="00C3461E"/>
    <w:rsid w:val="00C356BA"/>
    <w:rsid w:val="00C36C4F"/>
    <w:rsid w:val="00C404A6"/>
    <w:rsid w:val="00C41947"/>
    <w:rsid w:val="00C41B31"/>
    <w:rsid w:val="00C42DE2"/>
    <w:rsid w:val="00C43624"/>
    <w:rsid w:val="00C43AE9"/>
    <w:rsid w:val="00C43EFB"/>
    <w:rsid w:val="00C44C0F"/>
    <w:rsid w:val="00C52044"/>
    <w:rsid w:val="00C52140"/>
    <w:rsid w:val="00C5271E"/>
    <w:rsid w:val="00C52D21"/>
    <w:rsid w:val="00C52F78"/>
    <w:rsid w:val="00C531B0"/>
    <w:rsid w:val="00C5390C"/>
    <w:rsid w:val="00C53E72"/>
    <w:rsid w:val="00C55C3D"/>
    <w:rsid w:val="00C56A47"/>
    <w:rsid w:val="00C56AD4"/>
    <w:rsid w:val="00C609FB"/>
    <w:rsid w:val="00C60F71"/>
    <w:rsid w:val="00C61ACF"/>
    <w:rsid w:val="00C622D0"/>
    <w:rsid w:val="00C6279E"/>
    <w:rsid w:val="00C62BAF"/>
    <w:rsid w:val="00C63FAA"/>
    <w:rsid w:val="00C64281"/>
    <w:rsid w:val="00C6437B"/>
    <w:rsid w:val="00C64D51"/>
    <w:rsid w:val="00C6579B"/>
    <w:rsid w:val="00C659FC"/>
    <w:rsid w:val="00C65A5C"/>
    <w:rsid w:val="00C67A71"/>
    <w:rsid w:val="00C67CDE"/>
    <w:rsid w:val="00C70004"/>
    <w:rsid w:val="00C7051D"/>
    <w:rsid w:val="00C70B36"/>
    <w:rsid w:val="00C70B38"/>
    <w:rsid w:val="00C72F9D"/>
    <w:rsid w:val="00C735DD"/>
    <w:rsid w:val="00C7423E"/>
    <w:rsid w:val="00C74470"/>
    <w:rsid w:val="00C7601E"/>
    <w:rsid w:val="00C76254"/>
    <w:rsid w:val="00C7640B"/>
    <w:rsid w:val="00C7678E"/>
    <w:rsid w:val="00C76A74"/>
    <w:rsid w:val="00C76FAA"/>
    <w:rsid w:val="00C77081"/>
    <w:rsid w:val="00C77E9A"/>
    <w:rsid w:val="00C819C8"/>
    <w:rsid w:val="00C8252B"/>
    <w:rsid w:val="00C836D7"/>
    <w:rsid w:val="00C83810"/>
    <w:rsid w:val="00C83BD6"/>
    <w:rsid w:val="00C85EB2"/>
    <w:rsid w:val="00C87012"/>
    <w:rsid w:val="00C87536"/>
    <w:rsid w:val="00C877C4"/>
    <w:rsid w:val="00C90287"/>
    <w:rsid w:val="00C905BA"/>
    <w:rsid w:val="00C90FCD"/>
    <w:rsid w:val="00C92101"/>
    <w:rsid w:val="00C9217F"/>
    <w:rsid w:val="00C927B0"/>
    <w:rsid w:val="00C93A91"/>
    <w:rsid w:val="00C94991"/>
    <w:rsid w:val="00C949F7"/>
    <w:rsid w:val="00C94F12"/>
    <w:rsid w:val="00C9552A"/>
    <w:rsid w:val="00C955FE"/>
    <w:rsid w:val="00C9619A"/>
    <w:rsid w:val="00C96AC0"/>
    <w:rsid w:val="00C978FD"/>
    <w:rsid w:val="00CA1A54"/>
    <w:rsid w:val="00CA1F19"/>
    <w:rsid w:val="00CA2BC0"/>
    <w:rsid w:val="00CA3238"/>
    <w:rsid w:val="00CA4528"/>
    <w:rsid w:val="00CA528A"/>
    <w:rsid w:val="00CA529F"/>
    <w:rsid w:val="00CA533F"/>
    <w:rsid w:val="00CA5526"/>
    <w:rsid w:val="00CA5981"/>
    <w:rsid w:val="00CA6760"/>
    <w:rsid w:val="00CA6D97"/>
    <w:rsid w:val="00CA7ACA"/>
    <w:rsid w:val="00CB15E1"/>
    <w:rsid w:val="00CB2520"/>
    <w:rsid w:val="00CB2AA8"/>
    <w:rsid w:val="00CB2B1E"/>
    <w:rsid w:val="00CB2F59"/>
    <w:rsid w:val="00CB3D69"/>
    <w:rsid w:val="00CB4DEB"/>
    <w:rsid w:val="00CB5348"/>
    <w:rsid w:val="00CB6D93"/>
    <w:rsid w:val="00CB7BE8"/>
    <w:rsid w:val="00CB7FFD"/>
    <w:rsid w:val="00CC01D0"/>
    <w:rsid w:val="00CC0736"/>
    <w:rsid w:val="00CC0B19"/>
    <w:rsid w:val="00CC0B1B"/>
    <w:rsid w:val="00CC0EFB"/>
    <w:rsid w:val="00CC0F5D"/>
    <w:rsid w:val="00CC11E5"/>
    <w:rsid w:val="00CC1ACE"/>
    <w:rsid w:val="00CC392D"/>
    <w:rsid w:val="00CC4981"/>
    <w:rsid w:val="00CC4BCE"/>
    <w:rsid w:val="00CC520D"/>
    <w:rsid w:val="00CC53C3"/>
    <w:rsid w:val="00CC5476"/>
    <w:rsid w:val="00CC5FFC"/>
    <w:rsid w:val="00CC70FC"/>
    <w:rsid w:val="00CC7972"/>
    <w:rsid w:val="00CD0ACD"/>
    <w:rsid w:val="00CD0C56"/>
    <w:rsid w:val="00CD0D10"/>
    <w:rsid w:val="00CD0DF1"/>
    <w:rsid w:val="00CD13F0"/>
    <w:rsid w:val="00CD16F5"/>
    <w:rsid w:val="00CD2046"/>
    <w:rsid w:val="00CD2C85"/>
    <w:rsid w:val="00CD3B75"/>
    <w:rsid w:val="00CD3C25"/>
    <w:rsid w:val="00CD3D2B"/>
    <w:rsid w:val="00CD4FC5"/>
    <w:rsid w:val="00CD5C23"/>
    <w:rsid w:val="00CD5E75"/>
    <w:rsid w:val="00CD626C"/>
    <w:rsid w:val="00CD65D5"/>
    <w:rsid w:val="00CD690F"/>
    <w:rsid w:val="00CD6D1E"/>
    <w:rsid w:val="00CD70AF"/>
    <w:rsid w:val="00CD76D4"/>
    <w:rsid w:val="00CD7BA1"/>
    <w:rsid w:val="00CE002B"/>
    <w:rsid w:val="00CE1008"/>
    <w:rsid w:val="00CE14F7"/>
    <w:rsid w:val="00CE1686"/>
    <w:rsid w:val="00CE2823"/>
    <w:rsid w:val="00CE2A1B"/>
    <w:rsid w:val="00CE2A5A"/>
    <w:rsid w:val="00CE2C77"/>
    <w:rsid w:val="00CE3251"/>
    <w:rsid w:val="00CE34E1"/>
    <w:rsid w:val="00CE3DBF"/>
    <w:rsid w:val="00CE4262"/>
    <w:rsid w:val="00CE45E9"/>
    <w:rsid w:val="00CE4895"/>
    <w:rsid w:val="00CE51E5"/>
    <w:rsid w:val="00CE57CF"/>
    <w:rsid w:val="00CE5D7F"/>
    <w:rsid w:val="00CE5FE0"/>
    <w:rsid w:val="00CE7045"/>
    <w:rsid w:val="00CE747D"/>
    <w:rsid w:val="00CF0989"/>
    <w:rsid w:val="00CF26E8"/>
    <w:rsid w:val="00CF2713"/>
    <w:rsid w:val="00CF283A"/>
    <w:rsid w:val="00CF36C7"/>
    <w:rsid w:val="00CF53F3"/>
    <w:rsid w:val="00CF5B66"/>
    <w:rsid w:val="00CF63D9"/>
    <w:rsid w:val="00CF6872"/>
    <w:rsid w:val="00CF7CE1"/>
    <w:rsid w:val="00D00322"/>
    <w:rsid w:val="00D00415"/>
    <w:rsid w:val="00D01D44"/>
    <w:rsid w:val="00D034BC"/>
    <w:rsid w:val="00D036F2"/>
    <w:rsid w:val="00D04414"/>
    <w:rsid w:val="00D050F5"/>
    <w:rsid w:val="00D054A3"/>
    <w:rsid w:val="00D055AA"/>
    <w:rsid w:val="00D057F1"/>
    <w:rsid w:val="00D06192"/>
    <w:rsid w:val="00D064D7"/>
    <w:rsid w:val="00D0687F"/>
    <w:rsid w:val="00D07F70"/>
    <w:rsid w:val="00D07FA9"/>
    <w:rsid w:val="00D12E66"/>
    <w:rsid w:val="00D12F6C"/>
    <w:rsid w:val="00D145E5"/>
    <w:rsid w:val="00D14A34"/>
    <w:rsid w:val="00D14AD6"/>
    <w:rsid w:val="00D15417"/>
    <w:rsid w:val="00D15E00"/>
    <w:rsid w:val="00D15E94"/>
    <w:rsid w:val="00D1622B"/>
    <w:rsid w:val="00D163C6"/>
    <w:rsid w:val="00D16C5C"/>
    <w:rsid w:val="00D172D2"/>
    <w:rsid w:val="00D17325"/>
    <w:rsid w:val="00D174C1"/>
    <w:rsid w:val="00D17C7F"/>
    <w:rsid w:val="00D22524"/>
    <w:rsid w:val="00D243AD"/>
    <w:rsid w:val="00D24CE0"/>
    <w:rsid w:val="00D25B65"/>
    <w:rsid w:val="00D26418"/>
    <w:rsid w:val="00D27AF8"/>
    <w:rsid w:val="00D27BD4"/>
    <w:rsid w:val="00D27DDC"/>
    <w:rsid w:val="00D30414"/>
    <w:rsid w:val="00D304F6"/>
    <w:rsid w:val="00D3060C"/>
    <w:rsid w:val="00D31F36"/>
    <w:rsid w:val="00D31F65"/>
    <w:rsid w:val="00D32227"/>
    <w:rsid w:val="00D32513"/>
    <w:rsid w:val="00D3302B"/>
    <w:rsid w:val="00D33A97"/>
    <w:rsid w:val="00D33C49"/>
    <w:rsid w:val="00D34B18"/>
    <w:rsid w:val="00D34ED0"/>
    <w:rsid w:val="00D34FC7"/>
    <w:rsid w:val="00D35185"/>
    <w:rsid w:val="00D35BFA"/>
    <w:rsid w:val="00D371C4"/>
    <w:rsid w:val="00D371F3"/>
    <w:rsid w:val="00D407C9"/>
    <w:rsid w:val="00D40E5C"/>
    <w:rsid w:val="00D40EA8"/>
    <w:rsid w:val="00D42592"/>
    <w:rsid w:val="00D42A7B"/>
    <w:rsid w:val="00D42AC1"/>
    <w:rsid w:val="00D433A7"/>
    <w:rsid w:val="00D43F32"/>
    <w:rsid w:val="00D45DD8"/>
    <w:rsid w:val="00D47027"/>
    <w:rsid w:val="00D50C77"/>
    <w:rsid w:val="00D50E7E"/>
    <w:rsid w:val="00D515CA"/>
    <w:rsid w:val="00D52E89"/>
    <w:rsid w:val="00D5339E"/>
    <w:rsid w:val="00D535D1"/>
    <w:rsid w:val="00D53630"/>
    <w:rsid w:val="00D53BCA"/>
    <w:rsid w:val="00D53E65"/>
    <w:rsid w:val="00D54571"/>
    <w:rsid w:val="00D549FA"/>
    <w:rsid w:val="00D55123"/>
    <w:rsid w:val="00D56522"/>
    <w:rsid w:val="00D56BBE"/>
    <w:rsid w:val="00D57797"/>
    <w:rsid w:val="00D603EE"/>
    <w:rsid w:val="00D60AD1"/>
    <w:rsid w:val="00D60CA4"/>
    <w:rsid w:val="00D61635"/>
    <w:rsid w:val="00D61BBA"/>
    <w:rsid w:val="00D63150"/>
    <w:rsid w:val="00D63504"/>
    <w:rsid w:val="00D643F9"/>
    <w:rsid w:val="00D64FAF"/>
    <w:rsid w:val="00D64FB0"/>
    <w:rsid w:val="00D65DC8"/>
    <w:rsid w:val="00D6679D"/>
    <w:rsid w:val="00D66B9F"/>
    <w:rsid w:val="00D67517"/>
    <w:rsid w:val="00D67598"/>
    <w:rsid w:val="00D67E6C"/>
    <w:rsid w:val="00D702C3"/>
    <w:rsid w:val="00D7052A"/>
    <w:rsid w:val="00D70BB7"/>
    <w:rsid w:val="00D717B9"/>
    <w:rsid w:val="00D72348"/>
    <w:rsid w:val="00D7247B"/>
    <w:rsid w:val="00D72599"/>
    <w:rsid w:val="00D72D89"/>
    <w:rsid w:val="00D743D6"/>
    <w:rsid w:val="00D75338"/>
    <w:rsid w:val="00D76431"/>
    <w:rsid w:val="00D766A8"/>
    <w:rsid w:val="00D76B23"/>
    <w:rsid w:val="00D76DBA"/>
    <w:rsid w:val="00D777BC"/>
    <w:rsid w:val="00D808A6"/>
    <w:rsid w:val="00D81095"/>
    <w:rsid w:val="00D817D4"/>
    <w:rsid w:val="00D821FE"/>
    <w:rsid w:val="00D8241E"/>
    <w:rsid w:val="00D82D58"/>
    <w:rsid w:val="00D82FF4"/>
    <w:rsid w:val="00D83760"/>
    <w:rsid w:val="00D8503F"/>
    <w:rsid w:val="00D8519A"/>
    <w:rsid w:val="00D8580C"/>
    <w:rsid w:val="00D8620C"/>
    <w:rsid w:val="00D877C6"/>
    <w:rsid w:val="00D877F9"/>
    <w:rsid w:val="00D908C9"/>
    <w:rsid w:val="00D917B5"/>
    <w:rsid w:val="00D91E1E"/>
    <w:rsid w:val="00D92276"/>
    <w:rsid w:val="00D9290A"/>
    <w:rsid w:val="00D92E64"/>
    <w:rsid w:val="00D92F97"/>
    <w:rsid w:val="00D936D6"/>
    <w:rsid w:val="00D936DC"/>
    <w:rsid w:val="00D93775"/>
    <w:rsid w:val="00D953C0"/>
    <w:rsid w:val="00D966EB"/>
    <w:rsid w:val="00D967E4"/>
    <w:rsid w:val="00D971ED"/>
    <w:rsid w:val="00D97854"/>
    <w:rsid w:val="00DA12D5"/>
    <w:rsid w:val="00DA1D24"/>
    <w:rsid w:val="00DA1F42"/>
    <w:rsid w:val="00DA378F"/>
    <w:rsid w:val="00DA3F0D"/>
    <w:rsid w:val="00DA43CA"/>
    <w:rsid w:val="00DA52D4"/>
    <w:rsid w:val="00DA5325"/>
    <w:rsid w:val="00DA635C"/>
    <w:rsid w:val="00DA7445"/>
    <w:rsid w:val="00DA75B7"/>
    <w:rsid w:val="00DA7A05"/>
    <w:rsid w:val="00DB1191"/>
    <w:rsid w:val="00DB21D6"/>
    <w:rsid w:val="00DB288B"/>
    <w:rsid w:val="00DB2C58"/>
    <w:rsid w:val="00DB398F"/>
    <w:rsid w:val="00DB3C6D"/>
    <w:rsid w:val="00DB3EEA"/>
    <w:rsid w:val="00DB48EE"/>
    <w:rsid w:val="00DB5103"/>
    <w:rsid w:val="00DB5DA2"/>
    <w:rsid w:val="00DB6C75"/>
    <w:rsid w:val="00DB6D4F"/>
    <w:rsid w:val="00DB7300"/>
    <w:rsid w:val="00DC0011"/>
    <w:rsid w:val="00DC02E0"/>
    <w:rsid w:val="00DC0726"/>
    <w:rsid w:val="00DC0D5E"/>
    <w:rsid w:val="00DC0FBB"/>
    <w:rsid w:val="00DC137C"/>
    <w:rsid w:val="00DC202C"/>
    <w:rsid w:val="00DC2284"/>
    <w:rsid w:val="00DC37DD"/>
    <w:rsid w:val="00DC425F"/>
    <w:rsid w:val="00DC4351"/>
    <w:rsid w:val="00DC4A5B"/>
    <w:rsid w:val="00DC6B52"/>
    <w:rsid w:val="00DC6CE1"/>
    <w:rsid w:val="00DC7487"/>
    <w:rsid w:val="00DD26D1"/>
    <w:rsid w:val="00DD3FB9"/>
    <w:rsid w:val="00DD3FE9"/>
    <w:rsid w:val="00DD4BA5"/>
    <w:rsid w:val="00DD520C"/>
    <w:rsid w:val="00DD5754"/>
    <w:rsid w:val="00DD5803"/>
    <w:rsid w:val="00DD5B57"/>
    <w:rsid w:val="00DD5F35"/>
    <w:rsid w:val="00DD5F47"/>
    <w:rsid w:val="00DD6117"/>
    <w:rsid w:val="00DD6EF7"/>
    <w:rsid w:val="00DE0158"/>
    <w:rsid w:val="00DE036E"/>
    <w:rsid w:val="00DE09CD"/>
    <w:rsid w:val="00DE14FC"/>
    <w:rsid w:val="00DE1F8A"/>
    <w:rsid w:val="00DE28EB"/>
    <w:rsid w:val="00DE33DD"/>
    <w:rsid w:val="00DE358E"/>
    <w:rsid w:val="00DE3D8C"/>
    <w:rsid w:val="00DE451A"/>
    <w:rsid w:val="00DE4916"/>
    <w:rsid w:val="00DE5C1C"/>
    <w:rsid w:val="00DE5C55"/>
    <w:rsid w:val="00DE5C9D"/>
    <w:rsid w:val="00DE6562"/>
    <w:rsid w:val="00DF07BD"/>
    <w:rsid w:val="00DF12D1"/>
    <w:rsid w:val="00DF14B0"/>
    <w:rsid w:val="00DF160A"/>
    <w:rsid w:val="00DF16DA"/>
    <w:rsid w:val="00DF19AC"/>
    <w:rsid w:val="00DF2462"/>
    <w:rsid w:val="00DF2FC8"/>
    <w:rsid w:val="00DF2FDC"/>
    <w:rsid w:val="00DF3DF4"/>
    <w:rsid w:val="00DF59AC"/>
    <w:rsid w:val="00DF6356"/>
    <w:rsid w:val="00E00B16"/>
    <w:rsid w:val="00E00B55"/>
    <w:rsid w:val="00E010AB"/>
    <w:rsid w:val="00E01DE6"/>
    <w:rsid w:val="00E0278F"/>
    <w:rsid w:val="00E03C99"/>
    <w:rsid w:val="00E0402B"/>
    <w:rsid w:val="00E04248"/>
    <w:rsid w:val="00E04946"/>
    <w:rsid w:val="00E04FEA"/>
    <w:rsid w:val="00E055D4"/>
    <w:rsid w:val="00E05A5E"/>
    <w:rsid w:val="00E06077"/>
    <w:rsid w:val="00E06BA9"/>
    <w:rsid w:val="00E10492"/>
    <w:rsid w:val="00E10B3C"/>
    <w:rsid w:val="00E1131C"/>
    <w:rsid w:val="00E11AC1"/>
    <w:rsid w:val="00E11D32"/>
    <w:rsid w:val="00E11F9F"/>
    <w:rsid w:val="00E12097"/>
    <w:rsid w:val="00E12657"/>
    <w:rsid w:val="00E1277B"/>
    <w:rsid w:val="00E129CC"/>
    <w:rsid w:val="00E139D8"/>
    <w:rsid w:val="00E14E9D"/>
    <w:rsid w:val="00E156AF"/>
    <w:rsid w:val="00E15C7C"/>
    <w:rsid w:val="00E15EB8"/>
    <w:rsid w:val="00E16400"/>
    <w:rsid w:val="00E16407"/>
    <w:rsid w:val="00E1678E"/>
    <w:rsid w:val="00E16C75"/>
    <w:rsid w:val="00E170F6"/>
    <w:rsid w:val="00E17312"/>
    <w:rsid w:val="00E17C3D"/>
    <w:rsid w:val="00E215A2"/>
    <w:rsid w:val="00E22F36"/>
    <w:rsid w:val="00E231FC"/>
    <w:rsid w:val="00E24356"/>
    <w:rsid w:val="00E24703"/>
    <w:rsid w:val="00E2472C"/>
    <w:rsid w:val="00E24D54"/>
    <w:rsid w:val="00E24DE8"/>
    <w:rsid w:val="00E24ED2"/>
    <w:rsid w:val="00E26325"/>
    <w:rsid w:val="00E2687A"/>
    <w:rsid w:val="00E26E35"/>
    <w:rsid w:val="00E26F0E"/>
    <w:rsid w:val="00E3109B"/>
    <w:rsid w:val="00E3182A"/>
    <w:rsid w:val="00E3198C"/>
    <w:rsid w:val="00E31FC9"/>
    <w:rsid w:val="00E332EC"/>
    <w:rsid w:val="00E3341C"/>
    <w:rsid w:val="00E33D3B"/>
    <w:rsid w:val="00E350EA"/>
    <w:rsid w:val="00E350FB"/>
    <w:rsid w:val="00E361D7"/>
    <w:rsid w:val="00E3681B"/>
    <w:rsid w:val="00E36CCF"/>
    <w:rsid w:val="00E405B2"/>
    <w:rsid w:val="00E41751"/>
    <w:rsid w:val="00E42572"/>
    <w:rsid w:val="00E4370B"/>
    <w:rsid w:val="00E44B6B"/>
    <w:rsid w:val="00E44B76"/>
    <w:rsid w:val="00E45519"/>
    <w:rsid w:val="00E45A2E"/>
    <w:rsid w:val="00E45C43"/>
    <w:rsid w:val="00E45CB9"/>
    <w:rsid w:val="00E4668C"/>
    <w:rsid w:val="00E470F6"/>
    <w:rsid w:val="00E4719C"/>
    <w:rsid w:val="00E47892"/>
    <w:rsid w:val="00E5068F"/>
    <w:rsid w:val="00E50724"/>
    <w:rsid w:val="00E507FE"/>
    <w:rsid w:val="00E508F2"/>
    <w:rsid w:val="00E50B2B"/>
    <w:rsid w:val="00E51060"/>
    <w:rsid w:val="00E51DE7"/>
    <w:rsid w:val="00E53ECC"/>
    <w:rsid w:val="00E54A6C"/>
    <w:rsid w:val="00E54C44"/>
    <w:rsid w:val="00E54E79"/>
    <w:rsid w:val="00E54FDD"/>
    <w:rsid w:val="00E5505D"/>
    <w:rsid w:val="00E553C1"/>
    <w:rsid w:val="00E55551"/>
    <w:rsid w:val="00E571AB"/>
    <w:rsid w:val="00E57E52"/>
    <w:rsid w:val="00E601B2"/>
    <w:rsid w:val="00E6056C"/>
    <w:rsid w:val="00E612B4"/>
    <w:rsid w:val="00E62675"/>
    <w:rsid w:val="00E643FE"/>
    <w:rsid w:val="00E6458D"/>
    <w:rsid w:val="00E64F61"/>
    <w:rsid w:val="00E665CA"/>
    <w:rsid w:val="00E700B5"/>
    <w:rsid w:val="00E70C82"/>
    <w:rsid w:val="00E71726"/>
    <w:rsid w:val="00E728C8"/>
    <w:rsid w:val="00E729F0"/>
    <w:rsid w:val="00E738C2"/>
    <w:rsid w:val="00E73990"/>
    <w:rsid w:val="00E77196"/>
    <w:rsid w:val="00E7796D"/>
    <w:rsid w:val="00E80122"/>
    <w:rsid w:val="00E80FBA"/>
    <w:rsid w:val="00E81432"/>
    <w:rsid w:val="00E82178"/>
    <w:rsid w:val="00E830C1"/>
    <w:rsid w:val="00E8383A"/>
    <w:rsid w:val="00E83EEF"/>
    <w:rsid w:val="00E84CDD"/>
    <w:rsid w:val="00E84EFB"/>
    <w:rsid w:val="00E855C0"/>
    <w:rsid w:val="00E8562F"/>
    <w:rsid w:val="00E85BB3"/>
    <w:rsid w:val="00E85E45"/>
    <w:rsid w:val="00E865F2"/>
    <w:rsid w:val="00E866A4"/>
    <w:rsid w:val="00E86817"/>
    <w:rsid w:val="00E86B65"/>
    <w:rsid w:val="00E86EC2"/>
    <w:rsid w:val="00E876E8"/>
    <w:rsid w:val="00E87E8D"/>
    <w:rsid w:val="00E900AA"/>
    <w:rsid w:val="00E901ED"/>
    <w:rsid w:val="00E90BEC"/>
    <w:rsid w:val="00E91635"/>
    <w:rsid w:val="00E91D5D"/>
    <w:rsid w:val="00E91DB9"/>
    <w:rsid w:val="00E927FE"/>
    <w:rsid w:val="00E929A8"/>
    <w:rsid w:val="00E939B0"/>
    <w:rsid w:val="00E94AF3"/>
    <w:rsid w:val="00E9573A"/>
    <w:rsid w:val="00E96341"/>
    <w:rsid w:val="00E96BB8"/>
    <w:rsid w:val="00E97001"/>
    <w:rsid w:val="00E9796E"/>
    <w:rsid w:val="00E97D8F"/>
    <w:rsid w:val="00E97D94"/>
    <w:rsid w:val="00EA014A"/>
    <w:rsid w:val="00EA04C7"/>
    <w:rsid w:val="00EA2145"/>
    <w:rsid w:val="00EA25EA"/>
    <w:rsid w:val="00EA2F83"/>
    <w:rsid w:val="00EA3CAD"/>
    <w:rsid w:val="00EA3E22"/>
    <w:rsid w:val="00EA5771"/>
    <w:rsid w:val="00EA58E4"/>
    <w:rsid w:val="00EA5941"/>
    <w:rsid w:val="00EA6124"/>
    <w:rsid w:val="00EA6AA5"/>
    <w:rsid w:val="00EA6AA9"/>
    <w:rsid w:val="00EA6BD0"/>
    <w:rsid w:val="00EA7233"/>
    <w:rsid w:val="00EA7B77"/>
    <w:rsid w:val="00EA7C75"/>
    <w:rsid w:val="00EA7F73"/>
    <w:rsid w:val="00EA7FBA"/>
    <w:rsid w:val="00EB00AA"/>
    <w:rsid w:val="00EB022B"/>
    <w:rsid w:val="00EB500F"/>
    <w:rsid w:val="00EB5171"/>
    <w:rsid w:val="00EB53F7"/>
    <w:rsid w:val="00EB5972"/>
    <w:rsid w:val="00EB5D94"/>
    <w:rsid w:val="00EC5377"/>
    <w:rsid w:val="00EC5454"/>
    <w:rsid w:val="00EC7093"/>
    <w:rsid w:val="00ED1568"/>
    <w:rsid w:val="00ED177B"/>
    <w:rsid w:val="00ED1E7C"/>
    <w:rsid w:val="00ED21B0"/>
    <w:rsid w:val="00ED3A6A"/>
    <w:rsid w:val="00ED4798"/>
    <w:rsid w:val="00ED4D41"/>
    <w:rsid w:val="00ED506A"/>
    <w:rsid w:val="00ED5912"/>
    <w:rsid w:val="00ED5B06"/>
    <w:rsid w:val="00ED6106"/>
    <w:rsid w:val="00ED7540"/>
    <w:rsid w:val="00ED774C"/>
    <w:rsid w:val="00ED7A1F"/>
    <w:rsid w:val="00ED7D94"/>
    <w:rsid w:val="00ED7DAC"/>
    <w:rsid w:val="00EE0E60"/>
    <w:rsid w:val="00EE1B7F"/>
    <w:rsid w:val="00EE2458"/>
    <w:rsid w:val="00EE2CC4"/>
    <w:rsid w:val="00EE2F3F"/>
    <w:rsid w:val="00EE3271"/>
    <w:rsid w:val="00EE4082"/>
    <w:rsid w:val="00EE5CB0"/>
    <w:rsid w:val="00EE6A69"/>
    <w:rsid w:val="00EE6F1F"/>
    <w:rsid w:val="00EF0A27"/>
    <w:rsid w:val="00EF1115"/>
    <w:rsid w:val="00EF1235"/>
    <w:rsid w:val="00EF202A"/>
    <w:rsid w:val="00EF2039"/>
    <w:rsid w:val="00EF2628"/>
    <w:rsid w:val="00EF3B12"/>
    <w:rsid w:val="00EF3EB8"/>
    <w:rsid w:val="00EF53EA"/>
    <w:rsid w:val="00EF60BB"/>
    <w:rsid w:val="00EF6910"/>
    <w:rsid w:val="00EF6B75"/>
    <w:rsid w:val="00EF6FFE"/>
    <w:rsid w:val="00F00062"/>
    <w:rsid w:val="00F001AB"/>
    <w:rsid w:val="00F03147"/>
    <w:rsid w:val="00F0354E"/>
    <w:rsid w:val="00F040CD"/>
    <w:rsid w:val="00F041DD"/>
    <w:rsid w:val="00F04577"/>
    <w:rsid w:val="00F056CB"/>
    <w:rsid w:val="00F0602C"/>
    <w:rsid w:val="00F07688"/>
    <w:rsid w:val="00F07D96"/>
    <w:rsid w:val="00F10CAA"/>
    <w:rsid w:val="00F11141"/>
    <w:rsid w:val="00F111E8"/>
    <w:rsid w:val="00F119DD"/>
    <w:rsid w:val="00F13D9E"/>
    <w:rsid w:val="00F1449D"/>
    <w:rsid w:val="00F15D0F"/>
    <w:rsid w:val="00F1701D"/>
    <w:rsid w:val="00F1764A"/>
    <w:rsid w:val="00F179A2"/>
    <w:rsid w:val="00F17CF4"/>
    <w:rsid w:val="00F20593"/>
    <w:rsid w:val="00F20AE3"/>
    <w:rsid w:val="00F20D43"/>
    <w:rsid w:val="00F20EC8"/>
    <w:rsid w:val="00F22149"/>
    <w:rsid w:val="00F22D14"/>
    <w:rsid w:val="00F22DBF"/>
    <w:rsid w:val="00F2364F"/>
    <w:rsid w:val="00F260CE"/>
    <w:rsid w:val="00F262E6"/>
    <w:rsid w:val="00F2687C"/>
    <w:rsid w:val="00F26B6B"/>
    <w:rsid w:val="00F26DDF"/>
    <w:rsid w:val="00F276CF"/>
    <w:rsid w:val="00F276DE"/>
    <w:rsid w:val="00F31355"/>
    <w:rsid w:val="00F3156B"/>
    <w:rsid w:val="00F31C41"/>
    <w:rsid w:val="00F3572E"/>
    <w:rsid w:val="00F359C6"/>
    <w:rsid w:val="00F36442"/>
    <w:rsid w:val="00F36846"/>
    <w:rsid w:val="00F3699A"/>
    <w:rsid w:val="00F37375"/>
    <w:rsid w:val="00F37885"/>
    <w:rsid w:val="00F404F7"/>
    <w:rsid w:val="00F409D7"/>
    <w:rsid w:val="00F40D0B"/>
    <w:rsid w:val="00F4172E"/>
    <w:rsid w:val="00F42220"/>
    <w:rsid w:val="00F42E48"/>
    <w:rsid w:val="00F43E8D"/>
    <w:rsid w:val="00F4448F"/>
    <w:rsid w:val="00F453E7"/>
    <w:rsid w:val="00F45413"/>
    <w:rsid w:val="00F45AC2"/>
    <w:rsid w:val="00F46260"/>
    <w:rsid w:val="00F464D4"/>
    <w:rsid w:val="00F46D0B"/>
    <w:rsid w:val="00F46EA4"/>
    <w:rsid w:val="00F51395"/>
    <w:rsid w:val="00F51C6E"/>
    <w:rsid w:val="00F5350D"/>
    <w:rsid w:val="00F54161"/>
    <w:rsid w:val="00F5454C"/>
    <w:rsid w:val="00F559C3"/>
    <w:rsid w:val="00F56C5B"/>
    <w:rsid w:val="00F57576"/>
    <w:rsid w:val="00F57F2E"/>
    <w:rsid w:val="00F60C62"/>
    <w:rsid w:val="00F61295"/>
    <w:rsid w:val="00F62DFB"/>
    <w:rsid w:val="00F62E67"/>
    <w:rsid w:val="00F63231"/>
    <w:rsid w:val="00F63C68"/>
    <w:rsid w:val="00F659D3"/>
    <w:rsid w:val="00F65C36"/>
    <w:rsid w:val="00F667FB"/>
    <w:rsid w:val="00F66BBD"/>
    <w:rsid w:val="00F701B1"/>
    <w:rsid w:val="00F70412"/>
    <w:rsid w:val="00F7041D"/>
    <w:rsid w:val="00F71851"/>
    <w:rsid w:val="00F720A7"/>
    <w:rsid w:val="00F737F2"/>
    <w:rsid w:val="00F75072"/>
    <w:rsid w:val="00F757B4"/>
    <w:rsid w:val="00F759E2"/>
    <w:rsid w:val="00F75F11"/>
    <w:rsid w:val="00F7664F"/>
    <w:rsid w:val="00F77171"/>
    <w:rsid w:val="00F7781B"/>
    <w:rsid w:val="00F7788B"/>
    <w:rsid w:val="00F77B9E"/>
    <w:rsid w:val="00F80555"/>
    <w:rsid w:val="00F80C00"/>
    <w:rsid w:val="00F81E33"/>
    <w:rsid w:val="00F82089"/>
    <w:rsid w:val="00F84078"/>
    <w:rsid w:val="00F842BE"/>
    <w:rsid w:val="00F842DA"/>
    <w:rsid w:val="00F853CA"/>
    <w:rsid w:val="00F85B95"/>
    <w:rsid w:val="00F86344"/>
    <w:rsid w:val="00F8760D"/>
    <w:rsid w:val="00F90BAD"/>
    <w:rsid w:val="00F91131"/>
    <w:rsid w:val="00F912D9"/>
    <w:rsid w:val="00F9161B"/>
    <w:rsid w:val="00F93D0F"/>
    <w:rsid w:val="00F94ADB"/>
    <w:rsid w:val="00F95463"/>
    <w:rsid w:val="00F95790"/>
    <w:rsid w:val="00F95F10"/>
    <w:rsid w:val="00F962E1"/>
    <w:rsid w:val="00F966AE"/>
    <w:rsid w:val="00F96934"/>
    <w:rsid w:val="00F96992"/>
    <w:rsid w:val="00F971AB"/>
    <w:rsid w:val="00F97460"/>
    <w:rsid w:val="00F976DE"/>
    <w:rsid w:val="00FA0B41"/>
    <w:rsid w:val="00FA1017"/>
    <w:rsid w:val="00FA23CD"/>
    <w:rsid w:val="00FA2B0D"/>
    <w:rsid w:val="00FA2B62"/>
    <w:rsid w:val="00FA2C63"/>
    <w:rsid w:val="00FA2CE7"/>
    <w:rsid w:val="00FA33A0"/>
    <w:rsid w:val="00FA3E86"/>
    <w:rsid w:val="00FA48CE"/>
    <w:rsid w:val="00FA5048"/>
    <w:rsid w:val="00FA677A"/>
    <w:rsid w:val="00FA777F"/>
    <w:rsid w:val="00FA7C50"/>
    <w:rsid w:val="00FA7EF8"/>
    <w:rsid w:val="00FB05D1"/>
    <w:rsid w:val="00FB066C"/>
    <w:rsid w:val="00FB0B9F"/>
    <w:rsid w:val="00FB0DD9"/>
    <w:rsid w:val="00FB0E40"/>
    <w:rsid w:val="00FB26AC"/>
    <w:rsid w:val="00FB2F69"/>
    <w:rsid w:val="00FB38F0"/>
    <w:rsid w:val="00FB6530"/>
    <w:rsid w:val="00FB7BE9"/>
    <w:rsid w:val="00FB7C1B"/>
    <w:rsid w:val="00FC005E"/>
    <w:rsid w:val="00FC0F71"/>
    <w:rsid w:val="00FC1D97"/>
    <w:rsid w:val="00FC278E"/>
    <w:rsid w:val="00FC3806"/>
    <w:rsid w:val="00FC3C13"/>
    <w:rsid w:val="00FC3E7A"/>
    <w:rsid w:val="00FC4417"/>
    <w:rsid w:val="00FC4985"/>
    <w:rsid w:val="00FC5BDD"/>
    <w:rsid w:val="00FC5C55"/>
    <w:rsid w:val="00FC607A"/>
    <w:rsid w:val="00FC7A98"/>
    <w:rsid w:val="00FC7C31"/>
    <w:rsid w:val="00FC7F74"/>
    <w:rsid w:val="00FD00D1"/>
    <w:rsid w:val="00FD1BFB"/>
    <w:rsid w:val="00FD222F"/>
    <w:rsid w:val="00FD2857"/>
    <w:rsid w:val="00FD4AED"/>
    <w:rsid w:val="00FD502D"/>
    <w:rsid w:val="00FD5281"/>
    <w:rsid w:val="00FD5586"/>
    <w:rsid w:val="00FD638A"/>
    <w:rsid w:val="00FD6927"/>
    <w:rsid w:val="00FD78E0"/>
    <w:rsid w:val="00FD7FC0"/>
    <w:rsid w:val="00FE0A67"/>
    <w:rsid w:val="00FE1204"/>
    <w:rsid w:val="00FE1CD7"/>
    <w:rsid w:val="00FE1E44"/>
    <w:rsid w:val="00FE2981"/>
    <w:rsid w:val="00FE2C21"/>
    <w:rsid w:val="00FE3861"/>
    <w:rsid w:val="00FE431D"/>
    <w:rsid w:val="00FE55F3"/>
    <w:rsid w:val="00FE689A"/>
    <w:rsid w:val="00FE69AA"/>
    <w:rsid w:val="00FE6DE7"/>
    <w:rsid w:val="00FE7489"/>
    <w:rsid w:val="00FF0240"/>
    <w:rsid w:val="00FF0926"/>
    <w:rsid w:val="00FF0C2A"/>
    <w:rsid w:val="00FF0CE4"/>
    <w:rsid w:val="00FF1F50"/>
    <w:rsid w:val="00FF26E9"/>
    <w:rsid w:val="00FF30EA"/>
    <w:rsid w:val="00FF39F8"/>
    <w:rsid w:val="00FF5547"/>
    <w:rsid w:val="00FF56EB"/>
    <w:rsid w:val="00FF5DEB"/>
    <w:rsid w:val="00FF63C2"/>
    <w:rsid w:val="00FF7880"/>
    <w:rsid w:val="00FF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9A1E49"/>
  <w15:docId w15:val="{59F592BF-B3F6-4C5C-AC16-0AA7B3293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2FD4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04072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560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8F4F2E"/>
    <w:pPr>
      <w:ind w:left="720"/>
      <w:contextualSpacing/>
    </w:p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rsid w:val="0004072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CC11E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C11E5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25607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6550C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20A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964850">
          <w:marLeft w:val="446"/>
          <w:marRight w:val="58"/>
          <w:marTop w:val="0"/>
          <w:marBottom w:val="1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58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9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21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2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47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3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889805">
          <w:marLeft w:val="44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50358">
          <w:marLeft w:val="44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51448">
          <w:marLeft w:val="44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96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034192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9131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44360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91168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5276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80140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5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470793">
          <w:marLeft w:val="360"/>
          <w:marRight w:val="0"/>
          <w:marTop w:val="20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51141">
          <w:marLeft w:val="360"/>
          <w:marRight w:val="0"/>
          <w:marTop w:val="20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1558">
          <w:marLeft w:val="360"/>
          <w:marRight w:val="0"/>
          <w:marTop w:val="20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34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559390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440763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66073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076823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9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929066">
                  <w:marLeft w:val="0"/>
                  <w:marRight w:val="0"/>
                  <w:marTop w:val="48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874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9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6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339447">
          <w:marLeft w:val="547"/>
          <w:marRight w:val="58"/>
          <w:marTop w:val="0"/>
          <w:marBottom w:val="1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6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957855">
          <w:marLeft w:val="44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rbus.rops.torun.pl/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mojregion.eu/rpo/wp-content/uploads/sites/3/2022/11/uz-6-22-41-1624-z.pdf" TargetMode="External"/><Relationship Id="rId1" Type="http://schemas.openxmlformats.org/officeDocument/2006/relationships/hyperlink" Target="http://eur-lex.europa.eu/legal-content/PL/TXT/PDF/?uri=CELEX:52016XC0719(05)&amp;from=EN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77635E-25AA-43DA-9D50-4F2EB17B2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2932</TotalTime>
  <Pages>42</Pages>
  <Words>6141</Words>
  <Characters>36848</Characters>
  <Application>Microsoft Office Word</Application>
  <DocSecurity>0</DocSecurity>
  <Lines>307</Lines>
  <Paragraphs>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42904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a.sikora</dc:creator>
  <cp:keywords/>
  <dc:description/>
  <cp:lastModifiedBy>Sylwia Szada</cp:lastModifiedBy>
  <cp:revision>293</cp:revision>
  <cp:lastPrinted>2024-12-05T13:09:00Z</cp:lastPrinted>
  <dcterms:created xsi:type="dcterms:W3CDTF">2024-03-08T12:16:00Z</dcterms:created>
  <dcterms:modified xsi:type="dcterms:W3CDTF">2025-06-09T12:01:00Z</dcterms:modified>
</cp:coreProperties>
</file>